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88956" w14:textId="3295F3DC" w:rsidR="00891D56" w:rsidRPr="00F15DCD" w:rsidRDefault="00891D56" w:rsidP="007F4CFA">
      <w:pPr>
        <w:spacing w:line="240" w:lineRule="auto"/>
        <w:ind w:left="0" w:firstLine="0"/>
        <w:rPr>
          <w:rFonts w:ascii="Segoe UI" w:hAnsi="Segoe UI" w:cs="Segoe UI"/>
          <w:b/>
          <w:sz w:val="22"/>
        </w:rPr>
      </w:pPr>
    </w:p>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F5F67" w:rsidRPr="00F15DCD" w14:paraId="3F4DA2D0" w14:textId="77777777" w:rsidTr="003305B1">
        <w:trPr>
          <w:trHeight w:val="227"/>
        </w:trPr>
        <w:tc>
          <w:tcPr>
            <w:tcW w:w="1164" w:type="dxa"/>
          </w:tcPr>
          <w:p w14:paraId="19715569" w14:textId="77777777" w:rsidR="006F5F67" w:rsidRPr="0032292B" w:rsidRDefault="006F5F67" w:rsidP="007F4CFA">
            <w:pPr>
              <w:pStyle w:val="DocumentInfo"/>
              <w:spacing w:line="240" w:lineRule="auto"/>
              <w:rPr>
                <w:rFonts w:ascii="Segoe UI" w:hAnsi="Segoe UI"/>
              </w:rPr>
            </w:pPr>
            <w:bookmarkStart w:id="1" w:name="LAN_ProjectName"/>
            <w:r w:rsidRPr="00F15DCD">
              <w:rPr>
                <w:rFonts w:ascii="Segoe UI" w:hAnsi="Segoe UI" w:cs="Segoe UI"/>
                <w:sz w:val="20"/>
                <w:szCs w:val="20"/>
              </w:rPr>
              <w:t>Název</w:t>
            </w:r>
            <w:r w:rsidRPr="0032292B">
              <w:rPr>
                <w:rFonts w:ascii="Segoe UI" w:hAnsi="Segoe UI"/>
              </w:rPr>
              <w:t xml:space="preserve"> projektu</w:t>
            </w:r>
            <w:bookmarkEnd w:id="1"/>
          </w:p>
        </w:tc>
        <w:tc>
          <w:tcPr>
            <w:tcW w:w="6037" w:type="dxa"/>
          </w:tcPr>
          <w:sdt>
            <w:sdtPr>
              <w:rPr>
                <w:rFonts w:ascii="Segoe UI" w:eastAsiaTheme="minorHAnsi" w:hAnsi="Segoe UI" w:cstheme="minorBidi"/>
                <w:b/>
              </w:rPr>
              <w:alias w:val="Název projektu"/>
              <w:tag w:val="{&quot;SkabelonDesign&quot;:{&quot;type&quot;:&quot;text&quot;,&quot;binding&quot;:&quot;Doc.Prop.Ram_Project_Name&quot;,&quot;ignoreBlank&quot;:true}}"/>
              <w:id w:val="2146150831"/>
              <w:placeholder>
                <w:docPart w:val="213D6F87A1D4476CA19E1134456EEE5D"/>
              </w:placeholder>
            </w:sdtPr>
            <w:sdtEndPr/>
            <w:sdtContent>
              <w:p w14:paraId="45B1D666" w14:textId="19181E34" w:rsidR="00FB6EEA" w:rsidRPr="0032292B" w:rsidRDefault="00FB6EEA" w:rsidP="00FB6EEA">
                <w:pPr>
                  <w:pStyle w:val="Documentdataleadtext"/>
                  <w:rPr>
                    <w:rFonts w:ascii="Segoe UI" w:hAnsi="Segoe UI"/>
                  </w:rPr>
                </w:pPr>
                <w:r w:rsidRPr="0032292B">
                  <w:rPr>
                    <w:rFonts w:ascii="Segoe UI" w:hAnsi="Segoe UI"/>
                    <w:b/>
                  </w:rPr>
                  <w:t>Modernizace ZEVO společnosti SAKO Brno</w:t>
                </w:r>
              </w:p>
              <w:p w14:paraId="2BE65B69" w14:textId="4D4B6604" w:rsidR="006F5F67" w:rsidRPr="0032292B" w:rsidRDefault="00460024" w:rsidP="007F4CFA">
                <w:pPr>
                  <w:pStyle w:val="DocumentInfo-Bold"/>
                  <w:spacing w:line="240" w:lineRule="auto"/>
                  <w:rPr>
                    <w:rFonts w:ascii="Segoe UI" w:hAnsi="Segoe UI"/>
                  </w:rPr>
                </w:pPr>
              </w:p>
            </w:sdtContent>
          </w:sdt>
        </w:tc>
      </w:tr>
      <w:tr w:rsidR="006F5F67" w:rsidRPr="00F15DCD" w14:paraId="27A53EA5" w14:textId="77777777" w:rsidTr="003305B1">
        <w:trPr>
          <w:trHeight w:val="227"/>
        </w:trPr>
        <w:tc>
          <w:tcPr>
            <w:tcW w:w="1164" w:type="dxa"/>
          </w:tcPr>
          <w:p w14:paraId="206BCCF9" w14:textId="77777777" w:rsidR="006F5F67" w:rsidRPr="0032292B" w:rsidRDefault="006F5F67" w:rsidP="007F4CFA">
            <w:pPr>
              <w:pStyle w:val="DocumentInfo"/>
              <w:spacing w:line="240" w:lineRule="auto"/>
              <w:rPr>
                <w:rFonts w:ascii="Segoe UI" w:hAnsi="Segoe UI"/>
              </w:rPr>
            </w:pPr>
            <w:bookmarkStart w:id="2" w:name="LAN_Version"/>
            <w:r w:rsidRPr="0032292B">
              <w:rPr>
                <w:rFonts w:ascii="Segoe UI" w:hAnsi="Segoe UI"/>
              </w:rPr>
              <w:t>Verze</w:t>
            </w:r>
            <w:bookmarkEnd w:id="2"/>
          </w:p>
        </w:tc>
        <w:tc>
          <w:tcPr>
            <w:tcW w:w="6037" w:type="dxa"/>
          </w:tcPr>
          <w:p w14:paraId="62A323E7" w14:textId="33D45081" w:rsidR="006F5F67" w:rsidRPr="0032292B" w:rsidRDefault="00460024" w:rsidP="007F4CFA">
            <w:pPr>
              <w:pStyle w:val="DocumentInfo-Bold"/>
              <w:spacing w:line="240" w:lineRule="auto"/>
              <w:rPr>
                <w:rFonts w:ascii="Segoe UI" w:hAnsi="Segoe UI"/>
              </w:rPr>
            </w:pPr>
            <w:sdt>
              <w:sdtPr>
                <w:rPr>
                  <w:rFonts w:ascii="Segoe UI" w:hAnsi="Segoe UI" w:cs="Segoe UI"/>
                </w:rPr>
                <w:alias w:val="Verze"/>
                <w:tag w:val="{&quot;SkabelonDesign&quot;:{&quot;type&quot;:&quot;Text&quot;,&quot;binding&quot;:&quot;Module.Version&quot;,&quot;ignoreBlank&quot;:true}}"/>
                <w:id w:val="426161231"/>
                <w:placeholder>
                  <w:docPart w:val="4F70B218B399496C97D448401168C696"/>
                </w:placeholder>
              </w:sdtPr>
              <w:sdtEndPr/>
              <w:sdtContent>
                <w:del w:id="3" w:author="Radko Majerčík" w:date="2025-03-25T10:23:00Z" w16du:dateUtc="2025-03-25T09:23:00Z">
                  <w:r w:rsidR="00E42005" w:rsidRPr="00F15DCD" w:rsidDel="00337FD5">
                    <w:rPr>
                      <w:rFonts w:ascii="Segoe UI" w:hAnsi="Segoe UI" w:cs="Segoe UI"/>
                    </w:rPr>
                    <w:delText>2</w:delText>
                  </w:r>
                </w:del>
                <w:ins w:id="4" w:author="Radko Majerčík" w:date="2025-03-25T10:23:00Z" w16du:dateUtc="2025-03-25T09:23:00Z">
                  <w:r w:rsidR="00337FD5">
                    <w:rPr>
                      <w:rFonts w:ascii="Segoe UI" w:hAnsi="Segoe UI" w:cs="Segoe UI"/>
                    </w:rPr>
                    <w:t>3</w:t>
                  </w:r>
                </w:ins>
              </w:sdtContent>
            </w:sdt>
          </w:p>
        </w:tc>
      </w:tr>
      <w:tr w:rsidR="006F5F67" w:rsidRPr="00F15DCD" w14:paraId="06072061" w14:textId="77777777" w:rsidTr="003305B1">
        <w:trPr>
          <w:trHeight w:val="227"/>
        </w:trPr>
        <w:tc>
          <w:tcPr>
            <w:tcW w:w="1164" w:type="dxa"/>
          </w:tcPr>
          <w:p w14:paraId="0960FEBC" w14:textId="77777777" w:rsidR="006F5F67" w:rsidRPr="0032292B" w:rsidRDefault="006F5F67" w:rsidP="007F4CFA">
            <w:pPr>
              <w:pStyle w:val="DocumentInfo"/>
              <w:spacing w:line="240" w:lineRule="auto"/>
              <w:rPr>
                <w:rFonts w:ascii="Segoe UI" w:hAnsi="Segoe UI"/>
              </w:rPr>
            </w:pPr>
            <w:bookmarkStart w:id="5" w:name="LAN_Date"/>
            <w:r w:rsidRPr="0032292B">
              <w:rPr>
                <w:rFonts w:ascii="Segoe UI" w:hAnsi="Segoe UI"/>
              </w:rPr>
              <w:t>Datum</w:t>
            </w:r>
            <w:bookmarkEnd w:id="5"/>
          </w:p>
        </w:tc>
        <w:tc>
          <w:tcPr>
            <w:tcW w:w="6037" w:type="dxa"/>
          </w:tcPr>
          <w:p w14:paraId="69192E03" w14:textId="69F961D0" w:rsidR="006F5F67" w:rsidRPr="0032292B" w:rsidRDefault="006F5F67" w:rsidP="007F4CFA">
            <w:pPr>
              <w:pStyle w:val="DocumentInfo-Bold"/>
              <w:spacing w:line="240" w:lineRule="auto"/>
              <w:rPr>
                <w:rFonts w:ascii="Segoe UI" w:hAnsi="Segoe UI"/>
                <w:sz w:val="18"/>
              </w:rPr>
            </w:pPr>
            <w:r w:rsidRPr="00F15DCD">
              <w:rPr>
                <w:rFonts w:ascii="Segoe UI" w:hAnsi="Segoe UI" w:cs="Segoe UI"/>
              </w:rPr>
              <w:t>202</w:t>
            </w:r>
            <w:r w:rsidR="00E656D2" w:rsidRPr="00F15DCD">
              <w:rPr>
                <w:rFonts w:ascii="Segoe UI" w:hAnsi="Segoe UI" w:cs="Segoe UI"/>
              </w:rPr>
              <w:t>5</w:t>
            </w:r>
            <w:r w:rsidRPr="00F15DCD">
              <w:rPr>
                <w:rFonts w:ascii="Segoe UI" w:hAnsi="Segoe UI" w:cs="Segoe UI"/>
              </w:rPr>
              <w:t>-</w:t>
            </w:r>
            <w:r w:rsidR="00314214" w:rsidRPr="00F15DCD">
              <w:rPr>
                <w:rFonts w:ascii="Segoe UI" w:hAnsi="Segoe UI" w:cs="Segoe UI"/>
              </w:rPr>
              <w:t>0</w:t>
            </w:r>
            <w:r w:rsidR="00E656D2" w:rsidRPr="00F15DCD">
              <w:rPr>
                <w:rFonts w:ascii="Segoe UI" w:hAnsi="Segoe UI" w:cs="Segoe UI"/>
              </w:rPr>
              <w:t>3</w:t>
            </w:r>
            <w:r w:rsidRPr="00F15DCD">
              <w:rPr>
                <w:rFonts w:ascii="Segoe UI" w:hAnsi="Segoe UI" w:cs="Segoe UI"/>
              </w:rPr>
              <w:t>-</w:t>
            </w:r>
            <w:del w:id="6" w:author="Radko Majerčík" w:date="2025-03-24T14:39:00Z" w16du:dateUtc="2025-03-24T13:39:00Z">
              <w:r w:rsidR="00E42005" w:rsidRPr="00F15DCD" w:rsidDel="00815FD6">
                <w:rPr>
                  <w:rFonts w:ascii="Segoe UI" w:hAnsi="Segoe UI" w:cs="Segoe UI"/>
                </w:rPr>
                <w:delText>1</w:delText>
              </w:r>
              <w:r w:rsidR="000B5138" w:rsidDel="00815FD6">
                <w:rPr>
                  <w:rFonts w:ascii="Segoe UI" w:hAnsi="Segoe UI" w:cs="Segoe UI"/>
                </w:rPr>
                <w:delText>4</w:delText>
              </w:r>
            </w:del>
            <w:ins w:id="7" w:author="Radko Majerčík" w:date="2025-03-24T14:39:00Z" w16du:dateUtc="2025-03-24T13:39:00Z">
              <w:r w:rsidR="00815FD6">
                <w:rPr>
                  <w:rFonts w:ascii="Segoe UI" w:hAnsi="Segoe UI" w:cs="Segoe UI"/>
                </w:rPr>
                <w:t>2</w:t>
              </w:r>
            </w:ins>
            <w:ins w:id="8" w:author="Radko Majerčík" w:date="2025-03-25T10:24:00Z" w16du:dateUtc="2025-03-25T09:24:00Z">
              <w:r w:rsidR="005C2132">
                <w:rPr>
                  <w:rFonts w:ascii="Segoe UI" w:hAnsi="Segoe UI" w:cs="Segoe UI"/>
                </w:rPr>
                <w:t>5</w:t>
              </w:r>
            </w:ins>
          </w:p>
        </w:tc>
      </w:tr>
      <w:tr w:rsidR="006F5F67" w:rsidRPr="00F15DCD" w14:paraId="10EB59F0" w14:textId="77777777" w:rsidTr="003305B1">
        <w:trPr>
          <w:trHeight w:val="227"/>
        </w:trPr>
        <w:tc>
          <w:tcPr>
            <w:tcW w:w="1164" w:type="dxa"/>
          </w:tcPr>
          <w:p w14:paraId="5A71E34E" w14:textId="77777777" w:rsidR="006F5F67" w:rsidRPr="0032292B" w:rsidRDefault="006F5F67" w:rsidP="007F4CFA">
            <w:pPr>
              <w:pStyle w:val="DocumentInfo"/>
              <w:spacing w:line="240" w:lineRule="auto"/>
              <w:rPr>
                <w:rFonts w:ascii="Segoe UI" w:hAnsi="Segoe UI"/>
              </w:rPr>
            </w:pPr>
            <w:r w:rsidRPr="0032292B">
              <w:rPr>
                <w:rFonts w:ascii="Segoe UI" w:hAnsi="Segoe UI"/>
              </w:rPr>
              <w:t xml:space="preserve">Dokumentace </w:t>
            </w:r>
          </w:p>
        </w:tc>
        <w:tc>
          <w:tcPr>
            <w:tcW w:w="6037" w:type="dxa"/>
          </w:tcPr>
          <w:p w14:paraId="5E2A1EC5" w14:textId="39244A7C" w:rsidR="006F5F67" w:rsidRPr="0032292B" w:rsidRDefault="00460024" w:rsidP="007F4CFA">
            <w:pPr>
              <w:pStyle w:val="DocumentInfo-Bold"/>
              <w:spacing w:line="240" w:lineRule="auto"/>
              <w:rPr>
                <w:rFonts w:ascii="Segoe UI" w:hAnsi="Segoe UI"/>
              </w:rPr>
            </w:pPr>
            <w:sdt>
              <w:sdtPr>
                <w:rPr>
                  <w:rFonts w:ascii="Segoe UI" w:hAnsi="Segoe UI"/>
                </w:rPr>
                <w:alias w:val="Kategorie"/>
                <w:tag w:val=""/>
                <w:id w:val="924838313"/>
                <w:placeholder>
                  <w:docPart w:val="B17DD668F347414B9226DA7C27109A62"/>
                </w:placeholder>
                <w:dataBinding w:prefixMappings="xmlns:ns0='http://purl.org/dc/elements/1.1/' xmlns:ns1='http://schemas.openxmlformats.org/package/2006/metadata/core-properties' " w:xpath="/ns1:coreProperties[1]/ns1:category[1]" w:storeItemID="{6C3C8BC8-F283-45AE-878A-BAB7291924A1}"/>
                <w:text/>
              </w:sdtPr>
              <w:sdtEndPr/>
              <w:sdtContent>
                <w:r w:rsidR="004F124E" w:rsidRPr="004F124E">
                  <w:rPr>
                    <w:rFonts w:ascii="Segoe UI" w:hAnsi="Segoe UI"/>
                  </w:rPr>
                  <w:t>Zadávací dokumentace - Část I - Smlouva</w:t>
                </w:r>
              </w:sdtContent>
            </w:sdt>
            <w:r w:rsidR="006F5F67" w:rsidRPr="0032292B">
              <w:rPr>
                <w:rFonts w:ascii="Segoe UI" w:hAnsi="Segoe UI"/>
              </w:rPr>
              <w:t xml:space="preserve"> </w:t>
            </w:r>
            <w:r w:rsidR="006F5F67" w:rsidRPr="0032292B">
              <w:rPr>
                <w:rFonts w:ascii="Segoe UI" w:hAnsi="Segoe UI"/>
              </w:rPr>
              <w:fldChar w:fldCharType="begin"/>
            </w:r>
            <w:r w:rsidR="006F5F67" w:rsidRPr="0032292B">
              <w:rPr>
                <w:rFonts w:ascii="Segoe UI" w:hAnsi="Segoe UI"/>
              </w:rPr>
              <w:instrText xml:space="preserve"> DOCPROPERTY  Folder_Code  \* MERGEFORMAT </w:instrText>
            </w:r>
            <w:r w:rsidR="006F5F67" w:rsidRPr="0032292B">
              <w:rPr>
                <w:rFonts w:ascii="Segoe UI" w:hAnsi="Segoe UI"/>
              </w:rPr>
              <w:fldChar w:fldCharType="separate"/>
            </w:r>
            <w:r w:rsidR="006F5F67" w:rsidRPr="0032292B">
              <w:rPr>
                <w:rFonts w:ascii="Segoe UI" w:hAnsi="Segoe UI"/>
              </w:rPr>
              <w:fldChar w:fldCharType="end"/>
            </w:r>
            <w:r w:rsidR="006F5F67" w:rsidRPr="0032292B">
              <w:rPr>
                <w:rFonts w:ascii="Segoe UI" w:hAnsi="Segoe UI"/>
              </w:rPr>
              <w:fldChar w:fldCharType="begin"/>
            </w:r>
            <w:r w:rsidR="006F5F67" w:rsidRPr="0032292B">
              <w:rPr>
                <w:rFonts w:ascii="Segoe UI" w:hAnsi="Segoe UI"/>
              </w:rPr>
              <w:instrText xml:space="preserve"> DOCPROPERTY  Document_FileName  \* MERGEFORMAT </w:instrText>
            </w:r>
            <w:r w:rsidR="006F5F67" w:rsidRPr="0032292B">
              <w:rPr>
                <w:rFonts w:ascii="Segoe UI" w:hAnsi="Segoe UI"/>
              </w:rPr>
              <w:fldChar w:fldCharType="separate"/>
            </w:r>
            <w:r w:rsidR="006F5F67" w:rsidRPr="0032292B">
              <w:rPr>
                <w:rFonts w:ascii="Segoe UI" w:hAnsi="Segoe UI"/>
              </w:rPr>
              <w:fldChar w:fldCharType="end"/>
            </w:r>
          </w:p>
        </w:tc>
      </w:tr>
    </w:tbl>
    <w:p w14:paraId="16B3FCA6" w14:textId="17F32F51" w:rsidR="006F5F67" w:rsidRPr="00F15DCD" w:rsidRDefault="006F5F67" w:rsidP="007F4CFA">
      <w:pPr>
        <w:spacing w:line="240" w:lineRule="auto"/>
        <w:ind w:left="0" w:firstLine="0"/>
        <w:rPr>
          <w:rFonts w:ascii="Segoe UI" w:eastAsia="Calibri" w:hAnsi="Segoe UI" w:cs="Segoe UI"/>
          <w:b/>
          <w:sz w:val="32"/>
          <w:szCs w:val="32"/>
          <w:lang w:eastAsia="cs-CZ"/>
        </w:rPr>
      </w:pPr>
    </w:p>
    <w:p w14:paraId="676B0792" w14:textId="100E6161" w:rsidR="006F5F67" w:rsidRPr="00F15DCD" w:rsidRDefault="006F5F67" w:rsidP="007F4CFA">
      <w:pPr>
        <w:spacing w:line="240" w:lineRule="auto"/>
        <w:ind w:left="0" w:firstLine="0"/>
        <w:rPr>
          <w:rFonts w:ascii="Segoe UI" w:eastAsia="Calibri" w:hAnsi="Segoe UI" w:cs="Segoe UI"/>
          <w:b/>
          <w:sz w:val="32"/>
          <w:szCs w:val="32"/>
          <w:lang w:eastAsia="cs-CZ"/>
        </w:rPr>
      </w:pPr>
    </w:p>
    <w:p w14:paraId="12BA8AF3" w14:textId="77777777" w:rsidR="006F5F67" w:rsidRPr="00F15DCD" w:rsidRDefault="006F5F67" w:rsidP="007F4CFA">
      <w:pPr>
        <w:spacing w:line="240" w:lineRule="auto"/>
        <w:ind w:left="0" w:firstLine="0"/>
        <w:rPr>
          <w:rFonts w:ascii="Segoe UI" w:eastAsia="Calibri" w:hAnsi="Segoe UI" w:cs="Segoe UI"/>
          <w:b/>
          <w:sz w:val="32"/>
          <w:szCs w:val="32"/>
          <w:lang w:eastAsia="cs-CZ"/>
        </w:rPr>
      </w:pPr>
    </w:p>
    <w:p w14:paraId="4FB6EFD0" w14:textId="310036CB" w:rsidR="00A5124C" w:rsidRPr="00F15DCD" w:rsidRDefault="00A5124C" w:rsidP="007F4CFA">
      <w:pPr>
        <w:spacing w:line="240" w:lineRule="auto"/>
        <w:ind w:left="0" w:firstLine="0"/>
        <w:rPr>
          <w:rFonts w:ascii="Segoe UI" w:eastAsia="Calibri" w:hAnsi="Segoe UI" w:cs="Segoe UI"/>
          <w:b/>
          <w:sz w:val="32"/>
          <w:szCs w:val="32"/>
          <w:lang w:eastAsia="cs-CZ"/>
        </w:rPr>
      </w:pPr>
      <w:r w:rsidRPr="00F15DCD">
        <w:rPr>
          <w:rFonts w:ascii="Segoe UI" w:eastAsia="Calibri" w:hAnsi="Segoe UI" w:cs="Segoe UI"/>
          <w:b/>
          <w:sz w:val="32"/>
          <w:szCs w:val="32"/>
          <w:lang w:eastAsia="cs-CZ"/>
        </w:rPr>
        <w:t>Část I.</w:t>
      </w:r>
      <w:r w:rsidR="00030B04" w:rsidRPr="00F15DCD">
        <w:rPr>
          <w:rFonts w:ascii="Segoe UI" w:eastAsia="Calibri" w:hAnsi="Segoe UI" w:cs="Segoe UI"/>
          <w:b/>
          <w:sz w:val="32"/>
          <w:szCs w:val="32"/>
          <w:lang w:eastAsia="cs-CZ"/>
        </w:rPr>
        <w:t>A</w:t>
      </w:r>
    </w:p>
    <w:p w14:paraId="33396695" w14:textId="7AEF770C" w:rsidR="00001A79" w:rsidRPr="00F15DCD" w:rsidRDefault="001518FF" w:rsidP="007F4CFA">
      <w:pPr>
        <w:spacing w:line="240" w:lineRule="auto"/>
        <w:ind w:left="0" w:firstLine="0"/>
        <w:rPr>
          <w:rFonts w:ascii="Segoe UI" w:eastAsia="Calibri" w:hAnsi="Segoe UI" w:cs="Segoe UI"/>
          <w:b/>
          <w:color w:val="00B0F0"/>
          <w:sz w:val="32"/>
          <w:szCs w:val="32"/>
          <w:lang w:eastAsia="cs-CZ"/>
        </w:rPr>
      </w:pPr>
      <w:r w:rsidRPr="00F15DCD">
        <w:rPr>
          <w:rFonts w:ascii="Segoe UI" w:eastAsia="Calibri" w:hAnsi="Segoe UI" w:cs="Segoe UI"/>
          <w:b/>
          <w:color w:val="00B0F0"/>
          <w:sz w:val="32"/>
          <w:szCs w:val="32"/>
          <w:lang w:eastAsia="cs-CZ"/>
        </w:rPr>
        <w:t>SMLOUV</w:t>
      </w:r>
      <w:r w:rsidR="007B3E75" w:rsidRPr="00F15DCD">
        <w:rPr>
          <w:rFonts w:ascii="Segoe UI" w:eastAsia="Calibri" w:hAnsi="Segoe UI" w:cs="Segoe UI"/>
          <w:b/>
          <w:color w:val="00B0F0"/>
          <w:sz w:val="32"/>
          <w:szCs w:val="32"/>
          <w:lang w:eastAsia="cs-CZ"/>
        </w:rPr>
        <w:t>A</w:t>
      </w:r>
      <w:r w:rsidRPr="00F15DCD">
        <w:rPr>
          <w:rFonts w:ascii="Segoe UI" w:eastAsia="Calibri" w:hAnsi="Segoe UI" w:cs="Segoe UI"/>
          <w:b/>
          <w:color w:val="00B0F0"/>
          <w:sz w:val="32"/>
          <w:szCs w:val="32"/>
          <w:lang w:eastAsia="cs-CZ"/>
        </w:rPr>
        <w:t xml:space="preserve"> O DÍLO</w:t>
      </w:r>
    </w:p>
    <w:p w14:paraId="468F0CFB" w14:textId="77777777" w:rsidR="00243489" w:rsidRPr="0032292B" w:rsidRDefault="00243489" w:rsidP="0032292B">
      <w:pPr>
        <w:ind w:left="0" w:firstLine="0"/>
        <w:rPr>
          <w:rFonts w:ascii="Segoe UI" w:hAnsi="Segoe UI"/>
          <w:b/>
          <w:i/>
          <w:sz w:val="22"/>
        </w:rPr>
      </w:pPr>
      <w:bookmarkStart w:id="9" w:name="_Toc169076917"/>
      <w:r w:rsidRPr="0032292B">
        <w:rPr>
          <w:rFonts w:ascii="Segoe UI" w:hAnsi="Segoe UI"/>
          <w:b/>
          <w:i/>
          <w:sz w:val="22"/>
        </w:rPr>
        <w:t>POZNÁMKA ZADAVATELE</w:t>
      </w:r>
      <w:bookmarkEnd w:id="9"/>
    </w:p>
    <w:p w14:paraId="78F1CE26" w14:textId="650889DB" w:rsidR="00243489" w:rsidRPr="00F15DCD" w:rsidRDefault="00243489" w:rsidP="000C303C">
      <w:pPr>
        <w:ind w:left="0" w:firstLine="0"/>
        <w:rPr>
          <w:rFonts w:ascii="Segoe UI" w:hAnsi="Segoe UI" w:cs="Segoe UI"/>
          <w:b/>
          <w:bCs/>
          <w:i/>
          <w:iCs/>
          <w:sz w:val="22"/>
          <w:szCs w:val="22"/>
        </w:rPr>
      </w:pPr>
      <w:r w:rsidRPr="00F15DCD">
        <w:rPr>
          <w:rFonts w:ascii="Segoe UI" w:hAnsi="Segoe UI" w:cs="Segoe UI"/>
          <w:b/>
          <w:bCs/>
          <w:i/>
          <w:iCs/>
          <w:sz w:val="22"/>
          <w:szCs w:val="22"/>
        </w:rPr>
        <w:t>Zadavatel upozorňuje, že návrh smlouvy o dílo odpovídá ve smyslu zadávací dokumentace možnosti realizace plnění v</w:t>
      </w:r>
      <w:r w:rsidR="00E656D2" w:rsidRPr="00F15DCD">
        <w:rPr>
          <w:rFonts w:ascii="Segoe UI" w:hAnsi="Segoe UI" w:cs="Segoe UI"/>
          <w:b/>
          <w:bCs/>
          <w:i/>
          <w:iCs/>
          <w:sz w:val="22"/>
          <w:szCs w:val="22"/>
        </w:rPr>
        <w:t xml:space="preserve"> </w:t>
      </w:r>
      <w:r w:rsidRPr="00F15DCD">
        <w:rPr>
          <w:rFonts w:ascii="Segoe UI" w:hAnsi="Segoe UI" w:cs="Segoe UI"/>
          <w:b/>
          <w:bCs/>
          <w:i/>
          <w:iCs/>
          <w:sz w:val="22"/>
          <w:szCs w:val="22"/>
        </w:rPr>
        <w:t>podobě</w:t>
      </w:r>
      <w:r w:rsidR="00B92671" w:rsidRPr="00F15DCD">
        <w:rPr>
          <w:rFonts w:ascii="Segoe UI" w:hAnsi="Segoe UI" w:cs="Segoe UI"/>
          <w:b/>
          <w:bCs/>
          <w:i/>
          <w:iCs/>
          <w:sz w:val="22"/>
          <w:szCs w:val="22"/>
        </w:rPr>
        <w:t xml:space="preserve"> možnosti</w:t>
      </w:r>
      <w:r w:rsidRPr="00F15DCD">
        <w:rPr>
          <w:rFonts w:ascii="Segoe UI" w:hAnsi="Segoe UI" w:cs="Segoe UI"/>
          <w:b/>
          <w:bCs/>
          <w:i/>
          <w:iCs/>
          <w:sz w:val="22"/>
          <w:szCs w:val="22"/>
        </w:rPr>
        <w:t xml:space="preserve"> OHB II. </w:t>
      </w:r>
    </w:p>
    <w:p w14:paraId="62BE627D" w14:textId="23A69BB5" w:rsidR="00A5124C" w:rsidRPr="00F15DCD" w:rsidRDefault="00D80D6A" w:rsidP="007F4CFA">
      <w:pPr>
        <w:spacing w:line="240" w:lineRule="auto"/>
        <w:ind w:left="0" w:firstLine="0"/>
        <w:rPr>
          <w:rFonts w:ascii="Segoe UI" w:eastAsia="Calibri" w:hAnsi="Segoe UI" w:cs="Segoe UI"/>
          <w:sz w:val="22"/>
          <w:szCs w:val="22"/>
          <w:lang w:eastAsia="cs-CZ"/>
        </w:rPr>
      </w:pPr>
      <w:r w:rsidRPr="0032292B">
        <w:rPr>
          <w:rFonts w:ascii="Segoe UI" w:hAnsi="Segoe UI"/>
          <w:noProof/>
        </w:rPr>
        <w:drawing>
          <wp:anchor distT="0" distB="0" distL="114300" distR="114300" simplePos="0" relativeHeight="251658240" behindDoc="0" locked="0" layoutInCell="1" allowOverlap="1" wp14:anchorId="2F16D6B2" wp14:editId="51A83E08">
            <wp:simplePos x="0" y="0"/>
            <wp:positionH relativeFrom="page">
              <wp:align>center</wp:align>
            </wp:positionH>
            <wp:positionV relativeFrom="paragraph">
              <wp:posOffset>188595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2">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A5124C" w:rsidRPr="00F15DCD">
        <w:rPr>
          <w:rFonts w:ascii="Segoe UI" w:eastAsia="Calibri" w:hAnsi="Segoe UI" w:cs="Segoe UI"/>
          <w:sz w:val="22"/>
          <w:szCs w:val="22"/>
          <w:lang w:eastAsia="cs-CZ"/>
        </w:rPr>
        <w:br w:type="page"/>
      </w:r>
    </w:p>
    <w:p w14:paraId="4A89B254" w14:textId="0D89B84D" w:rsidR="00001A79" w:rsidRPr="00F15DCD" w:rsidRDefault="00001A79" w:rsidP="007F4CFA">
      <w:pPr>
        <w:spacing w:line="240" w:lineRule="auto"/>
        <w:ind w:left="0" w:firstLine="0"/>
        <w:rPr>
          <w:rFonts w:ascii="Segoe UI" w:eastAsia="Calibri" w:hAnsi="Segoe UI" w:cs="Segoe UI"/>
          <w:sz w:val="22"/>
          <w:szCs w:val="22"/>
          <w:lang w:eastAsia="cs-CZ"/>
        </w:rPr>
      </w:pPr>
    </w:p>
    <w:p w14:paraId="7A40563D" w14:textId="77777777" w:rsidR="006F5F67" w:rsidRPr="00F15DCD" w:rsidRDefault="006F5F67" w:rsidP="007F4CFA">
      <w:pPr>
        <w:spacing w:line="240" w:lineRule="auto"/>
        <w:ind w:left="0" w:firstLine="0"/>
        <w:rPr>
          <w:rFonts w:ascii="Segoe UI" w:hAnsi="Segoe UI" w:cs="Segoe UI"/>
          <w:sz w:val="22"/>
        </w:rPr>
      </w:pPr>
    </w:p>
    <w:p w14:paraId="79CCE3C7" w14:textId="30E2721B"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Smluvní strany:</w:t>
      </w:r>
    </w:p>
    <w:p w14:paraId="444B539C" w14:textId="464D34E4" w:rsidR="00001A79" w:rsidRPr="00F15DCD" w:rsidRDefault="00001A79" w:rsidP="007F4CFA">
      <w:pPr>
        <w:spacing w:line="240" w:lineRule="auto"/>
        <w:ind w:left="0" w:firstLine="0"/>
        <w:jc w:val="center"/>
        <w:rPr>
          <w:rFonts w:ascii="Segoe UI" w:hAnsi="Segoe UI" w:cs="Segoe UI"/>
          <w:sz w:val="22"/>
        </w:rPr>
      </w:pPr>
    </w:p>
    <w:p w14:paraId="18D36D81" w14:textId="3C71B80B" w:rsidR="00001A79" w:rsidRPr="00F15DCD" w:rsidRDefault="007A1D5D" w:rsidP="007F4CFA">
      <w:pPr>
        <w:spacing w:line="240" w:lineRule="auto"/>
        <w:ind w:left="0" w:firstLine="0"/>
        <w:jc w:val="center"/>
        <w:rPr>
          <w:rFonts w:ascii="Segoe UI" w:hAnsi="Segoe UI" w:cs="Segoe UI"/>
          <w:b/>
          <w:sz w:val="22"/>
        </w:rPr>
      </w:pPr>
      <w:r w:rsidRPr="00F15DCD">
        <w:rPr>
          <w:rFonts w:ascii="Segoe UI" w:hAnsi="Segoe UI" w:cs="Segoe UI"/>
          <w:b/>
          <w:sz w:val="22"/>
        </w:rPr>
        <w:t>S</w:t>
      </w:r>
      <w:r w:rsidR="00AC7725" w:rsidRPr="00F15DCD">
        <w:rPr>
          <w:rFonts w:ascii="Segoe UI" w:hAnsi="Segoe UI" w:cs="Segoe UI"/>
          <w:b/>
          <w:sz w:val="22"/>
        </w:rPr>
        <w:t>AKO</w:t>
      </w:r>
      <w:r w:rsidR="003F1595" w:rsidRPr="00F15DCD">
        <w:rPr>
          <w:rFonts w:ascii="Segoe UI" w:hAnsi="Segoe UI" w:cs="Segoe UI"/>
          <w:b/>
          <w:sz w:val="22"/>
        </w:rPr>
        <w:t xml:space="preserve"> Brno</w:t>
      </w:r>
      <w:r w:rsidR="00AC7725" w:rsidRPr="00F15DCD">
        <w:rPr>
          <w:rFonts w:ascii="Segoe UI" w:hAnsi="Segoe UI" w:cs="Segoe UI"/>
          <w:b/>
          <w:sz w:val="22"/>
        </w:rPr>
        <w:t>, a.s.</w:t>
      </w:r>
    </w:p>
    <w:p w14:paraId="021C9B93" w14:textId="246353B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 xml:space="preserve">se sídlem: </w:t>
      </w:r>
      <w:r w:rsidR="00AC7725" w:rsidRPr="00F15DCD">
        <w:rPr>
          <w:rFonts w:ascii="Segoe UI" w:hAnsi="Segoe UI" w:cs="Segoe UI"/>
          <w:sz w:val="22"/>
        </w:rPr>
        <w:t xml:space="preserve">Jedovnická 4247/2, Židenice, 628 00 </w:t>
      </w:r>
      <w:r w:rsidR="00A259C4" w:rsidRPr="00F15DCD">
        <w:rPr>
          <w:rFonts w:ascii="Segoe UI" w:hAnsi="Segoe UI" w:cs="Segoe UI"/>
          <w:sz w:val="22"/>
        </w:rPr>
        <w:t>Brno</w:t>
      </w:r>
    </w:p>
    <w:p w14:paraId="1E89023D" w14:textId="7FC9449D"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 xml:space="preserve">IČO: </w:t>
      </w:r>
      <w:r w:rsidR="00AC7725" w:rsidRPr="00F15DCD">
        <w:rPr>
          <w:rFonts w:ascii="Segoe UI" w:hAnsi="Segoe UI" w:cs="Segoe UI"/>
          <w:sz w:val="22"/>
        </w:rPr>
        <w:t>60713470</w:t>
      </w:r>
      <w:r w:rsidRPr="00F15DCD">
        <w:rPr>
          <w:rFonts w:ascii="Segoe UI" w:hAnsi="Segoe UI" w:cs="Segoe UI"/>
          <w:sz w:val="22"/>
        </w:rPr>
        <w:t xml:space="preserve">, DIČ: CZ </w:t>
      </w:r>
      <w:r w:rsidR="00AC7725" w:rsidRPr="00F15DCD">
        <w:rPr>
          <w:rFonts w:ascii="Segoe UI" w:hAnsi="Segoe UI" w:cs="Segoe UI"/>
          <w:sz w:val="22"/>
        </w:rPr>
        <w:t>60713470</w:t>
      </w:r>
      <w:r w:rsidR="00575F89" w:rsidRPr="00F15DCD">
        <w:rPr>
          <w:rFonts w:ascii="Segoe UI" w:hAnsi="Segoe UI" w:cs="Segoe UI"/>
          <w:sz w:val="22"/>
        </w:rPr>
        <w:t xml:space="preserve"> </w:t>
      </w:r>
    </w:p>
    <w:p w14:paraId="42342454" w14:textId="78DCF095" w:rsidR="00575F89" w:rsidRPr="00F15DCD" w:rsidRDefault="00575F89" w:rsidP="007F4CFA">
      <w:pPr>
        <w:spacing w:line="240" w:lineRule="auto"/>
        <w:ind w:left="0" w:firstLine="0"/>
        <w:jc w:val="center"/>
        <w:rPr>
          <w:rFonts w:ascii="Segoe UI" w:hAnsi="Segoe UI" w:cs="Segoe UI"/>
          <w:sz w:val="22"/>
        </w:rPr>
      </w:pPr>
      <w:r w:rsidRPr="00F15DCD">
        <w:rPr>
          <w:rFonts w:ascii="Segoe UI" w:hAnsi="Segoe UI" w:cs="Segoe UI"/>
          <w:sz w:val="22"/>
        </w:rPr>
        <w:t>společnost zapsaná v obchodním rejstříku vedeném Krajským soudem</w:t>
      </w:r>
    </w:p>
    <w:p w14:paraId="157B9C9E" w14:textId="734D1ACA" w:rsidR="00575F89" w:rsidRPr="00F15DCD" w:rsidRDefault="00575F89" w:rsidP="007F4CFA">
      <w:pPr>
        <w:spacing w:line="240" w:lineRule="auto"/>
        <w:ind w:left="0" w:firstLine="0"/>
        <w:jc w:val="center"/>
        <w:rPr>
          <w:rFonts w:ascii="Segoe UI" w:hAnsi="Segoe UI" w:cs="Segoe UI"/>
          <w:sz w:val="22"/>
        </w:rPr>
      </w:pPr>
      <w:r w:rsidRPr="00F15DCD">
        <w:rPr>
          <w:rFonts w:ascii="Segoe UI" w:hAnsi="Segoe UI" w:cs="Segoe UI"/>
          <w:sz w:val="22"/>
        </w:rPr>
        <w:t xml:space="preserve">soudem v Brně, </w:t>
      </w:r>
    </w:p>
    <w:p w14:paraId="7009B9E8" w14:textId="64AD8B15" w:rsidR="00575F89" w:rsidRPr="00F15DCD" w:rsidRDefault="00575F89" w:rsidP="007F4CFA">
      <w:pPr>
        <w:spacing w:line="240" w:lineRule="auto"/>
        <w:ind w:left="0" w:firstLine="0"/>
        <w:jc w:val="center"/>
        <w:rPr>
          <w:rFonts w:ascii="Segoe UI" w:hAnsi="Segoe UI" w:cs="Segoe UI"/>
          <w:sz w:val="22"/>
        </w:rPr>
      </w:pPr>
      <w:r w:rsidRPr="00F15DCD">
        <w:rPr>
          <w:rFonts w:ascii="Segoe UI" w:hAnsi="Segoe UI" w:cs="Segoe UI"/>
          <w:sz w:val="22"/>
        </w:rPr>
        <w:t>sp. zn. B 1371</w:t>
      </w:r>
    </w:p>
    <w:p w14:paraId="09279B9B"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bank. spojení: [</w:t>
      </w:r>
      <w:r w:rsidRPr="00F15DCD">
        <w:rPr>
          <w:rFonts w:ascii="Segoe UI" w:hAnsi="Segoe UI" w:cs="Segoe UI"/>
          <w:sz w:val="22"/>
          <w:highlight w:val="cyan"/>
        </w:rPr>
        <w:t>BUDE DOPLNĚNO</w:t>
      </w:r>
      <w:r w:rsidRPr="00F15DCD">
        <w:rPr>
          <w:rFonts w:ascii="Segoe UI" w:hAnsi="Segoe UI" w:cs="Segoe UI"/>
          <w:sz w:val="22"/>
        </w:rPr>
        <w:t>], č. účtu: [</w:t>
      </w:r>
      <w:r w:rsidRPr="00F15DCD">
        <w:rPr>
          <w:rFonts w:ascii="Segoe UI" w:hAnsi="Segoe UI" w:cs="Segoe UI"/>
          <w:sz w:val="22"/>
          <w:highlight w:val="cyan"/>
        </w:rPr>
        <w:t>BUDE DOPLNĚNO</w:t>
      </w:r>
      <w:r w:rsidRPr="00F15DCD">
        <w:rPr>
          <w:rFonts w:ascii="Segoe UI" w:hAnsi="Segoe UI" w:cs="Segoe UI"/>
          <w:sz w:val="22"/>
        </w:rPr>
        <w:t>]</w:t>
      </w:r>
    </w:p>
    <w:p w14:paraId="4F8951B0"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zastoupená [</w:t>
      </w:r>
      <w:r w:rsidRPr="00F15DCD">
        <w:rPr>
          <w:rFonts w:ascii="Segoe UI" w:hAnsi="Segoe UI" w:cs="Segoe UI"/>
          <w:sz w:val="22"/>
          <w:highlight w:val="cyan"/>
        </w:rPr>
        <w:t>BUDE DOPLNĚNO</w:t>
      </w:r>
      <w:r w:rsidRPr="00F15DCD">
        <w:rPr>
          <w:rFonts w:ascii="Segoe UI" w:hAnsi="Segoe UI" w:cs="Segoe UI"/>
          <w:sz w:val="22"/>
        </w:rPr>
        <w:t>]</w:t>
      </w:r>
    </w:p>
    <w:p w14:paraId="620FB89C" w14:textId="0E4E57BD"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(dále jen „</w:t>
      </w:r>
      <w:r w:rsidR="006F4593" w:rsidRPr="00F15DCD">
        <w:rPr>
          <w:rFonts w:ascii="Segoe UI" w:hAnsi="Segoe UI" w:cs="Segoe UI"/>
          <w:b/>
          <w:sz w:val="22"/>
        </w:rPr>
        <w:t>Objednatel</w:t>
      </w:r>
      <w:r w:rsidRPr="00F15DCD">
        <w:rPr>
          <w:rFonts w:ascii="Segoe UI" w:hAnsi="Segoe UI" w:cs="Segoe UI"/>
          <w:sz w:val="22"/>
        </w:rPr>
        <w:t>“)</w:t>
      </w:r>
    </w:p>
    <w:p w14:paraId="102A1330" w14:textId="77777777" w:rsidR="00001A79" w:rsidRPr="00F15DCD" w:rsidRDefault="00001A79" w:rsidP="007F4CFA">
      <w:pPr>
        <w:spacing w:line="240" w:lineRule="auto"/>
        <w:ind w:left="0" w:firstLine="0"/>
        <w:jc w:val="center"/>
        <w:rPr>
          <w:rFonts w:ascii="Segoe UI" w:hAnsi="Segoe UI" w:cs="Segoe UI"/>
          <w:sz w:val="22"/>
        </w:rPr>
      </w:pPr>
    </w:p>
    <w:p w14:paraId="392EDC19"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a</w:t>
      </w:r>
    </w:p>
    <w:p w14:paraId="55BE85BF" w14:textId="77777777" w:rsidR="00001A79" w:rsidRPr="00F15DCD" w:rsidRDefault="00001A79" w:rsidP="007F4CFA">
      <w:pPr>
        <w:spacing w:line="240" w:lineRule="auto"/>
        <w:ind w:left="0" w:firstLine="0"/>
        <w:jc w:val="center"/>
        <w:rPr>
          <w:rFonts w:ascii="Segoe UI" w:hAnsi="Segoe UI" w:cs="Segoe UI"/>
          <w:sz w:val="22"/>
        </w:rPr>
      </w:pPr>
    </w:p>
    <w:p w14:paraId="2B3AE405"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b/>
          <w:sz w:val="22"/>
        </w:rPr>
        <w:t>[</w:t>
      </w:r>
      <w:r w:rsidRPr="00F15DCD">
        <w:rPr>
          <w:rFonts w:ascii="Segoe UI" w:hAnsi="Segoe UI" w:cs="Segoe UI"/>
          <w:b/>
          <w:sz w:val="22"/>
          <w:highlight w:val="yellow"/>
        </w:rPr>
        <w:t>DOPLNÍ ZHOTOVITEL</w:t>
      </w:r>
      <w:r w:rsidRPr="00F15DCD">
        <w:rPr>
          <w:rFonts w:ascii="Segoe UI" w:hAnsi="Segoe UI" w:cs="Segoe UI"/>
          <w:b/>
          <w:sz w:val="22"/>
        </w:rPr>
        <w:t>]</w:t>
      </w:r>
    </w:p>
    <w:p w14:paraId="0D4A5828"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se sídlem: [</w:t>
      </w:r>
      <w:r w:rsidRPr="00F15DCD">
        <w:rPr>
          <w:rFonts w:ascii="Segoe UI" w:hAnsi="Segoe UI" w:cs="Segoe UI"/>
          <w:sz w:val="22"/>
          <w:highlight w:val="yellow"/>
        </w:rPr>
        <w:t>DOPLNÍ ZHOTOVITEL</w:t>
      </w:r>
      <w:r w:rsidRPr="00F15DCD">
        <w:rPr>
          <w:rFonts w:ascii="Segoe UI" w:hAnsi="Segoe UI" w:cs="Segoe UI"/>
          <w:sz w:val="22"/>
        </w:rPr>
        <w:t>]</w:t>
      </w:r>
    </w:p>
    <w:p w14:paraId="78249CD1"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IČO: [</w:t>
      </w:r>
      <w:r w:rsidRPr="00F15DCD">
        <w:rPr>
          <w:rFonts w:ascii="Segoe UI" w:hAnsi="Segoe UI" w:cs="Segoe UI"/>
          <w:sz w:val="22"/>
          <w:highlight w:val="yellow"/>
        </w:rPr>
        <w:t>DOPLNÍ ZHOTOVITEL</w:t>
      </w:r>
      <w:r w:rsidRPr="00F15DCD">
        <w:rPr>
          <w:rFonts w:ascii="Segoe UI" w:hAnsi="Segoe UI" w:cs="Segoe UI"/>
          <w:sz w:val="22"/>
        </w:rPr>
        <w:t>], DIČ: [</w:t>
      </w:r>
      <w:r w:rsidRPr="00F15DCD">
        <w:rPr>
          <w:rFonts w:ascii="Segoe UI" w:hAnsi="Segoe UI" w:cs="Segoe UI"/>
          <w:sz w:val="22"/>
          <w:highlight w:val="yellow"/>
        </w:rPr>
        <w:t>DOPLNÍ ZHOTOVITEL</w:t>
      </w:r>
      <w:r w:rsidRPr="00F15DCD">
        <w:rPr>
          <w:rFonts w:ascii="Segoe UI" w:hAnsi="Segoe UI" w:cs="Segoe UI"/>
          <w:sz w:val="22"/>
        </w:rPr>
        <w:t>]</w:t>
      </w:r>
    </w:p>
    <w:p w14:paraId="2FA0F729"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společnost zapsaná v obchodním rejstříku vedeném [</w:t>
      </w:r>
      <w:r w:rsidRPr="00F15DCD">
        <w:rPr>
          <w:rFonts w:ascii="Segoe UI" w:hAnsi="Segoe UI" w:cs="Segoe UI"/>
          <w:sz w:val="22"/>
          <w:highlight w:val="yellow"/>
        </w:rPr>
        <w:t>DOPLNÍ ZHOTOVITEL</w:t>
      </w:r>
      <w:r w:rsidRPr="00F15DCD">
        <w:rPr>
          <w:rFonts w:ascii="Segoe UI" w:hAnsi="Segoe UI" w:cs="Segoe UI"/>
          <w:sz w:val="22"/>
        </w:rPr>
        <w:t>]</w:t>
      </w:r>
    </w:p>
    <w:p w14:paraId="4D36B5D6"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soudem v [</w:t>
      </w:r>
      <w:r w:rsidRPr="00F15DCD">
        <w:rPr>
          <w:rFonts w:ascii="Segoe UI" w:hAnsi="Segoe UI" w:cs="Segoe UI"/>
          <w:sz w:val="22"/>
          <w:highlight w:val="yellow"/>
        </w:rPr>
        <w:t>DOPLNÍ ZHOTOVITEL</w:t>
      </w:r>
      <w:r w:rsidRPr="00F15DCD">
        <w:rPr>
          <w:rFonts w:ascii="Segoe UI" w:hAnsi="Segoe UI" w:cs="Segoe UI"/>
          <w:sz w:val="22"/>
        </w:rPr>
        <w:t>],</w:t>
      </w:r>
    </w:p>
    <w:p w14:paraId="46EAB9B2"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sp. zn. [</w:t>
      </w:r>
      <w:r w:rsidRPr="00F15DCD">
        <w:rPr>
          <w:rFonts w:ascii="Segoe UI" w:hAnsi="Segoe UI" w:cs="Segoe UI"/>
          <w:sz w:val="22"/>
          <w:highlight w:val="yellow"/>
        </w:rPr>
        <w:t>DOPLNÍ ZHOTOVITEL</w:t>
      </w:r>
      <w:r w:rsidRPr="00F15DCD">
        <w:rPr>
          <w:rFonts w:ascii="Segoe UI" w:hAnsi="Segoe UI" w:cs="Segoe UI"/>
          <w:sz w:val="22"/>
        </w:rPr>
        <w:t>],</w:t>
      </w:r>
    </w:p>
    <w:p w14:paraId="35E2AB2B"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bank. spojení: [</w:t>
      </w:r>
      <w:r w:rsidRPr="00F15DCD">
        <w:rPr>
          <w:rFonts w:ascii="Segoe UI" w:hAnsi="Segoe UI" w:cs="Segoe UI"/>
          <w:sz w:val="22"/>
          <w:highlight w:val="yellow"/>
        </w:rPr>
        <w:t>DOPLNÍ ZHOTOVITEL</w:t>
      </w:r>
      <w:r w:rsidRPr="00F15DCD">
        <w:rPr>
          <w:rFonts w:ascii="Segoe UI" w:hAnsi="Segoe UI" w:cs="Segoe UI"/>
          <w:sz w:val="22"/>
        </w:rPr>
        <w:t>], č. účtu: [</w:t>
      </w:r>
      <w:r w:rsidRPr="00F15DCD">
        <w:rPr>
          <w:rFonts w:ascii="Segoe UI" w:hAnsi="Segoe UI" w:cs="Segoe UI"/>
          <w:sz w:val="22"/>
          <w:highlight w:val="yellow"/>
        </w:rPr>
        <w:t>DOPLNÍ ZHOTOVITEL</w:t>
      </w:r>
      <w:r w:rsidRPr="00F15DCD">
        <w:rPr>
          <w:rFonts w:ascii="Segoe UI" w:hAnsi="Segoe UI" w:cs="Segoe UI"/>
          <w:sz w:val="22"/>
        </w:rPr>
        <w:t>],</w:t>
      </w:r>
    </w:p>
    <w:p w14:paraId="53CD71BA"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zastoupená [</w:t>
      </w:r>
      <w:r w:rsidRPr="00F15DCD">
        <w:rPr>
          <w:rFonts w:ascii="Segoe UI" w:hAnsi="Segoe UI" w:cs="Segoe UI"/>
          <w:sz w:val="22"/>
          <w:highlight w:val="yellow"/>
        </w:rPr>
        <w:t>DOPLNÍ ZHOTOVITEL</w:t>
      </w:r>
      <w:r w:rsidRPr="00F15DCD">
        <w:rPr>
          <w:rFonts w:ascii="Segoe UI" w:hAnsi="Segoe UI" w:cs="Segoe UI"/>
          <w:sz w:val="22"/>
        </w:rPr>
        <w:t>]</w:t>
      </w:r>
    </w:p>
    <w:p w14:paraId="0B90D5FF"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(dále jen „</w:t>
      </w:r>
      <w:r w:rsidRPr="00F15DCD">
        <w:rPr>
          <w:rFonts w:ascii="Segoe UI" w:hAnsi="Segoe UI" w:cs="Segoe UI"/>
          <w:b/>
          <w:sz w:val="22"/>
        </w:rPr>
        <w:t>Zhotovitel</w:t>
      </w:r>
      <w:r w:rsidRPr="00F15DCD">
        <w:rPr>
          <w:rFonts w:ascii="Segoe UI" w:hAnsi="Segoe UI" w:cs="Segoe UI"/>
          <w:sz w:val="22"/>
        </w:rPr>
        <w:t>“)</w:t>
      </w:r>
    </w:p>
    <w:p w14:paraId="1132EBD3" w14:textId="77777777" w:rsidR="00001A79" w:rsidRPr="00F15DCD" w:rsidRDefault="00001A79" w:rsidP="007F4CFA">
      <w:pPr>
        <w:spacing w:line="240" w:lineRule="auto"/>
        <w:ind w:left="0" w:firstLine="0"/>
        <w:jc w:val="center"/>
        <w:rPr>
          <w:rFonts w:ascii="Segoe UI" w:eastAsia="Calibri" w:hAnsi="Segoe UI" w:cs="Segoe UI"/>
          <w:sz w:val="22"/>
          <w:szCs w:val="22"/>
          <w:lang w:eastAsia="cs-CZ"/>
        </w:rPr>
      </w:pPr>
    </w:p>
    <w:p w14:paraId="7C5B0A73" w14:textId="5C3CA4B7" w:rsidR="00001A79" w:rsidRPr="00F15DCD" w:rsidRDefault="00001A79" w:rsidP="007F4CFA">
      <w:pPr>
        <w:spacing w:line="240" w:lineRule="auto"/>
        <w:ind w:left="0" w:firstLine="0"/>
        <w:jc w:val="center"/>
        <w:rPr>
          <w:rFonts w:ascii="Segoe UI" w:eastAsia="Calibri" w:hAnsi="Segoe UI" w:cs="Segoe UI"/>
          <w:sz w:val="22"/>
          <w:szCs w:val="22"/>
          <w:lang w:eastAsia="cs-CZ"/>
        </w:rPr>
      </w:pPr>
      <w:r w:rsidRPr="00F15DCD">
        <w:rPr>
          <w:rFonts w:ascii="Segoe UI" w:eastAsia="Calibri" w:hAnsi="Segoe UI" w:cs="Segoe UI"/>
          <w:sz w:val="22"/>
          <w:szCs w:val="22"/>
          <w:lang w:eastAsia="cs-CZ"/>
        </w:rPr>
        <w:t xml:space="preserve">dnešního dne </w:t>
      </w:r>
      <w:r w:rsidR="00163FD9" w:rsidRPr="00F15DCD">
        <w:rPr>
          <w:rFonts w:ascii="Segoe UI" w:eastAsia="Calibri" w:hAnsi="Segoe UI" w:cs="Segoe UI"/>
          <w:sz w:val="22"/>
          <w:szCs w:val="22"/>
          <w:lang w:eastAsia="cs-CZ"/>
        </w:rPr>
        <w:t xml:space="preserve">uzavírají </w:t>
      </w:r>
      <w:r w:rsidRPr="00F15DCD">
        <w:rPr>
          <w:rFonts w:ascii="Segoe UI" w:eastAsia="Calibri" w:hAnsi="Segoe UI" w:cs="Segoe UI"/>
          <w:sz w:val="22"/>
          <w:szCs w:val="22"/>
          <w:lang w:eastAsia="cs-CZ"/>
        </w:rPr>
        <w:t>tuto smlouvu v souladu s ustanovením</w:t>
      </w:r>
      <w:r w:rsidR="00416126" w:rsidRPr="00F15DCD">
        <w:rPr>
          <w:rFonts w:ascii="Segoe UI" w:eastAsia="Calibri" w:hAnsi="Segoe UI" w:cs="Segoe UI"/>
          <w:sz w:val="22"/>
          <w:szCs w:val="22"/>
          <w:lang w:eastAsia="cs-CZ"/>
        </w:rPr>
        <w:t xml:space="preserve"> s § 124 zákona č. 134</w:t>
      </w:r>
      <w:r w:rsidRPr="00F15DCD">
        <w:rPr>
          <w:rFonts w:ascii="Segoe UI" w:eastAsia="Calibri" w:hAnsi="Segoe UI" w:cs="Segoe UI"/>
          <w:sz w:val="22"/>
          <w:szCs w:val="22"/>
          <w:lang w:eastAsia="cs-CZ"/>
        </w:rPr>
        <w:t>/201</w:t>
      </w:r>
      <w:r w:rsidR="00416126" w:rsidRPr="00F15DCD">
        <w:rPr>
          <w:rFonts w:ascii="Segoe UI" w:eastAsia="Calibri" w:hAnsi="Segoe UI" w:cs="Segoe UI"/>
          <w:sz w:val="22"/>
          <w:szCs w:val="22"/>
          <w:lang w:eastAsia="cs-CZ"/>
        </w:rPr>
        <w:t>6</w:t>
      </w:r>
      <w:r w:rsidRPr="00F15DCD">
        <w:rPr>
          <w:rFonts w:ascii="Segoe UI" w:eastAsia="Calibri" w:hAnsi="Segoe UI" w:cs="Segoe UI"/>
          <w:sz w:val="22"/>
          <w:szCs w:val="22"/>
          <w:lang w:eastAsia="cs-CZ"/>
        </w:rPr>
        <w:t xml:space="preserve"> Sb., </w:t>
      </w:r>
      <w:r w:rsidR="00416126" w:rsidRPr="00F15DCD">
        <w:rPr>
          <w:rFonts w:ascii="Segoe UI" w:eastAsia="Calibri" w:hAnsi="Segoe UI" w:cs="Segoe UI"/>
          <w:sz w:val="22"/>
          <w:szCs w:val="22"/>
          <w:lang w:eastAsia="cs-CZ"/>
        </w:rPr>
        <w:t>o zadávání veřejných zakázek</w:t>
      </w:r>
      <w:r w:rsidR="005D3435" w:rsidRPr="00F15DCD">
        <w:rPr>
          <w:rFonts w:ascii="Segoe UI" w:eastAsia="Calibri" w:hAnsi="Segoe UI" w:cs="Segoe UI"/>
          <w:sz w:val="22"/>
          <w:szCs w:val="22"/>
          <w:lang w:eastAsia="cs-CZ"/>
        </w:rPr>
        <w:t>,</w:t>
      </w:r>
      <w:r w:rsidR="00E50757" w:rsidRPr="00F15DCD">
        <w:rPr>
          <w:rFonts w:ascii="Segoe UI" w:eastAsia="Calibri" w:hAnsi="Segoe UI" w:cs="Segoe UI"/>
          <w:sz w:val="22"/>
          <w:szCs w:val="22"/>
          <w:lang w:eastAsia="cs-CZ"/>
        </w:rPr>
        <w:t xml:space="preserve"> </w:t>
      </w:r>
      <w:r w:rsidR="005D3435" w:rsidRPr="00F15DCD">
        <w:rPr>
          <w:rFonts w:ascii="Segoe UI" w:eastAsia="Calibri" w:hAnsi="Segoe UI" w:cs="Segoe UI"/>
          <w:sz w:val="22"/>
          <w:szCs w:val="22"/>
          <w:lang w:eastAsia="cs-CZ"/>
        </w:rPr>
        <w:t>§</w:t>
      </w:r>
      <w:r w:rsidR="005D3435" w:rsidRPr="00F15DCD">
        <w:rPr>
          <w:rFonts w:ascii="Segoe UI" w:hAnsi="Segoe UI" w:cs="Segoe UI"/>
          <w:sz w:val="22"/>
        </w:rPr>
        <w:t xml:space="preserve"> </w:t>
      </w:r>
      <w:r w:rsidR="00EB17D7" w:rsidRPr="00F15DCD">
        <w:rPr>
          <w:rFonts w:ascii="Segoe UI" w:eastAsia="Calibri" w:hAnsi="Segoe UI" w:cs="Segoe UI"/>
          <w:sz w:val="22"/>
          <w:szCs w:val="22"/>
          <w:lang w:eastAsia="cs-CZ"/>
        </w:rPr>
        <w:t>2586</w:t>
      </w:r>
      <w:r w:rsidR="00E50757" w:rsidRPr="00F15DCD">
        <w:rPr>
          <w:rFonts w:ascii="Segoe UI" w:eastAsia="Calibri" w:hAnsi="Segoe UI" w:cs="Segoe UI"/>
          <w:sz w:val="22"/>
          <w:szCs w:val="22"/>
          <w:lang w:eastAsia="cs-CZ"/>
        </w:rPr>
        <w:t xml:space="preserve"> a násl. zákona č. 89/2012 Sb., občanský zákoník</w:t>
      </w:r>
      <w:r w:rsidR="00E50757" w:rsidRPr="00F15DCD">
        <w:rPr>
          <w:rFonts w:ascii="Segoe UI" w:hAnsi="Segoe UI" w:cs="Segoe UI"/>
          <w:sz w:val="22"/>
        </w:rPr>
        <w:t>.</w:t>
      </w:r>
    </w:p>
    <w:p w14:paraId="40D5830D" w14:textId="77777777" w:rsidR="00BE5E92" w:rsidRPr="00F15DCD" w:rsidRDefault="00BE5E92" w:rsidP="007F4CFA">
      <w:pPr>
        <w:spacing w:line="240" w:lineRule="auto"/>
        <w:ind w:left="0" w:firstLine="0"/>
        <w:rPr>
          <w:rFonts w:ascii="Segoe UI" w:hAnsi="Segoe UI" w:cs="Segoe UI"/>
          <w:sz w:val="22"/>
        </w:rPr>
        <w:sectPr w:rsidR="00BE5E92" w:rsidRPr="00F15DCD" w:rsidSect="001B6B10">
          <w:headerReference w:type="default" r:id="rId13"/>
          <w:footerReference w:type="default" r:id="rId14"/>
          <w:headerReference w:type="first" r:id="rId15"/>
          <w:footerReference w:type="first" r:id="rId16"/>
          <w:pgSz w:w="11906" w:h="16838"/>
          <w:pgMar w:top="2680" w:right="1417" w:bottom="1417" w:left="1417" w:header="709" w:footer="708" w:gutter="0"/>
          <w:cols w:space="708"/>
          <w:docGrid w:linePitch="360"/>
        </w:sectPr>
      </w:pPr>
    </w:p>
    <w:bookmarkStart w:id="10" w:name="_Ref416165971" w:displacedByCustomXml="next"/>
    <w:bookmarkStart w:id="11" w:name="_Ref416165799" w:displacedByCustomXml="next"/>
    <w:bookmarkStart w:id="12" w:name="_Ref416165139" w:displacedByCustomXml="next"/>
    <w:bookmarkStart w:id="13" w:name="_Ref416164801" w:displacedByCustomXml="next"/>
    <w:bookmarkStart w:id="14" w:name="_Ref416164185" w:displacedByCustomXml="next"/>
    <w:bookmarkStart w:id="15" w:name="_Toc415160133" w:displacedByCustomXml="next"/>
    <w:sdt>
      <w:sdtPr>
        <w:rPr>
          <w:rFonts w:ascii="Segoe UI" w:eastAsiaTheme="minorHAnsi" w:hAnsi="Segoe UI" w:cs="Segoe UI"/>
          <w:b w:val="0"/>
          <w:bCs w:val="0"/>
          <w:color w:val="auto"/>
          <w:sz w:val="20"/>
          <w:szCs w:val="20"/>
        </w:rPr>
        <w:id w:val="-1983685536"/>
        <w:docPartObj>
          <w:docPartGallery w:val="Table of Contents"/>
          <w:docPartUnique/>
        </w:docPartObj>
      </w:sdtPr>
      <w:sdtEndPr/>
      <w:sdtContent>
        <w:p w14:paraId="29F53CBD" w14:textId="60E0ACB9" w:rsidR="00704678" w:rsidRPr="00F15DCD" w:rsidRDefault="00704678" w:rsidP="007F4CFA">
          <w:pPr>
            <w:pStyle w:val="Nadpisobsahu"/>
            <w:numPr>
              <w:ilvl w:val="0"/>
              <w:numId w:val="0"/>
            </w:numPr>
            <w:spacing w:line="240" w:lineRule="auto"/>
            <w:ind w:left="432" w:hanging="432"/>
            <w:rPr>
              <w:rFonts w:ascii="Segoe UI" w:hAnsi="Segoe UI" w:cs="Segoe UI"/>
              <w:color w:val="auto"/>
            </w:rPr>
          </w:pPr>
          <w:r w:rsidRPr="00F15DCD">
            <w:rPr>
              <w:rFonts w:ascii="Segoe UI" w:hAnsi="Segoe UI" w:cs="Segoe UI"/>
              <w:color w:val="auto"/>
            </w:rPr>
            <w:t>Obsah</w:t>
          </w:r>
        </w:p>
        <w:p w14:paraId="5A33783A" w14:textId="5660007A" w:rsidR="009E00AE" w:rsidRPr="00F15DCD" w:rsidRDefault="00704678">
          <w:pPr>
            <w:pStyle w:val="Obsah1"/>
            <w:rPr>
              <w:rFonts w:ascii="Segoe UI" w:eastAsiaTheme="minorEastAsia" w:hAnsi="Segoe UI" w:cs="Segoe UI"/>
              <w:b w:val="0"/>
              <w:bCs w:val="0"/>
              <w:caps w:val="0"/>
              <w:noProof/>
              <w:kern w:val="2"/>
              <w:sz w:val="24"/>
              <w:szCs w:val="24"/>
              <w:lang w:eastAsia="cs-CZ"/>
              <w14:ligatures w14:val="standardContextual"/>
            </w:rPr>
          </w:pPr>
          <w:r w:rsidRPr="00F15DCD">
            <w:rPr>
              <w:rFonts w:ascii="Segoe UI" w:hAnsi="Segoe UI" w:cs="Segoe UI"/>
            </w:rPr>
            <w:fldChar w:fldCharType="begin"/>
          </w:r>
          <w:r w:rsidRPr="00F15DCD">
            <w:rPr>
              <w:rFonts w:ascii="Segoe UI" w:hAnsi="Segoe UI" w:cs="Segoe UI"/>
            </w:rPr>
            <w:instrText xml:space="preserve"> TOC \o "1-3" \h \z \u </w:instrText>
          </w:r>
          <w:r w:rsidRPr="00F15DCD">
            <w:rPr>
              <w:rFonts w:ascii="Segoe UI" w:hAnsi="Segoe UI" w:cs="Segoe UI"/>
            </w:rPr>
            <w:fldChar w:fldCharType="separate"/>
          </w:r>
          <w:hyperlink w:anchor="_Toc192631525" w:history="1">
            <w:r w:rsidR="009E00AE" w:rsidRPr="00F15DCD">
              <w:rPr>
                <w:rStyle w:val="Hypertextovodkaz"/>
                <w:rFonts w:ascii="Segoe UI" w:hAnsi="Segoe UI" w:cs="Segoe UI"/>
                <w:noProof/>
              </w:rPr>
              <w:t>PREAMBULE</w:t>
            </w:r>
            <w:r w:rsidR="009E00AE" w:rsidRPr="00F15DCD">
              <w:rPr>
                <w:rFonts w:ascii="Segoe UI" w:hAnsi="Segoe UI" w:cs="Segoe UI"/>
                <w:noProof/>
                <w:webHidden/>
              </w:rPr>
              <w:tab/>
            </w:r>
            <w:r w:rsidR="009E00AE" w:rsidRPr="00F15DCD">
              <w:rPr>
                <w:rFonts w:ascii="Segoe UI" w:hAnsi="Segoe UI" w:cs="Segoe UI"/>
                <w:noProof/>
                <w:webHidden/>
              </w:rPr>
              <w:fldChar w:fldCharType="begin"/>
            </w:r>
            <w:r w:rsidR="009E00AE" w:rsidRPr="00F15DCD">
              <w:rPr>
                <w:rFonts w:ascii="Segoe UI" w:hAnsi="Segoe UI" w:cs="Segoe UI"/>
                <w:noProof/>
                <w:webHidden/>
              </w:rPr>
              <w:instrText xml:space="preserve"> PAGEREF _Toc192631525 \h </w:instrText>
            </w:r>
            <w:r w:rsidR="009E00AE" w:rsidRPr="00F15DCD">
              <w:rPr>
                <w:rFonts w:ascii="Segoe UI" w:hAnsi="Segoe UI" w:cs="Segoe UI"/>
                <w:noProof/>
                <w:webHidden/>
              </w:rPr>
            </w:r>
            <w:r w:rsidR="009E00AE" w:rsidRPr="00F15DCD">
              <w:rPr>
                <w:rFonts w:ascii="Segoe UI" w:hAnsi="Segoe UI" w:cs="Segoe UI"/>
                <w:noProof/>
                <w:webHidden/>
              </w:rPr>
              <w:fldChar w:fldCharType="separate"/>
            </w:r>
            <w:r w:rsidR="00C4674D">
              <w:rPr>
                <w:rFonts w:ascii="Segoe UI" w:hAnsi="Segoe UI" w:cs="Segoe UI"/>
                <w:noProof/>
                <w:webHidden/>
              </w:rPr>
              <w:t>3</w:t>
            </w:r>
            <w:r w:rsidR="009E00AE" w:rsidRPr="00F15DCD">
              <w:rPr>
                <w:rFonts w:ascii="Segoe UI" w:hAnsi="Segoe UI" w:cs="Segoe UI"/>
                <w:noProof/>
                <w:webHidden/>
              </w:rPr>
              <w:fldChar w:fldCharType="end"/>
            </w:r>
          </w:hyperlink>
        </w:p>
        <w:p w14:paraId="03981E91" w14:textId="12304B3A"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6" w:history="1">
            <w:r w:rsidRPr="00F15DCD">
              <w:rPr>
                <w:rStyle w:val="Hypertextovodkaz"/>
                <w:rFonts w:ascii="Segoe UI" w:hAnsi="Segoe UI" w:cs="Segoe UI"/>
                <w:noProof/>
              </w:rPr>
              <w:t>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DEFINICE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3</w:t>
            </w:r>
            <w:r w:rsidRPr="00F15DCD">
              <w:rPr>
                <w:rFonts w:ascii="Segoe UI" w:hAnsi="Segoe UI" w:cs="Segoe UI"/>
                <w:noProof/>
                <w:webHidden/>
              </w:rPr>
              <w:fldChar w:fldCharType="end"/>
            </w:r>
          </w:hyperlink>
        </w:p>
        <w:p w14:paraId="7DD95DD0" w14:textId="0356A00B"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7" w:history="1">
            <w:r w:rsidRPr="00F15DCD">
              <w:rPr>
                <w:rStyle w:val="Hypertextovodkaz"/>
                <w:rFonts w:ascii="Segoe UI" w:hAnsi="Segoe UI" w:cs="Segoe UI"/>
                <w:noProof/>
              </w:rPr>
              <w:t>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ÚVODNÍ USTANOVENÍ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12</w:t>
            </w:r>
            <w:r w:rsidRPr="00F15DCD">
              <w:rPr>
                <w:rFonts w:ascii="Segoe UI" w:hAnsi="Segoe UI" w:cs="Segoe UI"/>
                <w:noProof/>
                <w:webHidden/>
              </w:rPr>
              <w:fldChar w:fldCharType="end"/>
            </w:r>
          </w:hyperlink>
        </w:p>
        <w:p w14:paraId="16F0FD29" w14:textId="043042D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8" w:history="1">
            <w:r w:rsidRPr="00F15DCD">
              <w:rPr>
                <w:rStyle w:val="Hypertextovodkaz"/>
                <w:rFonts w:ascii="Segoe UI" w:hAnsi="Segoe UI" w:cs="Segoe UI"/>
                <w:noProof/>
              </w:rPr>
              <w:t>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ROZHODNÉ PRÁVO</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13</w:t>
            </w:r>
            <w:r w:rsidRPr="00F15DCD">
              <w:rPr>
                <w:rFonts w:ascii="Segoe UI" w:hAnsi="Segoe UI" w:cs="Segoe UI"/>
                <w:noProof/>
                <w:webHidden/>
              </w:rPr>
              <w:fldChar w:fldCharType="end"/>
            </w:r>
          </w:hyperlink>
        </w:p>
        <w:p w14:paraId="362CC677" w14:textId="26993C1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9" w:history="1">
            <w:r w:rsidRPr="00F15DCD">
              <w:rPr>
                <w:rStyle w:val="Hypertextovodkaz"/>
                <w:rFonts w:ascii="Segoe UI" w:hAnsi="Segoe UI" w:cs="Segoe UI"/>
                <w:noProof/>
              </w:rPr>
              <w:t>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VÝKLAD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13</w:t>
            </w:r>
            <w:r w:rsidRPr="00F15DCD">
              <w:rPr>
                <w:rFonts w:ascii="Segoe UI" w:hAnsi="Segoe UI" w:cs="Segoe UI"/>
                <w:noProof/>
                <w:webHidden/>
              </w:rPr>
              <w:fldChar w:fldCharType="end"/>
            </w:r>
          </w:hyperlink>
        </w:p>
        <w:p w14:paraId="6EC6A263" w14:textId="0C0708D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0" w:history="1">
            <w:r w:rsidRPr="00F15DCD">
              <w:rPr>
                <w:rStyle w:val="Hypertextovodkaz"/>
                <w:rFonts w:ascii="Segoe UI" w:hAnsi="Segoe UI" w:cs="Segoe UI"/>
                <w:noProof/>
              </w:rPr>
              <w:t>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ÚČEL A PŘEDMĚT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14</w:t>
            </w:r>
            <w:r w:rsidRPr="00F15DCD">
              <w:rPr>
                <w:rFonts w:ascii="Segoe UI" w:hAnsi="Segoe UI" w:cs="Segoe UI"/>
                <w:noProof/>
                <w:webHidden/>
              </w:rPr>
              <w:fldChar w:fldCharType="end"/>
            </w:r>
          </w:hyperlink>
        </w:p>
        <w:p w14:paraId="5550A407" w14:textId="1F75E0E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1" w:history="1">
            <w:r w:rsidRPr="00F15DCD">
              <w:rPr>
                <w:rStyle w:val="Hypertextovodkaz"/>
                <w:rFonts w:ascii="Segoe UI" w:hAnsi="Segoe UI" w:cs="Segoe UI"/>
                <w:noProof/>
              </w:rPr>
              <w:t>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PODDODAVATELSKÉ SMLUVNÍ VZTAHY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15</w:t>
            </w:r>
            <w:r w:rsidRPr="00F15DCD">
              <w:rPr>
                <w:rFonts w:ascii="Segoe UI" w:hAnsi="Segoe UI" w:cs="Segoe UI"/>
                <w:noProof/>
                <w:webHidden/>
              </w:rPr>
              <w:fldChar w:fldCharType="end"/>
            </w:r>
          </w:hyperlink>
        </w:p>
        <w:p w14:paraId="11B18852" w14:textId="333D6E2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2" w:history="1">
            <w:r w:rsidRPr="00F15DCD">
              <w:rPr>
                <w:rStyle w:val="Hypertextovodkaz"/>
                <w:rFonts w:ascii="Segoe UI" w:hAnsi="Segoe UI" w:cs="Segoe UI"/>
                <w:noProof/>
              </w:rPr>
              <w:t>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FINANCOVÁNÍ NÁKLADŮ A VÝDAJŮ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_Toc192631532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18</w:t>
            </w:r>
            <w:r w:rsidRPr="00F15DCD">
              <w:rPr>
                <w:rFonts w:ascii="Segoe UI" w:hAnsi="Segoe UI" w:cs="Segoe UI"/>
                <w:noProof/>
                <w:webHidden/>
              </w:rPr>
              <w:fldChar w:fldCharType="end"/>
            </w:r>
          </w:hyperlink>
        </w:p>
        <w:p w14:paraId="62C77B38" w14:textId="5D2B581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3" w:history="1">
            <w:r w:rsidRPr="00F15DCD">
              <w:rPr>
                <w:rStyle w:val="Hypertextovodkaz"/>
                <w:rFonts w:ascii="Segoe UI" w:hAnsi="Segoe UI" w:cs="Segoe UI"/>
                <w:noProof/>
              </w:rPr>
              <w:t>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ZÁSTUPCI SMLUVNÍCH STRAN</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19</w:t>
            </w:r>
            <w:r w:rsidRPr="00F15DCD">
              <w:rPr>
                <w:rFonts w:ascii="Segoe UI" w:hAnsi="Segoe UI" w:cs="Segoe UI"/>
                <w:noProof/>
                <w:webHidden/>
              </w:rPr>
              <w:fldChar w:fldCharType="end"/>
            </w:r>
          </w:hyperlink>
        </w:p>
        <w:p w14:paraId="19CEED7C" w14:textId="50D427D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4" w:history="1">
            <w:r w:rsidRPr="00F15DCD">
              <w:rPr>
                <w:rStyle w:val="Hypertextovodkaz"/>
                <w:rFonts w:ascii="Segoe UI" w:hAnsi="Segoe UI" w:cs="Segoe UI"/>
                <w:noProof/>
              </w:rPr>
              <w:t>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ZÁKLADNÍ POŽADAVKY OBJEDNATELE NA LINKU</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20</w:t>
            </w:r>
            <w:r w:rsidRPr="00F15DCD">
              <w:rPr>
                <w:rFonts w:ascii="Segoe UI" w:hAnsi="Segoe UI" w:cs="Segoe UI"/>
                <w:noProof/>
                <w:webHidden/>
              </w:rPr>
              <w:fldChar w:fldCharType="end"/>
            </w:r>
          </w:hyperlink>
        </w:p>
        <w:p w14:paraId="3279753B" w14:textId="796628A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5" w:history="1">
            <w:r w:rsidRPr="00F15DCD">
              <w:rPr>
                <w:rStyle w:val="Hypertextovodkaz"/>
                <w:rFonts w:ascii="Segoe UI" w:hAnsi="Segoe UI" w:cs="Segoe UI"/>
                <w:noProof/>
              </w:rPr>
              <w:t>10.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STAVENIŠTĚ A PODLOŽÍ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20</w:t>
            </w:r>
            <w:r w:rsidRPr="00F15DCD">
              <w:rPr>
                <w:rFonts w:ascii="Segoe UI" w:hAnsi="Segoe UI" w:cs="Segoe UI"/>
                <w:noProof/>
                <w:webHidden/>
              </w:rPr>
              <w:fldChar w:fldCharType="end"/>
            </w:r>
          </w:hyperlink>
        </w:p>
        <w:p w14:paraId="78932156" w14:textId="4B78E90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6" w:history="1">
            <w:r w:rsidRPr="00F15DCD">
              <w:rPr>
                <w:rStyle w:val="Hypertextovodkaz"/>
                <w:rFonts w:ascii="Segoe UI" w:hAnsi="Segoe UI" w:cs="Segoe UI"/>
                <w:noProof/>
              </w:rPr>
              <w:t>11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PROJEKTOVÁ DOKUMENTACE A INŽENÝRSKÁ ČINNOST</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24</w:t>
            </w:r>
            <w:r w:rsidRPr="00F15DCD">
              <w:rPr>
                <w:rFonts w:ascii="Segoe UI" w:hAnsi="Segoe UI" w:cs="Segoe UI"/>
                <w:noProof/>
                <w:webHidden/>
              </w:rPr>
              <w:fldChar w:fldCharType="end"/>
            </w:r>
          </w:hyperlink>
        </w:p>
        <w:p w14:paraId="3F72D654" w14:textId="7E14DA9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7" w:history="1">
            <w:r w:rsidRPr="00F15DCD">
              <w:rPr>
                <w:rStyle w:val="Hypertextovodkaz"/>
                <w:rFonts w:ascii="Segoe UI" w:hAnsi="Segoe UI" w:cs="Segoe UI"/>
                <w:noProof/>
              </w:rPr>
              <w:t>12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ZAJIŠTĚNÍ KVALITY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26</w:t>
            </w:r>
            <w:r w:rsidRPr="00F15DCD">
              <w:rPr>
                <w:rFonts w:ascii="Segoe UI" w:hAnsi="Segoe UI" w:cs="Segoe UI"/>
                <w:noProof/>
                <w:webHidden/>
              </w:rPr>
              <w:fldChar w:fldCharType="end"/>
            </w:r>
          </w:hyperlink>
        </w:p>
        <w:p w14:paraId="3395388C" w14:textId="68D957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8" w:history="1">
            <w:r w:rsidRPr="00F15DCD">
              <w:rPr>
                <w:rStyle w:val="Hypertextovodkaz"/>
                <w:rFonts w:ascii="Segoe UI" w:hAnsi="Segoe UI" w:cs="Segoe UI"/>
                <w:noProof/>
              </w:rPr>
              <w:t>13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VZORKY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29</w:t>
            </w:r>
            <w:r w:rsidRPr="00F15DCD">
              <w:rPr>
                <w:rFonts w:ascii="Segoe UI" w:hAnsi="Segoe UI" w:cs="Segoe UI"/>
                <w:noProof/>
                <w:webHidden/>
              </w:rPr>
              <w:fldChar w:fldCharType="end"/>
            </w:r>
          </w:hyperlink>
        </w:p>
        <w:p w14:paraId="7EA71923" w14:textId="4D4931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9" w:history="1">
            <w:r w:rsidRPr="00F15DCD">
              <w:rPr>
                <w:rStyle w:val="Hypertextovodkaz"/>
                <w:rFonts w:ascii="Segoe UI" w:hAnsi="Segoe UI" w:cs="Segoe UI"/>
                <w:noProof/>
              </w:rPr>
              <w:t>14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STAVBA LINKY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29</w:t>
            </w:r>
            <w:r w:rsidRPr="00F15DCD">
              <w:rPr>
                <w:rFonts w:ascii="Segoe UI" w:hAnsi="Segoe UI" w:cs="Segoe UI"/>
                <w:noProof/>
                <w:webHidden/>
              </w:rPr>
              <w:fldChar w:fldCharType="end"/>
            </w:r>
          </w:hyperlink>
        </w:p>
        <w:p w14:paraId="6B7C6273" w14:textId="626F370B"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0" w:history="1">
            <w:r w:rsidRPr="00F15DCD">
              <w:rPr>
                <w:rStyle w:val="Hypertextovodkaz"/>
                <w:rFonts w:ascii="Segoe UI" w:hAnsi="Segoe UI" w:cs="Segoe UI"/>
                <w:noProof/>
              </w:rPr>
              <w:t>15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POSTUP PŘI TESTOVÁNÍ A UVÁDĚNÍ DO PROVOZU</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36</w:t>
            </w:r>
            <w:r w:rsidRPr="00F15DCD">
              <w:rPr>
                <w:rFonts w:ascii="Segoe UI" w:hAnsi="Segoe UI" w:cs="Segoe UI"/>
                <w:noProof/>
                <w:webHidden/>
              </w:rPr>
              <w:fldChar w:fldCharType="end"/>
            </w:r>
          </w:hyperlink>
        </w:p>
        <w:p w14:paraId="1DD9D708" w14:textId="04F5ECE2"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1" w:history="1">
            <w:r w:rsidRPr="00F15DCD">
              <w:rPr>
                <w:rStyle w:val="Hypertextovodkaz"/>
                <w:rFonts w:ascii="Segoe UI" w:hAnsi="Segoe UI" w:cs="Segoe UI"/>
                <w:noProof/>
              </w:rPr>
              <w:t>16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PŘEDÁNÍ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40</w:t>
            </w:r>
            <w:r w:rsidRPr="00F15DCD">
              <w:rPr>
                <w:rFonts w:ascii="Segoe UI" w:hAnsi="Segoe UI" w:cs="Segoe UI"/>
                <w:noProof/>
                <w:webHidden/>
              </w:rPr>
              <w:fldChar w:fldCharType="end"/>
            </w:r>
          </w:hyperlink>
        </w:p>
        <w:p w14:paraId="491B0E1F" w14:textId="6C507F2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3" w:history="1">
            <w:r w:rsidRPr="00F15DCD">
              <w:rPr>
                <w:rStyle w:val="Hypertextovodkaz"/>
                <w:rFonts w:ascii="Segoe UI" w:hAnsi="Segoe UI" w:cs="Segoe UI"/>
                <w:noProof/>
              </w:rPr>
              <w:t>17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POTVRZENÍ O PRŮBĚHU GARANČNÍ DOBY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49</w:t>
            </w:r>
            <w:r w:rsidRPr="00F15DCD">
              <w:rPr>
                <w:rFonts w:ascii="Segoe UI" w:hAnsi="Segoe UI" w:cs="Segoe UI"/>
                <w:noProof/>
                <w:webHidden/>
              </w:rPr>
              <w:fldChar w:fldCharType="end"/>
            </w:r>
          </w:hyperlink>
        </w:p>
        <w:p w14:paraId="2DF9884A" w14:textId="0007150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4" w:history="1">
            <w:r w:rsidRPr="00F15DCD">
              <w:rPr>
                <w:rStyle w:val="Hypertextovodkaz"/>
                <w:rFonts w:ascii="Segoe UI" w:hAnsi="Segoe UI" w:cs="Segoe UI"/>
                <w:noProof/>
              </w:rPr>
              <w:t>18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ŠKOLENÍ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49</w:t>
            </w:r>
            <w:r w:rsidRPr="00F15DCD">
              <w:rPr>
                <w:rFonts w:ascii="Segoe UI" w:hAnsi="Segoe UI" w:cs="Segoe UI"/>
                <w:noProof/>
                <w:webHidden/>
              </w:rPr>
              <w:fldChar w:fldCharType="end"/>
            </w:r>
          </w:hyperlink>
        </w:p>
        <w:p w14:paraId="58EE4E3B" w14:textId="623E49C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5" w:history="1">
            <w:r w:rsidRPr="00F15DCD">
              <w:rPr>
                <w:rStyle w:val="Hypertextovodkaz"/>
                <w:rFonts w:ascii="Segoe UI" w:hAnsi="Segoe UI" w:cs="Segoe UI"/>
                <w:noProof/>
              </w:rPr>
              <w:t>19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ODPOVĚDNOST ZA VADY A ZÁRUKA ZA JAKOST</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50</w:t>
            </w:r>
            <w:r w:rsidRPr="00F15DCD">
              <w:rPr>
                <w:rFonts w:ascii="Segoe UI" w:hAnsi="Segoe UI" w:cs="Segoe UI"/>
                <w:noProof/>
                <w:webHidden/>
              </w:rPr>
              <w:fldChar w:fldCharType="end"/>
            </w:r>
          </w:hyperlink>
        </w:p>
        <w:p w14:paraId="493C14FC" w14:textId="64F5166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6" w:history="1">
            <w:r w:rsidRPr="00F15DCD">
              <w:rPr>
                <w:rStyle w:val="Hypertextovodkaz"/>
                <w:rFonts w:ascii="Segoe UI" w:hAnsi="Segoe UI" w:cs="Segoe UI"/>
                <w:noProof/>
              </w:rPr>
              <w:t>20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DOKUMENTACE LINKY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53</w:t>
            </w:r>
            <w:r w:rsidRPr="00F15DCD">
              <w:rPr>
                <w:rFonts w:ascii="Segoe UI" w:hAnsi="Segoe UI" w:cs="Segoe UI"/>
                <w:noProof/>
                <w:webHidden/>
              </w:rPr>
              <w:fldChar w:fldCharType="end"/>
            </w:r>
          </w:hyperlink>
        </w:p>
        <w:p w14:paraId="20FDE270" w14:textId="21395248"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7" w:history="1">
            <w:r w:rsidRPr="00F15DCD">
              <w:rPr>
                <w:rStyle w:val="Hypertextovodkaz"/>
                <w:rFonts w:ascii="Segoe UI" w:hAnsi="Segoe UI" w:cs="Segoe UI"/>
                <w:noProof/>
              </w:rPr>
              <w:t>21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LICENČNÍ UJEDNÁNÍ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56</w:t>
            </w:r>
            <w:r w:rsidRPr="00F15DCD">
              <w:rPr>
                <w:rFonts w:ascii="Segoe UI" w:hAnsi="Segoe UI" w:cs="Segoe UI"/>
                <w:noProof/>
                <w:webHidden/>
              </w:rPr>
              <w:fldChar w:fldCharType="end"/>
            </w:r>
          </w:hyperlink>
        </w:p>
        <w:p w14:paraId="46E4A2D3" w14:textId="05C6B804"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8" w:history="1">
            <w:r w:rsidRPr="00F15DCD">
              <w:rPr>
                <w:rStyle w:val="Hypertextovodkaz"/>
                <w:rFonts w:ascii="Segoe UI" w:hAnsi="Segoe UI" w:cs="Segoe UI"/>
                <w:noProof/>
              </w:rPr>
              <w:t>22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HAVARIJNÍ PRÁCE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58</w:t>
            </w:r>
            <w:r w:rsidRPr="00F15DCD">
              <w:rPr>
                <w:rFonts w:ascii="Segoe UI" w:hAnsi="Segoe UI" w:cs="Segoe UI"/>
                <w:noProof/>
                <w:webHidden/>
              </w:rPr>
              <w:fldChar w:fldCharType="end"/>
            </w:r>
          </w:hyperlink>
        </w:p>
        <w:p w14:paraId="4C476513" w14:textId="71A113CF"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9" w:history="1">
            <w:r w:rsidRPr="00F15DCD">
              <w:rPr>
                <w:rStyle w:val="Hypertextovodkaz"/>
                <w:rFonts w:ascii="Segoe UI" w:hAnsi="Segoe UI" w:cs="Segoe UI"/>
                <w:noProof/>
              </w:rPr>
              <w:t>23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POVINNOSTI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58</w:t>
            </w:r>
            <w:r w:rsidRPr="00F15DCD">
              <w:rPr>
                <w:rFonts w:ascii="Segoe UI" w:hAnsi="Segoe UI" w:cs="Segoe UI"/>
                <w:noProof/>
                <w:webHidden/>
              </w:rPr>
              <w:fldChar w:fldCharType="end"/>
            </w:r>
          </w:hyperlink>
        </w:p>
        <w:p w14:paraId="69FD5D5F" w14:textId="4F4080A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3" w:history="1">
            <w:r w:rsidRPr="00F15DCD">
              <w:rPr>
                <w:rStyle w:val="Hypertextovodkaz"/>
                <w:rFonts w:ascii="Segoe UI" w:hAnsi="Segoe UI" w:cs="Segoe UI"/>
                <w:noProof/>
              </w:rPr>
              <w:t>24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PRÁVA A POVINNOSTI OBJEDNATELE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67</w:t>
            </w:r>
            <w:r w:rsidRPr="00F15DCD">
              <w:rPr>
                <w:rFonts w:ascii="Segoe UI" w:hAnsi="Segoe UI" w:cs="Segoe UI"/>
                <w:noProof/>
                <w:webHidden/>
              </w:rPr>
              <w:fldChar w:fldCharType="end"/>
            </w:r>
          </w:hyperlink>
        </w:p>
        <w:p w14:paraId="37F3ECB0" w14:textId="725229D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4" w:history="1">
            <w:r w:rsidRPr="00F15DCD">
              <w:rPr>
                <w:rStyle w:val="Hypertextovodkaz"/>
                <w:rFonts w:ascii="Segoe UI" w:hAnsi="Segoe UI" w:cs="Segoe UI"/>
                <w:noProof/>
              </w:rPr>
              <w:t>25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VLASTNICKÉ PRÁVO</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69</w:t>
            </w:r>
            <w:r w:rsidRPr="00F15DCD">
              <w:rPr>
                <w:rFonts w:ascii="Segoe UI" w:hAnsi="Segoe UI" w:cs="Segoe UI"/>
                <w:noProof/>
                <w:webHidden/>
              </w:rPr>
              <w:fldChar w:fldCharType="end"/>
            </w:r>
          </w:hyperlink>
        </w:p>
        <w:p w14:paraId="23CBFA59" w14:textId="3D6A750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5" w:history="1">
            <w:r w:rsidRPr="00F15DCD">
              <w:rPr>
                <w:rStyle w:val="Hypertextovodkaz"/>
                <w:rFonts w:ascii="Segoe UI" w:hAnsi="Segoe UI" w:cs="Segoe UI"/>
                <w:noProof/>
              </w:rPr>
              <w:t>26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PLATBY A PLATEBNÍ PODMÍNKY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70</w:t>
            </w:r>
            <w:r w:rsidRPr="00F15DCD">
              <w:rPr>
                <w:rFonts w:ascii="Segoe UI" w:hAnsi="Segoe UI" w:cs="Segoe UI"/>
                <w:noProof/>
                <w:webHidden/>
              </w:rPr>
              <w:fldChar w:fldCharType="end"/>
            </w:r>
          </w:hyperlink>
        </w:p>
        <w:p w14:paraId="634FFD13" w14:textId="25C8531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6" w:history="1">
            <w:r w:rsidRPr="00F15DCD">
              <w:rPr>
                <w:rStyle w:val="Hypertextovodkaz"/>
                <w:rFonts w:ascii="Segoe UI" w:hAnsi="Segoe UI" w:cs="Segoe UI"/>
                <w:noProof/>
              </w:rPr>
              <w:t>27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ZMĚNA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74</w:t>
            </w:r>
            <w:r w:rsidRPr="00F15DCD">
              <w:rPr>
                <w:rFonts w:ascii="Segoe UI" w:hAnsi="Segoe UI" w:cs="Segoe UI"/>
                <w:noProof/>
                <w:webHidden/>
              </w:rPr>
              <w:fldChar w:fldCharType="end"/>
            </w:r>
          </w:hyperlink>
        </w:p>
        <w:p w14:paraId="0EACAC74" w14:textId="5F835E8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7" w:history="1">
            <w:r w:rsidRPr="00F15DCD">
              <w:rPr>
                <w:rStyle w:val="Hypertextovodkaz"/>
                <w:rFonts w:ascii="Segoe UI" w:hAnsi="Segoe UI" w:cs="Segoe UI"/>
                <w:noProof/>
              </w:rPr>
              <w:t>28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NÁHRADA ÚJMY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77</w:t>
            </w:r>
            <w:r w:rsidRPr="00F15DCD">
              <w:rPr>
                <w:rFonts w:ascii="Segoe UI" w:hAnsi="Segoe UI" w:cs="Segoe UI"/>
                <w:noProof/>
                <w:webHidden/>
              </w:rPr>
              <w:fldChar w:fldCharType="end"/>
            </w:r>
          </w:hyperlink>
        </w:p>
        <w:p w14:paraId="11609CDC" w14:textId="5CC6861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9" w:history="1">
            <w:r w:rsidRPr="00F15DCD">
              <w:rPr>
                <w:rStyle w:val="Hypertextovodkaz"/>
                <w:rFonts w:ascii="Segoe UI" w:hAnsi="Segoe UI" w:cs="Segoe UI"/>
                <w:noProof/>
              </w:rPr>
              <w:t>29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JISTOTA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78</w:t>
            </w:r>
            <w:r w:rsidRPr="00F15DCD">
              <w:rPr>
                <w:rFonts w:ascii="Segoe UI" w:hAnsi="Segoe UI" w:cs="Segoe UI"/>
                <w:noProof/>
                <w:webHidden/>
              </w:rPr>
              <w:fldChar w:fldCharType="end"/>
            </w:r>
          </w:hyperlink>
        </w:p>
        <w:p w14:paraId="426E58AC" w14:textId="1B37D3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0" w:history="1">
            <w:r w:rsidRPr="00F15DCD">
              <w:rPr>
                <w:rStyle w:val="Hypertextovodkaz"/>
                <w:rFonts w:ascii="Segoe UI" w:hAnsi="Segoe UI" w:cs="Segoe UI"/>
                <w:noProof/>
              </w:rPr>
              <w:t>30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POJIŠTĚNÍ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82</w:t>
            </w:r>
            <w:r w:rsidRPr="00F15DCD">
              <w:rPr>
                <w:rFonts w:ascii="Segoe UI" w:hAnsi="Segoe UI" w:cs="Segoe UI"/>
                <w:noProof/>
                <w:webHidden/>
              </w:rPr>
              <w:fldChar w:fldCharType="end"/>
            </w:r>
          </w:hyperlink>
        </w:p>
        <w:p w14:paraId="1E4C9388" w14:textId="1BA068F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1" w:history="1">
            <w:r w:rsidRPr="00F15DCD">
              <w:rPr>
                <w:rStyle w:val="Hypertextovodkaz"/>
                <w:rFonts w:ascii="Segoe UI" w:hAnsi="Segoe UI" w:cs="Segoe UI"/>
                <w:noProof/>
              </w:rPr>
              <w:t>31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SMLUVNÍ POKUTY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84</w:t>
            </w:r>
            <w:r w:rsidRPr="00F15DCD">
              <w:rPr>
                <w:rFonts w:ascii="Segoe UI" w:hAnsi="Segoe UI" w:cs="Segoe UI"/>
                <w:noProof/>
                <w:webHidden/>
              </w:rPr>
              <w:fldChar w:fldCharType="end"/>
            </w:r>
          </w:hyperlink>
        </w:p>
        <w:p w14:paraId="7AC48219" w14:textId="3954CCC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2" w:history="1">
            <w:r w:rsidRPr="00F15DCD">
              <w:rPr>
                <w:rStyle w:val="Hypertextovodkaz"/>
                <w:rFonts w:ascii="Segoe UI" w:hAnsi="Segoe UI" w:cs="Segoe UI"/>
                <w:noProof/>
              </w:rPr>
              <w:t>32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UKONČENÍ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_Toc192631562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87</w:t>
            </w:r>
            <w:r w:rsidRPr="00F15DCD">
              <w:rPr>
                <w:rFonts w:ascii="Segoe UI" w:hAnsi="Segoe UI" w:cs="Segoe UI"/>
                <w:noProof/>
                <w:webHidden/>
              </w:rPr>
              <w:fldChar w:fldCharType="end"/>
            </w:r>
          </w:hyperlink>
        </w:p>
        <w:p w14:paraId="5FBFF40A" w14:textId="3B96A32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3" w:history="1">
            <w:r w:rsidRPr="00F15DCD">
              <w:rPr>
                <w:rStyle w:val="Hypertextovodkaz"/>
                <w:rFonts w:ascii="Segoe UI" w:hAnsi="Segoe UI" w:cs="Segoe UI"/>
                <w:noProof/>
              </w:rPr>
              <w:t>33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DOBA PRO PROVEDENÍ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91</w:t>
            </w:r>
            <w:r w:rsidRPr="00F15DCD">
              <w:rPr>
                <w:rFonts w:ascii="Segoe UI" w:hAnsi="Segoe UI" w:cs="Segoe UI"/>
                <w:noProof/>
                <w:webHidden/>
              </w:rPr>
              <w:fldChar w:fldCharType="end"/>
            </w:r>
          </w:hyperlink>
        </w:p>
        <w:p w14:paraId="62020051" w14:textId="44F76F2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4" w:history="1">
            <w:r w:rsidRPr="00F15DCD">
              <w:rPr>
                <w:rStyle w:val="Hypertextovodkaz"/>
                <w:rFonts w:ascii="Segoe UI" w:hAnsi="Segoe UI" w:cs="Segoe UI"/>
                <w:noProof/>
              </w:rPr>
              <w:t>34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VYHRAZENÁ ZMĚNA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92</w:t>
            </w:r>
            <w:r w:rsidRPr="00F15DCD">
              <w:rPr>
                <w:rFonts w:ascii="Segoe UI" w:hAnsi="Segoe UI" w:cs="Segoe UI"/>
                <w:noProof/>
                <w:webHidden/>
              </w:rPr>
              <w:fldChar w:fldCharType="end"/>
            </w:r>
          </w:hyperlink>
        </w:p>
        <w:p w14:paraId="01D317B8" w14:textId="4DF24B5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5" w:history="1">
            <w:r w:rsidRPr="00F15DCD">
              <w:rPr>
                <w:rStyle w:val="Hypertextovodkaz"/>
                <w:rFonts w:ascii="Segoe UI" w:hAnsi="Segoe UI" w:cs="Segoe UI"/>
                <w:noProof/>
              </w:rPr>
              <w:t>35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OCHRANA INFORMACÍ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94</w:t>
            </w:r>
            <w:r w:rsidRPr="00F15DCD">
              <w:rPr>
                <w:rFonts w:ascii="Segoe UI" w:hAnsi="Segoe UI" w:cs="Segoe UI"/>
                <w:noProof/>
                <w:webHidden/>
              </w:rPr>
              <w:fldChar w:fldCharType="end"/>
            </w:r>
          </w:hyperlink>
        </w:p>
        <w:p w14:paraId="1A419DBA" w14:textId="7A6B101A"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6" w:history="1">
            <w:r w:rsidRPr="00F15DCD">
              <w:rPr>
                <w:rStyle w:val="Hypertextovodkaz"/>
                <w:rFonts w:ascii="Segoe UI" w:hAnsi="Segoe UI" w:cs="Segoe UI"/>
                <w:noProof/>
              </w:rPr>
              <w:t>36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ŘEŠENÍ SPORŮ</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95</w:t>
            </w:r>
            <w:r w:rsidRPr="00F15DCD">
              <w:rPr>
                <w:rFonts w:ascii="Segoe UI" w:hAnsi="Segoe UI" w:cs="Segoe UI"/>
                <w:noProof/>
                <w:webHidden/>
              </w:rPr>
              <w:fldChar w:fldCharType="end"/>
            </w:r>
          </w:hyperlink>
        </w:p>
        <w:p w14:paraId="624C9EAB" w14:textId="075ADEC4"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7" w:history="1">
            <w:r w:rsidRPr="00F15DCD">
              <w:rPr>
                <w:rStyle w:val="Hypertextovodkaz"/>
                <w:rFonts w:ascii="Segoe UI" w:hAnsi="Segoe UI" w:cs="Segoe UI"/>
                <w:noProof/>
              </w:rPr>
              <w:t>37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DORUČOVÁNÍ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96</w:t>
            </w:r>
            <w:r w:rsidRPr="00F15DCD">
              <w:rPr>
                <w:rFonts w:ascii="Segoe UI" w:hAnsi="Segoe UI" w:cs="Segoe UI"/>
                <w:noProof/>
                <w:webHidden/>
              </w:rPr>
              <w:fldChar w:fldCharType="end"/>
            </w:r>
          </w:hyperlink>
        </w:p>
        <w:p w14:paraId="306FFC82" w14:textId="391CDD12"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8" w:history="1">
            <w:r w:rsidRPr="00F15DCD">
              <w:rPr>
                <w:rStyle w:val="Hypertextovodkaz"/>
                <w:rFonts w:ascii="Segoe UI" w:hAnsi="Segoe UI" w:cs="Segoe UI"/>
                <w:noProof/>
              </w:rPr>
              <w:t>38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ZÁVĚREČNÁ UJEDNÁNÍ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97</w:t>
            </w:r>
            <w:r w:rsidRPr="00F15DCD">
              <w:rPr>
                <w:rFonts w:ascii="Segoe UI" w:hAnsi="Segoe UI" w:cs="Segoe UI"/>
                <w:noProof/>
                <w:webHidden/>
              </w:rPr>
              <w:fldChar w:fldCharType="end"/>
            </w:r>
          </w:hyperlink>
        </w:p>
        <w:p w14:paraId="4027D52C" w14:textId="5336E0C4" w:rsidR="00704678" w:rsidRPr="0032292B" w:rsidRDefault="00704678" w:rsidP="007F4CFA">
          <w:pPr>
            <w:spacing w:line="240" w:lineRule="auto"/>
            <w:ind w:left="993" w:firstLine="0"/>
            <w:rPr>
              <w:rFonts w:ascii="Segoe UI" w:hAnsi="Segoe UI"/>
            </w:rPr>
          </w:pPr>
          <w:r w:rsidRPr="00F15DCD">
            <w:rPr>
              <w:rFonts w:ascii="Segoe UI" w:hAnsi="Segoe UI" w:cs="Segoe UI"/>
              <w:b/>
              <w:bCs/>
            </w:rPr>
            <w:fldChar w:fldCharType="end"/>
          </w:r>
        </w:p>
      </w:sdtContent>
    </w:sdt>
    <w:p w14:paraId="399377BA" w14:textId="6964FE39" w:rsidR="00704678" w:rsidRPr="00F15DCD" w:rsidRDefault="00704678" w:rsidP="007F4CFA">
      <w:pPr>
        <w:spacing w:line="240" w:lineRule="auto"/>
        <w:ind w:left="0" w:firstLine="0"/>
        <w:jc w:val="center"/>
        <w:rPr>
          <w:rFonts w:ascii="Segoe UI" w:eastAsia="Calibri" w:hAnsi="Segoe UI" w:cs="Segoe UI"/>
          <w:b/>
          <w:sz w:val="22"/>
          <w:szCs w:val="22"/>
          <w:lang w:eastAsia="cs-CZ"/>
        </w:rPr>
      </w:pPr>
      <w:r w:rsidRPr="00F15DCD">
        <w:rPr>
          <w:rFonts w:ascii="Segoe UI" w:eastAsia="Calibri" w:hAnsi="Segoe UI" w:cs="Segoe UI"/>
          <w:b/>
          <w:sz w:val="22"/>
          <w:szCs w:val="22"/>
          <w:lang w:eastAsia="cs-CZ"/>
        </w:rPr>
        <w:br w:type="page"/>
      </w:r>
    </w:p>
    <w:p w14:paraId="5A117338" w14:textId="74E6471E" w:rsidR="008C3CCE" w:rsidRPr="00F15DCD" w:rsidRDefault="00416126" w:rsidP="007F4CFA">
      <w:pPr>
        <w:spacing w:line="240" w:lineRule="auto"/>
        <w:ind w:left="0" w:firstLine="0"/>
        <w:jc w:val="center"/>
        <w:rPr>
          <w:rFonts w:ascii="Segoe UI" w:eastAsia="Calibri" w:hAnsi="Segoe UI" w:cs="Segoe UI"/>
          <w:b/>
          <w:sz w:val="22"/>
          <w:szCs w:val="22"/>
          <w:lang w:eastAsia="cs-CZ"/>
        </w:rPr>
      </w:pPr>
      <w:r w:rsidRPr="00F15DCD">
        <w:rPr>
          <w:rFonts w:ascii="Segoe UI" w:eastAsia="Calibri" w:hAnsi="Segoe UI" w:cs="Segoe UI"/>
          <w:b/>
          <w:sz w:val="22"/>
          <w:szCs w:val="22"/>
          <w:lang w:eastAsia="cs-CZ"/>
        </w:rPr>
        <w:lastRenderedPageBreak/>
        <w:t>Smluvní strany, vědomy si svých závazků v této Smlouvě obsažených a s úmyslem být touto Smlouvou vázány, dohodly se a souhlasí s následujícím zněním Smlouvy:</w:t>
      </w:r>
    </w:p>
    <w:p w14:paraId="52E655DF" w14:textId="77777777" w:rsidR="00243489" w:rsidRPr="0032292B" w:rsidRDefault="00243489" w:rsidP="00243489">
      <w:pPr>
        <w:rPr>
          <w:rFonts w:ascii="Segoe UI" w:hAnsi="Segoe UI"/>
        </w:rPr>
      </w:pPr>
    </w:p>
    <w:p w14:paraId="6A7E21F4" w14:textId="3DBF5B40" w:rsidR="008C3CCE" w:rsidRPr="00F15DCD" w:rsidRDefault="008C3CCE" w:rsidP="007F4CFA">
      <w:pPr>
        <w:pStyle w:val="RLlneksmlouvy"/>
        <w:spacing w:line="240" w:lineRule="auto"/>
        <w:rPr>
          <w:rFonts w:cs="Segoe UI"/>
        </w:rPr>
      </w:pPr>
      <w:bookmarkStart w:id="16" w:name="_Toc192631525"/>
      <w:bookmarkStart w:id="17" w:name="_Toc169076918"/>
      <w:r w:rsidRPr="00F15DCD">
        <w:rPr>
          <w:rFonts w:cs="Segoe UI"/>
        </w:rPr>
        <w:t>PREAMBULE</w:t>
      </w:r>
      <w:bookmarkEnd w:id="16"/>
      <w:bookmarkEnd w:id="17"/>
    </w:p>
    <w:p w14:paraId="03E97C17" w14:textId="056C0585" w:rsidR="00725B50" w:rsidRPr="00F15DCD" w:rsidRDefault="002B751C" w:rsidP="007F4CFA">
      <w:pPr>
        <w:spacing w:line="240" w:lineRule="auto"/>
        <w:ind w:left="0" w:firstLine="0"/>
        <w:rPr>
          <w:rFonts w:ascii="Segoe UI" w:hAnsi="Segoe UI" w:cs="Segoe UI"/>
          <w:sz w:val="22"/>
          <w:szCs w:val="22"/>
        </w:rPr>
      </w:pPr>
      <w:r w:rsidRPr="00F15DCD">
        <w:rPr>
          <w:rFonts w:ascii="Segoe UI" w:hAnsi="Segoe UI" w:cs="Segoe UI"/>
          <w:sz w:val="22"/>
          <w:szCs w:val="22"/>
        </w:rPr>
        <w:t>C</w:t>
      </w:r>
      <w:r w:rsidR="00725B50" w:rsidRPr="00F15DCD">
        <w:rPr>
          <w:rFonts w:ascii="Segoe UI" w:hAnsi="Segoe UI" w:cs="Segoe UI"/>
          <w:sz w:val="22"/>
          <w:szCs w:val="22"/>
        </w:rPr>
        <w:t xml:space="preserve">ílem </w:t>
      </w:r>
      <w:r w:rsidR="006F4593" w:rsidRPr="00F15DCD">
        <w:rPr>
          <w:rFonts w:ascii="Segoe UI" w:hAnsi="Segoe UI" w:cs="Segoe UI"/>
          <w:sz w:val="22"/>
          <w:szCs w:val="22"/>
        </w:rPr>
        <w:t>Objednatel</w:t>
      </w:r>
      <w:r w:rsidR="00725B50" w:rsidRPr="00F15DCD">
        <w:rPr>
          <w:rFonts w:ascii="Segoe UI" w:hAnsi="Segoe UI" w:cs="Segoe UI"/>
          <w:sz w:val="22"/>
          <w:szCs w:val="22"/>
        </w:rPr>
        <w:t xml:space="preserve">e je </w:t>
      </w:r>
      <w:r w:rsidR="009E5D0C" w:rsidRPr="00F15DCD">
        <w:rPr>
          <w:rFonts w:ascii="Segoe UI" w:hAnsi="Segoe UI" w:cs="Segoe UI"/>
          <w:sz w:val="22"/>
          <w:szCs w:val="22"/>
        </w:rPr>
        <w:t xml:space="preserve">využití Areálu </w:t>
      </w:r>
      <w:r w:rsidR="00FD1BD5" w:rsidRPr="00F15DCD">
        <w:rPr>
          <w:rFonts w:ascii="Segoe UI" w:hAnsi="Segoe UI" w:cs="Segoe UI"/>
          <w:sz w:val="22"/>
          <w:szCs w:val="22"/>
        </w:rPr>
        <w:t>SAKO</w:t>
      </w:r>
      <w:r w:rsidR="0017556E" w:rsidRPr="00F15DCD">
        <w:rPr>
          <w:rFonts w:ascii="Segoe UI" w:hAnsi="Segoe UI" w:cs="Segoe UI"/>
          <w:sz w:val="22"/>
          <w:szCs w:val="22"/>
        </w:rPr>
        <w:t xml:space="preserve"> pro realizaci projektu „</w:t>
      </w:r>
      <w:bookmarkStart w:id="18" w:name="_Hlk53247061"/>
      <w:r w:rsidR="00FB6EEA" w:rsidRPr="00F15DCD">
        <w:rPr>
          <w:rFonts w:ascii="Segoe UI" w:hAnsi="Segoe UI" w:cs="Segoe UI"/>
          <w:i/>
          <w:iCs/>
          <w:sz w:val="22"/>
        </w:rPr>
        <w:t>Modernizace ZEVO společnosti SAKO Brno</w:t>
      </w:r>
      <w:bookmarkEnd w:id="18"/>
      <w:r w:rsidR="0017556E" w:rsidRPr="00F15DCD">
        <w:rPr>
          <w:rFonts w:ascii="Segoe UI" w:hAnsi="Segoe UI" w:cs="Segoe UI"/>
          <w:sz w:val="22"/>
          <w:szCs w:val="22"/>
        </w:rPr>
        <w:t>“</w:t>
      </w:r>
      <w:r w:rsidR="00725B50" w:rsidRPr="00F15DCD">
        <w:rPr>
          <w:rFonts w:ascii="Segoe UI" w:hAnsi="Segoe UI" w:cs="Segoe UI"/>
          <w:sz w:val="22"/>
          <w:szCs w:val="22"/>
        </w:rPr>
        <w:t>.</w:t>
      </w:r>
    </w:p>
    <w:p w14:paraId="2F4A27CB" w14:textId="77777777" w:rsidR="006E642C" w:rsidRPr="00F15DCD" w:rsidRDefault="006E642C" w:rsidP="007F4CFA">
      <w:pPr>
        <w:pStyle w:val="RLlneksmlouvy"/>
        <w:numPr>
          <w:ilvl w:val="0"/>
          <w:numId w:val="11"/>
        </w:numPr>
        <w:tabs>
          <w:tab w:val="clear" w:pos="823"/>
          <w:tab w:val="num" w:pos="737"/>
        </w:tabs>
        <w:spacing w:line="240" w:lineRule="auto"/>
        <w:ind w:left="737" w:hanging="737"/>
        <w:rPr>
          <w:rFonts w:cs="Segoe UI"/>
        </w:rPr>
      </w:pPr>
      <w:bookmarkStart w:id="19" w:name="_Ref467657414"/>
      <w:bookmarkStart w:id="20" w:name="_Toc192631526"/>
      <w:bookmarkStart w:id="21" w:name="_Toc169076919"/>
      <w:bookmarkStart w:id="22" w:name="_Hlk31880526"/>
      <w:bookmarkStart w:id="23" w:name="_Toc306877691"/>
      <w:bookmarkStart w:id="24" w:name="_Toc309294626"/>
      <w:bookmarkStart w:id="25" w:name="_Toc311535294"/>
      <w:bookmarkStart w:id="26" w:name="_Toc327793020"/>
      <w:bookmarkStart w:id="27" w:name="_Toc348521018"/>
      <w:bookmarkStart w:id="28" w:name="_Toc374384503"/>
      <w:r w:rsidRPr="00F15DCD">
        <w:rPr>
          <w:rFonts w:cs="Segoe UI"/>
        </w:rPr>
        <w:t>D</w:t>
      </w:r>
      <w:bookmarkStart w:id="29" w:name="_Hlk30491769"/>
      <w:r w:rsidRPr="00F15DCD">
        <w:rPr>
          <w:rFonts w:cs="Segoe UI"/>
        </w:rPr>
        <w:t>EFINICE</w:t>
      </w:r>
      <w:bookmarkEnd w:id="19"/>
      <w:bookmarkEnd w:id="20"/>
      <w:bookmarkEnd w:id="21"/>
    </w:p>
    <w:p w14:paraId="4AE55B61" w14:textId="12348C1F" w:rsidR="006E642C" w:rsidRPr="00F15DCD" w:rsidRDefault="006E642C" w:rsidP="007F4CFA">
      <w:pPr>
        <w:pStyle w:val="RLTextlnkuslovan"/>
        <w:numPr>
          <w:ilvl w:val="1"/>
          <w:numId w:val="11"/>
        </w:numPr>
        <w:tabs>
          <w:tab w:val="num" w:pos="1474"/>
        </w:tabs>
        <w:spacing w:line="240" w:lineRule="auto"/>
        <w:ind w:left="1474"/>
        <w:rPr>
          <w:rFonts w:ascii="Segoe UI" w:hAnsi="Segoe UI" w:cs="Segoe UI"/>
          <w:sz w:val="22"/>
        </w:rPr>
      </w:pPr>
      <w:r w:rsidRPr="00F15DCD">
        <w:rPr>
          <w:rFonts w:ascii="Segoe UI" w:hAnsi="Segoe UI" w:cs="Segoe UI"/>
          <w:sz w:val="22"/>
        </w:rPr>
        <w:t>Smluvní strany se dohodly, že následující pojmy použité v této Smlouvě mají mít význam specifikovaný v tomto čl</w:t>
      </w:r>
      <w:r w:rsidR="009413FA" w:rsidRPr="00F15DCD">
        <w:rPr>
          <w:rFonts w:ascii="Segoe UI" w:hAnsi="Segoe UI" w:cs="Segoe UI"/>
          <w:sz w:val="22"/>
        </w:rPr>
        <w:t>.</w:t>
      </w:r>
      <w:r w:rsidRPr="00F15DCD">
        <w:rPr>
          <w:rFonts w:ascii="Segoe UI" w:hAnsi="Segoe UI" w:cs="Segoe UI"/>
          <w:sz w:val="22"/>
        </w:rPr>
        <w:t xml:space="preserve"> </w:t>
      </w:r>
      <w:r w:rsidR="008D2FFA" w:rsidRPr="00F15DCD">
        <w:rPr>
          <w:rFonts w:ascii="Segoe UI" w:hAnsi="Segoe UI" w:cs="Segoe UI"/>
          <w:sz w:val="22"/>
        </w:rPr>
        <w:fldChar w:fldCharType="begin"/>
      </w:r>
      <w:r w:rsidR="003130BF" w:rsidRPr="00F15DCD">
        <w:rPr>
          <w:rFonts w:ascii="Segoe UI" w:hAnsi="Segoe UI" w:cs="Segoe UI"/>
          <w:sz w:val="22"/>
        </w:rPr>
        <w:instrText xml:space="preserve"> REF _Ref467657414 \r \h</w:instrText>
      </w:r>
      <w:r w:rsidR="003130BF" w:rsidRPr="00F15DCD">
        <w:rPr>
          <w:rFonts w:ascii="Segoe UI" w:hAnsi="Segoe UI" w:cs="Segoe UI"/>
          <w:sz w:val="22"/>
          <w:szCs w:val="22"/>
        </w:rPr>
        <w:instrText xml:space="preserve"> </w:instrText>
      </w:r>
      <w:r w:rsidR="00150ED8" w:rsidRPr="00F15DCD">
        <w:rPr>
          <w:rFonts w:ascii="Segoe UI" w:hAnsi="Segoe UI" w:cs="Segoe UI"/>
          <w:sz w:val="22"/>
          <w:szCs w:val="22"/>
        </w:rPr>
        <w:instrText xml:space="preserve"> \* MERGEFORMAT</w:instrText>
      </w:r>
      <w:r w:rsidR="00150ED8" w:rsidRPr="00F15DCD">
        <w:rPr>
          <w:rFonts w:ascii="Segoe UI" w:hAnsi="Segoe UI" w:cs="Segoe UI"/>
          <w:sz w:val="22"/>
        </w:rPr>
        <w:instrText xml:space="preserve"> </w:instrText>
      </w:r>
      <w:r w:rsidR="008D2FFA" w:rsidRPr="00F15DCD">
        <w:rPr>
          <w:rFonts w:ascii="Segoe UI" w:hAnsi="Segoe UI" w:cs="Segoe UI"/>
          <w:sz w:val="22"/>
        </w:rPr>
      </w:r>
      <w:r w:rsidR="008D2FFA" w:rsidRPr="00F15DCD">
        <w:rPr>
          <w:rFonts w:ascii="Segoe UI" w:hAnsi="Segoe UI" w:cs="Segoe UI"/>
          <w:sz w:val="22"/>
        </w:rPr>
        <w:fldChar w:fldCharType="separate"/>
      </w:r>
      <w:r w:rsidR="00C4674D">
        <w:rPr>
          <w:rFonts w:ascii="Segoe UI" w:hAnsi="Segoe UI" w:cs="Segoe UI"/>
          <w:sz w:val="22"/>
        </w:rPr>
        <w:t>1</w:t>
      </w:r>
      <w:r w:rsidR="008D2FFA" w:rsidRPr="00F15DCD">
        <w:rPr>
          <w:rFonts w:ascii="Segoe UI" w:hAnsi="Segoe UI" w:cs="Segoe UI"/>
          <w:sz w:val="22"/>
        </w:rPr>
        <w:fldChar w:fldCharType="end"/>
      </w:r>
      <w:r w:rsidR="000076FF" w:rsidRPr="00F15DCD">
        <w:rPr>
          <w:rFonts w:ascii="Segoe UI" w:hAnsi="Segoe UI" w:cs="Segoe UI"/>
          <w:sz w:val="22"/>
        </w:rPr>
        <w:t xml:space="preserve"> Smlouvy:</w:t>
      </w:r>
    </w:p>
    <w:p w14:paraId="5BEF80C3" w14:textId="4C07AB7C" w:rsidR="00EB6C6F"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 xml:space="preserve">Areál </w:t>
      </w:r>
      <w:r w:rsidR="00AC7725" w:rsidRPr="00F15DCD">
        <w:rPr>
          <w:rFonts w:ascii="Segoe UI" w:hAnsi="Segoe UI" w:cs="Segoe UI"/>
          <w:b/>
          <w:sz w:val="22"/>
        </w:rPr>
        <w:t>SAKO</w:t>
      </w:r>
      <w:r w:rsidRPr="00F15DCD">
        <w:rPr>
          <w:rFonts w:ascii="Segoe UI" w:hAnsi="Segoe UI" w:cs="Segoe UI"/>
          <w:sz w:val="22"/>
        </w:rPr>
        <w:t xml:space="preserve"> znamená nemovité věci, včetně součástí a příslušenství, ve vlastnictví</w:t>
      </w:r>
      <w:r w:rsidR="00A259C4" w:rsidRPr="00F15DCD">
        <w:rPr>
          <w:rFonts w:ascii="Segoe UI" w:hAnsi="Segoe UI" w:cs="Segoe UI"/>
          <w:sz w:val="22"/>
        </w:rPr>
        <w:t xml:space="preserve"> </w:t>
      </w:r>
      <w:r w:rsidR="006F4593" w:rsidRPr="00F15DCD">
        <w:rPr>
          <w:rFonts w:ascii="Segoe UI" w:hAnsi="Segoe UI" w:cs="Segoe UI"/>
          <w:sz w:val="22"/>
        </w:rPr>
        <w:t>Objednatel</w:t>
      </w:r>
      <w:r w:rsidR="00A259C4" w:rsidRPr="00F15DCD">
        <w:rPr>
          <w:rFonts w:ascii="Segoe UI" w:hAnsi="Segoe UI" w:cs="Segoe UI"/>
          <w:sz w:val="22"/>
        </w:rPr>
        <w:t>e</w:t>
      </w:r>
      <w:r w:rsidR="001856D9" w:rsidRPr="00F15DCD">
        <w:rPr>
          <w:rFonts w:ascii="Segoe UI" w:hAnsi="Segoe UI" w:cs="Segoe UI"/>
          <w:sz w:val="22"/>
        </w:rPr>
        <w:t xml:space="preserve">, </w:t>
      </w:r>
      <w:r w:rsidR="00EF7279" w:rsidRPr="00F15DCD">
        <w:rPr>
          <w:rFonts w:ascii="Segoe UI" w:hAnsi="Segoe UI" w:cs="Segoe UI"/>
          <w:sz w:val="22"/>
        </w:rPr>
        <w:t>urče</w:t>
      </w:r>
      <w:r w:rsidR="001856D9" w:rsidRPr="00F15DCD">
        <w:rPr>
          <w:rFonts w:ascii="Segoe UI" w:hAnsi="Segoe UI" w:cs="Segoe UI"/>
          <w:sz w:val="22"/>
        </w:rPr>
        <w:t>né</w:t>
      </w:r>
      <w:r w:rsidR="00EF7279" w:rsidRPr="00F15DCD">
        <w:rPr>
          <w:rFonts w:ascii="Segoe UI" w:hAnsi="Segoe UI" w:cs="Segoe UI"/>
          <w:sz w:val="22"/>
        </w:rPr>
        <w:t xml:space="preserve"> k realizaci projektu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sz w:val="22"/>
          <w:szCs w:val="22"/>
        </w:rPr>
        <w:t>“</w:t>
      </w:r>
      <w:r w:rsidR="00F93619" w:rsidRPr="00F15DCD">
        <w:rPr>
          <w:rFonts w:ascii="Segoe UI" w:hAnsi="Segoe UI" w:cs="Segoe UI"/>
          <w:sz w:val="22"/>
        </w:rPr>
        <w:t>, které bude využívat Zhotovitel pro provedení Díla</w:t>
      </w:r>
      <w:r w:rsidR="00AB42FC" w:rsidRPr="00F15DCD">
        <w:rPr>
          <w:rFonts w:ascii="Segoe UI" w:hAnsi="Segoe UI" w:cs="Segoe UI"/>
          <w:sz w:val="22"/>
        </w:rPr>
        <w:t>. Ke dni uzavření této Smlouvy jej tvoří nemovitosti</w:t>
      </w:r>
      <w:r w:rsidR="0078082D" w:rsidRPr="00F15DCD">
        <w:rPr>
          <w:rFonts w:ascii="Segoe UI" w:hAnsi="Segoe UI" w:cs="Segoe UI"/>
          <w:sz w:val="22"/>
        </w:rPr>
        <w:t>, které jsou specifikovány v</w:t>
      </w:r>
      <w:r w:rsidR="00BC06D9" w:rsidRPr="00F15DCD">
        <w:rPr>
          <w:rFonts w:ascii="Segoe UI" w:hAnsi="Segoe UI" w:cs="Segoe UI"/>
          <w:sz w:val="22"/>
        </w:rPr>
        <w:t> </w:t>
      </w:r>
      <w:r w:rsidR="004B440E" w:rsidRPr="00F15DCD">
        <w:rPr>
          <w:rFonts w:ascii="Segoe UI" w:hAnsi="Segoe UI" w:cs="Segoe UI"/>
          <w:sz w:val="22"/>
        </w:rPr>
        <w:t>Podkladové</w:t>
      </w:r>
      <w:r w:rsidR="00BC06D9" w:rsidRPr="00F15DCD">
        <w:rPr>
          <w:rFonts w:ascii="Segoe UI" w:hAnsi="Segoe UI" w:cs="Segoe UI"/>
          <w:sz w:val="22"/>
        </w:rPr>
        <w:t xml:space="preserve"> dokumentaci;</w:t>
      </w:r>
    </w:p>
    <w:p w14:paraId="009B52CE" w14:textId="43CAA09F" w:rsidR="00E73C30" w:rsidRPr="00F15DCD" w:rsidRDefault="00E73C30" w:rsidP="007F4CFA">
      <w:pPr>
        <w:pStyle w:val="RLTextlnkuslovan"/>
        <w:spacing w:line="240" w:lineRule="auto"/>
        <w:ind w:left="2268"/>
        <w:rPr>
          <w:rFonts w:ascii="Segoe UI" w:hAnsi="Segoe UI" w:cs="Segoe UI"/>
          <w:sz w:val="22"/>
        </w:rPr>
      </w:pPr>
      <w:r w:rsidRPr="00F15DCD">
        <w:rPr>
          <w:rFonts w:ascii="Segoe UI" w:hAnsi="Segoe UI" w:cs="Segoe UI"/>
          <w:sz w:val="22"/>
        </w:rPr>
        <w:t xml:space="preserve">Po provedení Stavby bude součástí Areálu </w:t>
      </w:r>
      <w:r w:rsidR="00AC7725" w:rsidRPr="00F15DCD">
        <w:rPr>
          <w:rFonts w:ascii="Segoe UI" w:hAnsi="Segoe UI" w:cs="Segoe UI"/>
          <w:sz w:val="22"/>
        </w:rPr>
        <w:t>SAKO</w:t>
      </w:r>
      <w:r w:rsidRPr="00F15DCD">
        <w:rPr>
          <w:rFonts w:ascii="Segoe UI" w:hAnsi="Segoe UI" w:cs="Segoe UI"/>
          <w:sz w:val="22"/>
        </w:rPr>
        <w:t xml:space="preserve"> </w:t>
      </w:r>
      <w:r w:rsidR="00EC23CD" w:rsidRPr="00F15DCD">
        <w:rPr>
          <w:rFonts w:ascii="Segoe UI" w:hAnsi="Segoe UI" w:cs="Segoe UI"/>
          <w:sz w:val="22"/>
        </w:rPr>
        <w:t>Linka</w:t>
      </w:r>
      <w:r w:rsidR="00264F09" w:rsidRPr="00F15DCD">
        <w:rPr>
          <w:rFonts w:ascii="Segoe UI" w:hAnsi="Segoe UI" w:cs="Segoe UI"/>
          <w:sz w:val="22"/>
        </w:rPr>
        <w:t>;</w:t>
      </w:r>
    </w:p>
    <w:p w14:paraId="3974FA71" w14:textId="45C1EE16" w:rsidR="008549A6" w:rsidRPr="00F15DCD" w:rsidRDefault="008549A6" w:rsidP="00A10A47">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Autorizovaná osoba </w:t>
      </w:r>
      <w:r w:rsidRPr="00F15DCD">
        <w:rPr>
          <w:rFonts w:ascii="Segoe UI" w:hAnsi="Segoe UI" w:cs="Segoe UI"/>
          <w:color w:val="000000"/>
          <w:sz w:val="22"/>
        </w:rPr>
        <w:t xml:space="preserve">znamená osobu ze seznamu </w:t>
      </w:r>
      <w:r w:rsidR="00080BB1" w:rsidRPr="00F15DCD">
        <w:rPr>
          <w:rFonts w:ascii="Segoe UI" w:hAnsi="Segoe UI" w:cs="Segoe UI"/>
          <w:color w:val="000000"/>
          <w:sz w:val="22"/>
        </w:rPr>
        <w:t xml:space="preserve">autorizovaných inženýrů a techniků vedeného Českou komorou autorizovaných inženýrů a techniků, která je expertem </w:t>
      </w:r>
      <w:r w:rsidR="00872D8F" w:rsidRPr="00F15DCD">
        <w:rPr>
          <w:rFonts w:ascii="Segoe UI" w:hAnsi="Segoe UI" w:cs="Segoe UI"/>
          <w:color w:val="000000"/>
          <w:sz w:val="22"/>
        </w:rPr>
        <w:t xml:space="preserve">na příslušnou oblast, která je předmětem řešení mezi Smluvními </w:t>
      </w:r>
      <w:r w:rsidR="00120C5C" w:rsidRPr="00F15DCD">
        <w:rPr>
          <w:rFonts w:ascii="Segoe UI" w:hAnsi="Segoe UI" w:cs="Segoe UI"/>
          <w:color w:val="000000"/>
          <w:sz w:val="22"/>
        </w:rPr>
        <w:t>stranami</w:t>
      </w:r>
      <w:r w:rsidR="0074663B" w:rsidRPr="00F15DCD">
        <w:rPr>
          <w:rFonts w:ascii="Segoe UI" w:hAnsi="Segoe UI" w:cs="Segoe UI"/>
          <w:color w:val="000000"/>
          <w:sz w:val="22"/>
        </w:rPr>
        <w:t>,</w:t>
      </w:r>
      <w:r w:rsidR="00120C5C" w:rsidRPr="00F15DCD">
        <w:rPr>
          <w:rFonts w:ascii="Segoe UI" w:hAnsi="Segoe UI" w:cs="Segoe UI"/>
          <w:color w:val="000000"/>
          <w:sz w:val="22"/>
        </w:rPr>
        <w:t xml:space="preserve"> anebo znalec</w:t>
      </w:r>
      <w:r w:rsidR="00D61550" w:rsidRPr="00F15DCD">
        <w:rPr>
          <w:rFonts w:ascii="Segoe UI" w:hAnsi="Segoe UI" w:cs="Segoe UI"/>
          <w:color w:val="000000"/>
          <w:sz w:val="22"/>
        </w:rPr>
        <w:t>, znalecká kancelář či znalecký ústav dle zvláštních právních předpisů</w:t>
      </w:r>
      <w:r w:rsidR="00685D7D" w:rsidRPr="00F15DCD">
        <w:rPr>
          <w:rFonts w:ascii="Segoe UI" w:hAnsi="Segoe UI" w:cs="Segoe UI"/>
          <w:color w:val="000000"/>
          <w:sz w:val="22"/>
        </w:rPr>
        <w:t>;</w:t>
      </w:r>
      <w:r w:rsidR="00120C5C" w:rsidRPr="00F15DCD">
        <w:rPr>
          <w:rFonts w:ascii="Segoe UI" w:hAnsi="Segoe UI" w:cs="Segoe UI"/>
          <w:color w:val="000000"/>
          <w:sz w:val="22"/>
        </w:rPr>
        <w:t xml:space="preserve"> Autorizovanou osobou nesmí být osoba, která je </w:t>
      </w:r>
      <w:r w:rsidR="001131D2" w:rsidRPr="00F15DCD">
        <w:rPr>
          <w:rFonts w:ascii="Segoe UI" w:hAnsi="Segoe UI" w:cs="Segoe UI"/>
          <w:color w:val="000000"/>
          <w:sz w:val="22"/>
        </w:rPr>
        <w:t>Osobou na straně Objednatele</w:t>
      </w:r>
      <w:r w:rsidR="004C4881" w:rsidRPr="00F15DCD">
        <w:rPr>
          <w:rFonts w:ascii="Segoe UI" w:hAnsi="Segoe UI" w:cs="Segoe UI"/>
          <w:color w:val="000000"/>
          <w:sz w:val="22"/>
        </w:rPr>
        <w:t>;</w:t>
      </w:r>
    </w:p>
    <w:p w14:paraId="0D7DA331" w14:textId="05124A96" w:rsidR="00473BB0" w:rsidRPr="00F15DCD" w:rsidRDefault="00473BB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Běžná pracovní doba</w:t>
      </w:r>
      <w:r w:rsidRPr="00F15DCD">
        <w:rPr>
          <w:rFonts w:ascii="Segoe UI" w:hAnsi="Segoe UI" w:cs="Segoe UI"/>
          <w:color w:val="000000"/>
          <w:sz w:val="22"/>
        </w:rPr>
        <w:t xml:space="preserve"> znamená obvyklou pracovní dobu Objednatele, která probíhá v</w:t>
      </w:r>
      <w:r w:rsidR="00927343" w:rsidRPr="00F15DCD">
        <w:rPr>
          <w:rFonts w:ascii="Segoe UI" w:hAnsi="Segoe UI" w:cs="Segoe UI"/>
          <w:color w:val="000000"/>
          <w:sz w:val="22"/>
        </w:rPr>
        <w:t> </w:t>
      </w:r>
      <w:r w:rsidRPr="00F15DCD">
        <w:rPr>
          <w:rFonts w:ascii="Segoe UI" w:hAnsi="Segoe UI" w:cs="Segoe UI"/>
          <w:color w:val="000000"/>
          <w:sz w:val="22"/>
        </w:rPr>
        <w:t>pondělí</w:t>
      </w:r>
      <w:r w:rsidR="00927343" w:rsidRPr="00F15DCD">
        <w:rPr>
          <w:rFonts w:ascii="Segoe UI" w:hAnsi="Segoe UI" w:cs="Segoe UI"/>
          <w:color w:val="000000"/>
          <w:sz w:val="22"/>
        </w:rPr>
        <w:t xml:space="preserve"> až pátek</w:t>
      </w:r>
      <w:r w:rsidRPr="00F15DCD">
        <w:rPr>
          <w:rFonts w:ascii="Segoe UI" w:hAnsi="Segoe UI" w:cs="Segoe UI"/>
          <w:color w:val="000000"/>
          <w:sz w:val="22"/>
        </w:rPr>
        <w:t xml:space="preserve"> od 7:00 do 18:00</w:t>
      </w:r>
      <w:r w:rsidR="00775E26" w:rsidRPr="00F15DCD">
        <w:rPr>
          <w:rFonts w:ascii="Segoe UI" w:hAnsi="Segoe UI" w:cs="Segoe UI"/>
          <w:color w:val="000000"/>
          <w:sz w:val="22"/>
        </w:rPr>
        <w:t xml:space="preserve"> hod.</w:t>
      </w:r>
      <w:r w:rsidRPr="00F15DCD">
        <w:rPr>
          <w:rFonts w:ascii="Segoe UI" w:hAnsi="Segoe UI" w:cs="Segoe UI"/>
          <w:color w:val="000000"/>
          <w:sz w:val="22"/>
        </w:rPr>
        <w:t xml:space="preserve"> a v</w:t>
      </w:r>
      <w:r w:rsidR="00927343" w:rsidRPr="00F15DCD">
        <w:rPr>
          <w:rFonts w:ascii="Segoe UI" w:hAnsi="Segoe UI" w:cs="Segoe UI"/>
          <w:color w:val="000000"/>
          <w:sz w:val="22"/>
        </w:rPr>
        <w:t> </w:t>
      </w:r>
      <w:r w:rsidRPr="00F15DCD">
        <w:rPr>
          <w:rFonts w:ascii="Segoe UI" w:hAnsi="Segoe UI" w:cs="Segoe UI"/>
          <w:color w:val="000000"/>
          <w:sz w:val="22"/>
        </w:rPr>
        <w:t>sobotu</w:t>
      </w:r>
      <w:r w:rsidR="00927343" w:rsidRPr="00F15DCD">
        <w:rPr>
          <w:rFonts w:ascii="Segoe UI" w:hAnsi="Segoe UI" w:cs="Segoe UI"/>
          <w:color w:val="000000"/>
          <w:sz w:val="22"/>
        </w:rPr>
        <w:t xml:space="preserve"> a neděli</w:t>
      </w:r>
      <w:r w:rsidRPr="00F15DCD">
        <w:rPr>
          <w:rFonts w:ascii="Segoe UI" w:hAnsi="Segoe UI" w:cs="Segoe UI"/>
          <w:color w:val="000000"/>
          <w:sz w:val="22"/>
        </w:rPr>
        <w:t xml:space="preserve"> </w:t>
      </w:r>
      <w:r w:rsidR="00E656D2" w:rsidRPr="00F15DCD">
        <w:rPr>
          <w:rFonts w:ascii="Segoe UI" w:hAnsi="Segoe UI" w:cs="Segoe UI"/>
          <w:color w:val="000000"/>
          <w:sz w:val="22"/>
        </w:rPr>
        <w:t xml:space="preserve">či jiné </w:t>
      </w:r>
      <w:r w:rsidR="00020578" w:rsidRPr="00F15DCD">
        <w:rPr>
          <w:rFonts w:ascii="Segoe UI" w:hAnsi="Segoe UI" w:cs="Segoe UI"/>
          <w:color w:val="000000"/>
          <w:sz w:val="22"/>
        </w:rPr>
        <w:t>dny pracovního klidu</w:t>
      </w:r>
      <w:r w:rsidR="00E656D2" w:rsidRPr="00F15DCD">
        <w:rPr>
          <w:rFonts w:ascii="Segoe UI" w:hAnsi="Segoe UI" w:cs="Segoe UI"/>
          <w:color w:val="000000"/>
          <w:sz w:val="22"/>
        </w:rPr>
        <w:t xml:space="preserve"> </w:t>
      </w:r>
      <w:r w:rsidRPr="00F15DCD">
        <w:rPr>
          <w:rFonts w:ascii="Segoe UI" w:hAnsi="Segoe UI" w:cs="Segoe UI"/>
          <w:color w:val="000000"/>
          <w:sz w:val="22"/>
        </w:rPr>
        <w:t xml:space="preserve">od 7:00 do 15:00 hod.; </w:t>
      </w:r>
    </w:p>
    <w:p w14:paraId="4A55A06C" w14:textId="0F12FB8C" w:rsidR="00E467B0" w:rsidRPr="00F15DCD" w:rsidRDefault="00E467B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Cena Díla</w:t>
      </w:r>
      <w:r w:rsidRPr="00F15DCD">
        <w:rPr>
          <w:rFonts w:ascii="Segoe UI" w:hAnsi="Segoe UI" w:cs="Segoe UI"/>
          <w:color w:val="000000"/>
          <w:sz w:val="22"/>
        </w:rPr>
        <w:t xml:space="preserve"> znamená celkovou cenu</w:t>
      </w:r>
      <w:r w:rsidR="00410DF5" w:rsidRPr="00F15DCD">
        <w:rPr>
          <w:rFonts w:ascii="Segoe UI" w:hAnsi="Segoe UI" w:cs="Segoe UI"/>
          <w:color w:val="000000"/>
          <w:sz w:val="22"/>
        </w:rPr>
        <w:t xml:space="preserve"> bez DPH</w:t>
      </w:r>
      <w:r w:rsidRPr="00F15DCD">
        <w:rPr>
          <w:rFonts w:ascii="Segoe UI" w:hAnsi="Segoe UI" w:cs="Segoe UI"/>
          <w:color w:val="000000"/>
          <w:sz w:val="22"/>
        </w:rPr>
        <w:t xml:space="preserve">, za kterou Zhotovitel provede Dílo včetně vypořádání Vad, přičemž tato cena je definována v příloze č. II.d Ceny a platební podmínky; </w:t>
      </w:r>
    </w:p>
    <w:p w14:paraId="3811829F" w14:textId="369D4465" w:rsidR="00715233" w:rsidRPr="00F15DCD" w:rsidRDefault="00AF1B3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d</w:t>
      </w:r>
      <w:r w:rsidR="00715233" w:rsidRPr="00F15DCD">
        <w:rPr>
          <w:rFonts w:ascii="Segoe UI" w:hAnsi="Segoe UI" w:cs="Segoe UI"/>
          <w:b/>
          <w:bCs/>
          <w:color w:val="000000"/>
          <w:sz w:val="22"/>
        </w:rPr>
        <w:t>en</w:t>
      </w:r>
      <w:r w:rsidR="00715233" w:rsidRPr="00F15DCD">
        <w:rPr>
          <w:rFonts w:ascii="Segoe UI" w:hAnsi="Segoe UI" w:cs="Segoe UI"/>
          <w:color w:val="000000"/>
          <w:sz w:val="22"/>
        </w:rPr>
        <w:t xml:space="preserve"> znamená kalendářní den; </w:t>
      </w:r>
    </w:p>
    <w:p w14:paraId="20146786" w14:textId="631559E2" w:rsidR="00BA5C2A" w:rsidRPr="00F15DCD" w:rsidRDefault="00BA5C2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Datum zahájení prací</w:t>
      </w:r>
      <w:r w:rsidRPr="00F15DCD">
        <w:rPr>
          <w:rFonts w:ascii="Segoe UI" w:hAnsi="Segoe UI" w:cs="Segoe UI"/>
          <w:color w:val="000000"/>
          <w:sz w:val="22"/>
        </w:rPr>
        <w:t xml:space="preserve"> znamená datum oznámení podle </w:t>
      </w:r>
      <w:r w:rsidR="002041F0" w:rsidRPr="00F15DCD">
        <w:rPr>
          <w:rFonts w:ascii="Segoe UI" w:hAnsi="Segoe UI" w:cs="Segoe UI"/>
          <w:color w:val="000000"/>
          <w:sz w:val="22"/>
        </w:rPr>
        <w:t>Harmonogramu</w:t>
      </w:r>
      <w:r w:rsidRPr="00F15DCD">
        <w:rPr>
          <w:rFonts w:ascii="Segoe UI" w:hAnsi="Segoe UI" w:cs="Segoe UI"/>
          <w:color w:val="000000"/>
          <w:sz w:val="22"/>
        </w:rPr>
        <w:t xml:space="preserve">; </w:t>
      </w:r>
    </w:p>
    <w:p w14:paraId="022740AA" w14:textId="6F97729A"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Den </w:t>
      </w:r>
      <w:r w:rsidR="00E80B70" w:rsidRPr="00F15DCD">
        <w:rPr>
          <w:rFonts w:ascii="Segoe UI" w:hAnsi="Segoe UI" w:cs="Segoe UI"/>
          <w:b/>
          <w:color w:val="000000"/>
          <w:sz w:val="22"/>
        </w:rPr>
        <w:t xml:space="preserve">účinnosti </w:t>
      </w:r>
      <w:r w:rsidRPr="00F15DCD">
        <w:rPr>
          <w:rFonts w:ascii="Segoe UI" w:hAnsi="Segoe UI" w:cs="Segoe UI"/>
          <w:color w:val="000000"/>
          <w:sz w:val="22"/>
        </w:rPr>
        <w:t xml:space="preserve">znamená den, ve kterém </w:t>
      </w:r>
      <w:r w:rsidR="00C75F70" w:rsidRPr="00F15DCD">
        <w:rPr>
          <w:rFonts w:ascii="Segoe UI" w:hAnsi="Segoe UI" w:cs="Segoe UI"/>
          <w:color w:val="000000"/>
          <w:sz w:val="22"/>
        </w:rPr>
        <w:t xml:space="preserve">tato </w:t>
      </w:r>
      <w:r w:rsidRPr="00F15DCD">
        <w:rPr>
          <w:rFonts w:ascii="Segoe UI" w:hAnsi="Segoe UI" w:cs="Segoe UI"/>
          <w:color w:val="000000"/>
          <w:sz w:val="22"/>
        </w:rPr>
        <w:t>Smlouv</w:t>
      </w:r>
      <w:r w:rsidR="00C75F70" w:rsidRPr="00F15DCD">
        <w:rPr>
          <w:rFonts w:ascii="Segoe UI" w:hAnsi="Segoe UI" w:cs="Segoe UI"/>
          <w:color w:val="000000"/>
          <w:sz w:val="22"/>
        </w:rPr>
        <w:t>a nabude účinnosti</w:t>
      </w:r>
      <w:r w:rsidRPr="00F15DCD">
        <w:rPr>
          <w:rFonts w:ascii="Segoe UI" w:hAnsi="Segoe UI" w:cs="Segoe UI"/>
          <w:color w:val="000000"/>
          <w:sz w:val="22"/>
        </w:rPr>
        <w:t>;</w:t>
      </w:r>
    </w:p>
    <w:p w14:paraId="5F0A70A5" w14:textId="1203BBB8" w:rsidR="00D06811" w:rsidRPr="00F15DCD" w:rsidRDefault="00D06811"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Dílo </w:t>
      </w:r>
      <w:r w:rsidRPr="00F15DCD">
        <w:rPr>
          <w:rFonts w:ascii="Segoe UI" w:hAnsi="Segoe UI" w:cs="Segoe UI"/>
          <w:color w:val="000000"/>
          <w:sz w:val="22"/>
        </w:rPr>
        <w:t xml:space="preserve">znamená </w:t>
      </w:r>
      <w:r w:rsidR="004873A9" w:rsidRPr="00F15DCD">
        <w:rPr>
          <w:rFonts w:ascii="Segoe UI" w:hAnsi="Segoe UI" w:cs="Segoe UI"/>
          <w:color w:val="000000"/>
          <w:sz w:val="22"/>
        </w:rPr>
        <w:t xml:space="preserve">souhrn všech </w:t>
      </w:r>
      <w:r w:rsidR="008A52FB" w:rsidRPr="00F15DCD">
        <w:rPr>
          <w:rFonts w:ascii="Segoe UI" w:hAnsi="Segoe UI" w:cs="Segoe UI"/>
          <w:color w:val="000000"/>
          <w:sz w:val="22"/>
        </w:rPr>
        <w:t>činností</w:t>
      </w:r>
      <w:r w:rsidR="004873A9" w:rsidRPr="00F15DCD">
        <w:rPr>
          <w:rFonts w:ascii="Segoe UI" w:hAnsi="Segoe UI" w:cs="Segoe UI"/>
          <w:color w:val="000000"/>
          <w:sz w:val="22"/>
        </w:rPr>
        <w:t xml:space="preserve"> dle Smlouvy</w:t>
      </w:r>
      <w:r w:rsidR="008A52FB" w:rsidRPr="00F15DCD">
        <w:rPr>
          <w:rFonts w:ascii="Segoe UI" w:hAnsi="Segoe UI" w:cs="Segoe UI"/>
          <w:color w:val="000000"/>
          <w:sz w:val="22"/>
        </w:rPr>
        <w:t xml:space="preserve">, jež jsou nezbytné </w:t>
      </w:r>
      <w:r w:rsidR="004873A9" w:rsidRPr="00F15DCD">
        <w:rPr>
          <w:rFonts w:ascii="Segoe UI" w:hAnsi="Segoe UI" w:cs="Segoe UI"/>
          <w:color w:val="000000"/>
          <w:sz w:val="22"/>
        </w:rPr>
        <w:t>k</w:t>
      </w:r>
      <w:r w:rsidR="0095340C" w:rsidRPr="00F15DCD">
        <w:rPr>
          <w:rFonts w:ascii="Segoe UI" w:hAnsi="Segoe UI" w:cs="Segoe UI"/>
          <w:color w:val="000000"/>
          <w:sz w:val="22"/>
        </w:rPr>
        <w:t>e zhotovení a</w:t>
      </w:r>
      <w:r w:rsidR="004873A9" w:rsidRPr="00F15DCD">
        <w:rPr>
          <w:rFonts w:ascii="Segoe UI" w:hAnsi="Segoe UI" w:cs="Segoe UI"/>
          <w:color w:val="000000"/>
          <w:sz w:val="22"/>
        </w:rPr>
        <w:t xml:space="preserve"> dodání Linky splňující požadavky dle Smlouvy a dosahující </w:t>
      </w:r>
      <w:r w:rsidR="004873A9" w:rsidRPr="00F15DCD">
        <w:rPr>
          <w:rFonts w:ascii="Segoe UI" w:hAnsi="Segoe UI" w:cs="Segoe UI"/>
          <w:color w:val="000000"/>
          <w:sz w:val="22"/>
        </w:rPr>
        <w:lastRenderedPageBreak/>
        <w:t>výsledků Smlouvou předpokládaných, a jsou nezbytné</w:t>
      </w:r>
      <w:r w:rsidR="0095340C" w:rsidRPr="00F15DCD">
        <w:rPr>
          <w:rFonts w:ascii="Segoe UI" w:hAnsi="Segoe UI" w:cs="Segoe UI"/>
          <w:color w:val="000000"/>
          <w:sz w:val="22"/>
        </w:rPr>
        <w:t xml:space="preserve"> k</w:t>
      </w:r>
      <w:r w:rsidR="004873A9" w:rsidRPr="00F15DCD">
        <w:rPr>
          <w:rFonts w:ascii="Segoe UI" w:hAnsi="Segoe UI" w:cs="Segoe UI"/>
          <w:color w:val="000000"/>
          <w:sz w:val="22"/>
        </w:rPr>
        <w:t xml:space="preserve"> </w:t>
      </w:r>
      <w:r w:rsidR="008A52FB" w:rsidRPr="00F15DCD">
        <w:rPr>
          <w:rFonts w:ascii="Segoe UI" w:hAnsi="Segoe UI" w:cs="Segoe UI"/>
          <w:color w:val="000000"/>
          <w:sz w:val="22"/>
        </w:rPr>
        <w:t>provozování</w:t>
      </w:r>
      <w:r w:rsidR="004873A9" w:rsidRPr="00F15DCD">
        <w:rPr>
          <w:rFonts w:ascii="Segoe UI" w:hAnsi="Segoe UI" w:cs="Segoe UI"/>
          <w:color w:val="000000"/>
          <w:sz w:val="22"/>
        </w:rPr>
        <w:t xml:space="preserve"> Linky</w:t>
      </w:r>
      <w:r w:rsidR="008A52FB" w:rsidRPr="00F15DCD">
        <w:rPr>
          <w:rFonts w:ascii="Segoe UI" w:hAnsi="Segoe UI" w:cs="Segoe UI"/>
          <w:color w:val="000000"/>
          <w:sz w:val="22"/>
        </w:rPr>
        <w:t xml:space="preserve"> Objednatelem, přičemž předmět Díla je vymezen v odst. </w:t>
      </w:r>
      <w:r w:rsidR="00F27B63" w:rsidRPr="00F15DCD">
        <w:rPr>
          <w:rFonts w:ascii="Segoe UI" w:hAnsi="Segoe UI" w:cs="Segoe UI"/>
          <w:color w:val="000000"/>
          <w:sz w:val="22"/>
        </w:rPr>
        <w:fldChar w:fldCharType="begin"/>
      </w:r>
      <w:r w:rsidR="00F27B63" w:rsidRPr="00F15DCD">
        <w:rPr>
          <w:rFonts w:ascii="Segoe UI" w:hAnsi="Segoe UI" w:cs="Segoe UI"/>
          <w:color w:val="000000"/>
          <w:sz w:val="22"/>
        </w:rPr>
        <w:instrText xml:space="preserve"> REF _Ref61001209 \r \h </w:instrText>
      </w:r>
      <w:r w:rsidR="007F4CFA" w:rsidRPr="00F15DCD">
        <w:rPr>
          <w:rFonts w:ascii="Segoe UI" w:hAnsi="Segoe UI" w:cs="Segoe UI"/>
          <w:color w:val="000000"/>
          <w:sz w:val="22"/>
        </w:rPr>
        <w:instrText xml:space="preserve"> \* MERGEFORMAT </w:instrText>
      </w:r>
      <w:r w:rsidR="00F27B63" w:rsidRPr="00F15DCD">
        <w:rPr>
          <w:rFonts w:ascii="Segoe UI" w:hAnsi="Segoe UI" w:cs="Segoe UI"/>
          <w:color w:val="000000"/>
          <w:sz w:val="22"/>
        </w:rPr>
      </w:r>
      <w:r w:rsidR="00F27B63" w:rsidRPr="00F15DCD">
        <w:rPr>
          <w:rFonts w:ascii="Segoe UI" w:hAnsi="Segoe UI" w:cs="Segoe UI"/>
          <w:color w:val="000000"/>
          <w:sz w:val="22"/>
        </w:rPr>
        <w:fldChar w:fldCharType="separate"/>
      </w:r>
      <w:r w:rsidR="00C4674D">
        <w:rPr>
          <w:rFonts w:ascii="Segoe UI" w:hAnsi="Segoe UI" w:cs="Segoe UI"/>
          <w:color w:val="000000"/>
          <w:sz w:val="22"/>
        </w:rPr>
        <w:t>5.3</w:t>
      </w:r>
      <w:r w:rsidR="00F27B63" w:rsidRPr="00F15DCD">
        <w:rPr>
          <w:rFonts w:ascii="Segoe UI" w:hAnsi="Segoe UI" w:cs="Segoe UI"/>
          <w:color w:val="000000"/>
          <w:sz w:val="22"/>
        </w:rPr>
        <w:fldChar w:fldCharType="end"/>
      </w:r>
      <w:r w:rsidR="00F27B63" w:rsidRPr="00F15DCD">
        <w:rPr>
          <w:rFonts w:ascii="Segoe UI" w:hAnsi="Segoe UI" w:cs="Segoe UI"/>
          <w:color w:val="000000"/>
          <w:sz w:val="22"/>
        </w:rPr>
        <w:t xml:space="preserve"> </w:t>
      </w:r>
      <w:r w:rsidR="008A52FB" w:rsidRPr="00F15DCD">
        <w:rPr>
          <w:rFonts w:ascii="Segoe UI" w:hAnsi="Segoe UI" w:cs="Segoe UI"/>
          <w:color w:val="000000"/>
          <w:sz w:val="22"/>
        </w:rPr>
        <w:t xml:space="preserve">Smlouvy;  </w:t>
      </w:r>
    </w:p>
    <w:p w14:paraId="5605F977" w14:textId="5407945E"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Dočasné </w:t>
      </w:r>
      <w:r w:rsidR="00F750F3" w:rsidRPr="00F15DCD">
        <w:rPr>
          <w:rFonts w:ascii="Segoe UI" w:hAnsi="Segoe UI" w:cs="Segoe UI"/>
          <w:b/>
          <w:bCs/>
          <w:color w:val="000000"/>
          <w:sz w:val="22"/>
        </w:rPr>
        <w:t>P</w:t>
      </w:r>
      <w:r w:rsidRPr="00F15DCD">
        <w:rPr>
          <w:rFonts w:ascii="Segoe UI" w:hAnsi="Segoe UI" w:cs="Segoe UI"/>
          <w:b/>
          <w:bCs/>
          <w:color w:val="000000"/>
          <w:sz w:val="22"/>
        </w:rPr>
        <w:t xml:space="preserve">ráce </w:t>
      </w:r>
      <w:r w:rsidRPr="00F15DCD">
        <w:rPr>
          <w:rFonts w:ascii="Segoe UI" w:hAnsi="Segoe UI" w:cs="Segoe UI"/>
          <w:color w:val="000000"/>
          <w:sz w:val="22"/>
        </w:rPr>
        <w:t>znamená jakékoli činnosti</w:t>
      </w:r>
      <w:r w:rsidR="006A5619" w:rsidRPr="00F15DCD">
        <w:rPr>
          <w:rFonts w:ascii="Segoe UI" w:hAnsi="Segoe UI" w:cs="Segoe UI"/>
          <w:color w:val="000000"/>
          <w:sz w:val="22"/>
        </w:rPr>
        <w:t xml:space="preserve"> vyžadované na Staveništi pro provedení a dokončení Trvalých Prací a odstranění Vad;  </w:t>
      </w:r>
    </w:p>
    <w:p w14:paraId="229C0A32" w14:textId="2F43D5FB" w:rsidR="00680EFA" w:rsidRPr="00F15DCD" w:rsidRDefault="00680EF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Dokumentace </w:t>
      </w:r>
      <w:r w:rsidR="002F2189" w:rsidRPr="00F15DCD">
        <w:rPr>
          <w:rFonts w:ascii="Segoe UI" w:hAnsi="Segoe UI" w:cs="Segoe UI"/>
          <w:b/>
          <w:bCs/>
          <w:color w:val="000000"/>
          <w:sz w:val="22"/>
        </w:rPr>
        <w:t>Linky</w:t>
      </w:r>
      <w:r w:rsidR="00BC06D9" w:rsidRPr="00F15DCD">
        <w:rPr>
          <w:rFonts w:ascii="Segoe UI" w:hAnsi="Segoe UI" w:cs="Segoe UI"/>
          <w:b/>
          <w:bCs/>
          <w:color w:val="000000"/>
          <w:sz w:val="22"/>
        </w:rPr>
        <w:t xml:space="preserve"> </w:t>
      </w:r>
      <w:r w:rsidR="004B5C39" w:rsidRPr="00F15DCD">
        <w:rPr>
          <w:rFonts w:ascii="Segoe UI" w:hAnsi="Segoe UI" w:cs="Segoe UI"/>
          <w:color w:val="000000"/>
          <w:sz w:val="22"/>
        </w:rPr>
        <w:t>(</w:t>
      </w:r>
      <w:r w:rsidR="00BC06D9" w:rsidRPr="00F15DCD">
        <w:rPr>
          <w:rFonts w:ascii="Segoe UI" w:hAnsi="Segoe UI" w:cs="Segoe UI"/>
          <w:color w:val="000000"/>
          <w:sz w:val="22"/>
        </w:rPr>
        <w:t>nebo</w:t>
      </w:r>
      <w:r w:rsidR="004B5C39" w:rsidRPr="00F15DCD">
        <w:rPr>
          <w:rFonts w:ascii="Segoe UI" w:hAnsi="Segoe UI" w:cs="Segoe UI"/>
          <w:color w:val="000000"/>
          <w:sz w:val="22"/>
        </w:rPr>
        <w:t xml:space="preserve"> také</w:t>
      </w:r>
      <w:r w:rsidR="00BC06D9" w:rsidRPr="00F15DCD">
        <w:rPr>
          <w:rFonts w:ascii="Segoe UI" w:hAnsi="Segoe UI" w:cs="Segoe UI"/>
          <w:color w:val="000000"/>
          <w:sz w:val="22"/>
        </w:rPr>
        <w:t xml:space="preserve"> </w:t>
      </w:r>
      <w:r w:rsidR="004B5C39" w:rsidRPr="00F15DCD">
        <w:rPr>
          <w:rFonts w:ascii="Segoe UI" w:hAnsi="Segoe UI" w:cs="Segoe UI"/>
          <w:color w:val="000000"/>
          <w:sz w:val="22"/>
        </w:rPr>
        <w:t>„</w:t>
      </w:r>
      <w:r w:rsidR="00BC06D9" w:rsidRPr="00F15DCD">
        <w:rPr>
          <w:rFonts w:ascii="Segoe UI" w:hAnsi="Segoe UI" w:cs="Segoe UI"/>
          <w:b/>
          <w:bCs/>
          <w:color w:val="000000"/>
          <w:sz w:val="22"/>
        </w:rPr>
        <w:t>Dokumentace</w:t>
      </w:r>
      <w:r w:rsidR="004B5C39" w:rsidRPr="00F15DCD">
        <w:rPr>
          <w:rFonts w:ascii="Segoe UI" w:hAnsi="Segoe UI" w:cs="Segoe UI"/>
          <w:b/>
          <w:bCs/>
          <w:color w:val="000000"/>
          <w:sz w:val="22"/>
        </w:rPr>
        <w:t>“)</w:t>
      </w:r>
      <w:r w:rsidR="00B5697C" w:rsidRPr="00F15DCD">
        <w:rPr>
          <w:rFonts w:ascii="Segoe UI" w:hAnsi="Segoe UI" w:cs="Segoe UI"/>
          <w:color w:val="000000"/>
          <w:sz w:val="22"/>
        </w:rPr>
        <w:t xml:space="preserve"> </w:t>
      </w:r>
      <w:r w:rsidRPr="00F15DCD">
        <w:rPr>
          <w:rFonts w:ascii="Segoe UI" w:hAnsi="Segoe UI" w:cs="Segoe UI"/>
          <w:color w:val="000000"/>
          <w:sz w:val="22"/>
        </w:rPr>
        <w:t xml:space="preserve">znamená dokumenty, které </w:t>
      </w:r>
      <w:r w:rsidR="00BC06D9" w:rsidRPr="00F15DCD">
        <w:rPr>
          <w:rFonts w:ascii="Segoe UI" w:hAnsi="Segoe UI" w:cs="Segoe UI"/>
          <w:color w:val="000000"/>
          <w:sz w:val="22"/>
        </w:rPr>
        <w:t xml:space="preserve">jsou </w:t>
      </w:r>
      <w:r w:rsidR="008B1324" w:rsidRPr="00F15DCD">
        <w:rPr>
          <w:rFonts w:ascii="Segoe UI" w:hAnsi="Segoe UI" w:cs="Segoe UI"/>
          <w:color w:val="000000"/>
          <w:sz w:val="22"/>
        </w:rPr>
        <w:t>zpracovány v souladu s</w:t>
      </w:r>
      <w:r w:rsidR="002F2189" w:rsidRPr="00F15DCD">
        <w:rPr>
          <w:rFonts w:ascii="Segoe UI" w:hAnsi="Segoe UI" w:cs="Segoe UI"/>
          <w:color w:val="000000"/>
          <w:sz w:val="22"/>
        </w:rPr>
        <w:t> přílohami této Smlouvy</w:t>
      </w:r>
      <w:r w:rsidR="001A2928" w:rsidRPr="00F15DCD">
        <w:rPr>
          <w:rFonts w:ascii="Segoe UI" w:hAnsi="Segoe UI" w:cs="Segoe UI"/>
          <w:color w:val="000000"/>
          <w:sz w:val="22"/>
        </w:rPr>
        <w:t xml:space="preserve">, </w:t>
      </w:r>
      <w:r w:rsidR="001A2928" w:rsidRPr="00F15DCD">
        <w:rPr>
          <w:rFonts w:ascii="Segoe UI" w:hAnsi="Segoe UI" w:cs="Segoe UI"/>
          <w:sz w:val="22"/>
        </w:rPr>
        <w:t xml:space="preserve">zejména atesty, certifikace, prohlášení o shodě, doklady o revizích, protokoly o zkouškách vyžadované dle </w:t>
      </w:r>
      <w:r w:rsidR="001A2928" w:rsidRPr="00F15DCD">
        <w:rPr>
          <w:rFonts w:ascii="Segoe UI" w:hAnsi="Segoe UI" w:cs="Segoe UI"/>
          <w:bCs/>
          <w:sz w:val="22"/>
          <w:szCs w:val="22"/>
        </w:rPr>
        <w:t>Právních předpisů</w:t>
      </w:r>
      <w:r w:rsidR="001A2928" w:rsidRPr="00F15DCD">
        <w:rPr>
          <w:rFonts w:ascii="Segoe UI" w:hAnsi="Segoe UI" w:cs="Segoe UI"/>
          <w:sz w:val="22"/>
        </w:rPr>
        <w:t xml:space="preserve"> k provozu Linky</w:t>
      </w:r>
      <w:r w:rsidR="002F2189" w:rsidRPr="00F15DCD">
        <w:rPr>
          <w:rFonts w:ascii="Segoe UI" w:hAnsi="Segoe UI" w:cs="Segoe UI"/>
          <w:color w:val="000000"/>
          <w:sz w:val="22"/>
        </w:rPr>
        <w:t xml:space="preserve">; </w:t>
      </w:r>
      <w:r w:rsidR="001A2928" w:rsidRPr="00F15DCD">
        <w:rPr>
          <w:rFonts w:ascii="Segoe UI" w:hAnsi="Segoe UI" w:cs="Segoe UI"/>
          <w:color w:val="000000"/>
          <w:sz w:val="22"/>
        </w:rPr>
        <w:t>součástí Dokument</w:t>
      </w:r>
      <w:r w:rsidR="00B5697C" w:rsidRPr="00F15DCD">
        <w:rPr>
          <w:rFonts w:ascii="Segoe UI" w:hAnsi="Segoe UI" w:cs="Segoe UI"/>
          <w:color w:val="000000"/>
          <w:sz w:val="22"/>
        </w:rPr>
        <w:t>a</w:t>
      </w:r>
      <w:r w:rsidR="001A2928" w:rsidRPr="00F15DCD">
        <w:rPr>
          <w:rFonts w:ascii="Segoe UI" w:hAnsi="Segoe UI" w:cs="Segoe UI"/>
          <w:color w:val="000000"/>
          <w:sz w:val="22"/>
        </w:rPr>
        <w:t>ce Linky je i Projektová dokumentace;</w:t>
      </w:r>
    </w:p>
    <w:p w14:paraId="405C2C66" w14:textId="77777777"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DPH </w:t>
      </w:r>
      <w:r w:rsidRPr="00F15DCD">
        <w:rPr>
          <w:rFonts w:ascii="Segoe UI" w:hAnsi="Segoe UI" w:cs="Segoe UI"/>
          <w:color w:val="000000"/>
          <w:sz w:val="22"/>
        </w:rPr>
        <w:t>znamená daň z přidané hodnoty ve výši, jaká je v příslušné době na příslušné plnění uplatňována;</w:t>
      </w:r>
    </w:p>
    <w:p w14:paraId="136D8F1B" w14:textId="49B5AC73" w:rsidR="00AC5C78" w:rsidRPr="00F15DCD" w:rsidRDefault="00AC5C78"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Financující osoba</w:t>
      </w:r>
      <w:r w:rsidRPr="00F15DCD">
        <w:rPr>
          <w:rFonts w:ascii="Segoe UI" w:hAnsi="Segoe UI" w:cs="Segoe UI"/>
          <w:color w:val="000000"/>
          <w:sz w:val="22"/>
        </w:rPr>
        <w:t xml:space="preserve"> znamená zejména instituci</w:t>
      </w:r>
      <w:r w:rsidR="003D4310" w:rsidRPr="00F15DCD">
        <w:rPr>
          <w:rFonts w:ascii="Segoe UI" w:hAnsi="Segoe UI" w:cs="Segoe UI"/>
          <w:color w:val="000000"/>
          <w:sz w:val="22"/>
        </w:rPr>
        <w:t xml:space="preserve"> či instituce</w:t>
      </w:r>
      <w:r w:rsidRPr="00F15DCD">
        <w:rPr>
          <w:rFonts w:ascii="Segoe UI" w:hAnsi="Segoe UI" w:cs="Segoe UI"/>
          <w:color w:val="000000"/>
          <w:sz w:val="22"/>
        </w:rPr>
        <w:t>, kter</w:t>
      </w:r>
      <w:r w:rsidR="00AC40B3" w:rsidRPr="00F15DCD">
        <w:rPr>
          <w:rFonts w:ascii="Segoe UI" w:hAnsi="Segoe UI" w:cs="Segoe UI"/>
          <w:color w:val="000000"/>
          <w:sz w:val="22"/>
        </w:rPr>
        <w:t>á či které</w:t>
      </w:r>
      <w:r w:rsidRPr="00F15DCD">
        <w:rPr>
          <w:rFonts w:ascii="Segoe UI" w:hAnsi="Segoe UI" w:cs="Segoe UI"/>
          <w:color w:val="000000"/>
          <w:sz w:val="22"/>
        </w:rPr>
        <w:t xml:space="preserve"> poskytuj</w:t>
      </w:r>
      <w:r w:rsidR="003D4310" w:rsidRPr="00F15DCD">
        <w:rPr>
          <w:rFonts w:ascii="Segoe UI" w:hAnsi="Segoe UI" w:cs="Segoe UI"/>
          <w:color w:val="000000"/>
          <w:sz w:val="22"/>
        </w:rPr>
        <w:t>í</w:t>
      </w:r>
      <w:r w:rsidRPr="00F15DCD">
        <w:rPr>
          <w:rFonts w:ascii="Segoe UI" w:hAnsi="Segoe UI" w:cs="Segoe UI"/>
          <w:color w:val="000000"/>
          <w:sz w:val="22"/>
        </w:rPr>
        <w:t xml:space="preserve"> Objednateli finanční prostředky k</w:t>
      </w:r>
      <w:r w:rsidR="003D4310" w:rsidRPr="00F15DCD">
        <w:rPr>
          <w:rFonts w:ascii="Segoe UI" w:hAnsi="Segoe UI" w:cs="Segoe UI"/>
          <w:color w:val="000000"/>
          <w:sz w:val="22"/>
        </w:rPr>
        <w:t> </w:t>
      </w:r>
      <w:r w:rsidRPr="00F15DCD">
        <w:rPr>
          <w:rFonts w:ascii="Segoe UI" w:hAnsi="Segoe UI" w:cs="Segoe UI"/>
          <w:color w:val="000000"/>
          <w:sz w:val="22"/>
        </w:rPr>
        <w:t xml:space="preserve">úhradě nákladů Díla;  </w:t>
      </w:r>
      <w:r w:rsidR="007F5D92" w:rsidRPr="00F15DCD">
        <w:rPr>
          <w:rFonts w:ascii="Segoe UI" w:hAnsi="Segoe UI" w:cs="Segoe UI"/>
          <w:color w:val="000000"/>
          <w:sz w:val="22"/>
        </w:rPr>
        <w:t xml:space="preserve"> </w:t>
      </w:r>
    </w:p>
    <w:p w14:paraId="4E625594" w14:textId="625D667D" w:rsidR="007F5D92" w:rsidRPr="00F15DCD" w:rsidRDefault="007F5D9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Finanční uzavření </w:t>
      </w:r>
      <w:r w:rsidRPr="00F15DCD">
        <w:rPr>
          <w:rFonts w:ascii="Segoe UI" w:hAnsi="Segoe UI" w:cs="Segoe UI"/>
          <w:color w:val="000000"/>
          <w:sz w:val="22"/>
        </w:rPr>
        <w:t xml:space="preserve">znamená </w:t>
      </w:r>
      <w:r w:rsidR="00434DCF" w:rsidRPr="00F15DCD">
        <w:rPr>
          <w:rFonts w:ascii="Segoe UI" w:hAnsi="Segoe UI" w:cs="Segoe UI"/>
          <w:color w:val="000000"/>
          <w:sz w:val="22"/>
        </w:rPr>
        <w:t>den</w:t>
      </w:r>
      <w:r w:rsidRPr="00F15DCD">
        <w:rPr>
          <w:rFonts w:ascii="Segoe UI" w:hAnsi="Segoe UI" w:cs="Segoe UI"/>
          <w:color w:val="000000"/>
          <w:sz w:val="22"/>
        </w:rPr>
        <w:t>, k</w:t>
      </w:r>
      <w:r w:rsidR="003D4310" w:rsidRPr="00F15DCD">
        <w:rPr>
          <w:rFonts w:ascii="Segoe UI" w:hAnsi="Segoe UI" w:cs="Segoe UI"/>
          <w:color w:val="000000"/>
          <w:sz w:val="22"/>
        </w:rPr>
        <w:t> </w:t>
      </w:r>
      <w:r w:rsidRPr="00F15DCD">
        <w:rPr>
          <w:rFonts w:ascii="Segoe UI" w:hAnsi="Segoe UI" w:cs="Segoe UI"/>
          <w:color w:val="000000"/>
          <w:sz w:val="22"/>
        </w:rPr>
        <w:t>němuž má Objednatel zajištěno veškeré potřebné financování k</w:t>
      </w:r>
      <w:r w:rsidR="003D4310" w:rsidRPr="00F15DCD">
        <w:rPr>
          <w:rFonts w:ascii="Segoe UI" w:hAnsi="Segoe UI" w:cs="Segoe UI"/>
          <w:color w:val="000000"/>
          <w:sz w:val="22"/>
        </w:rPr>
        <w:t> </w:t>
      </w:r>
      <w:r w:rsidRPr="00F15DCD">
        <w:rPr>
          <w:rFonts w:ascii="Segoe UI" w:hAnsi="Segoe UI" w:cs="Segoe UI"/>
          <w:color w:val="000000"/>
          <w:sz w:val="22"/>
        </w:rPr>
        <w:t>úhradě nákladů Díla</w:t>
      </w:r>
      <w:r w:rsidR="001F05B4" w:rsidRPr="00F15DCD">
        <w:rPr>
          <w:rFonts w:ascii="Segoe UI" w:hAnsi="Segoe UI" w:cs="Segoe UI"/>
          <w:color w:val="000000"/>
          <w:sz w:val="22"/>
        </w:rPr>
        <w:t xml:space="preserve">, a to ať již z vlastních či cizích zdrojů (například zajištění </w:t>
      </w:r>
      <w:r w:rsidRPr="00F15DCD">
        <w:rPr>
          <w:rFonts w:ascii="Segoe UI" w:hAnsi="Segoe UI" w:cs="Segoe UI"/>
          <w:color w:val="000000"/>
          <w:sz w:val="22"/>
        </w:rPr>
        <w:t>dotac</w:t>
      </w:r>
      <w:r w:rsidR="001F05B4" w:rsidRPr="00F15DCD">
        <w:rPr>
          <w:rFonts w:ascii="Segoe UI" w:hAnsi="Segoe UI" w:cs="Segoe UI"/>
          <w:color w:val="000000"/>
          <w:sz w:val="22"/>
        </w:rPr>
        <w:t>e</w:t>
      </w:r>
      <w:r w:rsidR="007067FB" w:rsidRPr="00F15DCD">
        <w:rPr>
          <w:rFonts w:ascii="Segoe UI" w:hAnsi="Segoe UI" w:cs="Segoe UI"/>
          <w:color w:val="000000"/>
          <w:sz w:val="22"/>
        </w:rPr>
        <w:t xml:space="preserve"> v podobě rozhodnutí o poskytnutí </w:t>
      </w:r>
      <w:r w:rsidR="00A36D22" w:rsidRPr="00F15DCD">
        <w:rPr>
          <w:rFonts w:ascii="Segoe UI" w:hAnsi="Segoe UI" w:cs="Segoe UI"/>
          <w:color w:val="000000"/>
          <w:sz w:val="22"/>
        </w:rPr>
        <w:t xml:space="preserve">finančních prostředků z </w:t>
      </w:r>
      <w:r w:rsidR="007067FB" w:rsidRPr="00F15DCD">
        <w:rPr>
          <w:rFonts w:ascii="Segoe UI" w:hAnsi="Segoe UI" w:cs="Segoe UI"/>
          <w:color w:val="000000"/>
          <w:sz w:val="22"/>
        </w:rPr>
        <w:t>dotace</w:t>
      </w:r>
      <w:r w:rsidRPr="00F15DCD">
        <w:rPr>
          <w:rFonts w:ascii="Segoe UI" w:hAnsi="Segoe UI" w:cs="Segoe UI"/>
          <w:color w:val="000000"/>
          <w:sz w:val="22"/>
        </w:rPr>
        <w:t xml:space="preserve"> a</w:t>
      </w:r>
      <w:r w:rsidR="001F05B4" w:rsidRPr="00F15DCD">
        <w:rPr>
          <w:rFonts w:ascii="Segoe UI" w:hAnsi="Segoe UI" w:cs="Segoe UI"/>
          <w:color w:val="000000"/>
          <w:sz w:val="22"/>
        </w:rPr>
        <w:t>/nebo</w:t>
      </w:r>
      <w:r w:rsidRPr="00F15DCD">
        <w:rPr>
          <w:rFonts w:ascii="Segoe UI" w:hAnsi="Segoe UI" w:cs="Segoe UI"/>
          <w:color w:val="000000"/>
          <w:sz w:val="22"/>
        </w:rPr>
        <w:t xml:space="preserve"> finanční prostředky poskytnuté</w:t>
      </w:r>
      <w:r w:rsidR="003D4310" w:rsidRPr="00F15DCD">
        <w:rPr>
          <w:rFonts w:ascii="Segoe UI" w:hAnsi="Segoe UI" w:cs="Segoe UI"/>
          <w:color w:val="000000"/>
          <w:sz w:val="22"/>
        </w:rPr>
        <w:t xml:space="preserve"> na základě smlouvy s</w:t>
      </w:r>
      <w:r w:rsidR="001F05B4" w:rsidRPr="00F15DCD">
        <w:rPr>
          <w:rFonts w:ascii="Segoe UI" w:hAnsi="Segoe UI" w:cs="Segoe UI"/>
          <w:color w:val="000000"/>
          <w:sz w:val="22"/>
        </w:rPr>
        <w:t> </w:t>
      </w:r>
      <w:r w:rsidRPr="00F15DCD">
        <w:rPr>
          <w:rFonts w:ascii="Segoe UI" w:hAnsi="Segoe UI" w:cs="Segoe UI"/>
          <w:color w:val="000000"/>
          <w:sz w:val="22"/>
        </w:rPr>
        <w:t>Financující osobou</w:t>
      </w:r>
      <w:r w:rsidR="001F05B4" w:rsidRPr="00F15DCD">
        <w:rPr>
          <w:rFonts w:ascii="Segoe UI" w:hAnsi="Segoe UI" w:cs="Segoe UI"/>
          <w:color w:val="000000"/>
          <w:sz w:val="22"/>
        </w:rPr>
        <w:t>)</w:t>
      </w:r>
      <w:r w:rsidR="007067FB" w:rsidRPr="00F15DCD">
        <w:rPr>
          <w:rFonts w:ascii="Segoe UI" w:hAnsi="Segoe UI" w:cs="Segoe UI"/>
          <w:color w:val="000000"/>
          <w:sz w:val="22"/>
        </w:rPr>
        <w:t>. Pokud Finanční uzavření nastane přede Dnem účinnosti, považuje se za Finanční uzavření Den účinnosti</w:t>
      </w:r>
      <w:r w:rsidRPr="00F15DCD">
        <w:rPr>
          <w:rFonts w:ascii="Segoe UI" w:hAnsi="Segoe UI" w:cs="Segoe UI"/>
          <w:color w:val="000000"/>
          <w:sz w:val="22"/>
        </w:rPr>
        <w:t xml:space="preserve">; </w:t>
      </w:r>
    </w:p>
    <w:p w14:paraId="60FD9EF1" w14:textId="5DB1013F" w:rsidR="005B0C9F" w:rsidRPr="00F15DCD" w:rsidRDefault="005B0C9F"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Garanční doba</w:t>
      </w:r>
      <w:r w:rsidRPr="00F15DCD">
        <w:rPr>
          <w:rFonts w:ascii="Segoe UI" w:hAnsi="Segoe UI" w:cs="Segoe UI"/>
          <w:color w:val="000000"/>
          <w:sz w:val="22"/>
        </w:rPr>
        <w:t xml:space="preserve"> znamená dobu vymezenou v odst. </w:t>
      </w:r>
      <w:r w:rsidR="002041F0" w:rsidRPr="00F15DCD">
        <w:rPr>
          <w:rFonts w:ascii="Segoe UI" w:hAnsi="Segoe UI" w:cs="Segoe UI"/>
          <w:color w:val="000000"/>
          <w:sz w:val="22"/>
        </w:rPr>
        <w:fldChar w:fldCharType="begin"/>
      </w:r>
      <w:r w:rsidR="002041F0" w:rsidRPr="00F15DCD">
        <w:rPr>
          <w:rFonts w:ascii="Segoe UI" w:hAnsi="Segoe UI" w:cs="Segoe UI"/>
          <w:color w:val="000000"/>
          <w:sz w:val="22"/>
        </w:rPr>
        <w:instrText xml:space="preserve"> REF _Ref68161538 \r \h </w:instrText>
      </w:r>
      <w:r w:rsidR="007F4CFA" w:rsidRPr="00F15DCD">
        <w:rPr>
          <w:rFonts w:ascii="Segoe UI" w:hAnsi="Segoe UI" w:cs="Segoe UI"/>
          <w:color w:val="000000"/>
          <w:sz w:val="22"/>
        </w:rPr>
        <w:instrText xml:space="preserve"> \* MERGEFORMAT </w:instrText>
      </w:r>
      <w:r w:rsidR="002041F0" w:rsidRPr="00F15DCD">
        <w:rPr>
          <w:rFonts w:ascii="Segoe UI" w:hAnsi="Segoe UI" w:cs="Segoe UI"/>
          <w:color w:val="000000"/>
          <w:sz w:val="22"/>
        </w:rPr>
      </w:r>
      <w:r w:rsidR="002041F0" w:rsidRPr="00F15DCD">
        <w:rPr>
          <w:rFonts w:ascii="Segoe UI" w:hAnsi="Segoe UI" w:cs="Segoe UI"/>
          <w:color w:val="000000"/>
          <w:sz w:val="22"/>
        </w:rPr>
        <w:fldChar w:fldCharType="separate"/>
      </w:r>
      <w:r w:rsidR="00C4674D">
        <w:rPr>
          <w:rFonts w:ascii="Segoe UI" w:hAnsi="Segoe UI" w:cs="Segoe UI"/>
          <w:color w:val="000000"/>
          <w:sz w:val="22"/>
        </w:rPr>
        <w:t>16.7</w:t>
      </w:r>
      <w:r w:rsidR="002041F0" w:rsidRPr="00F15DCD">
        <w:rPr>
          <w:rFonts w:ascii="Segoe UI" w:hAnsi="Segoe UI" w:cs="Segoe UI"/>
          <w:color w:val="000000"/>
          <w:sz w:val="22"/>
        </w:rPr>
        <w:fldChar w:fldCharType="end"/>
      </w:r>
      <w:r w:rsidR="006D0639" w:rsidRPr="00F15DCD">
        <w:rPr>
          <w:rFonts w:ascii="Segoe UI" w:hAnsi="Segoe UI" w:cs="Segoe UI"/>
          <w:color w:val="000000"/>
          <w:sz w:val="22"/>
        </w:rPr>
        <w:t xml:space="preserve"> </w:t>
      </w:r>
      <w:r w:rsidRPr="00F15DCD">
        <w:rPr>
          <w:rFonts w:ascii="Segoe UI" w:hAnsi="Segoe UI" w:cs="Segoe UI"/>
          <w:color w:val="000000"/>
          <w:sz w:val="22"/>
        </w:rPr>
        <w:t xml:space="preserve">Smlouvy; </w:t>
      </w:r>
    </w:p>
    <w:p w14:paraId="239F0822" w14:textId="6FF7586B" w:rsidR="00C264CC" w:rsidRPr="0032292B" w:rsidRDefault="006E642C" w:rsidP="007F4CFA">
      <w:pPr>
        <w:pStyle w:val="RLTextlnkuslovan"/>
        <w:numPr>
          <w:ilvl w:val="2"/>
          <w:numId w:val="11"/>
        </w:numPr>
        <w:tabs>
          <w:tab w:val="num" w:pos="1843"/>
        </w:tabs>
        <w:spacing w:line="240" w:lineRule="auto"/>
        <w:ind w:left="2268" w:hanging="850"/>
        <w:rPr>
          <w:rFonts w:ascii="Segoe UI" w:hAnsi="Segoe UI"/>
          <w:sz w:val="22"/>
        </w:rPr>
      </w:pPr>
      <w:r w:rsidRPr="00F15DCD">
        <w:rPr>
          <w:rFonts w:ascii="Segoe UI" w:hAnsi="Segoe UI" w:cs="Segoe UI"/>
          <w:b/>
          <w:sz w:val="22"/>
        </w:rPr>
        <w:t xml:space="preserve">Harmonogram </w:t>
      </w:r>
      <w:r w:rsidRPr="00F15DCD">
        <w:rPr>
          <w:rFonts w:ascii="Segoe UI" w:hAnsi="Segoe UI" w:cs="Segoe UI"/>
          <w:sz w:val="22"/>
        </w:rPr>
        <w:t>znamená závazné termíny plnění povinností smluvních stran sjednané pro Projektování, Inžený</w:t>
      </w:r>
      <w:r w:rsidR="004560AE" w:rsidRPr="00F15DCD">
        <w:rPr>
          <w:rFonts w:ascii="Segoe UI" w:hAnsi="Segoe UI" w:cs="Segoe UI"/>
          <w:sz w:val="22"/>
        </w:rPr>
        <w:t>rskou činnost</w:t>
      </w:r>
      <w:r w:rsidRPr="00F15DCD">
        <w:rPr>
          <w:rFonts w:ascii="Segoe UI" w:hAnsi="Segoe UI" w:cs="Segoe UI"/>
          <w:sz w:val="22"/>
        </w:rPr>
        <w:t xml:space="preserve">, </w:t>
      </w:r>
      <w:r w:rsidR="00E05A5C" w:rsidRPr="00F15DCD">
        <w:rPr>
          <w:rFonts w:ascii="Segoe UI" w:hAnsi="Segoe UI" w:cs="Segoe UI"/>
          <w:sz w:val="22"/>
        </w:rPr>
        <w:t xml:space="preserve">Stavbu </w:t>
      </w:r>
      <w:r w:rsidR="00EC23CD" w:rsidRPr="00F15DCD">
        <w:rPr>
          <w:rFonts w:ascii="Segoe UI" w:hAnsi="Segoe UI" w:cs="Segoe UI"/>
          <w:sz w:val="22"/>
        </w:rPr>
        <w:t>Linky</w:t>
      </w:r>
      <w:r w:rsidR="00E05A5C" w:rsidRPr="00F15DCD">
        <w:rPr>
          <w:rFonts w:ascii="Segoe UI" w:hAnsi="Segoe UI" w:cs="Segoe UI"/>
          <w:sz w:val="22"/>
        </w:rPr>
        <w:t xml:space="preserve">, </w:t>
      </w:r>
      <w:r w:rsidR="00332000" w:rsidRPr="00F15DCD">
        <w:rPr>
          <w:rFonts w:ascii="Segoe UI" w:hAnsi="Segoe UI" w:cs="Segoe UI"/>
          <w:sz w:val="22"/>
        </w:rPr>
        <w:t>P</w:t>
      </w:r>
      <w:r w:rsidR="00DF7FED" w:rsidRPr="00F15DCD">
        <w:rPr>
          <w:rFonts w:ascii="Segoe UI" w:hAnsi="Segoe UI" w:cs="Segoe UI"/>
          <w:sz w:val="22"/>
        </w:rPr>
        <w:t xml:space="preserve">ředání </w:t>
      </w:r>
      <w:r w:rsidR="001E4486" w:rsidRPr="00F15DCD">
        <w:rPr>
          <w:rFonts w:ascii="Segoe UI" w:hAnsi="Segoe UI" w:cs="Segoe UI"/>
          <w:sz w:val="22"/>
        </w:rPr>
        <w:t>Díla</w:t>
      </w:r>
      <w:r w:rsidR="00D270FA" w:rsidRPr="00F15DCD">
        <w:rPr>
          <w:rFonts w:ascii="Segoe UI" w:hAnsi="Segoe UI" w:cs="Segoe UI"/>
          <w:sz w:val="22"/>
        </w:rPr>
        <w:t xml:space="preserve">, </w:t>
      </w:r>
      <w:r w:rsidR="00D72C1D" w:rsidRPr="00F15DCD">
        <w:rPr>
          <w:rFonts w:ascii="Segoe UI" w:hAnsi="Segoe UI" w:cs="Segoe UI"/>
          <w:sz w:val="22"/>
        </w:rPr>
        <w:t xml:space="preserve">ukončení Zkušebního provozu a vydání kolaudačního rozhodnutí </w:t>
      </w:r>
      <w:r w:rsidRPr="00F15DCD">
        <w:rPr>
          <w:rFonts w:ascii="Segoe UI" w:hAnsi="Segoe UI" w:cs="Segoe UI"/>
          <w:sz w:val="22"/>
        </w:rPr>
        <w:t xml:space="preserve">v příloze </w:t>
      </w:r>
      <w:r w:rsidR="001F38B4" w:rsidRPr="00F15DCD">
        <w:rPr>
          <w:rFonts w:ascii="Segoe UI" w:hAnsi="Segoe UI" w:cs="Segoe UI"/>
          <w:sz w:val="22"/>
        </w:rPr>
        <w:t xml:space="preserve">č. </w:t>
      </w:r>
      <w:r w:rsidR="00BD22C1" w:rsidRPr="00F15DCD">
        <w:rPr>
          <w:rFonts w:ascii="Segoe UI" w:hAnsi="Segoe UI" w:cs="Segoe UI"/>
          <w:sz w:val="22"/>
        </w:rPr>
        <w:t>II.h</w:t>
      </w:r>
      <w:r w:rsidR="00650A3B" w:rsidRPr="00F15DCD">
        <w:rPr>
          <w:rFonts w:ascii="Segoe UI" w:hAnsi="Segoe UI" w:cs="Segoe UI"/>
          <w:sz w:val="22"/>
        </w:rPr>
        <w:t xml:space="preserve"> </w:t>
      </w:r>
      <w:r w:rsidR="000C608E" w:rsidRPr="00F15DCD">
        <w:rPr>
          <w:rFonts w:ascii="Segoe UI" w:hAnsi="Segoe UI" w:cs="Segoe UI"/>
          <w:sz w:val="22"/>
        </w:rPr>
        <w:t>Smluvní h</w:t>
      </w:r>
      <w:r w:rsidR="00650A3B" w:rsidRPr="00F15DCD">
        <w:rPr>
          <w:rFonts w:ascii="Segoe UI" w:hAnsi="Segoe UI" w:cs="Segoe UI"/>
          <w:sz w:val="22"/>
        </w:rPr>
        <w:t>armonogram</w:t>
      </w:r>
      <w:r w:rsidRPr="00F15DCD">
        <w:rPr>
          <w:rFonts w:ascii="Segoe UI" w:hAnsi="Segoe UI" w:cs="Segoe UI"/>
          <w:sz w:val="22"/>
        </w:rPr>
        <w:t xml:space="preserve"> (včetně pozdějších změn provedených v souladu se Smlouvou)</w:t>
      </w:r>
      <w:r w:rsidR="00C264CC" w:rsidRPr="00F15DCD">
        <w:rPr>
          <w:rFonts w:ascii="Segoe UI" w:hAnsi="Segoe UI" w:cs="Segoe UI"/>
          <w:sz w:val="22"/>
        </w:rPr>
        <w:t>;</w:t>
      </w:r>
    </w:p>
    <w:p w14:paraId="18DA14E3" w14:textId="63CC68EE"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sz w:val="22"/>
        </w:rPr>
        <w:t>Inženýr</w:t>
      </w:r>
      <w:r w:rsidR="004560AE" w:rsidRPr="00F15DCD">
        <w:rPr>
          <w:rFonts w:ascii="Segoe UI" w:hAnsi="Segoe UI" w:cs="Segoe UI"/>
          <w:b/>
          <w:sz w:val="22"/>
        </w:rPr>
        <w:t>ská činnost</w:t>
      </w:r>
      <w:r w:rsidRPr="00F15DCD">
        <w:rPr>
          <w:rFonts w:ascii="Segoe UI" w:hAnsi="Segoe UI" w:cs="Segoe UI"/>
          <w:sz w:val="22"/>
        </w:rPr>
        <w:t xml:space="preserve"> znamená veškeré činnosti při zajištění veškerých podkladů, vyjádření, souhlasů, stanovisek, povolení, rozhodnutí, oznámení, ohlášení a dalších právních a faktických jednání potřebných k řádné a včasné </w:t>
      </w:r>
      <w:r w:rsidR="001A11C6" w:rsidRPr="00F15DCD">
        <w:rPr>
          <w:rFonts w:ascii="Segoe UI" w:hAnsi="Segoe UI" w:cs="Segoe UI"/>
          <w:sz w:val="22"/>
        </w:rPr>
        <w:t>stavbě</w:t>
      </w:r>
      <w:r w:rsidR="005A2F63" w:rsidRPr="00F15DCD">
        <w:rPr>
          <w:rFonts w:ascii="Segoe UI" w:hAnsi="Segoe UI" w:cs="Segoe UI"/>
          <w:sz w:val="22"/>
        </w:rPr>
        <w:t xml:space="preserve"> </w:t>
      </w:r>
      <w:r w:rsidR="00EC23CD" w:rsidRPr="00F15DCD">
        <w:rPr>
          <w:rFonts w:ascii="Segoe UI" w:hAnsi="Segoe UI" w:cs="Segoe UI"/>
          <w:sz w:val="22"/>
        </w:rPr>
        <w:t>Linky</w:t>
      </w:r>
      <w:r w:rsidR="00575F89" w:rsidRPr="00F15DCD">
        <w:rPr>
          <w:rFonts w:ascii="Segoe UI" w:hAnsi="Segoe UI" w:cs="Segoe UI"/>
          <w:sz w:val="22"/>
        </w:rPr>
        <w:t xml:space="preserve"> </w:t>
      </w:r>
      <w:r w:rsidRPr="00F15DCD">
        <w:rPr>
          <w:rFonts w:ascii="Segoe UI" w:hAnsi="Segoe UI" w:cs="Segoe UI"/>
          <w:sz w:val="22"/>
        </w:rPr>
        <w:t xml:space="preserve">a řádnému užívání a provozu </w:t>
      </w:r>
      <w:r w:rsidR="00EC23CD" w:rsidRPr="00F15DCD">
        <w:rPr>
          <w:rFonts w:ascii="Segoe UI" w:hAnsi="Segoe UI" w:cs="Segoe UI"/>
          <w:sz w:val="22"/>
        </w:rPr>
        <w:t>Linky</w:t>
      </w:r>
      <w:r w:rsidRPr="00F15DCD">
        <w:rPr>
          <w:rFonts w:ascii="Segoe UI" w:hAnsi="Segoe UI" w:cs="Segoe UI"/>
          <w:sz w:val="22"/>
        </w:rPr>
        <w:t xml:space="preserve"> v souladu s </w:t>
      </w:r>
      <w:r w:rsidR="007A2597" w:rsidRPr="00F15DCD">
        <w:rPr>
          <w:rFonts w:ascii="Segoe UI" w:hAnsi="Segoe UI" w:cs="Segoe UI"/>
          <w:sz w:val="22"/>
        </w:rPr>
        <w:t>P</w:t>
      </w:r>
      <w:r w:rsidRPr="00F15DCD">
        <w:rPr>
          <w:rFonts w:ascii="Segoe UI" w:hAnsi="Segoe UI" w:cs="Segoe UI"/>
          <w:sz w:val="22"/>
        </w:rPr>
        <w:t>rávními předpisy;</w:t>
      </w:r>
      <w:r w:rsidR="008017F2" w:rsidRPr="00F15DCD">
        <w:rPr>
          <w:rFonts w:ascii="Segoe UI" w:hAnsi="Segoe UI" w:cs="Segoe UI"/>
          <w:sz w:val="22"/>
        </w:rPr>
        <w:t xml:space="preserve"> </w:t>
      </w:r>
    </w:p>
    <w:p w14:paraId="024D7248" w14:textId="2567DD5F" w:rsidR="008017F2" w:rsidRPr="00F15DCD" w:rsidRDefault="008017F2" w:rsidP="007F4CFA">
      <w:pPr>
        <w:pStyle w:val="RLTextlnkuslovan"/>
        <w:numPr>
          <w:ilvl w:val="2"/>
          <w:numId w:val="11"/>
        </w:numPr>
        <w:tabs>
          <w:tab w:val="num" w:pos="1843"/>
        </w:tabs>
        <w:spacing w:line="240" w:lineRule="auto"/>
        <w:ind w:left="2268" w:hanging="850"/>
        <w:rPr>
          <w:rFonts w:ascii="Segoe UI" w:hAnsi="Segoe UI" w:cs="Segoe UI"/>
          <w:color w:val="000000"/>
          <w:sz w:val="22"/>
        </w:rPr>
      </w:pPr>
      <w:bookmarkStart w:id="30" w:name="_Hlk33532155"/>
      <w:r w:rsidRPr="00F15DCD">
        <w:rPr>
          <w:rFonts w:ascii="Segoe UI" w:hAnsi="Segoe UI" w:cs="Segoe UI"/>
          <w:b/>
          <w:sz w:val="22"/>
        </w:rPr>
        <w:t xml:space="preserve">Jistota </w:t>
      </w:r>
      <w:r w:rsidRPr="00F15DCD">
        <w:rPr>
          <w:rFonts w:ascii="Segoe UI" w:hAnsi="Segoe UI" w:cs="Segoe UI"/>
          <w:bCs/>
          <w:sz w:val="22"/>
        </w:rPr>
        <w:t xml:space="preserve">znamená </w:t>
      </w:r>
      <w:r w:rsidRPr="00F15DCD">
        <w:rPr>
          <w:rFonts w:ascii="Segoe UI" w:hAnsi="Segoe UI" w:cs="Segoe UI"/>
          <w:sz w:val="22"/>
        </w:rPr>
        <w:t>originál záruční listiny bankovní záruk</w:t>
      </w:r>
      <w:r w:rsidR="006C41D9" w:rsidRPr="00F15DCD">
        <w:rPr>
          <w:rFonts w:ascii="Segoe UI" w:hAnsi="Segoe UI" w:cs="Segoe UI"/>
          <w:sz w:val="22"/>
        </w:rPr>
        <w:t>y</w:t>
      </w:r>
      <w:r w:rsidR="0043046E" w:rsidRPr="00F15DCD">
        <w:rPr>
          <w:rFonts w:ascii="Segoe UI" w:hAnsi="Segoe UI" w:cs="Segoe UI"/>
          <w:sz w:val="22"/>
        </w:rPr>
        <w:t xml:space="preserve"> nebo peněžní částka složená k rukám Objednatele</w:t>
      </w:r>
      <w:r w:rsidRPr="00F15DCD">
        <w:rPr>
          <w:rFonts w:ascii="Segoe UI" w:hAnsi="Segoe UI" w:cs="Segoe UI"/>
          <w:sz w:val="22"/>
        </w:rPr>
        <w:t>;</w:t>
      </w:r>
    </w:p>
    <w:bookmarkEnd w:id="30"/>
    <w:p w14:paraId="755ACD50" w14:textId="3DBDBEB3" w:rsidR="00DF7FED" w:rsidRPr="0032292B" w:rsidRDefault="006E642C" w:rsidP="007F4CFA">
      <w:pPr>
        <w:pStyle w:val="RLTextlnkuslovan"/>
        <w:numPr>
          <w:ilvl w:val="2"/>
          <w:numId w:val="11"/>
        </w:numPr>
        <w:tabs>
          <w:tab w:val="num" w:pos="1843"/>
        </w:tabs>
        <w:spacing w:line="240" w:lineRule="auto"/>
        <w:ind w:left="2268" w:hanging="850"/>
        <w:rPr>
          <w:rFonts w:ascii="Segoe UI" w:hAnsi="Segoe UI"/>
          <w:sz w:val="22"/>
        </w:rPr>
      </w:pPr>
      <w:r w:rsidRPr="00F15DCD">
        <w:rPr>
          <w:rFonts w:ascii="Segoe UI" w:hAnsi="Segoe UI" w:cs="Segoe UI"/>
          <w:b/>
          <w:sz w:val="22"/>
        </w:rPr>
        <w:t xml:space="preserve">Kontrolní orgán </w:t>
      </w:r>
      <w:r w:rsidRPr="00F15DCD">
        <w:rPr>
          <w:rFonts w:ascii="Segoe UI" w:hAnsi="Segoe UI" w:cs="Segoe UI"/>
          <w:sz w:val="22"/>
        </w:rPr>
        <w:t xml:space="preserve">znamená jakýkoli orgán veřejné moci (správní či státní orgán a/nebo subjekt v obdobném postavení a/nebo těmito orgány či subjekty pověřená či oprávněná osoba), který je oprávněn </w:t>
      </w:r>
      <w:r w:rsidR="00013E18" w:rsidRPr="00F15DCD">
        <w:rPr>
          <w:rFonts w:ascii="Segoe UI" w:hAnsi="Segoe UI" w:cs="Segoe UI"/>
          <w:sz w:val="22"/>
        </w:rPr>
        <w:t>rozhodovat</w:t>
      </w:r>
      <w:r w:rsidR="00D10E09" w:rsidRPr="00F15DCD">
        <w:rPr>
          <w:rFonts w:ascii="Segoe UI" w:hAnsi="Segoe UI" w:cs="Segoe UI"/>
          <w:sz w:val="22"/>
        </w:rPr>
        <w:t xml:space="preserve"> o právech a povinnostech</w:t>
      </w:r>
      <w:r w:rsidR="00013E18" w:rsidRPr="00F15DCD">
        <w:rPr>
          <w:rFonts w:ascii="Segoe UI" w:hAnsi="Segoe UI" w:cs="Segoe UI"/>
          <w:sz w:val="22"/>
        </w:rPr>
        <w:t xml:space="preserve"> a/nebo </w:t>
      </w:r>
      <w:r w:rsidRPr="00F15DCD">
        <w:rPr>
          <w:rFonts w:ascii="Segoe UI" w:hAnsi="Segoe UI" w:cs="Segoe UI"/>
          <w:sz w:val="22"/>
        </w:rPr>
        <w:t xml:space="preserve">kontrolovat a/nebo přezkoumávat a/nebo posuzovat (včetně sankcionování nedostatků a neplnění </w:t>
      </w:r>
      <w:r w:rsidRPr="00F15DCD">
        <w:rPr>
          <w:rFonts w:ascii="Segoe UI" w:hAnsi="Segoe UI" w:cs="Segoe UI"/>
          <w:sz w:val="22"/>
        </w:rPr>
        <w:lastRenderedPageBreak/>
        <w:t>povinností dle právní úpravy) plnění jakýchkoli povinností a závazků smluvních stran</w:t>
      </w:r>
      <w:r w:rsidR="00D10E09" w:rsidRPr="00F15DCD">
        <w:rPr>
          <w:rFonts w:ascii="Segoe UI" w:hAnsi="Segoe UI" w:cs="Segoe UI"/>
          <w:sz w:val="22"/>
        </w:rPr>
        <w:t xml:space="preserve">, zejména </w:t>
      </w:r>
      <w:r w:rsidRPr="00F15DCD">
        <w:rPr>
          <w:rFonts w:ascii="Segoe UI" w:hAnsi="Segoe UI" w:cs="Segoe UI"/>
          <w:sz w:val="22"/>
        </w:rPr>
        <w:t>souvisejících s touto Smlouvou</w:t>
      </w:r>
      <w:r w:rsidR="00C715EA" w:rsidRPr="00F15DCD">
        <w:rPr>
          <w:rFonts w:ascii="Segoe UI" w:hAnsi="Segoe UI" w:cs="Segoe UI"/>
          <w:sz w:val="22"/>
        </w:rPr>
        <w:t xml:space="preserve"> či povinnosti </w:t>
      </w:r>
      <w:r w:rsidR="00D10E09" w:rsidRPr="00F15DCD">
        <w:rPr>
          <w:rFonts w:ascii="Segoe UI" w:hAnsi="Segoe UI" w:cs="Segoe UI"/>
          <w:sz w:val="22"/>
        </w:rPr>
        <w:t xml:space="preserve">dopadající na smluvní strany </w:t>
      </w:r>
      <w:r w:rsidR="00C715EA" w:rsidRPr="00F15DCD">
        <w:rPr>
          <w:rFonts w:ascii="Segoe UI" w:hAnsi="Segoe UI" w:cs="Segoe UI"/>
          <w:sz w:val="22"/>
        </w:rPr>
        <w:t>stanovovat</w:t>
      </w:r>
      <w:r w:rsidR="00D10E09" w:rsidRPr="00F15DCD">
        <w:rPr>
          <w:rFonts w:ascii="Segoe UI" w:hAnsi="Segoe UI" w:cs="Segoe UI"/>
          <w:sz w:val="22"/>
        </w:rPr>
        <w:t xml:space="preserve"> obecně</w:t>
      </w:r>
      <w:r w:rsidR="00C163D8" w:rsidRPr="00F15DCD">
        <w:rPr>
          <w:rFonts w:ascii="Segoe UI" w:hAnsi="Segoe UI" w:cs="Segoe UI"/>
          <w:sz w:val="22"/>
        </w:rPr>
        <w:t xml:space="preserve">. Kontrolním orgánem se rozumí </w:t>
      </w:r>
      <w:r w:rsidR="00D10E09" w:rsidRPr="00F15DCD">
        <w:rPr>
          <w:rFonts w:ascii="Segoe UI" w:hAnsi="Segoe UI" w:cs="Segoe UI"/>
          <w:sz w:val="22"/>
        </w:rPr>
        <w:t xml:space="preserve">vždy </w:t>
      </w:r>
      <w:r w:rsidR="00C163D8" w:rsidRPr="00F15DCD">
        <w:rPr>
          <w:rFonts w:ascii="Segoe UI" w:hAnsi="Segoe UI" w:cs="Segoe UI"/>
          <w:sz w:val="22"/>
        </w:rPr>
        <w:t xml:space="preserve">také </w:t>
      </w:r>
      <w:r w:rsidR="00C715EA" w:rsidRPr="00F15DCD">
        <w:rPr>
          <w:rFonts w:ascii="Segoe UI" w:hAnsi="Segoe UI" w:cs="Segoe UI"/>
          <w:sz w:val="22"/>
        </w:rPr>
        <w:t>stavební úřad</w:t>
      </w:r>
      <w:r w:rsidR="0013701D" w:rsidRPr="00F15DCD">
        <w:rPr>
          <w:rFonts w:ascii="Segoe UI" w:hAnsi="Segoe UI" w:cs="Segoe UI"/>
          <w:sz w:val="22"/>
        </w:rPr>
        <w:t>,</w:t>
      </w:r>
      <w:r w:rsidR="00C715EA" w:rsidRPr="00F15DCD">
        <w:rPr>
          <w:rFonts w:ascii="Segoe UI" w:hAnsi="Segoe UI" w:cs="Segoe UI"/>
          <w:sz w:val="22"/>
        </w:rPr>
        <w:t xml:space="preserve"> </w:t>
      </w:r>
      <w:r w:rsidR="00C163D8" w:rsidRPr="00F15DCD">
        <w:rPr>
          <w:rFonts w:ascii="Segoe UI" w:hAnsi="Segoe UI" w:cs="Segoe UI"/>
          <w:sz w:val="22"/>
        </w:rPr>
        <w:t>poskytovatel dotace</w:t>
      </w:r>
      <w:r w:rsidR="008D665E" w:rsidRPr="00F15DCD">
        <w:rPr>
          <w:rFonts w:ascii="Segoe UI" w:hAnsi="Segoe UI" w:cs="Segoe UI"/>
          <w:sz w:val="22"/>
        </w:rPr>
        <w:t xml:space="preserve"> Státní fond životního prostředí České republiky</w:t>
      </w:r>
      <w:r w:rsidR="00A92439" w:rsidRPr="00F15DCD">
        <w:rPr>
          <w:rFonts w:ascii="Segoe UI" w:hAnsi="Segoe UI" w:cs="Segoe UI"/>
          <w:sz w:val="22"/>
        </w:rPr>
        <w:t>, program „</w:t>
      </w:r>
      <w:r w:rsidR="00A92439" w:rsidRPr="00F15DCD">
        <w:rPr>
          <w:rFonts w:ascii="Segoe UI" w:hAnsi="Segoe UI" w:cs="Segoe UI"/>
          <w:i/>
          <w:iCs/>
          <w:sz w:val="22"/>
        </w:rPr>
        <w:t>Modernizace soustav zásobování tepelnou energií (HEAT)</w:t>
      </w:r>
      <w:r w:rsidR="00A92439" w:rsidRPr="00F15DCD">
        <w:rPr>
          <w:rFonts w:ascii="Segoe UI" w:hAnsi="Segoe UI" w:cs="Segoe UI"/>
          <w:sz w:val="22"/>
        </w:rPr>
        <w:t>“ financovaný z prostředků Modernizačního fondu v rámci výzvy ModF – HEAT č. 2/2021</w:t>
      </w:r>
      <w:r w:rsidR="00C163D8" w:rsidRPr="00F15DCD">
        <w:rPr>
          <w:rFonts w:ascii="Segoe UI" w:hAnsi="Segoe UI" w:cs="Segoe UI"/>
          <w:sz w:val="22"/>
        </w:rPr>
        <w:t xml:space="preserve">, která byla Objednateli poskytnuta na Dílo či jeho část, </w:t>
      </w:r>
      <w:r w:rsidR="0013701D" w:rsidRPr="00F15DCD">
        <w:rPr>
          <w:rFonts w:ascii="Segoe UI" w:hAnsi="Segoe UI" w:cs="Segoe UI"/>
          <w:sz w:val="22"/>
        </w:rPr>
        <w:t>poskytovatel dotace Státní fond dopravní infrastruktury, Operační program „</w:t>
      </w:r>
      <w:r w:rsidR="0013701D" w:rsidRPr="00F15DCD">
        <w:rPr>
          <w:rFonts w:ascii="Segoe UI" w:hAnsi="Segoe UI" w:cs="Segoe UI"/>
          <w:i/>
          <w:iCs/>
          <w:sz w:val="22"/>
        </w:rPr>
        <w:t>Doprava 2021 – 2027“</w:t>
      </w:r>
      <w:r w:rsidR="0013701D" w:rsidRPr="00F15DCD">
        <w:rPr>
          <w:rFonts w:ascii="Segoe UI" w:hAnsi="Segoe UI" w:cs="Segoe UI"/>
          <w:sz w:val="22"/>
        </w:rPr>
        <w:t xml:space="preserve"> financovaný z prostředků v rámci výzvy č. 04_23_017 </w:t>
      </w:r>
      <w:r w:rsidR="0013701D" w:rsidRPr="00F15DCD">
        <w:rPr>
          <w:rFonts w:ascii="Segoe UI" w:hAnsi="Segoe UI" w:cs="Segoe UI"/>
          <w:i/>
          <w:iCs/>
          <w:sz w:val="22"/>
        </w:rPr>
        <w:t>„Výzva pro předkládání projektů v rámci opatření 03 - Rozvoj železničních vleček“</w:t>
      </w:r>
      <w:r w:rsidR="0013701D" w:rsidRPr="00F15DCD">
        <w:rPr>
          <w:rFonts w:ascii="Segoe UI" w:hAnsi="Segoe UI" w:cs="Segoe UI"/>
          <w:sz w:val="22"/>
        </w:rPr>
        <w:t xml:space="preserve">, </w:t>
      </w:r>
      <w:r w:rsidR="00C163D8" w:rsidRPr="00F15DCD">
        <w:rPr>
          <w:rFonts w:ascii="Segoe UI" w:hAnsi="Segoe UI" w:cs="Segoe UI"/>
          <w:sz w:val="22"/>
        </w:rPr>
        <w:t>a</w:t>
      </w:r>
      <w:r w:rsidR="0013701D" w:rsidRPr="00F15DCD">
        <w:rPr>
          <w:rFonts w:ascii="Segoe UI" w:hAnsi="Segoe UI" w:cs="Segoe UI"/>
          <w:sz w:val="22"/>
        </w:rPr>
        <w:t> </w:t>
      </w:r>
      <w:r w:rsidR="00A44543" w:rsidRPr="00F15DCD">
        <w:rPr>
          <w:rFonts w:ascii="Segoe UI" w:hAnsi="Segoe UI" w:cs="Segoe UI"/>
          <w:sz w:val="22"/>
        </w:rPr>
        <w:t>banka či jin</w:t>
      </w:r>
      <w:r w:rsidR="00243EE8" w:rsidRPr="00F15DCD">
        <w:rPr>
          <w:rFonts w:ascii="Segoe UI" w:hAnsi="Segoe UI" w:cs="Segoe UI"/>
          <w:sz w:val="22"/>
        </w:rPr>
        <w:t xml:space="preserve">á finanční instituce, skrze kterou Zhotovitel poskytl Objednateli bankovní záruku dle čl. </w:t>
      </w:r>
      <w:r w:rsidR="00243EE8" w:rsidRPr="00F15DCD">
        <w:rPr>
          <w:rFonts w:ascii="Segoe UI" w:hAnsi="Segoe UI" w:cs="Segoe UI"/>
          <w:sz w:val="22"/>
        </w:rPr>
        <w:fldChar w:fldCharType="begin"/>
      </w:r>
      <w:r w:rsidR="00243EE8" w:rsidRPr="00F15DCD">
        <w:rPr>
          <w:rFonts w:ascii="Segoe UI" w:hAnsi="Segoe UI" w:cs="Segoe UI"/>
          <w:sz w:val="22"/>
        </w:rPr>
        <w:instrText xml:space="preserve"> REF _Ref55209879 \r \h  \* MERGEFORMAT </w:instrText>
      </w:r>
      <w:r w:rsidR="00243EE8" w:rsidRPr="00F15DCD">
        <w:rPr>
          <w:rFonts w:ascii="Segoe UI" w:hAnsi="Segoe UI" w:cs="Segoe UI"/>
          <w:sz w:val="22"/>
        </w:rPr>
      </w:r>
      <w:r w:rsidR="00243EE8" w:rsidRPr="00F15DCD">
        <w:rPr>
          <w:rFonts w:ascii="Segoe UI" w:hAnsi="Segoe UI" w:cs="Segoe UI"/>
          <w:sz w:val="22"/>
        </w:rPr>
        <w:fldChar w:fldCharType="separate"/>
      </w:r>
      <w:r w:rsidR="00C4674D">
        <w:rPr>
          <w:rFonts w:ascii="Segoe UI" w:hAnsi="Segoe UI" w:cs="Segoe UI"/>
          <w:sz w:val="22"/>
        </w:rPr>
        <w:t>29</w:t>
      </w:r>
      <w:r w:rsidR="00243EE8" w:rsidRPr="00F15DCD">
        <w:rPr>
          <w:rFonts w:ascii="Segoe UI" w:hAnsi="Segoe UI" w:cs="Segoe UI"/>
          <w:sz w:val="22"/>
        </w:rPr>
        <w:fldChar w:fldCharType="end"/>
      </w:r>
      <w:r w:rsidR="00243EE8" w:rsidRPr="00F15DCD">
        <w:rPr>
          <w:rFonts w:ascii="Segoe UI" w:hAnsi="Segoe UI" w:cs="Segoe UI"/>
          <w:sz w:val="22"/>
        </w:rPr>
        <w:t xml:space="preserve"> Smlouvy</w:t>
      </w:r>
      <w:r w:rsidR="00D10E09" w:rsidRPr="00F15DCD">
        <w:rPr>
          <w:rFonts w:ascii="Segoe UI" w:hAnsi="Segoe UI" w:cs="Segoe UI"/>
          <w:sz w:val="22"/>
        </w:rPr>
        <w:t xml:space="preserve">, nebo jakýkoliv orgán veřejné moci, před nímž probíhá řízení spojené s plněním této </w:t>
      </w:r>
      <w:r w:rsidR="00C63E1A" w:rsidRPr="00F15DCD">
        <w:rPr>
          <w:rFonts w:ascii="Segoe UI" w:hAnsi="Segoe UI" w:cs="Segoe UI"/>
          <w:sz w:val="22"/>
        </w:rPr>
        <w:t>S</w:t>
      </w:r>
      <w:r w:rsidR="00D10E09" w:rsidRPr="00F15DCD">
        <w:rPr>
          <w:rFonts w:ascii="Segoe UI" w:hAnsi="Segoe UI" w:cs="Segoe UI"/>
          <w:sz w:val="22"/>
        </w:rPr>
        <w:t>mlouvy</w:t>
      </w:r>
      <w:r w:rsidR="002C7734" w:rsidRPr="00F15DCD">
        <w:rPr>
          <w:rFonts w:ascii="Segoe UI" w:hAnsi="Segoe UI" w:cs="Segoe UI"/>
          <w:sz w:val="22"/>
        </w:rPr>
        <w:t>;</w:t>
      </w:r>
      <w:r w:rsidR="00DF7FED" w:rsidRPr="0032292B">
        <w:rPr>
          <w:rFonts w:ascii="Segoe UI" w:hAnsi="Segoe UI"/>
          <w:sz w:val="22"/>
        </w:rPr>
        <w:t xml:space="preserve"> </w:t>
      </w:r>
    </w:p>
    <w:p w14:paraId="2EA309DF" w14:textId="77777777" w:rsidR="006821BC" w:rsidRPr="00F15DCD" w:rsidRDefault="006821BC" w:rsidP="007F4CFA">
      <w:pPr>
        <w:pStyle w:val="RLTextlnkuslovan"/>
        <w:numPr>
          <w:ilvl w:val="2"/>
          <w:numId w:val="11"/>
        </w:numPr>
        <w:tabs>
          <w:tab w:val="num" w:pos="1843"/>
        </w:tabs>
        <w:spacing w:line="240" w:lineRule="auto"/>
        <w:ind w:left="2268" w:hanging="850"/>
        <w:rPr>
          <w:rFonts w:ascii="Segoe UI" w:hAnsi="Segoe UI" w:cs="Segoe UI"/>
          <w:b/>
          <w:bCs/>
          <w:color w:val="000000"/>
          <w:sz w:val="22"/>
        </w:rPr>
      </w:pPr>
      <w:bookmarkStart w:id="31" w:name="_Ref68179608"/>
      <w:r w:rsidRPr="00F15DCD">
        <w:rPr>
          <w:rFonts w:ascii="Segoe UI" w:hAnsi="Segoe UI" w:cs="Segoe UI"/>
          <w:b/>
          <w:bCs/>
          <w:color w:val="000000"/>
          <w:sz w:val="22"/>
        </w:rPr>
        <w:t xml:space="preserve">Kompenzace Garance </w:t>
      </w:r>
      <w:r w:rsidRPr="00F15DCD">
        <w:rPr>
          <w:rFonts w:ascii="Segoe UI" w:hAnsi="Segoe UI" w:cs="Segoe UI"/>
          <w:color w:val="000000"/>
          <w:sz w:val="22"/>
        </w:rPr>
        <w:t>znamená</w:t>
      </w:r>
      <w:r w:rsidRPr="00F15DCD">
        <w:rPr>
          <w:rFonts w:ascii="Segoe UI" w:hAnsi="Segoe UI" w:cs="Segoe UI"/>
          <w:b/>
          <w:bCs/>
          <w:color w:val="000000"/>
          <w:sz w:val="22"/>
        </w:rPr>
        <w:t xml:space="preserve"> </w:t>
      </w:r>
      <w:r w:rsidRPr="00F15DCD">
        <w:rPr>
          <w:rFonts w:ascii="Segoe UI" w:hAnsi="Segoe UI" w:cs="Segoe UI"/>
          <w:color w:val="000000"/>
          <w:sz w:val="22"/>
        </w:rPr>
        <w:t>částku vypočtenou s přihlédnutím k tomu, že Vada v podobě nedodržení Garantovaných hodnot (garantovaných parametrů) bude, v případě jejího neodstranění, zatěžovat majetek Objednatele v podobě zvýšených nákladů či snížených příjmů po delší období, dle vzorce</w:t>
      </w:r>
      <w:bookmarkEnd w:id="31"/>
      <w:r w:rsidRPr="00F15DCD">
        <w:rPr>
          <w:rFonts w:ascii="Segoe UI" w:hAnsi="Segoe UI" w:cs="Segoe UI"/>
          <w:color w:val="000000"/>
          <w:sz w:val="22"/>
        </w:rPr>
        <w:t xml:space="preserve"> </w:t>
      </w:r>
    </w:p>
    <w:p w14:paraId="3FBE6E47" w14:textId="77777777" w:rsidR="006821BC" w:rsidRPr="00F15DCD" w:rsidRDefault="006821BC" w:rsidP="007F4CFA">
      <w:pPr>
        <w:pStyle w:val="RLTextlnkuslovan"/>
        <w:tabs>
          <w:tab w:val="num" w:pos="2411"/>
        </w:tabs>
        <w:spacing w:line="240" w:lineRule="auto"/>
        <w:ind w:left="1418"/>
        <w:rPr>
          <w:rFonts w:ascii="Segoe UI" w:hAnsi="Segoe UI" w:cs="Segoe UI"/>
          <w:sz w:val="22"/>
          <w:szCs w:val="22"/>
        </w:rPr>
      </w:pPr>
      <m:oMathPara>
        <m:oMath>
          <m:r>
            <w:rPr>
              <w:rFonts w:ascii="Cambria Math" w:hAnsi="Cambria Math" w:cs="Segoe UI"/>
              <w:sz w:val="22"/>
              <w:szCs w:val="22"/>
            </w:rPr>
            <m:t>Kompenzace garance =</m:t>
          </m:r>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r>
                        <w:rPr>
                          <w:rFonts w:ascii="Cambria Math" w:hAnsi="Cambria Math" w:cs="Segoe UI"/>
                          <w:sz w:val="22"/>
                          <w:szCs w:val="22"/>
                        </w:rPr>
                        <m:t>A-B</m:t>
                      </m:r>
                    </m:e>
                  </m:d>
                  <m:r>
                    <w:rPr>
                      <w:rFonts w:ascii="Cambria Math" w:hAnsi="Cambria Math" w:cs="Segoe UI"/>
                      <w:sz w:val="22"/>
                      <w:szCs w:val="22"/>
                    </w:rPr>
                    <m:t>*(Unit price)</m:t>
                  </m:r>
                </m:e>
              </m:d>
              <m:r>
                <w:rPr>
                  <w:rFonts w:ascii="Cambria Math" w:hAnsi="Cambria Math" w:cs="Segoe UI"/>
                  <w:sz w:val="22"/>
                  <w:szCs w:val="22"/>
                </w:rPr>
                <m:t>*</m:t>
              </m:r>
              <m:d>
                <m:dPr>
                  <m:begChr m:val="["/>
                  <m:endChr m:val="]"/>
                  <m:ctrlPr>
                    <w:rPr>
                      <w:rFonts w:ascii="Cambria Math" w:hAnsi="Cambria Math" w:cs="Segoe UI"/>
                      <w:i/>
                      <w:sz w:val="22"/>
                      <w:szCs w:val="22"/>
                    </w:rPr>
                  </m:ctrlPr>
                </m:dPr>
                <m:e>
                  <m:r>
                    <w:rPr>
                      <w:rFonts w:ascii="Cambria Math" w:hAnsi="Cambria Math" w:cs="Segoe UI"/>
                      <w:sz w:val="22"/>
                      <w:szCs w:val="22"/>
                    </w:rPr>
                    <m:t>(1+((C+0,03)*n)</m:t>
                  </m:r>
                </m:e>
              </m:d>
            </m:e>
          </m:d>
        </m:oMath>
      </m:oMathPara>
    </w:p>
    <w:p w14:paraId="07997176" w14:textId="57B5CB82"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„A“ – Garantovaná hodnota (garantovaného parametru) – představuje předpoklad stanovený Smlouvou, zejména v příloze č. </w:t>
      </w:r>
      <w:r w:rsidR="00E800BA" w:rsidRPr="00F15DCD">
        <w:rPr>
          <w:rFonts w:ascii="Segoe UI" w:eastAsiaTheme="minorEastAsia" w:hAnsi="Segoe UI" w:cs="Segoe UI"/>
          <w:sz w:val="22"/>
          <w:szCs w:val="22"/>
        </w:rPr>
        <w:t>II.g</w:t>
      </w:r>
      <w:r w:rsidRPr="00F15DCD">
        <w:rPr>
          <w:rFonts w:ascii="Segoe UI" w:eastAsiaTheme="minorEastAsia" w:hAnsi="Segoe UI" w:cs="Segoe UI"/>
          <w:sz w:val="22"/>
          <w:szCs w:val="22"/>
        </w:rPr>
        <w:t xml:space="preserve"> Garantované parametry upravený výpočtem pro požadovanou roční disponibilitu 8.000 hodin a období trvání 15 let</w:t>
      </w:r>
    </w:p>
    <w:p w14:paraId="24A28347" w14:textId="795A6C9C"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„B“ – Skutečná hodnota (garantovaného parametru) – představuje stav, kterého Linka skutečně dosahuje, upravený výpočtem pro požadovanou roční disponibilitu 8.000 hodin a období trvání 15 let</w:t>
      </w:r>
    </w:p>
    <w:p w14:paraId="0992F23E" w14:textId="77777777" w:rsidR="006821BC" w:rsidRPr="00F15DCD" w:rsidRDefault="006821BC" w:rsidP="007F4CFA">
      <w:pPr>
        <w:pStyle w:val="Odstavecseseznamem"/>
        <w:spacing w:after="0" w:line="240" w:lineRule="auto"/>
        <w:ind w:left="2268"/>
        <w:contextualSpacing w:val="0"/>
        <w:rPr>
          <w:rFonts w:ascii="Segoe UI" w:eastAsiaTheme="minorEastAsia" w:hAnsi="Segoe UI" w:cs="Segoe UI"/>
          <w:sz w:val="22"/>
          <w:szCs w:val="22"/>
        </w:rPr>
      </w:pPr>
      <w:r w:rsidRPr="00F15DCD">
        <w:rPr>
          <w:rFonts w:ascii="Segoe UI" w:eastAsiaTheme="minorEastAsia" w:hAnsi="Segoe UI" w:cs="Segoe UI"/>
          <w:sz w:val="22"/>
          <w:szCs w:val="22"/>
        </w:rPr>
        <w:t>„Unit price“ – jednotková cena konkrétního garantovaného parametru, která je v okamžiku výskytu Vady a na daném místě obvyklá</w:t>
      </w:r>
    </w:p>
    <w:p w14:paraId="6563F7E2" w14:textId="4142FB63" w:rsidR="006821BC" w:rsidRPr="00F15DCD" w:rsidRDefault="006821BC" w:rsidP="007F4CFA">
      <w:pPr>
        <w:spacing w:after="0" w:line="240" w:lineRule="auto"/>
        <w:ind w:left="1843" w:firstLine="425"/>
        <w:rPr>
          <w:rFonts w:ascii="Segoe UI" w:eastAsiaTheme="minorEastAsia" w:hAnsi="Segoe UI" w:cs="Segoe UI"/>
          <w:sz w:val="22"/>
          <w:szCs w:val="22"/>
        </w:rPr>
      </w:pPr>
      <w:r w:rsidRPr="00F15DCD">
        <w:rPr>
          <w:rFonts w:ascii="Segoe UI" w:eastAsiaTheme="minorEastAsia" w:hAnsi="Segoe UI" w:cs="Segoe UI"/>
          <w:sz w:val="22"/>
          <w:szCs w:val="22"/>
        </w:rPr>
        <w:t xml:space="preserve">„C“ – diskontní sazba ČNB k okamžiku výskytu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ady </w:t>
      </w:r>
    </w:p>
    <w:p w14:paraId="1DDD65B2" w14:textId="7BF1B92F" w:rsidR="006821BC" w:rsidRPr="00F15DCD" w:rsidRDefault="006821BC" w:rsidP="007F4CFA">
      <w:pPr>
        <w:pStyle w:val="Odstavecseseznamem"/>
        <w:spacing w:line="240" w:lineRule="auto"/>
        <w:ind w:left="2268"/>
        <w:contextualSpacing w:val="0"/>
        <w:rPr>
          <w:rFonts w:ascii="Segoe UI" w:eastAsiaTheme="minorEastAsia" w:hAnsi="Segoe UI" w:cs="Segoe UI"/>
          <w:sz w:val="22"/>
          <w:szCs w:val="22"/>
        </w:rPr>
      </w:pPr>
      <w:r w:rsidRPr="00F15DCD">
        <w:rPr>
          <w:rFonts w:ascii="Segoe UI" w:eastAsiaTheme="minorEastAsia" w:hAnsi="Segoe UI" w:cs="Segoe UI"/>
          <w:sz w:val="22"/>
          <w:szCs w:val="22"/>
        </w:rPr>
        <w:t>„n“ – 15 let</w:t>
      </w:r>
    </w:p>
    <w:p w14:paraId="7EA22CF1" w14:textId="17E3494B"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Pokud bude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ada odstraněna, pak k okamžiku odstranění Vady se smluvní pokuta snižuje na částku vypočtenou dle výše uvedeného vzorce, násobenou zlomkem, kde v čitateli je doba trvání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ady vyjádřená v celých započatých měsících jejího trvání </w:t>
      </w:r>
      <w:r w:rsidR="0010039F" w:rsidRPr="00F15DCD">
        <w:rPr>
          <w:rFonts w:ascii="Segoe UI" w:eastAsiaTheme="minorEastAsia" w:hAnsi="Segoe UI" w:cs="Segoe UI"/>
          <w:sz w:val="22"/>
          <w:szCs w:val="22"/>
        </w:rPr>
        <w:t xml:space="preserve">v </w:t>
      </w:r>
      <w:r w:rsidRPr="00F15DCD">
        <w:rPr>
          <w:rFonts w:ascii="Segoe UI" w:eastAsiaTheme="minorEastAsia" w:hAnsi="Segoe UI" w:cs="Segoe UI"/>
          <w:sz w:val="22"/>
          <w:szCs w:val="22"/>
        </w:rPr>
        <w:t>letech a ve jmenovateli 180 (tj. celkového počtu měsíců za 15 let). Smluvní strany prohlašují, že 15leté období</w:t>
      </w:r>
      <w:r w:rsidR="006840B8" w:rsidRPr="00F15DCD">
        <w:rPr>
          <w:rFonts w:ascii="Segoe UI" w:eastAsiaTheme="minorEastAsia" w:hAnsi="Segoe UI" w:cs="Segoe UI"/>
          <w:sz w:val="22"/>
          <w:szCs w:val="22"/>
        </w:rPr>
        <w:t>,</w:t>
      </w:r>
      <w:r w:rsidRPr="00F15DCD">
        <w:rPr>
          <w:rFonts w:ascii="Segoe UI" w:eastAsiaTheme="minorEastAsia" w:hAnsi="Segoe UI" w:cs="Segoe UI"/>
          <w:sz w:val="22"/>
          <w:szCs w:val="22"/>
        </w:rPr>
        <w:t xml:space="preserve"> použité při výpočtu smluvní pokuty, odpovídá spravedlivému odhadu přepokládané životnosti </w:t>
      </w:r>
      <w:r w:rsidR="0010039F" w:rsidRPr="00F15DCD">
        <w:rPr>
          <w:rFonts w:ascii="Segoe UI" w:eastAsiaTheme="minorEastAsia" w:hAnsi="Segoe UI" w:cs="Segoe UI"/>
          <w:sz w:val="22"/>
          <w:szCs w:val="22"/>
        </w:rPr>
        <w:t>Linky</w:t>
      </w:r>
      <w:r w:rsidRPr="00F15DCD">
        <w:rPr>
          <w:rFonts w:ascii="Segoe UI" w:eastAsiaTheme="minorEastAsia" w:hAnsi="Segoe UI" w:cs="Segoe UI"/>
          <w:sz w:val="22"/>
          <w:szCs w:val="22"/>
        </w:rPr>
        <w:t>.</w:t>
      </w:r>
    </w:p>
    <w:p w14:paraId="12FF20B7" w14:textId="77777777" w:rsidR="004C4881" w:rsidRPr="00F15DCD" w:rsidRDefault="004C4881" w:rsidP="007F4CFA">
      <w:pPr>
        <w:pStyle w:val="Odstavecseseznamem"/>
        <w:spacing w:line="240" w:lineRule="auto"/>
        <w:ind w:left="2268"/>
        <w:rPr>
          <w:rFonts w:ascii="Segoe UI" w:eastAsiaTheme="minorEastAsia" w:hAnsi="Segoe UI" w:cs="Segoe UI"/>
          <w:sz w:val="22"/>
          <w:szCs w:val="22"/>
        </w:rPr>
      </w:pPr>
    </w:p>
    <w:p w14:paraId="3E081D78" w14:textId="48756660" w:rsidR="0078295E" w:rsidRPr="00F15DCD" w:rsidRDefault="0078295E"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Kompenzace </w:t>
      </w:r>
      <w:r w:rsidR="008B6958" w:rsidRPr="00F15DCD">
        <w:rPr>
          <w:rFonts w:ascii="Segoe UI" w:eastAsiaTheme="minorEastAsia" w:hAnsi="Segoe UI" w:cs="Segoe UI"/>
          <w:sz w:val="22"/>
          <w:szCs w:val="22"/>
        </w:rPr>
        <w:t>G</w:t>
      </w:r>
      <w:r w:rsidRPr="00F15DCD">
        <w:rPr>
          <w:rFonts w:ascii="Segoe UI" w:eastAsiaTheme="minorEastAsia" w:hAnsi="Segoe UI" w:cs="Segoe UI"/>
          <w:sz w:val="22"/>
          <w:szCs w:val="22"/>
        </w:rPr>
        <w:t>arance má charakter smluvní pokuty. Příloha</w:t>
      </w:r>
      <w:r w:rsidR="001E3272" w:rsidRPr="00F15DCD">
        <w:rPr>
          <w:rFonts w:ascii="Segoe UI" w:eastAsiaTheme="minorEastAsia" w:hAnsi="Segoe UI" w:cs="Segoe UI"/>
          <w:sz w:val="22"/>
          <w:szCs w:val="22"/>
        </w:rPr>
        <w:t xml:space="preserve"> č.</w:t>
      </w:r>
      <w:r w:rsidRPr="00F15DCD">
        <w:rPr>
          <w:rFonts w:ascii="Segoe UI" w:eastAsiaTheme="minorEastAsia" w:hAnsi="Segoe UI" w:cs="Segoe UI"/>
          <w:sz w:val="22"/>
          <w:szCs w:val="22"/>
        </w:rPr>
        <w:t xml:space="preserve"> II.c) určuje, zda se při nedodržení příslušného Garantovaného parametru </w:t>
      </w:r>
      <w:r w:rsidRPr="00F15DCD">
        <w:rPr>
          <w:rFonts w:ascii="Segoe UI" w:eastAsiaTheme="minorEastAsia" w:hAnsi="Segoe UI" w:cs="Segoe UI"/>
          <w:sz w:val="22"/>
          <w:szCs w:val="22"/>
        </w:rPr>
        <w:lastRenderedPageBreak/>
        <w:t xml:space="preserve">určí výše smluvní pokuty výpočtem Kompenzace </w:t>
      </w:r>
      <w:r w:rsidR="008B6958" w:rsidRPr="00F15DCD">
        <w:rPr>
          <w:rFonts w:ascii="Segoe UI" w:eastAsiaTheme="minorEastAsia" w:hAnsi="Segoe UI" w:cs="Segoe UI"/>
          <w:sz w:val="22"/>
          <w:szCs w:val="22"/>
        </w:rPr>
        <w:t>G</w:t>
      </w:r>
      <w:r w:rsidRPr="00F15DCD">
        <w:rPr>
          <w:rFonts w:ascii="Segoe UI" w:eastAsiaTheme="minorEastAsia" w:hAnsi="Segoe UI" w:cs="Segoe UI"/>
          <w:sz w:val="22"/>
          <w:szCs w:val="22"/>
        </w:rPr>
        <w:t>arance</w:t>
      </w:r>
      <w:r w:rsidR="008B6958" w:rsidRPr="00F15DCD">
        <w:rPr>
          <w:rFonts w:ascii="Segoe UI" w:eastAsiaTheme="minorEastAsia" w:hAnsi="Segoe UI" w:cs="Segoe UI"/>
          <w:sz w:val="22"/>
          <w:szCs w:val="22"/>
        </w:rPr>
        <w:t>,</w:t>
      </w:r>
      <w:r w:rsidRPr="00F15DCD">
        <w:rPr>
          <w:rFonts w:ascii="Segoe UI" w:eastAsiaTheme="minorEastAsia" w:hAnsi="Segoe UI" w:cs="Segoe UI"/>
          <w:sz w:val="22"/>
          <w:szCs w:val="22"/>
        </w:rPr>
        <w:t xml:space="preserve"> anebo smluvní pokuty dané procenty</w:t>
      </w:r>
      <w:r w:rsidR="004C4881" w:rsidRPr="00F15DCD">
        <w:rPr>
          <w:rFonts w:ascii="Segoe UI" w:eastAsiaTheme="minorEastAsia" w:hAnsi="Segoe UI" w:cs="Segoe UI"/>
          <w:sz w:val="22"/>
          <w:szCs w:val="22"/>
        </w:rPr>
        <w:t xml:space="preserve"> z Ceny Díla</w:t>
      </w:r>
      <w:r w:rsidRPr="00F15DCD">
        <w:rPr>
          <w:rFonts w:ascii="Segoe UI" w:eastAsiaTheme="minorEastAsia" w:hAnsi="Segoe UI" w:cs="Segoe UI"/>
          <w:sz w:val="22"/>
          <w:szCs w:val="22"/>
        </w:rPr>
        <w:t>. V</w:t>
      </w:r>
      <w:r w:rsidR="008B6958" w:rsidRPr="00F15DCD">
        <w:rPr>
          <w:rFonts w:ascii="Segoe UI" w:eastAsiaTheme="minorEastAsia" w:hAnsi="Segoe UI" w:cs="Segoe UI"/>
          <w:sz w:val="22"/>
          <w:szCs w:val="22"/>
        </w:rPr>
        <w:t> </w:t>
      </w:r>
      <w:r w:rsidRPr="00F15DCD">
        <w:rPr>
          <w:rFonts w:ascii="Segoe UI" w:eastAsiaTheme="minorEastAsia" w:hAnsi="Segoe UI" w:cs="Segoe UI"/>
          <w:sz w:val="22"/>
          <w:szCs w:val="22"/>
        </w:rPr>
        <w:t>případě</w:t>
      </w:r>
      <w:r w:rsidR="008B6958" w:rsidRPr="00F15DCD">
        <w:rPr>
          <w:rFonts w:ascii="Segoe UI" w:eastAsiaTheme="minorEastAsia" w:hAnsi="Segoe UI" w:cs="Segoe UI"/>
          <w:sz w:val="22"/>
          <w:szCs w:val="22"/>
        </w:rPr>
        <w:t xml:space="preserve"> výslovného neuvedení je</w:t>
      </w:r>
      <w:r w:rsidRPr="00F15DCD">
        <w:rPr>
          <w:rFonts w:ascii="Segoe UI" w:eastAsiaTheme="minorEastAsia" w:hAnsi="Segoe UI" w:cs="Segoe UI"/>
          <w:sz w:val="22"/>
          <w:szCs w:val="22"/>
        </w:rPr>
        <w:t xml:space="preserve"> výše smluvní pokuty</w:t>
      </w:r>
      <w:r w:rsidR="00486AB7" w:rsidRPr="00F15DCD">
        <w:rPr>
          <w:rFonts w:ascii="Segoe UI" w:eastAsiaTheme="minorEastAsia" w:hAnsi="Segoe UI" w:cs="Segoe UI"/>
          <w:sz w:val="22"/>
          <w:szCs w:val="22"/>
        </w:rPr>
        <w:t xml:space="preserve"> </w:t>
      </w:r>
      <w:r w:rsidR="008B6958" w:rsidRPr="00F15DCD">
        <w:rPr>
          <w:rFonts w:ascii="Segoe UI" w:eastAsiaTheme="minorEastAsia" w:hAnsi="Segoe UI" w:cs="Segoe UI"/>
          <w:sz w:val="22"/>
          <w:szCs w:val="22"/>
        </w:rPr>
        <w:t>řešena prostřednictvím</w:t>
      </w:r>
      <w:r w:rsidRPr="00F15DCD">
        <w:rPr>
          <w:rFonts w:ascii="Segoe UI" w:eastAsiaTheme="minorEastAsia" w:hAnsi="Segoe UI" w:cs="Segoe UI"/>
          <w:sz w:val="22"/>
          <w:szCs w:val="22"/>
        </w:rPr>
        <w:t xml:space="preserve"> Kompenzac</w:t>
      </w:r>
      <w:r w:rsidR="008B6958" w:rsidRPr="00F15DCD">
        <w:rPr>
          <w:rFonts w:ascii="Segoe UI" w:eastAsiaTheme="minorEastAsia" w:hAnsi="Segoe UI" w:cs="Segoe UI"/>
          <w:sz w:val="22"/>
          <w:szCs w:val="22"/>
        </w:rPr>
        <w:t>e G</w:t>
      </w:r>
      <w:r w:rsidRPr="00F15DCD">
        <w:rPr>
          <w:rFonts w:ascii="Segoe UI" w:eastAsiaTheme="minorEastAsia" w:hAnsi="Segoe UI" w:cs="Segoe UI"/>
          <w:sz w:val="22"/>
          <w:szCs w:val="22"/>
        </w:rPr>
        <w:t>arance.</w:t>
      </w:r>
    </w:p>
    <w:p w14:paraId="3976C373" w14:textId="2BD4D5BC" w:rsidR="004873A9" w:rsidRPr="00F15DCD" w:rsidRDefault="004873A9"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Linka </w:t>
      </w:r>
      <w:r w:rsidRPr="00F15DCD">
        <w:rPr>
          <w:rFonts w:ascii="Segoe UI" w:hAnsi="Segoe UI" w:cs="Segoe UI"/>
          <w:sz w:val="22"/>
        </w:rPr>
        <w:t xml:space="preserve">znamená souhrn všech výsledků Stavby Linky, tj. stavební, montážní a technologické činnosti ke zhotovení linky na energetické využití odpadu K1, tzv. 3. spalovací kotel, která představuje funkční celek vymezený příloze č. A1 Celkový rozsah Díla a která tvoří součást Díla;  </w:t>
      </w:r>
    </w:p>
    <w:p w14:paraId="1D918A1D" w14:textId="2F4CB3E2" w:rsidR="00A41823" w:rsidRPr="00F15DCD" w:rsidRDefault="00A4182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Manuál kvality</w:t>
      </w:r>
      <w:r w:rsidRPr="00F15DCD">
        <w:rPr>
          <w:rFonts w:ascii="Segoe UI" w:hAnsi="Segoe UI" w:cs="Segoe UI"/>
          <w:color w:val="000000"/>
          <w:sz w:val="22"/>
        </w:rPr>
        <w:t xml:space="preserve"> znamená dokument z</w:t>
      </w:r>
      <w:r w:rsidR="008E4E62" w:rsidRPr="00F15DCD">
        <w:rPr>
          <w:rFonts w:ascii="Segoe UI" w:hAnsi="Segoe UI" w:cs="Segoe UI"/>
          <w:color w:val="000000"/>
          <w:sz w:val="22"/>
        </w:rPr>
        <w:t xml:space="preserve">pracovaný Zhotovitelem v souladu s požadavky vymezenými v příloze č. </w:t>
      </w:r>
      <w:r w:rsidR="00EB6002" w:rsidRPr="00F15DCD">
        <w:rPr>
          <w:rFonts w:ascii="Segoe UI" w:hAnsi="Segoe UI" w:cs="Segoe UI"/>
          <w:color w:val="000000"/>
          <w:sz w:val="22"/>
        </w:rPr>
        <w:t xml:space="preserve">B7 </w:t>
      </w:r>
      <w:r w:rsidR="00CB1A54" w:rsidRPr="00F15DCD">
        <w:rPr>
          <w:rFonts w:ascii="Segoe UI" w:hAnsi="Segoe UI" w:cs="Segoe UI"/>
          <w:color w:val="000000"/>
          <w:sz w:val="22"/>
        </w:rPr>
        <w:t>Požadavky na kvalitu</w:t>
      </w:r>
      <w:r w:rsidR="008E4E62" w:rsidRPr="00F15DCD">
        <w:rPr>
          <w:rFonts w:ascii="Segoe UI" w:hAnsi="Segoe UI" w:cs="Segoe UI"/>
          <w:color w:val="000000"/>
          <w:sz w:val="22"/>
        </w:rPr>
        <w:t xml:space="preserve">. </w:t>
      </w:r>
    </w:p>
    <w:p w14:paraId="328AF8C3" w14:textId="07D9749B" w:rsidR="002F58C6" w:rsidRPr="00F15DCD" w:rsidRDefault="002F58C6"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Materiál</w:t>
      </w:r>
      <w:r w:rsidRPr="00F15DCD">
        <w:rPr>
          <w:rFonts w:ascii="Segoe UI" w:hAnsi="Segoe UI" w:cs="Segoe UI"/>
          <w:color w:val="000000"/>
          <w:sz w:val="22"/>
        </w:rPr>
        <w:t xml:space="preserve"> znamená věci veškerého druhu (mimo technologické zařízení), které mají tvoř</w:t>
      </w:r>
      <w:r w:rsidR="0095340C" w:rsidRPr="00F15DCD">
        <w:rPr>
          <w:rFonts w:ascii="Segoe UI" w:hAnsi="Segoe UI" w:cs="Segoe UI"/>
          <w:color w:val="000000"/>
          <w:sz w:val="22"/>
        </w:rPr>
        <w:t>it</w:t>
      </w:r>
      <w:r w:rsidRPr="00F15DCD">
        <w:rPr>
          <w:rFonts w:ascii="Segoe UI" w:hAnsi="Segoe UI" w:cs="Segoe UI"/>
          <w:color w:val="000000"/>
          <w:sz w:val="22"/>
        </w:rPr>
        <w:t xml:space="preserve"> či tvoří část Stavby, včetně materiálů dodávaných Zhotovitelem bez zabudování (jsou-li takové) podle Smlouvy;  </w:t>
      </w:r>
    </w:p>
    <w:p w14:paraId="06E0C186" w14:textId="18536DDB" w:rsidR="00715233" w:rsidRPr="00F15DCD" w:rsidRDefault="00081B2F"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w:t>
      </w:r>
      <w:r w:rsidR="00715233" w:rsidRPr="00F15DCD">
        <w:rPr>
          <w:rFonts w:ascii="Segoe UI" w:hAnsi="Segoe UI" w:cs="Segoe UI"/>
          <w:b/>
          <w:bCs/>
          <w:color w:val="000000"/>
          <w:sz w:val="22"/>
        </w:rPr>
        <w:t>ěsíc</w:t>
      </w:r>
      <w:r w:rsidR="00715233" w:rsidRPr="00F15DCD">
        <w:rPr>
          <w:rFonts w:ascii="Segoe UI" w:hAnsi="Segoe UI" w:cs="Segoe UI"/>
          <w:color w:val="000000"/>
          <w:sz w:val="22"/>
        </w:rPr>
        <w:t xml:space="preserve"> znamená měsíc v Gregoriánském kalendáři; </w:t>
      </w:r>
      <w:r w:rsidR="008C48E2" w:rsidRPr="00F15DCD">
        <w:rPr>
          <w:rFonts w:ascii="Segoe UI" w:hAnsi="Segoe UI" w:cs="Segoe UI"/>
          <w:color w:val="000000"/>
          <w:sz w:val="22"/>
        </w:rPr>
        <w:t xml:space="preserve"> </w:t>
      </w:r>
    </w:p>
    <w:p w14:paraId="2D54B664" w14:textId="2D9C8562" w:rsidR="00801D58"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themeColor="text1"/>
          <w:sz w:val="22"/>
        </w:rPr>
        <w:t>N</w:t>
      </w:r>
      <w:r w:rsidR="00032EDC" w:rsidRPr="00F15DCD">
        <w:rPr>
          <w:rFonts w:ascii="Segoe UI" w:hAnsi="Segoe UI" w:cs="Segoe UI"/>
          <w:b/>
          <w:color w:val="000000" w:themeColor="text1"/>
          <w:sz w:val="22"/>
        </w:rPr>
        <w:t>abídka</w:t>
      </w:r>
      <w:r w:rsidRPr="00F15DCD">
        <w:rPr>
          <w:rFonts w:ascii="Segoe UI" w:hAnsi="Segoe UI" w:cs="Segoe UI"/>
          <w:b/>
          <w:color w:val="000000" w:themeColor="text1"/>
          <w:sz w:val="22"/>
        </w:rPr>
        <w:t xml:space="preserve"> </w:t>
      </w:r>
      <w:r w:rsidR="006F4593" w:rsidRPr="00F15DCD">
        <w:rPr>
          <w:rFonts w:ascii="Segoe UI" w:hAnsi="Segoe UI" w:cs="Segoe UI"/>
          <w:b/>
          <w:color w:val="000000" w:themeColor="text1"/>
          <w:sz w:val="22"/>
        </w:rPr>
        <w:t>Zhotovitel</w:t>
      </w:r>
      <w:r w:rsidRPr="00F15DCD">
        <w:rPr>
          <w:rFonts w:ascii="Segoe UI" w:hAnsi="Segoe UI" w:cs="Segoe UI"/>
          <w:b/>
          <w:color w:val="000000" w:themeColor="text1"/>
          <w:sz w:val="22"/>
        </w:rPr>
        <w:t>e</w:t>
      </w:r>
      <w:r w:rsidRPr="00F15DCD">
        <w:rPr>
          <w:rFonts w:ascii="Segoe UI" w:hAnsi="Segoe UI" w:cs="Segoe UI"/>
          <w:color w:val="000000" w:themeColor="text1"/>
          <w:sz w:val="22"/>
        </w:rPr>
        <w:t xml:space="preserve"> znamená kompletní nabídku </w:t>
      </w:r>
      <w:r w:rsidR="006F4593" w:rsidRPr="00F15DCD">
        <w:rPr>
          <w:rFonts w:ascii="Segoe UI" w:hAnsi="Segoe UI" w:cs="Segoe UI"/>
          <w:color w:val="000000" w:themeColor="text1"/>
          <w:sz w:val="22"/>
        </w:rPr>
        <w:t>Zhotovitel</w:t>
      </w:r>
      <w:r w:rsidRPr="00F15DCD">
        <w:rPr>
          <w:rFonts w:ascii="Segoe UI" w:hAnsi="Segoe UI" w:cs="Segoe UI"/>
          <w:color w:val="000000" w:themeColor="text1"/>
          <w:sz w:val="22"/>
        </w:rPr>
        <w:t>e</w:t>
      </w:r>
      <w:r w:rsidR="00BC06D9" w:rsidRPr="00F15DCD">
        <w:rPr>
          <w:rFonts w:ascii="Segoe UI" w:hAnsi="Segoe UI" w:cs="Segoe UI"/>
          <w:color w:val="000000" w:themeColor="text1"/>
          <w:sz w:val="22"/>
        </w:rPr>
        <w:t xml:space="preserve"> podanou v Zadávacím řízení</w:t>
      </w:r>
      <w:r w:rsidRPr="00F15DCD">
        <w:rPr>
          <w:rFonts w:ascii="Segoe UI" w:hAnsi="Segoe UI" w:cs="Segoe UI"/>
          <w:color w:val="000000" w:themeColor="text1"/>
          <w:sz w:val="22"/>
        </w:rPr>
        <w:t xml:space="preserve">, včetně veškerých doplnění a změn akceptovaných </w:t>
      </w:r>
      <w:r w:rsidR="006F4593" w:rsidRPr="00F15DCD">
        <w:rPr>
          <w:rFonts w:ascii="Segoe UI" w:hAnsi="Segoe UI" w:cs="Segoe UI"/>
          <w:color w:val="000000" w:themeColor="text1"/>
          <w:sz w:val="22"/>
        </w:rPr>
        <w:t>Objednatel</w:t>
      </w:r>
      <w:r w:rsidRPr="00F15DCD">
        <w:rPr>
          <w:rFonts w:ascii="Segoe UI" w:hAnsi="Segoe UI" w:cs="Segoe UI"/>
          <w:color w:val="000000" w:themeColor="text1"/>
          <w:sz w:val="22"/>
        </w:rPr>
        <w:t>em</w:t>
      </w:r>
      <w:r w:rsidR="006840B8" w:rsidRPr="00F15DCD">
        <w:rPr>
          <w:rFonts w:ascii="Segoe UI" w:hAnsi="Segoe UI" w:cs="Segoe UI"/>
          <w:color w:val="000000" w:themeColor="text1"/>
          <w:sz w:val="22"/>
        </w:rPr>
        <w:t xml:space="preserve"> před uzavřením Smlouvy</w:t>
      </w:r>
      <w:r w:rsidRPr="00F15DCD">
        <w:rPr>
          <w:rFonts w:ascii="Segoe UI" w:hAnsi="Segoe UI" w:cs="Segoe UI"/>
          <w:color w:val="000000" w:themeColor="text1"/>
          <w:sz w:val="22"/>
        </w:rPr>
        <w:t>;</w:t>
      </w:r>
    </w:p>
    <w:p w14:paraId="0D9AAC93" w14:textId="7A784826" w:rsidR="00181370" w:rsidRPr="00F15DCD" w:rsidRDefault="00181370"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Objednatel </w:t>
      </w:r>
      <w:r w:rsidRPr="00F15DCD">
        <w:rPr>
          <w:rFonts w:ascii="Segoe UI" w:hAnsi="Segoe UI" w:cs="Segoe UI"/>
          <w:bCs/>
          <w:sz w:val="22"/>
        </w:rPr>
        <w:t>znamená</w:t>
      </w:r>
      <w:r w:rsidR="00EF054F" w:rsidRPr="00F15DCD">
        <w:rPr>
          <w:rFonts w:ascii="Segoe UI" w:hAnsi="Segoe UI" w:cs="Segoe UI"/>
          <w:bCs/>
          <w:sz w:val="22"/>
        </w:rPr>
        <w:t xml:space="preserve"> Objednatele, jak je definován v záhlaví této Smlouvy</w:t>
      </w:r>
      <w:r w:rsidRPr="00F15DCD">
        <w:rPr>
          <w:rFonts w:ascii="Segoe UI" w:hAnsi="Segoe UI" w:cs="Segoe UI"/>
          <w:bCs/>
          <w:sz w:val="22"/>
        </w:rPr>
        <w:t>;</w:t>
      </w:r>
      <w:r w:rsidRPr="00F15DCD">
        <w:rPr>
          <w:rFonts w:ascii="Segoe UI" w:hAnsi="Segoe UI" w:cs="Segoe UI"/>
          <w:b/>
          <w:sz w:val="22"/>
        </w:rPr>
        <w:t xml:space="preserve"> </w:t>
      </w:r>
    </w:p>
    <w:p w14:paraId="1FAC0B59" w14:textId="31D16768" w:rsidR="00655E82" w:rsidRPr="00F15DCD" w:rsidRDefault="00655E82"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Odpad </w:t>
      </w:r>
      <w:r w:rsidRPr="00F15DCD">
        <w:rPr>
          <w:rFonts w:ascii="Segoe UI" w:hAnsi="Segoe UI" w:cs="Segoe UI"/>
          <w:bCs/>
          <w:sz w:val="22"/>
        </w:rPr>
        <w:t xml:space="preserve">znamená </w:t>
      </w:r>
      <w:r w:rsidR="00424922" w:rsidRPr="00F15DCD">
        <w:rPr>
          <w:rFonts w:ascii="Segoe UI" w:hAnsi="Segoe UI" w:cs="Segoe UI"/>
          <w:bCs/>
          <w:sz w:val="22"/>
        </w:rPr>
        <w:t xml:space="preserve">vstupní suroviny, které </w:t>
      </w:r>
      <w:r w:rsidR="007A4F50" w:rsidRPr="00F15DCD">
        <w:rPr>
          <w:rFonts w:ascii="Segoe UI" w:hAnsi="Segoe UI" w:cs="Segoe UI"/>
          <w:bCs/>
          <w:sz w:val="22"/>
        </w:rPr>
        <w:t xml:space="preserve">jsou nezbytné </w:t>
      </w:r>
      <w:r w:rsidR="00F27B63" w:rsidRPr="00F15DCD">
        <w:rPr>
          <w:rFonts w:ascii="Segoe UI" w:hAnsi="Segoe UI" w:cs="Segoe UI"/>
          <w:bCs/>
          <w:sz w:val="22"/>
        </w:rPr>
        <w:t xml:space="preserve">zejména </w:t>
      </w:r>
      <w:r w:rsidR="007A4F50" w:rsidRPr="00F15DCD">
        <w:rPr>
          <w:rFonts w:ascii="Segoe UI" w:hAnsi="Segoe UI" w:cs="Segoe UI"/>
          <w:bCs/>
          <w:sz w:val="22"/>
        </w:rPr>
        <w:t>k provozu Linky, přičemž</w:t>
      </w:r>
      <w:r w:rsidR="006313C5" w:rsidRPr="00F15DCD">
        <w:rPr>
          <w:rFonts w:ascii="Segoe UI" w:hAnsi="Segoe UI" w:cs="Segoe UI"/>
          <w:bCs/>
          <w:sz w:val="22"/>
        </w:rPr>
        <w:t xml:space="preserve"> </w:t>
      </w:r>
      <w:r w:rsidR="00F27B63" w:rsidRPr="00F15DCD">
        <w:rPr>
          <w:rFonts w:ascii="Segoe UI" w:hAnsi="Segoe UI" w:cs="Segoe UI"/>
          <w:bCs/>
          <w:sz w:val="22"/>
        </w:rPr>
        <w:t>požadavky na</w:t>
      </w:r>
      <w:r w:rsidR="006313C5" w:rsidRPr="00F15DCD">
        <w:rPr>
          <w:rFonts w:ascii="Segoe UI" w:hAnsi="Segoe UI" w:cs="Segoe UI"/>
          <w:bCs/>
          <w:sz w:val="22"/>
        </w:rPr>
        <w:t xml:space="preserve"> Odpad jsou stanoveny v</w:t>
      </w:r>
      <w:r w:rsidR="000C608E" w:rsidRPr="00F15DCD">
        <w:rPr>
          <w:rFonts w:ascii="Segoe UI" w:hAnsi="Segoe UI" w:cs="Segoe UI"/>
          <w:bCs/>
          <w:sz w:val="22"/>
        </w:rPr>
        <w:t> příloze č. E8 Schválené druhy odpadů pro Stávající zařízení Objednatele</w:t>
      </w:r>
      <w:r w:rsidR="006313C5" w:rsidRPr="00F15DCD">
        <w:rPr>
          <w:rFonts w:ascii="Segoe UI" w:hAnsi="Segoe UI" w:cs="Segoe UI"/>
          <w:bCs/>
          <w:sz w:val="22"/>
        </w:rPr>
        <w:t xml:space="preserve">; </w:t>
      </w:r>
      <w:r w:rsidR="007A4F50" w:rsidRPr="00F15DCD">
        <w:rPr>
          <w:rFonts w:ascii="Segoe UI" w:hAnsi="Segoe UI" w:cs="Segoe UI"/>
          <w:bCs/>
          <w:sz w:val="22"/>
        </w:rPr>
        <w:t xml:space="preserve"> </w:t>
      </w:r>
    </w:p>
    <w:p w14:paraId="1A0B939E" w14:textId="71172324"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color w:val="000000"/>
          <w:sz w:val="22"/>
        </w:rPr>
        <w:t xml:space="preserve">Osoby na </w:t>
      </w:r>
      <w:r w:rsidR="00B64F0B" w:rsidRPr="00F15DCD">
        <w:rPr>
          <w:rFonts w:ascii="Segoe UI" w:hAnsi="Segoe UI" w:cs="Segoe UI"/>
          <w:b/>
          <w:color w:val="000000"/>
          <w:sz w:val="22"/>
        </w:rPr>
        <w:t xml:space="preserve">straně </w:t>
      </w:r>
      <w:r w:rsidR="006F4593" w:rsidRPr="00F15DCD">
        <w:rPr>
          <w:rFonts w:ascii="Segoe UI" w:hAnsi="Segoe UI" w:cs="Segoe UI"/>
          <w:b/>
          <w:color w:val="000000"/>
          <w:sz w:val="22"/>
        </w:rPr>
        <w:t>Zhotovitel</w:t>
      </w:r>
      <w:r w:rsidRPr="00F15DCD">
        <w:rPr>
          <w:rFonts w:ascii="Segoe UI" w:hAnsi="Segoe UI" w:cs="Segoe UI"/>
          <w:b/>
          <w:color w:val="000000"/>
          <w:sz w:val="22"/>
        </w:rPr>
        <w:t xml:space="preserve">e </w:t>
      </w:r>
      <w:r w:rsidRPr="00F15DCD">
        <w:rPr>
          <w:rFonts w:ascii="Segoe UI" w:hAnsi="Segoe UI" w:cs="Segoe UI"/>
          <w:color w:val="000000"/>
          <w:sz w:val="22"/>
        </w:rPr>
        <w:t>znamenají jakékoliv z dále uvedených osob:</w:t>
      </w:r>
    </w:p>
    <w:p w14:paraId="492ACE65" w14:textId="71197701"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Zástupce </w:t>
      </w:r>
      <w:r w:rsidR="006F4593" w:rsidRPr="00F15DCD">
        <w:rPr>
          <w:rFonts w:ascii="Segoe UI" w:hAnsi="Segoe UI" w:cs="Segoe UI"/>
          <w:color w:val="000000"/>
          <w:sz w:val="22"/>
        </w:rPr>
        <w:t>Zhotovitel</w:t>
      </w:r>
      <w:r w:rsidRPr="00F15DCD">
        <w:rPr>
          <w:rFonts w:ascii="Segoe UI" w:hAnsi="Segoe UI" w:cs="Segoe UI"/>
          <w:color w:val="000000"/>
          <w:sz w:val="22"/>
        </w:rPr>
        <w:t xml:space="preserve">e; </w:t>
      </w:r>
    </w:p>
    <w:p w14:paraId="0A3CC2CD" w14:textId="45838821"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Pracovníci </w:t>
      </w:r>
      <w:r w:rsidR="006F4593" w:rsidRPr="00F15DCD">
        <w:rPr>
          <w:rFonts w:ascii="Segoe UI" w:hAnsi="Segoe UI" w:cs="Segoe UI"/>
          <w:color w:val="000000"/>
          <w:sz w:val="22"/>
        </w:rPr>
        <w:t>Zhotovitel</w:t>
      </w:r>
      <w:r w:rsidRPr="00F15DCD">
        <w:rPr>
          <w:rFonts w:ascii="Segoe UI" w:hAnsi="Segoe UI" w:cs="Segoe UI"/>
          <w:color w:val="000000"/>
          <w:sz w:val="22"/>
        </w:rPr>
        <w:t>e; a</w:t>
      </w:r>
    </w:p>
    <w:p w14:paraId="5809D83C" w14:textId="1CAC621C" w:rsidR="006E642C" w:rsidRPr="00F15DCD" w:rsidRDefault="00EA40EB"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Pracovníci </w:t>
      </w:r>
      <w:r w:rsidR="0083764F" w:rsidRPr="00F15DCD">
        <w:rPr>
          <w:rFonts w:ascii="Segoe UI" w:hAnsi="Segoe UI" w:cs="Segoe UI"/>
          <w:color w:val="000000"/>
          <w:sz w:val="22"/>
        </w:rPr>
        <w:t>Pod</w:t>
      </w:r>
      <w:r w:rsidR="006E642C" w:rsidRPr="00F15DCD">
        <w:rPr>
          <w:rFonts w:ascii="Segoe UI" w:hAnsi="Segoe UI" w:cs="Segoe UI"/>
          <w:color w:val="000000"/>
          <w:sz w:val="22"/>
        </w:rPr>
        <w:t xml:space="preserve">dodavatelů </w:t>
      </w:r>
      <w:r w:rsidR="006F4593" w:rsidRPr="00F15DCD">
        <w:rPr>
          <w:rFonts w:ascii="Segoe UI" w:hAnsi="Segoe UI" w:cs="Segoe UI"/>
          <w:color w:val="000000"/>
          <w:sz w:val="22"/>
        </w:rPr>
        <w:t>Zhotovitel</w:t>
      </w:r>
      <w:r w:rsidR="006E642C" w:rsidRPr="00F15DCD">
        <w:rPr>
          <w:rFonts w:ascii="Segoe UI" w:hAnsi="Segoe UI" w:cs="Segoe UI"/>
          <w:color w:val="000000"/>
          <w:sz w:val="22"/>
        </w:rPr>
        <w:t>e</w:t>
      </w:r>
      <w:r w:rsidR="00ED4B06" w:rsidRPr="00F15DCD">
        <w:rPr>
          <w:rFonts w:ascii="Segoe UI" w:hAnsi="Segoe UI" w:cs="Segoe UI"/>
          <w:color w:val="000000"/>
          <w:sz w:val="22"/>
        </w:rPr>
        <w:t>;</w:t>
      </w:r>
      <w:r w:rsidR="009E0D6E" w:rsidRPr="00F15DCD">
        <w:rPr>
          <w:rFonts w:ascii="Segoe UI" w:hAnsi="Segoe UI" w:cs="Segoe UI"/>
          <w:color w:val="000000"/>
          <w:sz w:val="22"/>
        </w:rPr>
        <w:t xml:space="preserve"> </w:t>
      </w:r>
    </w:p>
    <w:p w14:paraId="1C3C996D" w14:textId="2DBF837C" w:rsidR="009E0D6E" w:rsidRPr="00F15DCD" w:rsidRDefault="00B92D5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další osoby dle přílohy č. B1 </w:t>
      </w:r>
      <w:r w:rsidR="004D7FAD" w:rsidRPr="00F15DCD">
        <w:rPr>
          <w:rFonts w:ascii="Segoe UI" w:hAnsi="Segoe UI" w:cs="Segoe UI"/>
          <w:color w:val="000000"/>
          <w:sz w:val="22"/>
        </w:rPr>
        <w:t>Organizace projektu</w:t>
      </w:r>
      <w:r w:rsidRPr="00F15DCD">
        <w:rPr>
          <w:rFonts w:ascii="Segoe UI" w:hAnsi="Segoe UI" w:cs="Segoe UI"/>
          <w:color w:val="000000"/>
          <w:sz w:val="22"/>
        </w:rPr>
        <w:t>;</w:t>
      </w:r>
    </w:p>
    <w:p w14:paraId="0CB9649F" w14:textId="049A2482" w:rsidR="006E642C" w:rsidRPr="00F15DCD" w:rsidRDefault="006E642C" w:rsidP="007F4CFA">
      <w:pPr>
        <w:pStyle w:val="RLTextlnkuslovan"/>
        <w:spacing w:line="240" w:lineRule="auto"/>
        <w:ind w:left="2268"/>
        <w:rPr>
          <w:rFonts w:ascii="Segoe UI" w:hAnsi="Segoe UI" w:cs="Segoe UI"/>
          <w:color w:val="000000"/>
          <w:sz w:val="22"/>
        </w:rPr>
      </w:pPr>
      <w:r w:rsidRPr="00F15DCD">
        <w:rPr>
          <w:rFonts w:ascii="Segoe UI" w:hAnsi="Segoe UI" w:cs="Segoe UI"/>
          <w:color w:val="000000"/>
          <w:sz w:val="22"/>
        </w:rPr>
        <w:t>kte</w:t>
      </w:r>
      <w:r w:rsidR="00B92D5C" w:rsidRPr="00F15DCD">
        <w:rPr>
          <w:rFonts w:ascii="Segoe UI" w:hAnsi="Segoe UI" w:cs="Segoe UI"/>
          <w:color w:val="000000"/>
          <w:sz w:val="22"/>
        </w:rPr>
        <w:t>ré</w:t>
      </w:r>
      <w:r w:rsidRPr="00F15DCD">
        <w:rPr>
          <w:rFonts w:ascii="Segoe UI" w:hAnsi="Segoe UI" w:cs="Segoe UI"/>
          <w:color w:val="000000"/>
          <w:sz w:val="22"/>
        </w:rPr>
        <w:t xml:space="preserve"> mají jakýkoliv vztah </w:t>
      </w:r>
      <w:r w:rsidR="00B7500C" w:rsidRPr="00F15DCD">
        <w:rPr>
          <w:rFonts w:ascii="Segoe UI" w:hAnsi="Segoe UI" w:cs="Segoe UI"/>
          <w:color w:val="000000"/>
          <w:sz w:val="22"/>
        </w:rPr>
        <w:t xml:space="preserve">k </w:t>
      </w:r>
      <w:r w:rsidR="00EC23CD" w:rsidRPr="00F15DCD">
        <w:rPr>
          <w:rFonts w:ascii="Segoe UI" w:hAnsi="Segoe UI" w:cs="Segoe UI"/>
          <w:color w:val="000000"/>
          <w:sz w:val="22"/>
        </w:rPr>
        <w:t>Lince</w:t>
      </w:r>
      <w:r w:rsidR="00B7500C" w:rsidRPr="00F15DCD">
        <w:rPr>
          <w:rFonts w:ascii="Segoe UI" w:hAnsi="Segoe UI" w:cs="Segoe UI"/>
          <w:color w:val="000000"/>
          <w:sz w:val="22"/>
        </w:rPr>
        <w:t>;</w:t>
      </w:r>
    </w:p>
    <w:p w14:paraId="3F55CDAD" w14:textId="50321939"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Osoby na </w:t>
      </w:r>
      <w:r w:rsidR="00B64F0B" w:rsidRPr="00F15DCD">
        <w:rPr>
          <w:rFonts w:ascii="Segoe UI" w:hAnsi="Segoe UI" w:cs="Segoe UI"/>
          <w:b/>
          <w:color w:val="000000"/>
          <w:sz w:val="22"/>
        </w:rPr>
        <w:t xml:space="preserve">straně </w:t>
      </w:r>
      <w:r w:rsidR="006F4593" w:rsidRPr="00F15DCD">
        <w:rPr>
          <w:rFonts w:ascii="Segoe UI" w:hAnsi="Segoe UI" w:cs="Segoe UI"/>
          <w:b/>
          <w:color w:val="000000"/>
          <w:sz w:val="22"/>
        </w:rPr>
        <w:t>Objednatel</w:t>
      </w:r>
      <w:r w:rsidRPr="00F15DCD">
        <w:rPr>
          <w:rFonts w:ascii="Segoe UI" w:hAnsi="Segoe UI" w:cs="Segoe UI"/>
          <w:b/>
          <w:color w:val="000000"/>
          <w:sz w:val="22"/>
        </w:rPr>
        <w:t xml:space="preserve">e </w:t>
      </w:r>
      <w:r w:rsidR="00020A74" w:rsidRPr="00F15DCD">
        <w:rPr>
          <w:rFonts w:ascii="Segoe UI" w:hAnsi="Segoe UI" w:cs="Segoe UI"/>
          <w:color w:val="000000"/>
          <w:sz w:val="22"/>
        </w:rPr>
        <w:t>jsou</w:t>
      </w:r>
      <w:r w:rsidRPr="00F15DCD">
        <w:rPr>
          <w:rFonts w:ascii="Segoe UI" w:hAnsi="Segoe UI" w:cs="Segoe UI"/>
          <w:color w:val="000000"/>
          <w:sz w:val="22"/>
        </w:rPr>
        <w:t>:</w:t>
      </w:r>
    </w:p>
    <w:p w14:paraId="59C03C3D" w14:textId="3BB1A8B4"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Zástupce </w:t>
      </w:r>
      <w:r w:rsidR="006F4593" w:rsidRPr="00F15DCD">
        <w:rPr>
          <w:rFonts w:ascii="Segoe UI" w:hAnsi="Segoe UI" w:cs="Segoe UI"/>
          <w:color w:val="000000"/>
          <w:sz w:val="22"/>
        </w:rPr>
        <w:t>Objednatel</w:t>
      </w:r>
      <w:r w:rsidRPr="00F15DCD">
        <w:rPr>
          <w:rFonts w:ascii="Segoe UI" w:hAnsi="Segoe UI" w:cs="Segoe UI"/>
          <w:color w:val="000000"/>
          <w:sz w:val="22"/>
        </w:rPr>
        <w:t>e</w:t>
      </w:r>
      <w:r w:rsidR="00B8432C" w:rsidRPr="00F15DCD">
        <w:rPr>
          <w:rFonts w:ascii="Segoe UI" w:hAnsi="Segoe UI" w:cs="Segoe UI"/>
          <w:color w:val="000000"/>
          <w:sz w:val="22"/>
        </w:rPr>
        <w:t>;</w:t>
      </w:r>
      <w:r w:rsidR="00F61725" w:rsidRPr="00F15DCD">
        <w:rPr>
          <w:rFonts w:ascii="Segoe UI" w:hAnsi="Segoe UI" w:cs="Segoe UI"/>
          <w:color w:val="000000"/>
          <w:sz w:val="22"/>
        </w:rPr>
        <w:t xml:space="preserve"> </w:t>
      </w:r>
    </w:p>
    <w:p w14:paraId="2B87BCD0" w14:textId="3A145A5C" w:rsidR="00F61725" w:rsidRPr="00F15DCD" w:rsidRDefault="00F61725"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Správce Stavby</w:t>
      </w:r>
      <w:r w:rsidR="00264F09" w:rsidRPr="00F15DCD">
        <w:rPr>
          <w:rFonts w:ascii="Segoe UI" w:hAnsi="Segoe UI" w:cs="Segoe UI"/>
          <w:color w:val="000000"/>
          <w:sz w:val="22"/>
        </w:rPr>
        <w:t>;</w:t>
      </w:r>
    </w:p>
    <w:p w14:paraId="3ED3DA8F" w14:textId="14A8CA74" w:rsidR="006E642C" w:rsidRPr="00F15DCD" w:rsidRDefault="006F4593"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lastRenderedPageBreak/>
        <w:t>Objednatel</w:t>
      </w:r>
      <w:r w:rsidR="006E642C" w:rsidRPr="00F15DCD">
        <w:rPr>
          <w:rFonts w:ascii="Segoe UI" w:hAnsi="Segoe UI" w:cs="Segoe UI"/>
          <w:color w:val="000000"/>
          <w:sz w:val="22"/>
        </w:rPr>
        <w:t>ov</w:t>
      </w:r>
      <w:r w:rsidR="00D54356" w:rsidRPr="00F15DCD">
        <w:rPr>
          <w:rFonts w:ascii="Segoe UI" w:hAnsi="Segoe UI" w:cs="Segoe UI"/>
          <w:color w:val="000000"/>
          <w:sz w:val="22"/>
        </w:rPr>
        <w:t>i</w:t>
      </w:r>
      <w:r w:rsidR="006E642C" w:rsidRPr="00F15DCD">
        <w:rPr>
          <w:rFonts w:ascii="Segoe UI" w:hAnsi="Segoe UI" w:cs="Segoe UI"/>
          <w:color w:val="000000"/>
          <w:sz w:val="22"/>
        </w:rPr>
        <w:t xml:space="preserve"> dodavatel</w:t>
      </w:r>
      <w:r w:rsidR="00020A74" w:rsidRPr="00F15DCD">
        <w:rPr>
          <w:rFonts w:ascii="Segoe UI" w:hAnsi="Segoe UI" w:cs="Segoe UI"/>
          <w:color w:val="000000"/>
          <w:sz w:val="22"/>
        </w:rPr>
        <w:t>é</w:t>
      </w:r>
      <w:r w:rsidR="006E642C" w:rsidRPr="00F15DCD">
        <w:rPr>
          <w:rFonts w:ascii="Segoe UI" w:hAnsi="Segoe UI" w:cs="Segoe UI"/>
          <w:color w:val="000000"/>
          <w:sz w:val="22"/>
        </w:rPr>
        <w:t xml:space="preserve"> a </w:t>
      </w:r>
      <w:r w:rsidR="0083764F" w:rsidRPr="00F15DCD">
        <w:rPr>
          <w:rFonts w:ascii="Segoe UI" w:hAnsi="Segoe UI" w:cs="Segoe UI"/>
          <w:color w:val="000000"/>
          <w:sz w:val="22"/>
        </w:rPr>
        <w:t>pod</w:t>
      </w:r>
      <w:r w:rsidR="006E642C" w:rsidRPr="00F15DCD">
        <w:rPr>
          <w:rFonts w:ascii="Segoe UI" w:hAnsi="Segoe UI" w:cs="Segoe UI"/>
          <w:color w:val="000000"/>
          <w:sz w:val="22"/>
        </w:rPr>
        <w:t>dodavatel</w:t>
      </w:r>
      <w:r w:rsidR="00020A74" w:rsidRPr="00F15DCD">
        <w:rPr>
          <w:rFonts w:ascii="Segoe UI" w:hAnsi="Segoe UI" w:cs="Segoe UI"/>
          <w:color w:val="000000"/>
          <w:sz w:val="22"/>
        </w:rPr>
        <w:t>é</w:t>
      </w:r>
      <w:r w:rsidR="006840B8" w:rsidRPr="00F15DCD">
        <w:rPr>
          <w:rFonts w:ascii="Segoe UI" w:hAnsi="Segoe UI" w:cs="Segoe UI"/>
          <w:color w:val="000000"/>
          <w:sz w:val="22"/>
        </w:rPr>
        <w:t xml:space="preserve"> </w:t>
      </w:r>
      <w:r w:rsidR="007B6DFD" w:rsidRPr="00F15DCD">
        <w:rPr>
          <w:rFonts w:ascii="Segoe UI" w:hAnsi="Segoe UI" w:cs="Segoe UI"/>
          <w:color w:val="000000"/>
          <w:sz w:val="22"/>
        </w:rPr>
        <w:t xml:space="preserve">v souvislosti s prováděním Díla </w:t>
      </w:r>
      <w:r w:rsidR="006840B8" w:rsidRPr="00F15DCD">
        <w:rPr>
          <w:rFonts w:ascii="Segoe UI" w:hAnsi="Segoe UI" w:cs="Segoe UI"/>
          <w:color w:val="000000"/>
          <w:sz w:val="22"/>
        </w:rPr>
        <w:t>mimo Zhotovitele a Osob na straně Zhotovitele</w:t>
      </w:r>
      <w:r w:rsidR="006E642C" w:rsidRPr="00F15DCD">
        <w:rPr>
          <w:rFonts w:ascii="Segoe UI" w:hAnsi="Segoe UI" w:cs="Segoe UI"/>
          <w:color w:val="000000"/>
          <w:sz w:val="22"/>
        </w:rPr>
        <w:t>;</w:t>
      </w:r>
    </w:p>
    <w:p w14:paraId="60747717" w14:textId="59EDA362"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Pracovní</w:t>
      </w:r>
      <w:r w:rsidR="00020A74" w:rsidRPr="00F15DCD">
        <w:rPr>
          <w:rFonts w:ascii="Segoe UI" w:hAnsi="Segoe UI" w:cs="Segoe UI"/>
          <w:color w:val="000000"/>
          <w:sz w:val="22"/>
        </w:rPr>
        <w:t>ci</w:t>
      </w:r>
      <w:r w:rsidRPr="00F15DCD">
        <w:rPr>
          <w:rFonts w:ascii="Segoe UI" w:hAnsi="Segoe UI" w:cs="Segoe UI"/>
          <w:color w:val="000000"/>
          <w:sz w:val="22"/>
        </w:rPr>
        <w:t xml:space="preserve"> </w:t>
      </w:r>
      <w:r w:rsidR="006F4593" w:rsidRPr="00F15DCD">
        <w:rPr>
          <w:rFonts w:ascii="Segoe UI" w:hAnsi="Segoe UI" w:cs="Segoe UI"/>
          <w:color w:val="000000"/>
          <w:sz w:val="22"/>
        </w:rPr>
        <w:t>Objednatel</w:t>
      </w:r>
      <w:r w:rsidRPr="00F15DCD">
        <w:rPr>
          <w:rFonts w:ascii="Segoe UI" w:hAnsi="Segoe UI" w:cs="Segoe UI"/>
          <w:color w:val="000000"/>
          <w:sz w:val="22"/>
        </w:rPr>
        <w:t>e;</w:t>
      </w:r>
    </w:p>
    <w:p w14:paraId="6F0990B5" w14:textId="484B942C" w:rsidR="006E642C" w:rsidRPr="00F15DCD" w:rsidRDefault="006E642C" w:rsidP="007F4CFA">
      <w:pPr>
        <w:pStyle w:val="RLTextlnkuslovan"/>
        <w:spacing w:line="240" w:lineRule="auto"/>
        <w:ind w:left="2268"/>
        <w:rPr>
          <w:rFonts w:ascii="Segoe UI" w:hAnsi="Segoe UI" w:cs="Segoe UI"/>
          <w:color w:val="000000"/>
          <w:sz w:val="22"/>
        </w:rPr>
      </w:pPr>
      <w:r w:rsidRPr="00F15DCD">
        <w:rPr>
          <w:rFonts w:ascii="Segoe UI" w:hAnsi="Segoe UI" w:cs="Segoe UI"/>
          <w:color w:val="000000"/>
          <w:sz w:val="22"/>
        </w:rPr>
        <w:t xml:space="preserve">s výjimkou </w:t>
      </w:r>
      <w:r w:rsidR="006F4593" w:rsidRPr="00F15DCD">
        <w:rPr>
          <w:rFonts w:ascii="Segoe UI" w:hAnsi="Segoe UI" w:cs="Segoe UI"/>
          <w:color w:val="000000"/>
          <w:sz w:val="22"/>
        </w:rPr>
        <w:t>Zhotovitel</w:t>
      </w:r>
      <w:r w:rsidRPr="00F15DCD">
        <w:rPr>
          <w:rFonts w:ascii="Segoe UI" w:hAnsi="Segoe UI" w:cs="Segoe UI"/>
          <w:color w:val="000000"/>
          <w:sz w:val="22"/>
        </w:rPr>
        <w:t xml:space="preserve">e a jakékoliv Osoby na </w:t>
      </w:r>
      <w:r w:rsidR="00B64F0B" w:rsidRPr="00F15DCD">
        <w:rPr>
          <w:rFonts w:ascii="Segoe UI" w:hAnsi="Segoe UI" w:cs="Segoe UI"/>
          <w:color w:val="000000"/>
          <w:sz w:val="22"/>
        </w:rPr>
        <w:t xml:space="preserve">straně </w:t>
      </w:r>
      <w:r w:rsidR="006F4593" w:rsidRPr="00F15DCD">
        <w:rPr>
          <w:rFonts w:ascii="Segoe UI" w:hAnsi="Segoe UI" w:cs="Segoe UI"/>
          <w:color w:val="000000"/>
          <w:sz w:val="22"/>
        </w:rPr>
        <w:t>Zhotovitel</w:t>
      </w:r>
      <w:r w:rsidR="00B7500C" w:rsidRPr="00F15DCD">
        <w:rPr>
          <w:rFonts w:ascii="Segoe UI" w:hAnsi="Segoe UI" w:cs="Segoe UI"/>
          <w:color w:val="000000"/>
          <w:sz w:val="22"/>
        </w:rPr>
        <w:t>e</w:t>
      </w:r>
      <w:r w:rsidR="001C3C85" w:rsidRPr="00F15DCD">
        <w:rPr>
          <w:rFonts w:ascii="Segoe UI" w:hAnsi="Segoe UI" w:cs="Segoe UI"/>
          <w:color w:val="000000"/>
          <w:sz w:val="22"/>
        </w:rPr>
        <w:t>. Struktura Osob na straně Objednatele je specifikována v příloze č</w:t>
      </w:r>
      <w:r w:rsidR="004D7FAD" w:rsidRPr="00F15DCD">
        <w:rPr>
          <w:rFonts w:ascii="Segoe UI" w:hAnsi="Segoe UI" w:cs="Segoe UI"/>
          <w:color w:val="000000"/>
          <w:sz w:val="22"/>
        </w:rPr>
        <w:t>. B1 Organizace projektu</w:t>
      </w:r>
      <w:r w:rsidR="00264F09" w:rsidRPr="00F15DCD">
        <w:rPr>
          <w:rFonts w:ascii="Segoe UI" w:hAnsi="Segoe UI" w:cs="Segoe UI"/>
          <w:color w:val="000000"/>
          <w:sz w:val="22"/>
        </w:rPr>
        <w:t>;</w:t>
      </w:r>
    </w:p>
    <w:p w14:paraId="552467B2" w14:textId="59507769" w:rsidR="004474E8" w:rsidRPr="00F15DCD" w:rsidRDefault="008621F2" w:rsidP="007F4CFA">
      <w:pPr>
        <w:pStyle w:val="RLTextlnkuslovan"/>
        <w:numPr>
          <w:ilvl w:val="2"/>
          <w:numId w:val="11"/>
        </w:numPr>
        <w:tabs>
          <w:tab w:val="num" w:pos="1843"/>
        </w:tabs>
        <w:spacing w:line="240" w:lineRule="auto"/>
        <w:ind w:left="2268" w:hanging="850"/>
        <w:rPr>
          <w:rFonts w:ascii="Segoe UI" w:hAnsi="Segoe UI" w:cs="Segoe UI"/>
          <w:b/>
          <w:color w:val="000000"/>
          <w:sz w:val="22"/>
        </w:rPr>
      </w:pPr>
      <w:r w:rsidRPr="00F15DCD">
        <w:rPr>
          <w:rFonts w:ascii="Segoe UI" w:hAnsi="Segoe UI" w:cs="Segoe UI"/>
          <w:b/>
          <w:sz w:val="22"/>
        </w:rPr>
        <w:t>OZ</w:t>
      </w:r>
      <w:r w:rsidRPr="00F15DCD">
        <w:rPr>
          <w:rFonts w:ascii="Segoe UI" w:hAnsi="Segoe UI" w:cs="Segoe UI"/>
          <w:sz w:val="22"/>
        </w:rPr>
        <w:t xml:space="preserve"> znamená zákon č. 89/2012 Sb., občanský zákoník, ve znění pozdějších předpisů a/nebo jakýkoli obecně závazný právní předpis nahrazující </w:t>
      </w:r>
      <w:r w:rsidR="00DD1782" w:rsidRPr="00F15DCD">
        <w:rPr>
          <w:rFonts w:ascii="Segoe UI" w:hAnsi="Segoe UI" w:cs="Segoe UI"/>
          <w:sz w:val="22"/>
        </w:rPr>
        <w:t xml:space="preserve">či novelizující </w:t>
      </w:r>
      <w:r w:rsidRPr="00F15DCD">
        <w:rPr>
          <w:rFonts w:ascii="Segoe UI" w:hAnsi="Segoe UI" w:cs="Segoe UI"/>
          <w:sz w:val="22"/>
        </w:rPr>
        <w:t>tento zákon;</w:t>
      </w:r>
    </w:p>
    <w:p w14:paraId="76A1B027" w14:textId="3152CF43" w:rsidR="006A5619" w:rsidRPr="00F15DCD" w:rsidRDefault="006A5619"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Práce</w:t>
      </w:r>
      <w:r w:rsidRPr="00F15DCD">
        <w:rPr>
          <w:rFonts w:ascii="Segoe UI" w:hAnsi="Segoe UI" w:cs="Segoe UI"/>
          <w:color w:val="000000"/>
          <w:sz w:val="22"/>
        </w:rPr>
        <w:t xml:space="preserve"> znamená Trvalé </w:t>
      </w:r>
      <w:r w:rsidR="00F750F3" w:rsidRPr="00F15DCD">
        <w:rPr>
          <w:rFonts w:ascii="Segoe UI" w:hAnsi="Segoe UI" w:cs="Segoe UI"/>
          <w:color w:val="000000"/>
          <w:sz w:val="22"/>
        </w:rPr>
        <w:t>P</w:t>
      </w:r>
      <w:r w:rsidRPr="00F15DCD">
        <w:rPr>
          <w:rFonts w:ascii="Segoe UI" w:hAnsi="Segoe UI" w:cs="Segoe UI"/>
          <w:color w:val="000000"/>
          <w:sz w:val="22"/>
        </w:rPr>
        <w:t xml:space="preserve">ráce nebo Dočasné </w:t>
      </w:r>
      <w:r w:rsidR="00F750F3" w:rsidRPr="00F15DCD">
        <w:rPr>
          <w:rFonts w:ascii="Segoe UI" w:hAnsi="Segoe UI" w:cs="Segoe UI"/>
          <w:color w:val="000000"/>
          <w:sz w:val="22"/>
        </w:rPr>
        <w:t>P</w:t>
      </w:r>
      <w:r w:rsidRPr="00F15DCD">
        <w:rPr>
          <w:rFonts w:ascii="Segoe UI" w:hAnsi="Segoe UI" w:cs="Segoe UI"/>
          <w:color w:val="000000"/>
          <w:sz w:val="22"/>
        </w:rPr>
        <w:t>ráce či jedn</w:t>
      </w:r>
      <w:r w:rsidR="00F750F3" w:rsidRPr="00F15DCD">
        <w:rPr>
          <w:rFonts w:ascii="Segoe UI" w:hAnsi="Segoe UI" w:cs="Segoe UI"/>
          <w:color w:val="000000"/>
          <w:sz w:val="22"/>
        </w:rPr>
        <w:t>y</w:t>
      </w:r>
      <w:r w:rsidRPr="00F15DCD">
        <w:rPr>
          <w:rFonts w:ascii="Segoe UI" w:hAnsi="Segoe UI" w:cs="Segoe UI"/>
          <w:color w:val="000000"/>
          <w:sz w:val="22"/>
        </w:rPr>
        <w:t xml:space="preserve"> z nich podle toho, zda je to v takovém případě </w:t>
      </w:r>
      <w:r w:rsidR="00F750F3" w:rsidRPr="00F15DCD">
        <w:rPr>
          <w:rFonts w:ascii="Segoe UI" w:hAnsi="Segoe UI" w:cs="Segoe UI"/>
          <w:color w:val="000000"/>
          <w:sz w:val="22"/>
        </w:rPr>
        <w:t xml:space="preserve">vhodné; </w:t>
      </w:r>
    </w:p>
    <w:p w14:paraId="52B37DF1" w14:textId="3B76624C" w:rsidR="00E31C31" w:rsidRPr="00F15DCD" w:rsidRDefault="00EC23CD"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Plán zkoušek</w:t>
      </w:r>
      <w:r w:rsidR="00E31C31" w:rsidRPr="00F15DCD">
        <w:rPr>
          <w:rFonts w:ascii="Segoe UI" w:hAnsi="Segoe UI" w:cs="Segoe UI"/>
          <w:color w:val="000000"/>
          <w:sz w:val="22"/>
        </w:rPr>
        <w:t xml:space="preserve"> znamená dokument</w:t>
      </w:r>
      <w:r w:rsidRPr="00F15DCD">
        <w:rPr>
          <w:rFonts w:ascii="Segoe UI" w:hAnsi="Segoe UI" w:cs="Segoe UI"/>
          <w:color w:val="000000"/>
          <w:sz w:val="22"/>
        </w:rPr>
        <w:t>y</w:t>
      </w:r>
      <w:r w:rsidR="00E31C31" w:rsidRPr="00F15DCD">
        <w:rPr>
          <w:rFonts w:ascii="Segoe UI" w:hAnsi="Segoe UI" w:cs="Segoe UI"/>
          <w:color w:val="000000"/>
          <w:sz w:val="22"/>
        </w:rPr>
        <w:t xml:space="preserve"> vypracovan</w:t>
      </w:r>
      <w:r w:rsidRPr="00F15DCD">
        <w:rPr>
          <w:rFonts w:ascii="Segoe UI" w:hAnsi="Segoe UI" w:cs="Segoe UI"/>
          <w:color w:val="000000"/>
          <w:sz w:val="22"/>
        </w:rPr>
        <w:t>é</w:t>
      </w:r>
      <w:r w:rsidR="00E31C31" w:rsidRPr="00F15DCD">
        <w:rPr>
          <w:rFonts w:ascii="Segoe UI" w:hAnsi="Segoe UI" w:cs="Segoe UI"/>
          <w:color w:val="000000"/>
          <w:sz w:val="22"/>
        </w:rPr>
        <w:t xml:space="preserve"> Zhotovitelem dle </w:t>
      </w:r>
      <w:r w:rsidR="00A26E32" w:rsidRPr="00F15DCD">
        <w:rPr>
          <w:rFonts w:ascii="Segoe UI" w:hAnsi="Segoe UI" w:cs="Segoe UI"/>
          <w:color w:val="000000"/>
          <w:sz w:val="22"/>
        </w:rPr>
        <w:t>P</w:t>
      </w:r>
      <w:r w:rsidR="00E31C31" w:rsidRPr="00F15DCD">
        <w:rPr>
          <w:rFonts w:ascii="Segoe UI" w:hAnsi="Segoe UI" w:cs="Segoe UI"/>
          <w:color w:val="000000"/>
          <w:sz w:val="22"/>
        </w:rPr>
        <w:t>ožadavků</w:t>
      </w:r>
      <w:r w:rsidR="00A26E32" w:rsidRPr="00F15DCD">
        <w:rPr>
          <w:rFonts w:ascii="Segoe UI" w:hAnsi="Segoe UI" w:cs="Segoe UI"/>
          <w:color w:val="000000"/>
          <w:sz w:val="22"/>
        </w:rPr>
        <w:t xml:space="preserve"> Objednatele</w:t>
      </w:r>
      <w:r w:rsidR="00D17432" w:rsidRPr="00F15DCD">
        <w:rPr>
          <w:rFonts w:ascii="Segoe UI" w:hAnsi="Segoe UI" w:cs="Segoe UI"/>
          <w:color w:val="000000"/>
          <w:sz w:val="22"/>
        </w:rPr>
        <w:t xml:space="preserve"> pro jednotlivé fáze provádění Stavby Linky</w:t>
      </w:r>
      <w:r w:rsidR="00264F09" w:rsidRPr="00F15DCD">
        <w:rPr>
          <w:rFonts w:ascii="Segoe UI" w:hAnsi="Segoe UI" w:cs="Segoe UI"/>
          <w:color w:val="000000"/>
          <w:sz w:val="22"/>
        </w:rPr>
        <w:t>;</w:t>
      </w:r>
    </w:p>
    <w:p w14:paraId="75BC6ED0" w14:textId="3DD91C6B" w:rsidR="008250B7" w:rsidRPr="00F15DCD" w:rsidRDefault="008250B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Poddodavatel (Poddodavatelé)</w:t>
      </w:r>
      <w:r w:rsidRPr="00F15DCD">
        <w:rPr>
          <w:rFonts w:ascii="Segoe UI" w:hAnsi="Segoe UI" w:cs="Segoe UI"/>
          <w:color w:val="000000"/>
          <w:sz w:val="22"/>
        </w:rPr>
        <w:t xml:space="preserve"> znamená osoby, které </w:t>
      </w:r>
      <w:r w:rsidR="006F4593" w:rsidRPr="00F15DCD">
        <w:rPr>
          <w:rFonts w:ascii="Segoe UI" w:hAnsi="Segoe UI" w:cs="Segoe UI"/>
          <w:color w:val="000000"/>
          <w:sz w:val="22"/>
        </w:rPr>
        <w:t>Zhotovitel</w:t>
      </w:r>
      <w:r w:rsidRPr="00F15DCD">
        <w:rPr>
          <w:rFonts w:ascii="Segoe UI" w:hAnsi="Segoe UI" w:cs="Segoe UI"/>
          <w:color w:val="000000"/>
          <w:sz w:val="22"/>
        </w:rPr>
        <w:t xml:space="preserve"> kdykoliv a na základě jakéhokoli právního titulu angažuje, aby jejich prostřednictvím plnil, resp. zajistil splnění, svých povinností a závazků podle Smlouvy a poddodavatelé těchto osob, v jakékoliv úrovni poddodávek</w:t>
      </w:r>
      <w:r w:rsidR="001E3272" w:rsidRPr="00F15DCD">
        <w:rPr>
          <w:rFonts w:ascii="Segoe UI" w:hAnsi="Segoe UI" w:cs="Segoe UI"/>
          <w:color w:val="000000"/>
          <w:sz w:val="22"/>
        </w:rPr>
        <w:t>, nestanoví-li Smlouva výslovně jinak</w:t>
      </w:r>
      <w:r w:rsidRPr="00F15DCD">
        <w:rPr>
          <w:rFonts w:ascii="Segoe UI" w:hAnsi="Segoe UI" w:cs="Segoe UI"/>
          <w:bCs/>
          <w:color w:val="000000"/>
          <w:sz w:val="22"/>
          <w:szCs w:val="22"/>
        </w:rPr>
        <w:t>;</w:t>
      </w:r>
      <w:r w:rsidR="00165A58" w:rsidRPr="00F15DCD">
        <w:rPr>
          <w:rFonts w:ascii="Segoe UI" w:hAnsi="Segoe UI" w:cs="Segoe UI"/>
          <w:bCs/>
          <w:color w:val="000000"/>
          <w:sz w:val="22"/>
          <w:szCs w:val="22"/>
        </w:rPr>
        <w:t xml:space="preserve"> mezi Poddodavatele patří i osoby, které Zhotoviteli prodali věci použité k provedení Díla</w:t>
      </w:r>
      <w:r w:rsidR="001E3272" w:rsidRPr="00F15DCD">
        <w:rPr>
          <w:rFonts w:ascii="Segoe UI" w:hAnsi="Segoe UI" w:cs="Segoe UI"/>
          <w:bCs/>
          <w:color w:val="000000"/>
          <w:sz w:val="22"/>
          <w:szCs w:val="22"/>
        </w:rPr>
        <w:t xml:space="preserve"> (zejména Materiál)</w:t>
      </w:r>
      <w:r w:rsidR="00165A58" w:rsidRPr="00F15DCD">
        <w:rPr>
          <w:rFonts w:ascii="Segoe UI" w:hAnsi="Segoe UI" w:cs="Segoe UI"/>
          <w:bCs/>
          <w:color w:val="000000"/>
          <w:sz w:val="22"/>
          <w:szCs w:val="22"/>
        </w:rPr>
        <w:t>;</w:t>
      </w:r>
    </w:p>
    <w:p w14:paraId="7A502CC6" w14:textId="3F9A0131" w:rsidR="006821BC" w:rsidRPr="00F15DCD" w:rsidRDefault="006821BC" w:rsidP="007F4CFA">
      <w:pPr>
        <w:pStyle w:val="RLTextlnkuslovan"/>
        <w:numPr>
          <w:ilvl w:val="2"/>
          <w:numId w:val="11"/>
        </w:numPr>
        <w:tabs>
          <w:tab w:val="num" w:pos="1843"/>
        </w:tabs>
        <w:spacing w:line="240" w:lineRule="auto"/>
        <w:ind w:left="2268" w:hanging="850"/>
        <w:rPr>
          <w:rStyle w:val="DefiniceCZ"/>
          <w:rFonts w:ascii="Segoe UI" w:hAnsi="Segoe UI" w:cs="Segoe UI"/>
          <w:b w:val="0"/>
          <w:bCs w:val="0"/>
          <w:sz w:val="22"/>
          <w:lang w:eastAsia="en-US"/>
        </w:rPr>
      </w:pPr>
      <w:bookmarkStart w:id="32" w:name="_Ref51164017"/>
      <w:bookmarkStart w:id="33" w:name="_Hlk33532377"/>
      <w:r w:rsidRPr="00F15DCD">
        <w:rPr>
          <w:rFonts w:ascii="Segoe UI" w:hAnsi="Segoe UI" w:cs="Segoe UI"/>
          <w:b/>
          <w:sz w:val="22"/>
        </w:rPr>
        <w:t>Podkladová dokumentace</w:t>
      </w:r>
      <w:r w:rsidRPr="00F15DCD">
        <w:rPr>
          <w:rStyle w:val="DefiniceCZ"/>
          <w:rFonts w:ascii="Segoe UI" w:hAnsi="Segoe UI" w:cs="Segoe UI"/>
          <w:b w:val="0"/>
          <w:sz w:val="22"/>
          <w:szCs w:val="22"/>
        </w:rPr>
        <w:t xml:space="preserve"> znamená</w:t>
      </w:r>
      <w:r w:rsidR="00421A4E" w:rsidRPr="00F15DCD">
        <w:rPr>
          <w:rStyle w:val="DefiniceCZ"/>
          <w:rFonts w:ascii="Segoe UI" w:hAnsi="Segoe UI" w:cs="Segoe UI"/>
          <w:b w:val="0"/>
          <w:sz w:val="22"/>
          <w:szCs w:val="22"/>
        </w:rPr>
        <w:t>:</w:t>
      </w:r>
      <w:r w:rsidRPr="00F15DCD">
        <w:rPr>
          <w:rStyle w:val="DefiniceCZ"/>
          <w:rFonts w:ascii="Segoe UI" w:hAnsi="Segoe UI" w:cs="Segoe UI"/>
          <w:b w:val="0"/>
          <w:sz w:val="22"/>
          <w:szCs w:val="22"/>
        </w:rPr>
        <w:t xml:space="preserve"> </w:t>
      </w:r>
    </w:p>
    <w:p w14:paraId="70D2B0AC" w14:textId="6744428E" w:rsidR="006821BC" w:rsidRPr="0032292B" w:rsidRDefault="006821BC" w:rsidP="007F4CFA">
      <w:pPr>
        <w:pStyle w:val="RLTextlnkuslovan"/>
        <w:tabs>
          <w:tab w:val="num" w:pos="2411"/>
        </w:tabs>
        <w:spacing w:line="240" w:lineRule="auto"/>
        <w:ind w:left="2268"/>
        <w:rPr>
          <w:rStyle w:val="DefiniceCZ"/>
          <w:rFonts w:ascii="Segoe UI" w:hAnsi="Segoe UI"/>
          <w:b w:val="0"/>
          <w:i/>
          <w:sz w:val="22"/>
        </w:rPr>
      </w:pPr>
      <w:r w:rsidRPr="00F15DCD">
        <w:rPr>
          <w:rStyle w:val="DefiniceCZ"/>
          <w:rFonts w:ascii="Segoe UI" w:hAnsi="Segoe UI" w:cs="Segoe UI"/>
          <w:b w:val="0"/>
          <w:sz w:val="22"/>
          <w:szCs w:val="22"/>
        </w:rPr>
        <w:t xml:space="preserve">a) územní rozhodnutí </w:t>
      </w:r>
      <w:r w:rsidR="00376212" w:rsidRPr="00F15DCD">
        <w:rPr>
          <w:rStyle w:val="DefiniceCZ"/>
          <w:rFonts w:ascii="Segoe UI" w:hAnsi="Segoe UI" w:cs="Segoe UI"/>
          <w:b w:val="0"/>
          <w:sz w:val="22"/>
          <w:szCs w:val="22"/>
        </w:rPr>
        <w:t>vydané Úřadem městské části města Brna, Brno-Židenice, Odbor výstavby a územního plánování, Gajdošova 7, 615 00 Brno, č. j. BZID 11518/21/OVÚP/Fra, sp. zn. BZID/05946/21/Fra, ze dne 17. 8. 2021</w:t>
      </w:r>
      <w:r w:rsidR="006840B8" w:rsidRPr="0032292B">
        <w:rPr>
          <w:rStyle w:val="DefiniceCZ"/>
          <w:rFonts w:ascii="Segoe UI" w:hAnsi="Segoe UI"/>
          <w:b w:val="0"/>
          <w:i/>
          <w:sz w:val="22"/>
        </w:rPr>
        <w:t>,</w:t>
      </w:r>
    </w:p>
    <w:p w14:paraId="5DD0A35B" w14:textId="40BA2D09" w:rsidR="006821BC" w:rsidRPr="0032292B" w:rsidRDefault="006821BC" w:rsidP="007F4CFA">
      <w:pPr>
        <w:pStyle w:val="RLTextlnkuslovan"/>
        <w:tabs>
          <w:tab w:val="num" w:pos="2411"/>
        </w:tabs>
        <w:spacing w:line="240" w:lineRule="auto"/>
        <w:ind w:left="2268"/>
        <w:rPr>
          <w:rStyle w:val="DefiniceCZ"/>
          <w:rFonts w:ascii="Segoe UI" w:hAnsi="Segoe UI"/>
          <w:b w:val="0"/>
          <w:i/>
          <w:sz w:val="22"/>
        </w:rPr>
      </w:pPr>
      <w:r w:rsidRPr="00F15DCD">
        <w:rPr>
          <w:rStyle w:val="DefiniceCZ"/>
          <w:rFonts w:ascii="Segoe UI" w:hAnsi="Segoe UI" w:cs="Segoe UI"/>
          <w:b w:val="0"/>
          <w:sz w:val="22"/>
          <w:szCs w:val="22"/>
        </w:rPr>
        <w:t>b) EIA</w:t>
      </w:r>
      <w:r w:rsidR="006840B8" w:rsidRPr="00F15DCD">
        <w:rPr>
          <w:rStyle w:val="DefiniceCZ"/>
          <w:rFonts w:ascii="Segoe UI" w:hAnsi="Segoe UI" w:cs="Segoe UI"/>
          <w:b w:val="0"/>
          <w:sz w:val="22"/>
          <w:szCs w:val="22"/>
        </w:rPr>
        <w:t>,</w:t>
      </w:r>
    </w:p>
    <w:p w14:paraId="2817B10D" w14:textId="1635CF72" w:rsidR="006821BC" w:rsidRPr="00F15DCD" w:rsidRDefault="006821BC" w:rsidP="007F4CFA">
      <w:pPr>
        <w:pStyle w:val="RLTextlnkuslovan"/>
        <w:tabs>
          <w:tab w:val="num" w:pos="2411"/>
        </w:tabs>
        <w:spacing w:line="240" w:lineRule="auto"/>
        <w:ind w:left="2268"/>
        <w:rPr>
          <w:rStyle w:val="DefiniceCZ"/>
          <w:rFonts w:ascii="Segoe UI" w:hAnsi="Segoe UI" w:cs="Segoe UI"/>
          <w:b w:val="0"/>
          <w:sz w:val="22"/>
          <w:szCs w:val="22"/>
        </w:rPr>
      </w:pPr>
      <w:r w:rsidRPr="00F15DCD">
        <w:rPr>
          <w:rStyle w:val="DefiniceCZ"/>
          <w:rFonts w:ascii="Segoe UI" w:hAnsi="Segoe UI" w:cs="Segoe UI"/>
          <w:b w:val="0"/>
          <w:sz w:val="22"/>
          <w:szCs w:val="22"/>
        </w:rPr>
        <w:t>c) jakoukoliv další existující a účinnou dokumentaci, která není dotčena podklady uvedenými shora pod písmeny a) a b), včetně projektů, pasportů, rozhodnutí, souhlasů a podkladů, zejména definovanou ve SZ a prováděcích právních předpisech, která se týká a souvisí s Areálem SAKO nebo se Stavbou Linky, z níž vyplývá popis skutečného stavu Areálu SAKO a všechna práva a povinnosti s ním spojené</w:t>
      </w:r>
      <w:r w:rsidR="006840B8" w:rsidRPr="00F15DCD">
        <w:rPr>
          <w:rStyle w:val="DefiniceCZ"/>
          <w:rFonts w:ascii="Segoe UI" w:hAnsi="Segoe UI" w:cs="Segoe UI"/>
          <w:b w:val="0"/>
          <w:sz w:val="22"/>
          <w:szCs w:val="22"/>
        </w:rPr>
        <w:t>,</w:t>
      </w:r>
      <w:r w:rsidRPr="00F15DCD">
        <w:rPr>
          <w:rStyle w:val="DefiniceCZ"/>
          <w:rFonts w:ascii="Segoe UI" w:hAnsi="Segoe UI" w:cs="Segoe UI"/>
          <w:b w:val="0"/>
          <w:sz w:val="22"/>
          <w:szCs w:val="22"/>
        </w:rPr>
        <w:t xml:space="preserve"> </w:t>
      </w:r>
    </w:p>
    <w:p w14:paraId="7D567EEC" w14:textId="2867E29E" w:rsidR="006821BC" w:rsidRPr="00F15DCD" w:rsidRDefault="006821BC" w:rsidP="007F4CFA">
      <w:pPr>
        <w:pStyle w:val="RLTextlnkuslovan"/>
        <w:tabs>
          <w:tab w:val="num" w:pos="2411"/>
        </w:tabs>
        <w:spacing w:line="240" w:lineRule="auto"/>
        <w:ind w:left="2268"/>
        <w:rPr>
          <w:rFonts w:ascii="Segoe UI" w:hAnsi="Segoe UI" w:cs="Segoe UI"/>
          <w:sz w:val="22"/>
        </w:rPr>
      </w:pPr>
      <w:r w:rsidRPr="00F15DCD">
        <w:rPr>
          <w:rStyle w:val="DefiniceCZ"/>
          <w:rFonts w:ascii="Segoe UI" w:hAnsi="Segoe UI" w:cs="Segoe UI"/>
          <w:b w:val="0"/>
          <w:sz w:val="22"/>
          <w:szCs w:val="22"/>
        </w:rPr>
        <w:t xml:space="preserve">a to včetně její aktualizace po uzavření této Smlouvy; </w:t>
      </w:r>
    </w:p>
    <w:p w14:paraId="68C9B660" w14:textId="0C859FF7" w:rsidR="008017F2" w:rsidRPr="00F15DCD" w:rsidRDefault="008017F2" w:rsidP="007F4CFA">
      <w:pPr>
        <w:pStyle w:val="RLTextlnkuslovan"/>
        <w:numPr>
          <w:ilvl w:val="2"/>
          <w:numId w:val="11"/>
        </w:numPr>
        <w:tabs>
          <w:tab w:val="num" w:pos="1843"/>
        </w:tabs>
        <w:spacing w:line="240" w:lineRule="auto"/>
        <w:ind w:left="2268" w:hanging="850"/>
        <w:rPr>
          <w:rFonts w:ascii="Segoe UI" w:hAnsi="Segoe UI" w:cs="Segoe UI"/>
          <w:b/>
          <w:color w:val="000000"/>
          <w:sz w:val="22"/>
        </w:rPr>
      </w:pPr>
      <w:bookmarkStart w:id="34" w:name="_Ref68190299"/>
      <w:r w:rsidRPr="00F15DCD">
        <w:rPr>
          <w:rFonts w:ascii="Segoe UI" w:hAnsi="Segoe UI" w:cs="Segoe UI"/>
          <w:b/>
          <w:color w:val="000000"/>
          <w:sz w:val="22"/>
        </w:rPr>
        <w:t xml:space="preserve">Poskytovatel bankovní záruky </w:t>
      </w:r>
      <w:r w:rsidRPr="00F15DCD">
        <w:rPr>
          <w:rFonts w:ascii="Segoe UI" w:hAnsi="Segoe UI" w:cs="Segoe UI"/>
          <w:bCs/>
          <w:color w:val="000000"/>
          <w:sz w:val="22"/>
          <w:szCs w:val="22"/>
        </w:rPr>
        <w:t xml:space="preserve">znamená </w:t>
      </w:r>
      <w:r w:rsidRPr="00F15DCD">
        <w:rPr>
          <w:rFonts w:ascii="Segoe UI" w:hAnsi="Segoe UI" w:cs="Segoe UI"/>
          <w:color w:val="000000"/>
          <w:sz w:val="22"/>
          <w:szCs w:val="22"/>
        </w:rPr>
        <w:t>banku se sídlem v České republice</w:t>
      </w:r>
      <w:r w:rsidR="00051F75" w:rsidRPr="00F15DCD">
        <w:rPr>
          <w:rFonts w:ascii="Segoe UI" w:hAnsi="Segoe UI" w:cs="Segoe UI"/>
          <w:color w:val="000000"/>
          <w:sz w:val="22"/>
          <w:szCs w:val="22"/>
        </w:rPr>
        <w:t xml:space="preserve"> </w:t>
      </w:r>
      <w:r w:rsidR="00A8441B" w:rsidRPr="00F15DCD">
        <w:rPr>
          <w:rFonts w:ascii="Segoe UI" w:hAnsi="Segoe UI" w:cs="Segoe UI"/>
          <w:color w:val="000000"/>
          <w:sz w:val="22"/>
          <w:szCs w:val="22"/>
        </w:rPr>
        <w:t>a/nebo</w:t>
      </w:r>
      <w:r w:rsidR="00051F75" w:rsidRPr="00F15DCD">
        <w:rPr>
          <w:rFonts w:ascii="Segoe UI" w:hAnsi="Segoe UI" w:cs="Segoe UI"/>
          <w:color w:val="000000"/>
          <w:sz w:val="22"/>
          <w:szCs w:val="22"/>
        </w:rPr>
        <w:t xml:space="preserve"> v rámci Evropské Unie</w:t>
      </w:r>
      <w:r w:rsidR="00A8441B" w:rsidRPr="00F15DCD">
        <w:rPr>
          <w:rFonts w:ascii="Segoe UI" w:hAnsi="Segoe UI" w:cs="Segoe UI"/>
          <w:color w:val="000000"/>
          <w:sz w:val="22"/>
          <w:szCs w:val="22"/>
        </w:rPr>
        <w:t>, která</w:t>
      </w:r>
      <w:r w:rsidR="00AC4215" w:rsidRPr="00F15DCD">
        <w:rPr>
          <w:rFonts w:ascii="Segoe UI" w:hAnsi="Segoe UI" w:cs="Segoe UI"/>
          <w:color w:val="000000"/>
          <w:sz w:val="22"/>
          <w:szCs w:val="22"/>
        </w:rPr>
        <w:t xml:space="preserve"> splňuje</w:t>
      </w:r>
      <w:r w:rsidR="00AC4215" w:rsidRPr="00F15DCD">
        <w:rPr>
          <w:rFonts w:ascii="Segoe UI" w:hAnsi="Segoe UI" w:cs="Segoe UI"/>
          <w:sz w:val="22"/>
          <w:szCs w:val="22"/>
        </w:rPr>
        <w:t xml:space="preserve"> minimálně následující požadavky na long-term rating alespoň u jedné z </w:t>
      </w:r>
      <w:r w:rsidR="00AC4215" w:rsidRPr="00F15DCD">
        <w:rPr>
          <w:rFonts w:ascii="Segoe UI" w:hAnsi="Segoe UI" w:cs="Segoe UI"/>
          <w:sz w:val="22"/>
          <w:szCs w:val="22"/>
        </w:rPr>
        <w:lastRenderedPageBreak/>
        <w:t>následujících ratingových agentur: Moody’s „</w:t>
      </w:r>
      <w:r w:rsidR="007E49BB" w:rsidRPr="00F15DCD">
        <w:rPr>
          <w:rFonts w:ascii="Segoe UI" w:hAnsi="Segoe UI" w:cs="Segoe UI"/>
          <w:sz w:val="22"/>
          <w:szCs w:val="22"/>
        </w:rPr>
        <w:t>A3</w:t>
      </w:r>
      <w:r w:rsidR="00AC4215" w:rsidRPr="00F15DCD">
        <w:rPr>
          <w:rFonts w:ascii="Segoe UI" w:hAnsi="Segoe UI" w:cs="Segoe UI"/>
          <w:sz w:val="22"/>
          <w:szCs w:val="22"/>
        </w:rPr>
        <w:t>“, Fitch/IBCA „</w:t>
      </w:r>
      <w:r w:rsidR="007E49BB" w:rsidRPr="00F15DCD">
        <w:rPr>
          <w:rFonts w:ascii="Segoe UI" w:hAnsi="Segoe UI" w:cs="Segoe UI"/>
          <w:sz w:val="22"/>
          <w:szCs w:val="22"/>
        </w:rPr>
        <w:t>A-</w:t>
      </w:r>
      <w:r w:rsidR="00AC4215" w:rsidRPr="00F15DCD">
        <w:rPr>
          <w:rFonts w:ascii="Segoe UI" w:hAnsi="Segoe UI" w:cs="Segoe UI"/>
          <w:sz w:val="22"/>
          <w:szCs w:val="22"/>
        </w:rPr>
        <w:t>“, Standard &amp; Poor’s „</w:t>
      </w:r>
      <w:r w:rsidR="007E49BB" w:rsidRPr="00F15DCD">
        <w:rPr>
          <w:rFonts w:ascii="Segoe UI" w:hAnsi="Segoe UI" w:cs="Segoe UI"/>
          <w:sz w:val="22"/>
          <w:szCs w:val="22"/>
        </w:rPr>
        <w:t>A-</w:t>
      </w:r>
      <w:r w:rsidR="00AC4215" w:rsidRPr="00F15DCD">
        <w:rPr>
          <w:rFonts w:ascii="Segoe UI" w:hAnsi="Segoe UI" w:cs="Segoe UI"/>
          <w:sz w:val="22"/>
          <w:szCs w:val="22"/>
        </w:rPr>
        <w:t>“</w:t>
      </w:r>
      <w:r w:rsidR="00AC4215" w:rsidRPr="00F15DCD">
        <w:rPr>
          <w:rFonts w:ascii="Segoe UI" w:hAnsi="Segoe UI" w:cs="Segoe UI"/>
          <w:color w:val="000000"/>
          <w:sz w:val="22"/>
          <w:szCs w:val="22"/>
        </w:rPr>
        <w:t>;</w:t>
      </w:r>
      <w:bookmarkEnd w:id="32"/>
      <w:bookmarkEnd w:id="34"/>
      <w:r w:rsidR="00AC4215" w:rsidRPr="00F15DCD">
        <w:rPr>
          <w:rFonts w:ascii="Segoe UI" w:hAnsi="Segoe UI" w:cs="Segoe UI"/>
          <w:color w:val="000000"/>
          <w:sz w:val="22"/>
          <w:szCs w:val="22"/>
        </w:rPr>
        <w:t xml:space="preserve"> </w:t>
      </w:r>
    </w:p>
    <w:bookmarkEnd w:id="33"/>
    <w:p w14:paraId="01664214" w14:textId="48DCE1FB"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Povolení </w:t>
      </w:r>
      <w:r w:rsidRPr="00F15DCD">
        <w:rPr>
          <w:rFonts w:ascii="Segoe UI" w:hAnsi="Segoe UI" w:cs="Segoe UI"/>
          <w:sz w:val="22"/>
        </w:rPr>
        <w:t>znamenají jakákoliv povolení, souhlasy, schválení, osvědčení oprávnění,</w:t>
      </w:r>
      <w:r w:rsidRPr="00F15DCD">
        <w:rPr>
          <w:rFonts w:ascii="Segoe UI" w:hAnsi="Segoe UI" w:cs="Segoe UI"/>
          <w:color w:val="000000"/>
          <w:sz w:val="22"/>
        </w:rPr>
        <w:t xml:space="preserve"> veřejnoprávní smlouvy nebo osvědčení požadovaná </w:t>
      </w:r>
      <w:r w:rsidR="007A2597" w:rsidRPr="00F15DCD">
        <w:rPr>
          <w:rFonts w:ascii="Segoe UI" w:hAnsi="Segoe UI" w:cs="Segoe UI"/>
          <w:color w:val="000000"/>
          <w:sz w:val="22"/>
        </w:rPr>
        <w:t>P</w:t>
      </w:r>
      <w:r w:rsidRPr="00F15DCD">
        <w:rPr>
          <w:rFonts w:ascii="Segoe UI" w:hAnsi="Segoe UI" w:cs="Segoe UI"/>
          <w:color w:val="000000"/>
          <w:sz w:val="22"/>
        </w:rPr>
        <w:t xml:space="preserve">rávními předpisy a jakékoliv nezbytné souhlasy třetích osob nebo dohody (právní jednání) s těmito osobami, potřebné pro </w:t>
      </w:r>
      <w:r w:rsidR="003478C0" w:rsidRPr="00F15DCD">
        <w:rPr>
          <w:rFonts w:ascii="Segoe UI" w:hAnsi="Segoe UI" w:cs="Segoe UI"/>
          <w:color w:val="000000"/>
          <w:sz w:val="22"/>
        </w:rPr>
        <w:t>provedení Díla</w:t>
      </w:r>
      <w:r w:rsidRPr="00F15DCD">
        <w:rPr>
          <w:rFonts w:ascii="Segoe UI" w:hAnsi="Segoe UI" w:cs="Segoe UI"/>
          <w:color w:val="000000"/>
          <w:sz w:val="22"/>
        </w:rPr>
        <w:t>, bez ohled</w:t>
      </w:r>
      <w:r w:rsidR="00465F2F" w:rsidRPr="00F15DCD">
        <w:rPr>
          <w:rFonts w:ascii="Segoe UI" w:hAnsi="Segoe UI" w:cs="Segoe UI"/>
          <w:color w:val="000000"/>
          <w:sz w:val="22"/>
        </w:rPr>
        <w:t xml:space="preserve">u na to, kdo je podle </w:t>
      </w:r>
      <w:r w:rsidR="007A2597" w:rsidRPr="00F15DCD">
        <w:rPr>
          <w:rFonts w:ascii="Segoe UI" w:hAnsi="Segoe UI" w:cs="Segoe UI"/>
          <w:color w:val="000000"/>
          <w:sz w:val="22"/>
        </w:rPr>
        <w:t>P</w:t>
      </w:r>
      <w:r w:rsidRPr="00F15DCD">
        <w:rPr>
          <w:rFonts w:ascii="Segoe UI" w:hAnsi="Segoe UI" w:cs="Segoe UI"/>
          <w:color w:val="000000"/>
          <w:sz w:val="22"/>
        </w:rPr>
        <w:t>rávních předpisů povinen být jejich držitelem;</w:t>
      </w:r>
    </w:p>
    <w:p w14:paraId="1710EBF2" w14:textId="2D8ADE62"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Požadavky </w:t>
      </w:r>
      <w:r w:rsidR="006F4593" w:rsidRPr="00F15DCD">
        <w:rPr>
          <w:rFonts w:ascii="Segoe UI" w:hAnsi="Segoe UI" w:cs="Segoe UI"/>
          <w:b/>
          <w:color w:val="000000"/>
          <w:sz w:val="22"/>
        </w:rPr>
        <w:t>Objednatel</w:t>
      </w:r>
      <w:r w:rsidRPr="00F15DCD">
        <w:rPr>
          <w:rFonts w:ascii="Segoe UI" w:hAnsi="Segoe UI" w:cs="Segoe UI"/>
          <w:b/>
          <w:color w:val="000000"/>
          <w:sz w:val="22"/>
        </w:rPr>
        <w:t xml:space="preserve">e </w:t>
      </w:r>
      <w:r w:rsidRPr="00F15DCD">
        <w:rPr>
          <w:rFonts w:ascii="Segoe UI" w:hAnsi="Segoe UI" w:cs="Segoe UI"/>
          <w:color w:val="000000"/>
          <w:sz w:val="22"/>
        </w:rPr>
        <w:t xml:space="preserve">znamená veškeré podmínky </w:t>
      </w:r>
      <w:r w:rsidR="006F4593" w:rsidRPr="00F15DCD">
        <w:rPr>
          <w:rFonts w:ascii="Segoe UI" w:hAnsi="Segoe UI" w:cs="Segoe UI"/>
          <w:color w:val="000000"/>
          <w:sz w:val="22"/>
        </w:rPr>
        <w:t>Objednatel</w:t>
      </w:r>
      <w:r w:rsidRPr="00F15DCD">
        <w:rPr>
          <w:rFonts w:ascii="Segoe UI" w:hAnsi="Segoe UI" w:cs="Segoe UI"/>
          <w:color w:val="000000"/>
          <w:sz w:val="22"/>
        </w:rPr>
        <w:t xml:space="preserve">e v řízení </w:t>
      </w:r>
      <w:r w:rsidR="00020A74" w:rsidRPr="00F15DCD">
        <w:rPr>
          <w:rFonts w:ascii="Segoe UI" w:hAnsi="Segoe UI" w:cs="Segoe UI"/>
          <w:color w:val="000000"/>
          <w:sz w:val="22"/>
        </w:rPr>
        <w:t>dle ZZVZ vyjádřené v</w:t>
      </w:r>
      <w:r w:rsidR="00E566E8" w:rsidRPr="00F15DCD">
        <w:rPr>
          <w:rFonts w:ascii="Segoe UI" w:hAnsi="Segoe UI" w:cs="Segoe UI"/>
          <w:color w:val="000000"/>
          <w:sz w:val="22"/>
        </w:rPr>
        <w:t> </w:t>
      </w:r>
      <w:bookmarkStart w:id="35" w:name="_Hlk33605283"/>
      <w:r w:rsidR="00E566E8" w:rsidRPr="00F15DCD">
        <w:rPr>
          <w:rFonts w:ascii="Segoe UI" w:hAnsi="Segoe UI" w:cs="Segoe UI"/>
          <w:color w:val="000000"/>
          <w:sz w:val="22"/>
        </w:rPr>
        <w:t xml:space="preserve">zadávací dokumentaci veřejné zakázky s názvem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i/>
          <w:iCs/>
          <w:sz w:val="22"/>
        </w:rPr>
        <w:t xml:space="preserve">“ </w:t>
      </w:r>
      <w:r w:rsidR="00E566E8" w:rsidRPr="00F15DCD">
        <w:rPr>
          <w:rFonts w:ascii="Segoe UI" w:hAnsi="Segoe UI" w:cs="Segoe UI"/>
          <w:color w:val="000000"/>
          <w:sz w:val="22"/>
        </w:rPr>
        <w:t>dle § 28 odst. 1 písm. b) ZZVZ</w:t>
      </w:r>
      <w:r w:rsidR="008D424E" w:rsidRPr="00F15DCD">
        <w:rPr>
          <w:rFonts w:ascii="Segoe UI" w:hAnsi="Segoe UI" w:cs="Segoe UI"/>
          <w:color w:val="000000"/>
          <w:sz w:val="22"/>
        </w:rPr>
        <w:t xml:space="preserve">, </w:t>
      </w:r>
      <w:bookmarkEnd w:id="35"/>
      <w:r w:rsidR="008D424E" w:rsidRPr="00F15DCD">
        <w:rPr>
          <w:rFonts w:ascii="Segoe UI" w:hAnsi="Segoe UI" w:cs="Segoe UI"/>
          <w:color w:val="000000"/>
          <w:sz w:val="22"/>
        </w:rPr>
        <w:t xml:space="preserve">a to ve znění ke dni </w:t>
      </w:r>
      <w:r w:rsidR="00502628" w:rsidRPr="00F15DCD">
        <w:rPr>
          <w:rFonts w:ascii="Segoe UI" w:hAnsi="Segoe UI" w:cs="Segoe UI"/>
          <w:color w:val="000000"/>
          <w:sz w:val="22"/>
        </w:rPr>
        <w:t>uzavření Smlouvy</w:t>
      </w:r>
      <w:r w:rsidR="00D21DB9" w:rsidRPr="00F15DCD">
        <w:rPr>
          <w:rFonts w:ascii="Segoe UI" w:hAnsi="Segoe UI" w:cs="Segoe UI"/>
          <w:color w:val="000000"/>
          <w:sz w:val="22"/>
        </w:rPr>
        <w:t>, které jsou součástí Smlouvy jako přílohy uvedené v odst.</w:t>
      </w:r>
      <w:r w:rsidR="00A80549" w:rsidRPr="00F15DCD">
        <w:rPr>
          <w:rFonts w:ascii="Segoe UI" w:hAnsi="Segoe UI" w:cs="Segoe UI"/>
          <w:color w:val="000000"/>
          <w:sz w:val="22"/>
        </w:rPr>
        <w:t xml:space="preserve"> </w:t>
      </w:r>
      <w:r w:rsidR="001863CE" w:rsidRPr="00F15DCD">
        <w:rPr>
          <w:rFonts w:ascii="Segoe UI" w:hAnsi="Segoe UI" w:cs="Segoe UI"/>
          <w:color w:val="000000"/>
          <w:sz w:val="22"/>
        </w:rPr>
        <w:fldChar w:fldCharType="begin"/>
      </w:r>
      <w:r w:rsidR="001863CE" w:rsidRPr="00F15DCD">
        <w:rPr>
          <w:rFonts w:ascii="Segoe UI" w:hAnsi="Segoe UI" w:cs="Segoe UI"/>
          <w:color w:val="000000"/>
          <w:sz w:val="22"/>
        </w:rPr>
        <w:instrText xml:space="preserve"> REF _Ref64625429 \r \h </w:instrText>
      </w:r>
      <w:r w:rsidR="007F4CFA" w:rsidRPr="00F15DCD">
        <w:rPr>
          <w:rFonts w:ascii="Segoe UI" w:hAnsi="Segoe UI" w:cs="Segoe UI"/>
          <w:color w:val="000000"/>
          <w:sz w:val="22"/>
        </w:rPr>
        <w:instrText xml:space="preserve"> \* MERGEFORMAT </w:instrText>
      </w:r>
      <w:r w:rsidR="001863CE" w:rsidRPr="00F15DCD">
        <w:rPr>
          <w:rFonts w:ascii="Segoe UI" w:hAnsi="Segoe UI" w:cs="Segoe UI"/>
          <w:color w:val="000000"/>
          <w:sz w:val="22"/>
        </w:rPr>
      </w:r>
      <w:r w:rsidR="001863CE" w:rsidRPr="00F15DCD">
        <w:rPr>
          <w:rFonts w:ascii="Segoe UI" w:hAnsi="Segoe UI" w:cs="Segoe UI"/>
          <w:color w:val="000000"/>
          <w:sz w:val="22"/>
        </w:rPr>
        <w:fldChar w:fldCharType="separate"/>
      </w:r>
      <w:r w:rsidR="00C4674D">
        <w:rPr>
          <w:rFonts w:ascii="Segoe UI" w:hAnsi="Segoe UI" w:cs="Segoe UI"/>
          <w:color w:val="000000"/>
          <w:sz w:val="22"/>
        </w:rPr>
        <w:t>38.12.2</w:t>
      </w:r>
      <w:r w:rsidR="001863CE" w:rsidRPr="00F15DCD">
        <w:rPr>
          <w:rFonts w:ascii="Segoe UI" w:hAnsi="Segoe UI" w:cs="Segoe UI"/>
          <w:color w:val="000000"/>
          <w:sz w:val="22"/>
        </w:rPr>
        <w:fldChar w:fldCharType="end"/>
      </w:r>
      <w:r w:rsidR="00A80549" w:rsidRPr="00F15DCD">
        <w:rPr>
          <w:rFonts w:ascii="Segoe UI" w:hAnsi="Segoe UI" w:cs="Segoe UI"/>
          <w:color w:val="000000"/>
          <w:sz w:val="22"/>
        </w:rPr>
        <w:t xml:space="preserve"> Smlouvy</w:t>
      </w:r>
      <w:r w:rsidRPr="00F15DCD">
        <w:rPr>
          <w:rFonts w:ascii="Segoe UI" w:hAnsi="Segoe UI" w:cs="Segoe UI"/>
          <w:color w:val="000000"/>
          <w:sz w:val="22"/>
        </w:rPr>
        <w:t>;</w:t>
      </w:r>
    </w:p>
    <w:p w14:paraId="7F385F01" w14:textId="4D2410A8"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Pracovník </w:t>
      </w:r>
      <w:r w:rsidRPr="00F15DCD">
        <w:rPr>
          <w:rFonts w:ascii="Segoe UI" w:hAnsi="Segoe UI" w:cs="Segoe UI"/>
          <w:color w:val="000000"/>
          <w:sz w:val="22"/>
        </w:rPr>
        <w:t xml:space="preserve">znamená v souvislosti s určitou osobou její (i) zaměstnance bez ohledu na typ </w:t>
      </w:r>
      <w:r w:rsidR="00A22C01" w:rsidRPr="00F15DCD">
        <w:rPr>
          <w:rFonts w:ascii="Segoe UI" w:hAnsi="Segoe UI" w:cs="Segoe UI"/>
          <w:color w:val="000000"/>
          <w:sz w:val="22"/>
        </w:rPr>
        <w:t>pracovněprávního vztahu</w:t>
      </w:r>
      <w:r w:rsidRPr="00F15DCD">
        <w:rPr>
          <w:rFonts w:ascii="Segoe UI" w:hAnsi="Segoe UI" w:cs="Segoe UI"/>
          <w:color w:val="000000"/>
          <w:sz w:val="22"/>
        </w:rPr>
        <w:t>; (ii) jiné pracovníky (např. osoby samostatně výdělečně činné spolupracující na základě obchodně právních smluv); a (iii) statutární orgány nebo jejich členy;</w:t>
      </w:r>
    </w:p>
    <w:p w14:paraId="36DC930A" w14:textId="77777777" w:rsidR="008250B7" w:rsidRPr="00F15DCD" w:rsidRDefault="008250B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Právní předpisy </w:t>
      </w:r>
      <w:r w:rsidRPr="00F15DCD">
        <w:rPr>
          <w:rFonts w:ascii="Segoe UI" w:hAnsi="Segoe UI" w:cs="Segoe UI"/>
          <w:bCs/>
          <w:color w:val="000000"/>
          <w:sz w:val="22"/>
        </w:rPr>
        <w:t xml:space="preserve">znamenají: </w:t>
      </w:r>
    </w:p>
    <w:p w14:paraId="56637BB5" w14:textId="7B9FEA6C" w:rsidR="0098456F" w:rsidRPr="00F15DCD" w:rsidRDefault="008250B7"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t>obecně závazný právní předpis, který je součástí právního řádu České republiky</w:t>
      </w:r>
      <w:r w:rsidR="000D21A1" w:rsidRPr="00F15DCD">
        <w:rPr>
          <w:rFonts w:ascii="Segoe UI" w:hAnsi="Segoe UI" w:cs="Segoe UI"/>
          <w:bCs/>
          <w:color w:val="000000"/>
          <w:sz w:val="22"/>
        </w:rPr>
        <w:t xml:space="preserve"> </w:t>
      </w:r>
      <w:r w:rsidR="0074663B" w:rsidRPr="00F15DCD">
        <w:rPr>
          <w:rFonts w:ascii="Segoe UI" w:hAnsi="Segoe UI" w:cs="Segoe UI"/>
          <w:bCs/>
          <w:color w:val="000000"/>
          <w:sz w:val="22"/>
        </w:rPr>
        <w:t>(tj. nabyl platnosti)</w:t>
      </w:r>
      <w:r w:rsidR="000D21A1" w:rsidRPr="00F15DCD">
        <w:rPr>
          <w:rFonts w:ascii="Segoe UI" w:hAnsi="Segoe UI" w:cs="Segoe UI"/>
          <w:bCs/>
          <w:color w:val="000000"/>
          <w:sz w:val="22"/>
        </w:rPr>
        <w:t xml:space="preserve"> </w:t>
      </w:r>
      <w:r w:rsidR="00B925DB" w:rsidRPr="00F15DCD">
        <w:rPr>
          <w:rFonts w:ascii="Segoe UI" w:hAnsi="Segoe UI" w:cs="Segoe UI"/>
          <w:bCs/>
          <w:color w:val="000000"/>
          <w:sz w:val="22"/>
        </w:rPr>
        <w:t xml:space="preserve">nejpozději </w:t>
      </w:r>
      <w:r w:rsidR="000D21A1" w:rsidRPr="00F15DCD">
        <w:rPr>
          <w:rFonts w:ascii="Segoe UI" w:hAnsi="Segoe UI" w:cs="Segoe UI"/>
          <w:bCs/>
          <w:color w:val="000000"/>
          <w:sz w:val="22"/>
        </w:rPr>
        <w:t xml:space="preserve">ke </w:t>
      </w:r>
      <w:r w:rsidR="0007392D" w:rsidRPr="00F15DCD">
        <w:rPr>
          <w:rFonts w:ascii="Segoe UI" w:hAnsi="Segoe UI" w:cs="Segoe UI"/>
          <w:bCs/>
          <w:color w:val="000000"/>
          <w:sz w:val="22"/>
        </w:rPr>
        <w:t xml:space="preserve">dni </w:t>
      </w:r>
      <w:r w:rsidR="00DF7859" w:rsidRPr="00F15DCD">
        <w:rPr>
          <w:rFonts w:ascii="Segoe UI" w:hAnsi="Segoe UI" w:cs="Segoe UI"/>
          <w:bCs/>
          <w:color w:val="000000"/>
          <w:sz w:val="22"/>
        </w:rPr>
        <w:t>uzavření</w:t>
      </w:r>
      <w:r w:rsidR="0007392D" w:rsidRPr="00F15DCD">
        <w:rPr>
          <w:rFonts w:ascii="Segoe UI" w:hAnsi="Segoe UI" w:cs="Segoe UI"/>
          <w:bCs/>
          <w:color w:val="000000"/>
          <w:sz w:val="22"/>
        </w:rPr>
        <w:t xml:space="preserve"> Smlouvy</w:t>
      </w:r>
      <w:r w:rsidR="0098456F" w:rsidRPr="00F15DCD">
        <w:rPr>
          <w:rFonts w:ascii="Segoe UI" w:hAnsi="Segoe UI" w:cs="Segoe UI"/>
          <w:bCs/>
          <w:color w:val="000000"/>
          <w:sz w:val="22"/>
        </w:rPr>
        <w:t>;</w:t>
      </w:r>
      <w:r w:rsidR="00CF7515" w:rsidRPr="00F15DCD">
        <w:rPr>
          <w:rFonts w:ascii="Segoe UI" w:hAnsi="Segoe UI" w:cs="Segoe UI"/>
          <w:bCs/>
          <w:color w:val="000000"/>
          <w:sz w:val="22"/>
        </w:rPr>
        <w:t xml:space="preserve"> </w:t>
      </w:r>
    </w:p>
    <w:p w14:paraId="4701C977" w14:textId="1077777B" w:rsidR="008250B7" w:rsidRPr="0032292B" w:rsidRDefault="00CF7515" w:rsidP="0032292B">
      <w:pPr>
        <w:pStyle w:val="RLTextlnkuslovan"/>
        <w:numPr>
          <w:ilvl w:val="3"/>
          <w:numId w:val="11"/>
        </w:numPr>
        <w:spacing w:line="240" w:lineRule="auto"/>
        <w:rPr>
          <w:rFonts w:ascii="Segoe UI" w:hAnsi="Segoe UI"/>
          <w:color w:val="000000"/>
          <w:sz w:val="22"/>
        </w:rPr>
      </w:pPr>
      <w:r w:rsidRPr="00F15DCD">
        <w:rPr>
          <w:rFonts w:ascii="Segoe UI" w:hAnsi="Segoe UI" w:cs="Segoe UI"/>
          <w:bCs/>
          <w:color w:val="000000"/>
          <w:sz w:val="22"/>
        </w:rPr>
        <w:t>právní předpis Evropské unie</w:t>
      </w:r>
      <w:r w:rsidR="00DF7859" w:rsidRPr="00F15DCD">
        <w:rPr>
          <w:rFonts w:ascii="Segoe UI" w:hAnsi="Segoe UI" w:cs="Segoe UI"/>
          <w:bCs/>
          <w:color w:val="000000"/>
          <w:sz w:val="22"/>
        </w:rPr>
        <w:t xml:space="preserve">, který se </w:t>
      </w:r>
      <w:r w:rsidR="002120CD" w:rsidRPr="00F15DCD">
        <w:rPr>
          <w:rFonts w:ascii="Segoe UI" w:hAnsi="Segoe UI" w:cs="Segoe UI"/>
          <w:bCs/>
          <w:color w:val="000000"/>
          <w:sz w:val="22"/>
        </w:rPr>
        <w:t xml:space="preserve">stal </w:t>
      </w:r>
      <w:r w:rsidR="00DF7859" w:rsidRPr="00F15DCD">
        <w:rPr>
          <w:rFonts w:ascii="Segoe UI" w:hAnsi="Segoe UI" w:cs="Segoe UI"/>
          <w:bCs/>
          <w:color w:val="000000"/>
          <w:sz w:val="22"/>
        </w:rPr>
        <w:t>s</w:t>
      </w:r>
      <w:r w:rsidR="002120CD" w:rsidRPr="00F15DCD">
        <w:rPr>
          <w:rFonts w:ascii="Segoe UI" w:hAnsi="Segoe UI" w:cs="Segoe UI"/>
          <w:bCs/>
          <w:color w:val="000000"/>
          <w:sz w:val="22"/>
        </w:rPr>
        <w:t xml:space="preserve">oučástí právního řádu České republiky </w:t>
      </w:r>
      <w:r w:rsidR="00DF7859" w:rsidRPr="00F15DCD">
        <w:rPr>
          <w:rFonts w:ascii="Segoe UI" w:hAnsi="Segoe UI" w:cs="Segoe UI"/>
          <w:bCs/>
          <w:color w:val="000000"/>
          <w:sz w:val="22"/>
        </w:rPr>
        <w:t xml:space="preserve">nejpozději ke dni uzavření </w:t>
      </w:r>
      <w:r w:rsidR="0007392D" w:rsidRPr="00F15DCD">
        <w:rPr>
          <w:rFonts w:ascii="Segoe UI" w:hAnsi="Segoe UI" w:cs="Segoe UI"/>
          <w:bCs/>
          <w:color w:val="000000"/>
          <w:sz w:val="22"/>
        </w:rPr>
        <w:t>Smlouvy; v</w:t>
      </w:r>
      <w:r w:rsidR="00DF7859" w:rsidRPr="00F15DCD">
        <w:rPr>
          <w:rFonts w:ascii="Segoe UI" w:hAnsi="Segoe UI" w:cs="Segoe UI"/>
          <w:bCs/>
          <w:color w:val="000000"/>
          <w:sz w:val="22"/>
        </w:rPr>
        <w:t> </w:t>
      </w:r>
      <w:r w:rsidR="0007392D" w:rsidRPr="00F15DCD">
        <w:rPr>
          <w:rFonts w:ascii="Segoe UI" w:hAnsi="Segoe UI" w:cs="Segoe UI"/>
          <w:bCs/>
          <w:color w:val="000000"/>
          <w:sz w:val="22"/>
        </w:rPr>
        <w:t xml:space="preserve">případě předpisů, které </w:t>
      </w:r>
      <w:r w:rsidR="00D379CA" w:rsidRPr="00F15DCD">
        <w:rPr>
          <w:rFonts w:ascii="Segoe UI" w:hAnsi="Segoe UI" w:cs="Segoe UI"/>
          <w:bCs/>
          <w:color w:val="000000"/>
          <w:sz w:val="22"/>
        </w:rPr>
        <w:t>se staly součástí právního řádu České republiky</w:t>
      </w:r>
      <w:r w:rsidR="00D379CA" w:rsidRPr="00F15DCD" w:rsidDel="00D379CA">
        <w:rPr>
          <w:rFonts w:ascii="Segoe UI" w:hAnsi="Segoe UI" w:cs="Segoe UI"/>
          <w:bCs/>
          <w:color w:val="000000"/>
          <w:sz w:val="22"/>
        </w:rPr>
        <w:t xml:space="preserve"> </w:t>
      </w:r>
      <w:r w:rsidR="0007392D" w:rsidRPr="00F15DCD">
        <w:rPr>
          <w:rFonts w:ascii="Segoe UI" w:hAnsi="Segoe UI" w:cs="Segoe UI"/>
          <w:bCs/>
          <w:color w:val="000000"/>
          <w:sz w:val="22"/>
        </w:rPr>
        <w:t xml:space="preserve">po dni </w:t>
      </w:r>
      <w:r w:rsidR="00DF7859" w:rsidRPr="00F15DCD">
        <w:rPr>
          <w:rFonts w:ascii="Segoe UI" w:hAnsi="Segoe UI" w:cs="Segoe UI"/>
          <w:bCs/>
          <w:color w:val="000000"/>
          <w:sz w:val="22"/>
        </w:rPr>
        <w:t>uzavření</w:t>
      </w:r>
      <w:r w:rsidR="0007392D" w:rsidRPr="00F15DCD">
        <w:rPr>
          <w:rFonts w:ascii="Segoe UI" w:hAnsi="Segoe UI" w:cs="Segoe UI"/>
          <w:bCs/>
          <w:color w:val="000000"/>
          <w:sz w:val="22"/>
        </w:rPr>
        <w:t xml:space="preserve"> Smlouvy</w:t>
      </w:r>
      <w:r w:rsidR="00D379CA" w:rsidRPr="00F15DCD">
        <w:rPr>
          <w:rFonts w:ascii="Segoe UI" w:hAnsi="Segoe UI" w:cs="Segoe UI"/>
          <w:bCs/>
          <w:color w:val="000000"/>
          <w:sz w:val="22"/>
        </w:rPr>
        <w:t>,</w:t>
      </w:r>
      <w:r w:rsidR="0007392D" w:rsidRPr="00F15DCD">
        <w:rPr>
          <w:rFonts w:ascii="Segoe UI" w:hAnsi="Segoe UI" w:cs="Segoe UI"/>
          <w:bCs/>
          <w:color w:val="000000"/>
          <w:sz w:val="22"/>
        </w:rPr>
        <w:t xml:space="preserve"> se jejich aplikace řídí ujednáním čl. 2.1 a čl. 23.40 a</w:t>
      </w:r>
      <w:r w:rsidR="00DF7859" w:rsidRPr="00F15DCD">
        <w:rPr>
          <w:rFonts w:ascii="Segoe UI" w:hAnsi="Segoe UI" w:cs="Segoe UI"/>
          <w:bCs/>
          <w:color w:val="000000"/>
          <w:sz w:val="22"/>
        </w:rPr>
        <w:t> </w:t>
      </w:r>
      <w:r w:rsidR="0007392D" w:rsidRPr="00F15DCD">
        <w:rPr>
          <w:rFonts w:ascii="Segoe UI" w:hAnsi="Segoe UI" w:cs="Segoe UI"/>
          <w:bCs/>
          <w:color w:val="000000"/>
          <w:sz w:val="22"/>
        </w:rPr>
        <w:t>násl.</w:t>
      </w:r>
      <w:r w:rsidR="0007392D" w:rsidRPr="0032292B">
        <w:rPr>
          <w:rFonts w:ascii="Segoe UI" w:hAnsi="Segoe UI"/>
          <w:color w:val="000000"/>
          <w:sz w:val="22"/>
        </w:rPr>
        <w:t xml:space="preserve"> Sm</w:t>
      </w:r>
      <w:r w:rsidR="00DF7859" w:rsidRPr="0032292B">
        <w:rPr>
          <w:rFonts w:ascii="Segoe UI" w:hAnsi="Segoe UI"/>
          <w:color w:val="000000"/>
          <w:sz w:val="22"/>
        </w:rPr>
        <w:t>l</w:t>
      </w:r>
      <w:r w:rsidR="0007392D" w:rsidRPr="0032292B">
        <w:rPr>
          <w:rFonts w:ascii="Segoe UI" w:hAnsi="Segoe UI"/>
          <w:color w:val="000000"/>
          <w:sz w:val="22"/>
        </w:rPr>
        <w:t>ouvy</w:t>
      </w:r>
      <w:r w:rsidR="00DF7859" w:rsidRPr="0032292B">
        <w:rPr>
          <w:rFonts w:ascii="Segoe UI" w:hAnsi="Segoe UI"/>
          <w:color w:val="000000"/>
          <w:sz w:val="22"/>
        </w:rPr>
        <w:t>;</w:t>
      </w:r>
    </w:p>
    <w:p w14:paraId="59506E6A" w14:textId="77612FD0" w:rsidR="00B35352" w:rsidRPr="00F15DCD" w:rsidRDefault="008250B7"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t xml:space="preserve">příslušné závazné pokyny, metodiky a jiné předpisy, kterými je </w:t>
      </w:r>
      <w:r w:rsidR="006F4593" w:rsidRPr="00F15DCD">
        <w:rPr>
          <w:rFonts w:ascii="Segoe UI" w:hAnsi="Segoe UI" w:cs="Segoe UI"/>
          <w:bCs/>
          <w:color w:val="000000"/>
          <w:sz w:val="22"/>
        </w:rPr>
        <w:t>Objednatel</w:t>
      </w:r>
      <w:r w:rsidRPr="00F15DCD">
        <w:rPr>
          <w:rFonts w:ascii="Segoe UI" w:hAnsi="Segoe UI" w:cs="Segoe UI"/>
          <w:bCs/>
          <w:color w:val="000000"/>
          <w:sz w:val="22"/>
        </w:rPr>
        <w:t xml:space="preserve"> a/nebo </w:t>
      </w:r>
      <w:r w:rsidR="006F4593" w:rsidRPr="00F15DCD">
        <w:rPr>
          <w:rFonts w:ascii="Segoe UI" w:hAnsi="Segoe UI" w:cs="Segoe UI"/>
          <w:bCs/>
          <w:color w:val="000000"/>
          <w:sz w:val="22"/>
        </w:rPr>
        <w:t>Zhotovitel</w:t>
      </w:r>
      <w:r w:rsidRPr="00F15DCD">
        <w:rPr>
          <w:rFonts w:ascii="Segoe UI" w:hAnsi="Segoe UI" w:cs="Segoe UI"/>
          <w:bCs/>
          <w:color w:val="000000"/>
          <w:sz w:val="22"/>
        </w:rPr>
        <w:t xml:space="preserve"> vázán za předpokladu, že jsou veřejně dostupné nebo, že jejich existence byla oznámena a obsah byl zpřístupněn druhé </w:t>
      </w:r>
      <w:r w:rsidR="00A22C01" w:rsidRPr="00F15DCD">
        <w:rPr>
          <w:rFonts w:ascii="Segoe UI" w:hAnsi="Segoe UI" w:cs="Segoe UI"/>
          <w:bCs/>
          <w:color w:val="000000"/>
          <w:sz w:val="22"/>
        </w:rPr>
        <w:t>smluvní s</w:t>
      </w:r>
      <w:r w:rsidRPr="00F15DCD">
        <w:rPr>
          <w:rFonts w:ascii="Segoe UI" w:hAnsi="Segoe UI" w:cs="Segoe UI"/>
          <w:bCs/>
          <w:color w:val="000000"/>
          <w:sz w:val="22"/>
        </w:rPr>
        <w:t>traně</w:t>
      </w:r>
      <w:r w:rsidR="00785B74" w:rsidRPr="00F15DCD">
        <w:rPr>
          <w:rFonts w:ascii="Segoe UI" w:hAnsi="Segoe UI" w:cs="Segoe UI"/>
          <w:bCs/>
          <w:color w:val="000000"/>
          <w:sz w:val="22"/>
        </w:rPr>
        <w:t>, a to i</w:t>
      </w:r>
      <w:r w:rsidR="00D379CA" w:rsidRPr="00F15DCD">
        <w:rPr>
          <w:rFonts w:ascii="Segoe UI" w:hAnsi="Segoe UI" w:cs="Segoe UI"/>
          <w:bCs/>
          <w:color w:val="000000"/>
          <w:sz w:val="22"/>
        </w:rPr>
        <w:t> </w:t>
      </w:r>
      <w:r w:rsidR="00785B74" w:rsidRPr="00F15DCD">
        <w:rPr>
          <w:rFonts w:ascii="Segoe UI" w:hAnsi="Segoe UI" w:cs="Segoe UI"/>
          <w:bCs/>
          <w:color w:val="000000"/>
          <w:sz w:val="22"/>
        </w:rPr>
        <w:t>kdykoliv po Dni účinnosti</w:t>
      </w:r>
      <w:r w:rsidRPr="00F15DCD">
        <w:rPr>
          <w:rFonts w:ascii="Segoe UI" w:hAnsi="Segoe UI" w:cs="Segoe UI"/>
          <w:bCs/>
          <w:color w:val="000000"/>
          <w:sz w:val="22"/>
        </w:rPr>
        <w:t xml:space="preserve">; </w:t>
      </w:r>
    </w:p>
    <w:p w14:paraId="5AE6031C" w14:textId="40265DC3" w:rsidR="00DD7823" w:rsidRPr="00F15DCD" w:rsidRDefault="00B35352" w:rsidP="00D379CA">
      <w:pPr>
        <w:pStyle w:val="RLTextlnkuslovan"/>
        <w:numPr>
          <w:ilvl w:val="3"/>
          <w:numId w:val="11"/>
        </w:numPr>
        <w:spacing w:line="240" w:lineRule="auto"/>
        <w:rPr>
          <w:rFonts w:ascii="Segoe UI" w:hAnsi="Segoe UI" w:cs="Segoe UI"/>
          <w:bCs/>
          <w:color w:val="000000"/>
          <w:sz w:val="22"/>
        </w:rPr>
      </w:pPr>
      <w:bookmarkStart w:id="36" w:name="_Ref61002715"/>
      <w:r w:rsidRPr="00F15DCD">
        <w:rPr>
          <w:rFonts w:ascii="Segoe UI" w:hAnsi="Segoe UI" w:cs="Segoe UI"/>
          <w:bCs/>
          <w:color w:val="000000"/>
          <w:sz w:val="22"/>
        </w:rPr>
        <w:t>normy ČSN</w:t>
      </w:r>
      <w:r w:rsidR="00F204E2" w:rsidRPr="00F15DCD">
        <w:rPr>
          <w:rFonts w:ascii="Segoe UI" w:hAnsi="Segoe UI" w:cs="Segoe UI"/>
          <w:bCs/>
          <w:color w:val="000000"/>
          <w:sz w:val="22"/>
        </w:rPr>
        <w:t xml:space="preserve"> a EN</w:t>
      </w:r>
      <w:r w:rsidRPr="00F15DCD">
        <w:rPr>
          <w:rFonts w:ascii="Segoe UI" w:hAnsi="Segoe UI" w:cs="Segoe UI"/>
          <w:bCs/>
          <w:color w:val="000000"/>
          <w:sz w:val="22"/>
        </w:rPr>
        <w:t>, které jsou v této Smlouv</w:t>
      </w:r>
      <w:r w:rsidR="000D21A1" w:rsidRPr="00F15DCD">
        <w:rPr>
          <w:rFonts w:ascii="Segoe UI" w:hAnsi="Segoe UI" w:cs="Segoe UI"/>
          <w:bCs/>
          <w:color w:val="000000"/>
          <w:sz w:val="22"/>
        </w:rPr>
        <w:t>ě</w:t>
      </w:r>
      <w:r w:rsidRPr="00F15DCD">
        <w:rPr>
          <w:rFonts w:ascii="Segoe UI" w:hAnsi="Segoe UI" w:cs="Segoe UI"/>
          <w:bCs/>
          <w:color w:val="000000"/>
          <w:sz w:val="22"/>
        </w:rPr>
        <w:t xml:space="preserve"> uvedeny či jiné takové normy, je-li zřejmé, že je nutné je dodržet za účelem </w:t>
      </w:r>
      <w:r w:rsidR="00F17A10" w:rsidRPr="00F15DCD">
        <w:rPr>
          <w:rFonts w:ascii="Segoe UI" w:hAnsi="Segoe UI" w:cs="Segoe UI"/>
          <w:bCs/>
          <w:color w:val="000000"/>
          <w:sz w:val="22"/>
        </w:rPr>
        <w:t xml:space="preserve">řádného </w:t>
      </w:r>
      <w:r w:rsidRPr="00F15DCD">
        <w:rPr>
          <w:rFonts w:ascii="Segoe UI" w:hAnsi="Segoe UI" w:cs="Segoe UI"/>
          <w:bCs/>
          <w:color w:val="000000"/>
          <w:sz w:val="22"/>
        </w:rPr>
        <w:t>provedení Díla</w:t>
      </w:r>
      <w:r w:rsidR="00785B74" w:rsidRPr="00F15DCD">
        <w:rPr>
          <w:rFonts w:ascii="Segoe UI" w:hAnsi="Segoe UI" w:cs="Segoe UI"/>
          <w:bCs/>
          <w:color w:val="000000"/>
          <w:sz w:val="22"/>
        </w:rPr>
        <w:t xml:space="preserve"> v době jeho provádění</w:t>
      </w:r>
      <w:r w:rsidR="00BD1031" w:rsidRPr="00F15DCD">
        <w:rPr>
          <w:rFonts w:ascii="Segoe UI" w:hAnsi="Segoe UI" w:cs="Segoe UI"/>
          <w:bCs/>
          <w:color w:val="000000"/>
          <w:sz w:val="22"/>
        </w:rPr>
        <w:t>;</w:t>
      </w:r>
      <w:r w:rsidR="00F204E2" w:rsidRPr="00F15DCD">
        <w:rPr>
          <w:rFonts w:ascii="Segoe UI" w:hAnsi="Segoe UI" w:cs="Segoe UI"/>
          <w:bCs/>
          <w:color w:val="000000"/>
          <w:sz w:val="22"/>
        </w:rPr>
        <w:t xml:space="preserve"> v případě, že jsou technické požadavky stanovené ČSN normou přísnější než požadavky EN normy, je Zhotovitel oprávněn dodržovat pouze EN technické normy, pouze však v případ</w:t>
      </w:r>
      <w:r w:rsidR="00D379CA" w:rsidRPr="00F15DCD">
        <w:rPr>
          <w:rFonts w:ascii="Segoe UI" w:hAnsi="Segoe UI" w:cs="Segoe UI"/>
          <w:bCs/>
          <w:color w:val="000000"/>
          <w:sz w:val="22"/>
        </w:rPr>
        <w:t>ech</w:t>
      </w:r>
      <w:r w:rsidR="00F204E2" w:rsidRPr="00F15DCD">
        <w:rPr>
          <w:rFonts w:ascii="Segoe UI" w:hAnsi="Segoe UI" w:cs="Segoe UI"/>
          <w:bCs/>
          <w:color w:val="000000"/>
          <w:sz w:val="22"/>
        </w:rPr>
        <w:t xml:space="preserve">, </w:t>
      </w:r>
      <w:r w:rsidR="00D379CA" w:rsidRPr="00F15DCD">
        <w:rPr>
          <w:rFonts w:ascii="Segoe UI" w:hAnsi="Segoe UI" w:cs="Segoe UI"/>
          <w:bCs/>
          <w:color w:val="000000"/>
          <w:sz w:val="22"/>
        </w:rPr>
        <w:t>kdy</w:t>
      </w:r>
      <w:r w:rsidR="00F204E2" w:rsidRPr="00F15DCD">
        <w:rPr>
          <w:rFonts w:ascii="Segoe UI" w:hAnsi="Segoe UI" w:cs="Segoe UI"/>
          <w:bCs/>
          <w:color w:val="000000"/>
          <w:sz w:val="22"/>
        </w:rPr>
        <w:t xml:space="preserve"> </w:t>
      </w:r>
      <w:r w:rsidR="00D379CA" w:rsidRPr="00F15DCD">
        <w:rPr>
          <w:rFonts w:ascii="Segoe UI" w:hAnsi="Segoe UI" w:cs="Segoe UI"/>
          <w:bCs/>
          <w:color w:val="000000"/>
          <w:sz w:val="22"/>
        </w:rPr>
        <w:t xml:space="preserve">je </w:t>
      </w:r>
      <w:r w:rsidR="00F204E2" w:rsidRPr="00F15DCD">
        <w:rPr>
          <w:rFonts w:ascii="Segoe UI" w:hAnsi="Segoe UI" w:cs="Segoe UI"/>
          <w:bCs/>
          <w:color w:val="000000"/>
          <w:sz w:val="22"/>
        </w:rPr>
        <w:t>dodržování příslušných ČSN norem dobrovolné</w:t>
      </w:r>
      <w:r w:rsidR="00D379CA" w:rsidRPr="00F15DCD">
        <w:rPr>
          <w:rFonts w:ascii="Segoe UI" w:hAnsi="Segoe UI" w:cs="Segoe UI"/>
          <w:bCs/>
          <w:color w:val="000000"/>
          <w:sz w:val="22"/>
        </w:rPr>
        <w:t>;</w:t>
      </w:r>
      <w:r w:rsidRPr="00F15DCD">
        <w:rPr>
          <w:rFonts w:ascii="Segoe UI" w:hAnsi="Segoe UI" w:cs="Segoe UI"/>
          <w:bCs/>
          <w:color w:val="000000"/>
          <w:sz w:val="22"/>
        </w:rPr>
        <w:t xml:space="preserve"> </w:t>
      </w:r>
      <w:bookmarkEnd w:id="36"/>
    </w:p>
    <w:p w14:paraId="0FD2E5C4" w14:textId="1AE7CC05" w:rsidR="00EF054F" w:rsidRPr="00F15DCD" w:rsidRDefault="00EF054F"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lastRenderedPageBreak/>
        <w:t>opatření obecné povahy dotýkající se Areálu SAKO a</w:t>
      </w:r>
      <w:r w:rsidR="00D379CA" w:rsidRPr="00F15DCD">
        <w:rPr>
          <w:rFonts w:ascii="Segoe UI" w:hAnsi="Segoe UI" w:cs="Segoe UI"/>
          <w:bCs/>
          <w:color w:val="000000"/>
          <w:sz w:val="22"/>
        </w:rPr>
        <w:t> </w:t>
      </w:r>
      <w:r w:rsidRPr="00F15DCD">
        <w:rPr>
          <w:rFonts w:ascii="Segoe UI" w:hAnsi="Segoe UI" w:cs="Segoe UI"/>
          <w:bCs/>
          <w:color w:val="000000"/>
          <w:sz w:val="22"/>
        </w:rPr>
        <w:t>realizace Linky v něm;</w:t>
      </w:r>
    </w:p>
    <w:p w14:paraId="4315C6E4" w14:textId="1471D5A3"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bookmarkStart w:id="37" w:name="_Hlk191396011"/>
      <w:r w:rsidRPr="00F15DCD">
        <w:rPr>
          <w:rFonts w:ascii="Segoe UI" w:hAnsi="Segoe UI" w:cs="Segoe UI"/>
          <w:b/>
          <w:sz w:val="22"/>
        </w:rPr>
        <w:t xml:space="preserve">Projektová dokumentace </w:t>
      </w:r>
      <w:r w:rsidRPr="00F15DCD">
        <w:rPr>
          <w:rFonts w:ascii="Segoe UI" w:hAnsi="Segoe UI" w:cs="Segoe UI"/>
          <w:sz w:val="22"/>
        </w:rPr>
        <w:t>znamená jakékoliv výkresy, zprávy, vzorce, výpočty</w:t>
      </w:r>
      <w:r w:rsidR="00BD1031" w:rsidRPr="00F15DCD">
        <w:rPr>
          <w:rFonts w:ascii="Segoe UI" w:hAnsi="Segoe UI" w:cs="Segoe UI"/>
          <w:sz w:val="22"/>
        </w:rPr>
        <w:t xml:space="preserve"> dokumentace</w:t>
      </w:r>
      <w:r w:rsidRPr="00F15DCD">
        <w:rPr>
          <w:rFonts w:ascii="Segoe UI" w:hAnsi="Segoe UI" w:cs="Segoe UI"/>
          <w:sz w:val="22"/>
        </w:rPr>
        <w:t xml:space="preserve"> a jiné dokumenty a údaje, </w:t>
      </w:r>
      <w:bookmarkStart w:id="38" w:name="_Hlk191395806"/>
      <w:r w:rsidRPr="00F15DCD">
        <w:rPr>
          <w:rFonts w:ascii="Segoe UI" w:hAnsi="Segoe UI" w:cs="Segoe UI"/>
          <w:sz w:val="22"/>
        </w:rPr>
        <w:t>které se vztahují k</w:t>
      </w:r>
      <w:r w:rsidR="00EF4724" w:rsidRPr="00F15DCD">
        <w:rPr>
          <w:rFonts w:ascii="Segoe UI" w:hAnsi="Segoe UI" w:cs="Segoe UI"/>
          <w:sz w:val="22"/>
        </w:rPr>
        <w:t> </w:t>
      </w:r>
      <w:r w:rsidRPr="00F15DCD">
        <w:rPr>
          <w:rFonts w:ascii="Segoe UI" w:hAnsi="Segoe UI" w:cs="Segoe UI"/>
          <w:sz w:val="22"/>
        </w:rPr>
        <w:t xml:space="preserve">projektu, stavbě, </w:t>
      </w:r>
      <w:r w:rsidR="008A52FB" w:rsidRPr="00F15DCD">
        <w:rPr>
          <w:rFonts w:ascii="Segoe UI" w:hAnsi="Segoe UI" w:cs="Segoe UI"/>
          <w:sz w:val="22"/>
        </w:rPr>
        <w:t>dokončení</w:t>
      </w:r>
      <w:r w:rsidR="00655F49" w:rsidRPr="00F15DCD">
        <w:rPr>
          <w:rFonts w:ascii="Segoe UI" w:hAnsi="Segoe UI" w:cs="Segoe UI"/>
          <w:sz w:val="22"/>
        </w:rPr>
        <w:t xml:space="preserve"> a</w:t>
      </w:r>
      <w:r w:rsidRPr="00F15DCD">
        <w:rPr>
          <w:rFonts w:ascii="Segoe UI" w:hAnsi="Segoe UI" w:cs="Segoe UI"/>
          <w:sz w:val="22"/>
        </w:rPr>
        <w:t xml:space="preserve"> provozu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xml:space="preserve"> ze stavebního a</w:t>
      </w:r>
      <w:r w:rsidR="00EF4724" w:rsidRPr="00F15DCD">
        <w:rPr>
          <w:rFonts w:ascii="Segoe UI" w:hAnsi="Segoe UI" w:cs="Segoe UI"/>
          <w:sz w:val="22"/>
        </w:rPr>
        <w:t> </w:t>
      </w:r>
      <w:r w:rsidRPr="00F15DCD">
        <w:rPr>
          <w:rFonts w:ascii="Segoe UI" w:hAnsi="Segoe UI" w:cs="Segoe UI"/>
          <w:sz w:val="22"/>
        </w:rPr>
        <w:t>technického hlediska</w:t>
      </w:r>
      <w:bookmarkEnd w:id="38"/>
      <w:r w:rsidR="005D6A50" w:rsidRPr="00F15DCD">
        <w:rPr>
          <w:rFonts w:ascii="Segoe UI" w:hAnsi="Segoe UI" w:cs="Segoe UI"/>
          <w:sz w:val="22"/>
        </w:rPr>
        <w:t xml:space="preserve">, které jsou výsledkem činností Zhotovitele podle této </w:t>
      </w:r>
      <w:r w:rsidR="00BD1031" w:rsidRPr="00F15DCD">
        <w:rPr>
          <w:rFonts w:ascii="Segoe UI" w:hAnsi="Segoe UI" w:cs="Segoe UI"/>
          <w:sz w:val="22"/>
        </w:rPr>
        <w:t>S</w:t>
      </w:r>
      <w:r w:rsidR="005D6A50" w:rsidRPr="00F15DCD">
        <w:rPr>
          <w:rFonts w:ascii="Segoe UI" w:hAnsi="Segoe UI" w:cs="Segoe UI"/>
          <w:sz w:val="22"/>
        </w:rPr>
        <w:t>mlouvy</w:t>
      </w:r>
      <w:r w:rsidR="00BD1031" w:rsidRPr="00F15DCD">
        <w:rPr>
          <w:rFonts w:ascii="Segoe UI" w:hAnsi="Segoe UI" w:cs="Segoe UI"/>
          <w:sz w:val="22"/>
        </w:rPr>
        <w:t xml:space="preserve"> a která se jakýmkoli způsobem vztahuje k Dílu či kterékoli jeho část</w:t>
      </w:r>
      <w:r w:rsidR="00CF7515" w:rsidRPr="00F15DCD">
        <w:rPr>
          <w:rFonts w:ascii="Segoe UI" w:hAnsi="Segoe UI" w:cs="Segoe UI"/>
          <w:sz w:val="22"/>
        </w:rPr>
        <w:t>i</w:t>
      </w:r>
      <w:r w:rsidRPr="00F15DCD">
        <w:rPr>
          <w:rFonts w:ascii="Segoe UI" w:hAnsi="Segoe UI" w:cs="Segoe UI"/>
          <w:sz w:val="22"/>
        </w:rPr>
        <w:t>;</w:t>
      </w:r>
      <w:r w:rsidR="001A2928" w:rsidRPr="00F15DCD">
        <w:rPr>
          <w:rFonts w:ascii="Segoe UI" w:hAnsi="Segoe UI" w:cs="Segoe UI"/>
          <w:sz w:val="22"/>
        </w:rPr>
        <w:t xml:space="preserve"> </w:t>
      </w:r>
    </w:p>
    <w:bookmarkEnd w:id="37"/>
    <w:p w14:paraId="357BF2BE" w14:textId="5B1E14BC"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 xml:space="preserve">Projektování </w:t>
      </w:r>
      <w:r w:rsidRPr="00F15DCD">
        <w:rPr>
          <w:rFonts w:ascii="Segoe UI" w:hAnsi="Segoe UI" w:cs="Segoe UI"/>
          <w:sz w:val="22"/>
        </w:rPr>
        <w:t xml:space="preserve">znamená činnost provedenou či zajištěnou </w:t>
      </w:r>
      <w:r w:rsidR="006F4593" w:rsidRPr="00F15DCD">
        <w:rPr>
          <w:rFonts w:ascii="Segoe UI" w:hAnsi="Segoe UI" w:cs="Segoe UI"/>
          <w:sz w:val="22"/>
        </w:rPr>
        <w:t>Zhotovitel</w:t>
      </w:r>
      <w:r w:rsidRPr="00F15DCD">
        <w:rPr>
          <w:rFonts w:ascii="Segoe UI" w:hAnsi="Segoe UI" w:cs="Segoe UI"/>
          <w:sz w:val="22"/>
        </w:rPr>
        <w:t>em, v jejímž průběhu vzniká a vznikne Projektová dokumentace v souladu se Smlouvou;</w:t>
      </w:r>
      <w:r w:rsidR="00DD7823" w:rsidRPr="00F15DCD">
        <w:rPr>
          <w:rFonts w:ascii="Segoe UI" w:hAnsi="Segoe UI" w:cs="Segoe UI"/>
          <w:sz w:val="22"/>
        </w:rPr>
        <w:t xml:space="preserve"> </w:t>
      </w:r>
    </w:p>
    <w:p w14:paraId="1FF87E6F" w14:textId="1AB16083" w:rsidR="00DD7823" w:rsidRPr="00F15DCD" w:rsidRDefault="00DD7823" w:rsidP="007F4CFA">
      <w:pPr>
        <w:pStyle w:val="RLTextlnkuslovan"/>
        <w:numPr>
          <w:ilvl w:val="2"/>
          <w:numId w:val="11"/>
        </w:numPr>
        <w:tabs>
          <w:tab w:val="clear" w:pos="2411"/>
        </w:tabs>
        <w:spacing w:line="240" w:lineRule="auto"/>
        <w:ind w:left="2268" w:hanging="850"/>
        <w:rPr>
          <w:rFonts w:ascii="Segoe UI" w:hAnsi="Segoe UI" w:cs="Segoe UI"/>
          <w:bCs/>
          <w:color w:val="000000"/>
          <w:sz w:val="22"/>
        </w:rPr>
      </w:pPr>
      <w:bookmarkStart w:id="39" w:name="_Hlk33520286"/>
      <w:r w:rsidRPr="00F15DCD">
        <w:rPr>
          <w:rFonts w:ascii="Segoe UI" w:hAnsi="Segoe UI" w:cs="Segoe UI"/>
          <w:b/>
          <w:color w:val="000000"/>
          <w:sz w:val="22"/>
        </w:rPr>
        <w:t xml:space="preserve">Průzkumy </w:t>
      </w:r>
      <w:r w:rsidRPr="00F15DCD">
        <w:rPr>
          <w:rFonts w:ascii="Segoe UI" w:hAnsi="Segoe UI" w:cs="Segoe UI"/>
          <w:bCs/>
          <w:color w:val="000000"/>
          <w:sz w:val="22"/>
        </w:rPr>
        <w:t xml:space="preserve">znamenají </w:t>
      </w:r>
      <w:r w:rsidR="00DF2596" w:rsidRPr="00F15DCD">
        <w:rPr>
          <w:rFonts w:ascii="Segoe UI" w:hAnsi="Segoe UI" w:cs="Segoe UI"/>
          <w:bCs/>
          <w:color w:val="000000"/>
          <w:sz w:val="22"/>
        </w:rPr>
        <w:t xml:space="preserve">indikativní </w:t>
      </w:r>
      <w:r w:rsidRPr="00F15DCD">
        <w:rPr>
          <w:rFonts w:ascii="Segoe UI" w:hAnsi="Segoe UI" w:cs="Segoe UI"/>
          <w:sz w:val="22"/>
          <w:szCs w:val="22"/>
        </w:rPr>
        <w:t>zprávy/průzkumy týkající se stavu Staveniště a jeho podloží</w:t>
      </w:r>
      <w:r w:rsidR="00E752F2" w:rsidRPr="00F15DCD">
        <w:rPr>
          <w:rFonts w:ascii="Segoe UI" w:hAnsi="Segoe UI" w:cs="Segoe UI"/>
          <w:sz w:val="22"/>
          <w:szCs w:val="22"/>
        </w:rPr>
        <w:t>. Součástí Průzkumů jsou také mapy dostupné skrze webové stránky www.gis.brno.cz</w:t>
      </w:r>
      <w:r w:rsidR="007D4F46" w:rsidRPr="00F15DCD">
        <w:rPr>
          <w:rFonts w:ascii="Segoe UI" w:hAnsi="Segoe UI" w:cs="Segoe UI"/>
          <w:sz w:val="22"/>
          <w:szCs w:val="22"/>
        </w:rPr>
        <w:t>;</w:t>
      </w:r>
      <w:r w:rsidR="007E49BB" w:rsidRPr="00F15DCD">
        <w:rPr>
          <w:rFonts w:ascii="Segoe UI" w:hAnsi="Segoe UI" w:cs="Segoe UI"/>
          <w:sz w:val="22"/>
          <w:szCs w:val="22"/>
        </w:rPr>
        <w:t xml:space="preserve"> </w:t>
      </w:r>
    </w:p>
    <w:bookmarkEnd w:id="39"/>
    <w:p w14:paraId="1A77241E" w14:textId="08F3B7C1" w:rsidR="00105728" w:rsidRPr="00F15DCD" w:rsidRDefault="00F03BF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w:t>
      </w:r>
      <w:r w:rsidR="00105728" w:rsidRPr="00F15DCD">
        <w:rPr>
          <w:rFonts w:ascii="Segoe UI" w:hAnsi="Segoe UI" w:cs="Segoe UI"/>
          <w:b/>
          <w:bCs/>
          <w:color w:val="000000"/>
          <w:sz w:val="22"/>
        </w:rPr>
        <w:t>ředání Díla</w:t>
      </w:r>
      <w:r w:rsidR="00105728" w:rsidRPr="00F15DCD">
        <w:rPr>
          <w:rFonts w:ascii="Segoe UI" w:hAnsi="Segoe UI" w:cs="Segoe UI"/>
          <w:color w:val="000000"/>
          <w:sz w:val="22"/>
        </w:rPr>
        <w:t xml:space="preserve"> znamená</w:t>
      </w:r>
      <w:r w:rsidR="001E3242" w:rsidRPr="00F15DCD">
        <w:rPr>
          <w:rFonts w:ascii="Segoe UI" w:hAnsi="Segoe UI" w:cs="Segoe UI"/>
          <w:color w:val="000000"/>
          <w:sz w:val="22"/>
        </w:rPr>
        <w:t xml:space="preserve"> činnost definovanou v odst. </w:t>
      </w:r>
      <w:r w:rsidR="00E07C8D" w:rsidRPr="00F15DCD">
        <w:rPr>
          <w:rFonts w:ascii="Segoe UI" w:hAnsi="Segoe UI" w:cs="Segoe UI"/>
          <w:color w:val="000000"/>
          <w:sz w:val="22"/>
        </w:rPr>
        <w:t>16.1</w:t>
      </w:r>
      <w:r w:rsidR="001E3242" w:rsidRPr="00F15DCD">
        <w:rPr>
          <w:rFonts w:ascii="Segoe UI" w:hAnsi="Segoe UI" w:cs="Segoe UI"/>
          <w:color w:val="000000"/>
          <w:sz w:val="22"/>
        </w:rPr>
        <w:t xml:space="preserve"> Smlouvy, ke které je možné přistoupit za splnění podmínek vymezený</w:t>
      </w:r>
      <w:r w:rsidR="00F5529A" w:rsidRPr="00F15DCD">
        <w:rPr>
          <w:rFonts w:ascii="Segoe UI" w:hAnsi="Segoe UI" w:cs="Segoe UI"/>
          <w:color w:val="000000"/>
          <w:sz w:val="22"/>
        </w:rPr>
        <w:t>ch</w:t>
      </w:r>
      <w:r w:rsidR="001E3242" w:rsidRPr="00F15DCD">
        <w:rPr>
          <w:rFonts w:ascii="Segoe UI" w:hAnsi="Segoe UI" w:cs="Segoe UI"/>
          <w:color w:val="000000"/>
          <w:sz w:val="22"/>
        </w:rPr>
        <w:t xml:space="preserve"> v čl. </w:t>
      </w:r>
      <w:r w:rsidR="00E07C8D" w:rsidRPr="00F15DCD">
        <w:rPr>
          <w:rFonts w:ascii="Segoe UI" w:hAnsi="Segoe UI" w:cs="Segoe UI"/>
          <w:color w:val="000000"/>
          <w:sz w:val="22"/>
        </w:rPr>
        <w:t xml:space="preserve">16 </w:t>
      </w:r>
      <w:r w:rsidR="001E3242" w:rsidRPr="00F15DCD">
        <w:rPr>
          <w:rFonts w:ascii="Segoe UI" w:hAnsi="Segoe UI" w:cs="Segoe UI"/>
          <w:color w:val="000000"/>
          <w:sz w:val="22"/>
        </w:rPr>
        <w:t>Smlouvy</w:t>
      </w:r>
      <w:r w:rsidR="00105728" w:rsidRPr="00F15DCD">
        <w:rPr>
          <w:rFonts w:ascii="Segoe UI" w:hAnsi="Segoe UI" w:cs="Segoe UI"/>
          <w:sz w:val="22"/>
        </w:rPr>
        <w:t xml:space="preserve">; </w:t>
      </w:r>
    </w:p>
    <w:p w14:paraId="01AB3E05" w14:textId="42AAF601" w:rsidR="00715233" w:rsidRPr="00F15DCD" w:rsidRDefault="0071523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Rok</w:t>
      </w:r>
      <w:r w:rsidRPr="00F15DCD">
        <w:rPr>
          <w:rFonts w:ascii="Segoe UI" w:hAnsi="Segoe UI" w:cs="Segoe UI"/>
          <w:color w:val="000000"/>
          <w:sz w:val="22"/>
        </w:rPr>
        <w:t xml:space="preserve"> znamená 365 </w:t>
      </w:r>
      <w:r w:rsidR="00181370" w:rsidRPr="00F15DCD">
        <w:rPr>
          <w:rFonts w:ascii="Segoe UI" w:hAnsi="Segoe UI" w:cs="Segoe UI"/>
          <w:color w:val="000000"/>
          <w:sz w:val="22"/>
        </w:rPr>
        <w:t>d</w:t>
      </w:r>
      <w:r w:rsidRPr="00F15DCD">
        <w:rPr>
          <w:rFonts w:ascii="Segoe UI" w:hAnsi="Segoe UI" w:cs="Segoe UI"/>
          <w:color w:val="000000"/>
          <w:sz w:val="22"/>
        </w:rPr>
        <w:t xml:space="preserve">nů; </w:t>
      </w:r>
    </w:p>
    <w:p w14:paraId="47EE703E" w14:textId="3CC0CFEE" w:rsidR="000700BE" w:rsidRPr="00F15DCD" w:rsidRDefault="00D1675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Realizační tým</w:t>
      </w:r>
      <w:r w:rsidRPr="00F15DCD">
        <w:rPr>
          <w:rFonts w:ascii="Segoe UI" w:hAnsi="Segoe UI" w:cs="Segoe UI"/>
          <w:color w:val="000000"/>
          <w:sz w:val="22"/>
        </w:rPr>
        <w:t xml:space="preserve"> znamená fyzické osoby, jejichž prostřednictvím bude </w:t>
      </w:r>
      <w:r w:rsidR="006F4593" w:rsidRPr="00F15DCD">
        <w:rPr>
          <w:rFonts w:ascii="Segoe UI" w:hAnsi="Segoe UI" w:cs="Segoe UI"/>
          <w:color w:val="000000"/>
          <w:sz w:val="22"/>
        </w:rPr>
        <w:t>Zhotovitel</w:t>
      </w:r>
      <w:r w:rsidRPr="00F15DCD">
        <w:rPr>
          <w:rFonts w:ascii="Segoe UI" w:hAnsi="Segoe UI" w:cs="Segoe UI"/>
          <w:color w:val="000000"/>
          <w:sz w:val="22"/>
        </w:rPr>
        <w:t xml:space="preserve"> provádět klíčové činnosti dle této Smlouvy. Seznam osob, které jsou členy Realizačního týmu, je</w:t>
      </w:r>
      <w:r w:rsidR="006821BC" w:rsidRPr="00F15DCD">
        <w:rPr>
          <w:rFonts w:ascii="Segoe UI" w:hAnsi="Segoe UI" w:cs="Segoe UI"/>
          <w:color w:val="000000"/>
          <w:sz w:val="22"/>
        </w:rPr>
        <w:t xml:space="preserve"> součástí </w:t>
      </w:r>
      <w:r w:rsidR="006D0639" w:rsidRPr="00F15DCD">
        <w:rPr>
          <w:rFonts w:ascii="Segoe UI" w:hAnsi="Segoe UI" w:cs="Segoe UI"/>
          <w:color w:val="000000"/>
          <w:sz w:val="22"/>
        </w:rPr>
        <w:t>N</w:t>
      </w:r>
      <w:r w:rsidR="006821BC" w:rsidRPr="00F15DCD">
        <w:rPr>
          <w:rFonts w:ascii="Segoe UI" w:hAnsi="Segoe UI" w:cs="Segoe UI"/>
          <w:color w:val="000000"/>
          <w:sz w:val="22"/>
        </w:rPr>
        <w:t>abídky Zhotovitele</w:t>
      </w:r>
      <w:r w:rsidRPr="00F15DCD">
        <w:rPr>
          <w:rFonts w:ascii="Segoe UI" w:hAnsi="Segoe UI" w:cs="Segoe UI"/>
          <w:color w:val="000000"/>
          <w:sz w:val="22"/>
        </w:rPr>
        <w:t xml:space="preserve">. Pro vyloučení pochybností platí, že členy Realizačního týmu musejí být alespoň ty osoby, kterými </w:t>
      </w:r>
      <w:r w:rsidR="006F4593" w:rsidRPr="00F15DCD">
        <w:rPr>
          <w:rFonts w:ascii="Segoe UI" w:hAnsi="Segoe UI" w:cs="Segoe UI"/>
          <w:color w:val="000000"/>
          <w:sz w:val="22"/>
        </w:rPr>
        <w:t>Zhotovitel</w:t>
      </w:r>
      <w:r w:rsidRPr="00F15DCD">
        <w:rPr>
          <w:rFonts w:ascii="Segoe UI" w:hAnsi="Segoe UI" w:cs="Segoe UI"/>
          <w:color w:val="000000"/>
          <w:sz w:val="22"/>
        </w:rPr>
        <w:t xml:space="preserve"> prokázal </w:t>
      </w:r>
      <w:r w:rsidR="00DC1A7C" w:rsidRPr="00F15DCD">
        <w:rPr>
          <w:rFonts w:ascii="Segoe UI" w:hAnsi="Segoe UI" w:cs="Segoe UI"/>
          <w:color w:val="000000"/>
          <w:sz w:val="22"/>
        </w:rPr>
        <w:t>kvalifikaci</w:t>
      </w:r>
      <w:r w:rsidRPr="00F15DCD">
        <w:rPr>
          <w:rFonts w:ascii="Segoe UI" w:hAnsi="Segoe UI" w:cs="Segoe UI"/>
          <w:color w:val="000000"/>
          <w:sz w:val="22"/>
        </w:rPr>
        <w:t xml:space="preserve"> v</w:t>
      </w:r>
      <w:r w:rsidR="00A26E32" w:rsidRPr="00F15DCD">
        <w:rPr>
          <w:rFonts w:ascii="Segoe UI" w:hAnsi="Segoe UI" w:cs="Segoe UI"/>
          <w:color w:val="000000"/>
          <w:sz w:val="22"/>
        </w:rPr>
        <w:t xml:space="preserve"> Zadávacím </w:t>
      </w:r>
      <w:r w:rsidRPr="00F15DCD">
        <w:rPr>
          <w:rFonts w:ascii="Segoe UI" w:hAnsi="Segoe UI" w:cs="Segoe UI"/>
          <w:color w:val="000000"/>
          <w:sz w:val="22"/>
        </w:rPr>
        <w:t>řízení</w:t>
      </w:r>
      <w:r w:rsidR="00502628" w:rsidRPr="00F15DCD">
        <w:rPr>
          <w:rFonts w:ascii="Segoe UI" w:hAnsi="Segoe UI" w:cs="Segoe UI"/>
          <w:color w:val="000000"/>
          <w:sz w:val="22"/>
        </w:rPr>
        <w:t xml:space="preserve">, anebo osoby, které je nahradí, </w:t>
      </w:r>
      <w:r w:rsidR="006840B8" w:rsidRPr="00F15DCD">
        <w:rPr>
          <w:rFonts w:ascii="Segoe UI" w:hAnsi="Segoe UI" w:cs="Segoe UI"/>
          <w:color w:val="000000"/>
          <w:sz w:val="22"/>
        </w:rPr>
        <w:t xml:space="preserve">avšak jen </w:t>
      </w:r>
      <w:r w:rsidR="00502628" w:rsidRPr="00F15DCD">
        <w:rPr>
          <w:rFonts w:ascii="Segoe UI" w:hAnsi="Segoe UI" w:cs="Segoe UI"/>
          <w:color w:val="000000"/>
          <w:sz w:val="22"/>
        </w:rPr>
        <w:t xml:space="preserve">za předpokladu, že i ony </w:t>
      </w:r>
      <w:r w:rsidR="006840B8" w:rsidRPr="00F15DCD">
        <w:rPr>
          <w:rFonts w:ascii="Segoe UI" w:hAnsi="Segoe UI" w:cs="Segoe UI"/>
          <w:color w:val="000000"/>
          <w:sz w:val="22"/>
        </w:rPr>
        <w:t>prokážou splnění</w:t>
      </w:r>
      <w:r w:rsidR="00502628" w:rsidRPr="00F15DCD">
        <w:rPr>
          <w:rFonts w:ascii="Segoe UI" w:hAnsi="Segoe UI" w:cs="Segoe UI"/>
          <w:color w:val="000000"/>
          <w:sz w:val="22"/>
        </w:rPr>
        <w:t xml:space="preserve"> příslušn</w:t>
      </w:r>
      <w:r w:rsidR="006840B8" w:rsidRPr="00F15DCD">
        <w:rPr>
          <w:rFonts w:ascii="Segoe UI" w:hAnsi="Segoe UI" w:cs="Segoe UI"/>
          <w:color w:val="000000"/>
          <w:sz w:val="22"/>
        </w:rPr>
        <w:t>é</w:t>
      </w:r>
      <w:r w:rsidR="00502628" w:rsidRPr="00F15DCD">
        <w:rPr>
          <w:rFonts w:ascii="Segoe UI" w:hAnsi="Segoe UI" w:cs="Segoe UI"/>
          <w:color w:val="000000"/>
          <w:sz w:val="22"/>
        </w:rPr>
        <w:t xml:space="preserve"> kvalifikac</w:t>
      </w:r>
      <w:r w:rsidR="006840B8" w:rsidRPr="00F15DCD">
        <w:rPr>
          <w:rFonts w:ascii="Segoe UI" w:hAnsi="Segoe UI" w:cs="Segoe UI"/>
          <w:color w:val="000000"/>
          <w:sz w:val="22"/>
        </w:rPr>
        <w:t>e</w:t>
      </w:r>
      <w:r w:rsidRPr="00F15DCD">
        <w:rPr>
          <w:rFonts w:ascii="Segoe UI" w:hAnsi="Segoe UI" w:cs="Segoe UI"/>
          <w:color w:val="000000"/>
          <w:sz w:val="22"/>
        </w:rPr>
        <w:t>;</w:t>
      </w:r>
      <w:r w:rsidR="000700BE" w:rsidRPr="00F15DCD">
        <w:rPr>
          <w:rFonts w:ascii="Segoe UI" w:hAnsi="Segoe UI" w:cs="Segoe UI"/>
          <w:b/>
          <w:color w:val="000000"/>
          <w:sz w:val="22"/>
        </w:rPr>
        <w:t xml:space="preserve"> </w:t>
      </w:r>
    </w:p>
    <w:p w14:paraId="7E5A86D3" w14:textId="51AC6FE8" w:rsidR="006E642C" w:rsidRPr="00F15DCD" w:rsidRDefault="006E642C" w:rsidP="007F4CFA">
      <w:pPr>
        <w:pStyle w:val="RLTextlnkuslovan"/>
        <w:numPr>
          <w:ilvl w:val="2"/>
          <w:numId w:val="11"/>
        </w:numPr>
        <w:tabs>
          <w:tab w:val="num" w:pos="1843"/>
        </w:tabs>
        <w:spacing w:line="240" w:lineRule="auto"/>
        <w:ind w:left="2269" w:hanging="851"/>
        <w:rPr>
          <w:rFonts w:ascii="Segoe UI" w:hAnsi="Segoe UI" w:cs="Segoe UI"/>
          <w:color w:val="000000"/>
          <w:sz w:val="22"/>
        </w:rPr>
      </w:pPr>
      <w:r w:rsidRPr="00F15DCD">
        <w:rPr>
          <w:rFonts w:ascii="Segoe UI" w:hAnsi="Segoe UI" w:cs="Segoe UI"/>
          <w:b/>
          <w:color w:val="000000"/>
          <w:sz w:val="22"/>
        </w:rPr>
        <w:t>Smlouva</w:t>
      </w:r>
      <w:r w:rsidR="00FA06A2" w:rsidRPr="00F15DCD">
        <w:rPr>
          <w:rFonts w:ascii="Segoe UI" w:hAnsi="Segoe UI" w:cs="Segoe UI"/>
          <w:b/>
          <w:color w:val="000000"/>
          <w:sz w:val="22"/>
        </w:rPr>
        <w:t xml:space="preserve"> </w:t>
      </w:r>
      <w:r w:rsidR="00FA06A2" w:rsidRPr="00F15DCD">
        <w:rPr>
          <w:rFonts w:ascii="Segoe UI" w:hAnsi="Segoe UI" w:cs="Segoe UI"/>
          <w:bCs/>
          <w:color w:val="000000"/>
          <w:sz w:val="22"/>
        </w:rPr>
        <w:t xml:space="preserve">(nebo také </w:t>
      </w:r>
      <w:r w:rsidR="00BF18D5" w:rsidRPr="00F15DCD">
        <w:rPr>
          <w:rFonts w:ascii="Segoe UI" w:hAnsi="Segoe UI" w:cs="Segoe UI"/>
          <w:bCs/>
          <w:color w:val="000000"/>
          <w:sz w:val="22"/>
        </w:rPr>
        <w:t>„</w:t>
      </w:r>
      <w:r w:rsidR="003944D7" w:rsidRPr="00F15DCD">
        <w:rPr>
          <w:rFonts w:ascii="Segoe UI" w:hAnsi="Segoe UI" w:cs="Segoe UI"/>
          <w:b/>
          <w:color w:val="000000"/>
          <w:sz w:val="22"/>
        </w:rPr>
        <w:t xml:space="preserve">Část </w:t>
      </w:r>
      <w:r w:rsidR="00FA06A2" w:rsidRPr="00F15DCD">
        <w:rPr>
          <w:rFonts w:ascii="Segoe UI" w:hAnsi="Segoe UI" w:cs="Segoe UI"/>
          <w:b/>
          <w:color w:val="000000"/>
          <w:sz w:val="22"/>
        </w:rPr>
        <w:t>I.</w:t>
      </w:r>
      <w:r w:rsidR="00BF18D5" w:rsidRPr="00F15DCD">
        <w:rPr>
          <w:rFonts w:ascii="Segoe UI" w:hAnsi="Segoe UI" w:cs="Segoe UI"/>
          <w:bCs/>
          <w:color w:val="000000"/>
          <w:sz w:val="22"/>
        </w:rPr>
        <w:t>“</w:t>
      </w:r>
      <w:r w:rsidR="00FA06A2" w:rsidRPr="00F15DCD">
        <w:rPr>
          <w:rFonts w:ascii="Segoe UI" w:hAnsi="Segoe UI" w:cs="Segoe UI"/>
          <w:bCs/>
          <w:color w:val="000000"/>
          <w:sz w:val="22"/>
        </w:rPr>
        <w:t>)</w:t>
      </w:r>
      <w:r w:rsidRPr="00F15DCD">
        <w:rPr>
          <w:rFonts w:ascii="Segoe UI" w:hAnsi="Segoe UI" w:cs="Segoe UI"/>
          <w:b/>
          <w:color w:val="000000"/>
          <w:sz w:val="22"/>
        </w:rPr>
        <w:t xml:space="preserve"> </w:t>
      </w:r>
      <w:r w:rsidRPr="00F15DCD">
        <w:rPr>
          <w:rFonts w:ascii="Segoe UI" w:hAnsi="Segoe UI" w:cs="Segoe UI"/>
          <w:color w:val="000000"/>
          <w:sz w:val="22"/>
        </w:rPr>
        <w:t xml:space="preserve">znamená </w:t>
      </w:r>
      <w:r w:rsidR="00137333" w:rsidRPr="00F15DCD">
        <w:rPr>
          <w:rFonts w:ascii="Segoe UI" w:hAnsi="Segoe UI" w:cs="Segoe UI"/>
          <w:color w:val="000000"/>
          <w:sz w:val="22"/>
        </w:rPr>
        <w:t xml:space="preserve">tuto </w:t>
      </w:r>
      <w:r w:rsidRPr="00F15DCD">
        <w:rPr>
          <w:rFonts w:ascii="Segoe UI" w:hAnsi="Segoe UI" w:cs="Segoe UI"/>
          <w:color w:val="000000"/>
          <w:sz w:val="22"/>
        </w:rPr>
        <w:t>smlouvu</w:t>
      </w:r>
      <w:r w:rsidR="00A91B22" w:rsidRPr="00F15DCD">
        <w:rPr>
          <w:rFonts w:ascii="Segoe UI" w:hAnsi="Segoe UI" w:cs="Segoe UI"/>
          <w:color w:val="000000"/>
          <w:sz w:val="22"/>
        </w:rPr>
        <w:t xml:space="preserve"> o dílo</w:t>
      </w:r>
      <w:r w:rsidRPr="00F15DCD">
        <w:rPr>
          <w:rFonts w:ascii="Segoe UI" w:hAnsi="Segoe UI" w:cs="Segoe UI"/>
          <w:color w:val="000000"/>
          <w:sz w:val="22"/>
        </w:rPr>
        <w:t xml:space="preserve"> včetně </w:t>
      </w:r>
      <w:r w:rsidR="008B5B98" w:rsidRPr="00F15DCD">
        <w:rPr>
          <w:rFonts w:ascii="Segoe UI" w:hAnsi="Segoe UI" w:cs="Segoe UI"/>
          <w:color w:val="000000"/>
          <w:sz w:val="22"/>
        </w:rPr>
        <w:t xml:space="preserve">všech jejích </w:t>
      </w:r>
      <w:r w:rsidRPr="00F15DCD">
        <w:rPr>
          <w:rFonts w:ascii="Segoe UI" w:hAnsi="Segoe UI" w:cs="Segoe UI"/>
          <w:color w:val="000000"/>
          <w:sz w:val="22"/>
        </w:rPr>
        <w:t>příloh a dodatků;</w:t>
      </w:r>
    </w:p>
    <w:p w14:paraId="5B4F3D34" w14:textId="0A67D2F8" w:rsidR="00C52C8F" w:rsidRPr="00F15DCD" w:rsidRDefault="00C52C8F" w:rsidP="007F4CFA">
      <w:pPr>
        <w:pStyle w:val="RLTextlnkuslovan"/>
        <w:numPr>
          <w:ilvl w:val="2"/>
          <w:numId w:val="11"/>
        </w:numPr>
        <w:tabs>
          <w:tab w:val="num" w:pos="1843"/>
        </w:tabs>
        <w:spacing w:line="240" w:lineRule="auto"/>
        <w:ind w:left="2269" w:hanging="851"/>
        <w:rPr>
          <w:rFonts w:ascii="Segoe UI" w:hAnsi="Segoe UI" w:cs="Segoe UI"/>
          <w:color w:val="000000"/>
          <w:sz w:val="22"/>
        </w:rPr>
      </w:pPr>
      <w:bookmarkStart w:id="40" w:name="_Hlk191397858"/>
      <w:r w:rsidRPr="00F15DCD">
        <w:rPr>
          <w:rFonts w:ascii="Segoe UI" w:hAnsi="Segoe UI" w:cs="Segoe UI"/>
          <w:b/>
          <w:color w:val="000000"/>
          <w:sz w:val="22"/>
        </w:rPr>
        <w:t xml:space="preserve">Software </w:t>
      </w:r>
      <w:r w:rsidRPr="00F15DCD">
        <w:rPr>
          <w:rFonts w:ascii="Segoe UI" w:hAnsi="Segoe UI" w:cs="Segoe UI"/>
          <w:bCs/>
          <w:color w:val="000000"/>
          <w:sz w:val="22"/>
        </w:rPr>
        <w:t>znamená veškeré programové vybavení dodávané jako součást Díla, zejména dle specifikací v </w:t>
      </w:r>
      <w:r w:rsidR="00CF7515" w:rsidRPr="00F15DCD">
        <w:rPr>
          <w:rFonts w:ascii="Segoe UI" w:hAnsi="Segoe UI" w:cs="Segoe UI"/>
          <w:bCs/>
          <w:color w:val="000000"/>
          <w:sz w:val="22"/>
        </w:rPr>
        <w:t>p</w:t>
      </w:r>
      <w:r w:rsidRPr="00F15DCD">
        <w:rPr>
          <w:rFonts w:ascii="Segoe UI" w:hAnsi="Segoe UI" w:cs="Segoe UI"/>
          <w:bCs/>
          <w:color w:val="000000"/>
          <w:sz w:val="22"/>
        </w:rPr>
        <w:t xml:space="preserve">říloze </w:t>
      </w:r>
      <w:r w:rsidR="001E3272" w:rsidRPr="00F15DCD">
        <w:rPr>
          <w:rFonts w:ascii="Segoe UI" w:hAnsi="Segoe UI" w:cs="Segoe UI"/>
          <w:bCs/>
          <w:color w:val="000000"/>
          <w:sz w:val="22"/>
        </w:rPr>
        <w:t xml:space="preserve">č. </w:t>
      </w:r>
      <w:r w:rsidRPr="00F15DCD">
        <w:rPr>
          <w:rFonts w:ascii="Segoe UI" w:hAnsi="Segoe UI" w:cs="Segoe UI"/>
          <w:bCs/>
          <w:color w:val="000000"/>
          <w:sz w:val="22"/>
        </w:rPr>
        <w:t>A</w:t>
      </w:r>
      <w:r w:rsidR="004F2163" w:rsidRPr="00F15DCD">
        <w:rPr>
          <w:rFonts w:ascii="Segoe UI" w:hAnsi="Segoe UI" w:cs="Segoe UI"/>
          <w:bCs/>
          <w:color w:val="000000"/>
          <w:sz w:val="22"/>
        </w:rPr>
        <w:t>7</w:t>
      </w:r>
      <w:r w:rsidRPr="00F15DCD">
        <w:rPr>
          <w:rFonts w:ascii="Segoe UI" w:hAnsi="Segoe UI" w:cs="Segoe UI"/>
          <w:bCs/>
          <w:color w:val="000000"/>
          <w:sz w:val="22"/>
        </w:rPr>
        <w:t xml:space="preserve"> Smlouvy.</w:t>
      </w:r>
    </w:p>
    <w:bookmarkEnd w:id="40"/>
    <w:p w14:paraId="7390FB2D" w14:textId="52CB1E72" w:rsidR="006476CB" w:rsidRPr="00F15DCD" w:rsidRDefault="006476C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sz w:val="22"/>
          <w:szCs w:val="22"/>
        </w:rPr>
        <w:t xml:space="preserve">Správce </w:t>
      </w:r>
      <w:r w:rsidR="004B5C39" w:rsidRPr="00F15DCD">
        <w:rPr>
          <w:rFonts w:ascii="Segoe UI" w:hAnsi="Segoe UI" w:cs="Segoe UI"/>
          <w:b/>
          <w:bCs/>
          <w:sz w:val="22"/>
          <w:szCs w:val="22"/>
        </w:rPr>
        <w:t>S</w:t>
      </w:r>
      <w:r w:rsidRPr="00F15DCD">
        <w:rPr>
          <w:rFonts w:ascii="Segoe UI" w:hAnsi="Segoe UI" w:cs="Segoe UI"/>
          <w:b/>
          <w:bCs/>
          <w:sz w:val="22"/>
          <w:szCs w:val="22"/>
        </w:rPr>
        <w:t xml:space="preserve">tavby </w:t>
      </w:r>
      <w:r w:rsidRPr="00F15DCD">
        <w:rPr>
          <w:rFonts w:ascii="Segoe UI" w:hAnsi="Segoe UI" w:cs="Segoe UI"/>
          <w:sz w:val="22"/>
          <w:szCs w:val="22"/>
        </w:rPr>
        <w:t xml:space="preserve">znamená </w:t>
      </w:r>
      <w:r w:rsidR="00221AF3" w:rsidRPr="00F15DCD">
        <w:rPr>
          <w:rFonts w:ascii="Segoe UI" w:hAnsi="Segoe UI" w:cs="Segoe UI"/>
          <w:sz w:val="22"/>
          <w:szCs w:val="22"/>
        </w:rPr>
        <w:t>osobu [</w:t>
      </w:r>
      <w:r w:rsidR="00221AF3" w:rsidRPr="00F15DCD">
        <w:rPr>
          <w:rFonts w:ascii="Segoe UI" w:hAnsi="Segoe UI" w:cs="Segoe UI"/>
          <w:sz w:val="22"/>
          <w:szCs w:val="22"/>
          <w:highlight w:val="cyan"/>
        </w:rPr>
        <w:t>BUDOU DOPLNĚNY IDENTIFIKAČNÍ ÚDAJE SPRÁVCE STAVBY</w:t>
      </w:r>
      <w:r w:rsidR="00221AF3" w:rsidRPr="00F15DCD">
        <w:rPr>
          <w:rFonts w:ascii="Segoe UI" w:hAnsi="Segoe UI" w:cs="Segoe UI"/>
          <w:sz w:val="22"/>
          <w:szCs w:val="22"/>
        </w:rPr>
        <w:t>], která na základě smluvního vztahu s Objednatelem provádí činnosti či je oprávněna kontrolovat a/nebo řídit činnost Zhotovitele dle Smlouvy, případně jinou osobu, kterou Objednatel touto činností pověří, pokud o tom Zhotovitele písemně informuje</w:t>
      </w:r>
      <w:r w:rsidR="004B5C39" w:rsidRPr="00F15DCD">
        <w:rPr>
          <w:rFonts w:ascii="Segoe UI" w:hAnsi="Segoe UI" w:cs="Segoe UI"/>
          <w:sz w:val="22"/>
          <w:szCs w:val="22"/>
        </w:rPr>
        <w:t xml:space="preserve">. </w:t>
      </w:r>
    </w:p>
    <w:p w14:paraId="598E3960" w14:textId="08DD2130" w:rsidR="00F22B1C" w:rsidRPr="00F15DCD" w:rsidRDefault="00F22B1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Stávající zařízení </w:t>
      </w:r>
      <w:r w:rsidR="00A33ED8" w:rsidRPr="00F15DCD">
        <w:rPr>
          <w:rFonts w:ascii="Segoe UI" w:hAnsi="Segoe UI" w:cs="Segoe UI"/>
          <w:color w:val="000000"/>
          <w:sz w:val="22"/>
        </w:rPr>
        <w:t xml:space="preserve">(nebo také </w:t>
      </w:r>
      <w:r w:rsidR="00BF18D5" w:rsidRPr="00F15DCD">
        <w:rPr>
          <w:rFonts w:ascii="Segoe UI" w:hAnsi="Segoe UI" w:cs="Segoe UI"/>
          <w:color w:val="000000"/>
          <w:sz w:val="22"/>
        </w:rPr>
        <w:t>„</w:t>
      </w:r>
      <w:r w:rsidR="00A33ED8" w:rsidRPr="00F15DCD">
        <w:rPr>
          <w:rFonts w:ascii="Segoe UI" w:hAnsi="Segoe UI" w:cs="Segoe UI"/>
          <w:b/>
          <w:bCs/>
          <w:color w:val="000000"/>
          <w:sz w:val="22"/>
        </w:rPr>
        <w:t>Linka K2 a K3</w:t>
      </w:r>
      <w:r w:rsidR="00BF18D5" w:rsidRPr="00F15DCD">
        <w:rPr>
          <w:rFonts w:ascii="Segoe UI" w:hAnsi="Segoe UI" w:cs="Segoe UI"/>
          <w:color w:val="000000"/>
          <w:sz w:val="22"/>
        </w:rPr>
        <w:t>“</w:t>
      </w:r>
      <w:r w:rsidR="00A33ED8" w:rsidRPr="00F15DCD">
        <w:rPr>
          <w:rFonts w:ascii="Segoe UI" w:hAnsi="Segoe UI" w:cs="Segoe UI"/>
          <w:color w:val="000000"/>
          <w:sz w:val="22"/>
        </w:rPr>
        <w:t xml:space="preserve">) </w:t>
      </w:r>
      <w:r w:rsidRPr="00F15DCD">
        <w:rPr>
          <w:rFonts w:ascii="Segoe UI" w:hAnsi="Segoe UI" w:cs="Segoe UI"/>
          <w:color w:val="000000"/>
          <w:sz w:val="22"/>
        </w:rPr>
        <w:t xml:space="preserve">znamená linky K2 a K3, které Objednatel provozuje a </w:t>
      </w:r>
      <w:r w:rsidR="001E3272" w:rsidRPr="00F15DCD">
        <w:rPr>
          <w:rFonts w:ascii="Segoe UI" w:hAnsi="Segoe UI" w:cs="Segoe UI"/>
          <w:color w:val="000000"/>
          <w:sz w:val="22"/>
        </w:rPr>
        <w:t xml:space="preserve">hodlá </w:t>
      </w:r>
      <w:r w:rsidRPr="00F15DCD">
        <w:rPr>
          <w:rFonts w:ascii="Segoe UI" w:hAnsi="Segoe UI" w:cs="Segoe UI"/>
          <w:color w:val="000000"/>
          <w:sz w:val="22"/>
        </w:rPr>
        <w:t xml:space="preserve">provozovat po dobu provádění </w:t>
      </w:r>
      <w:r w:rsidR="00F17A10" w:rsidRPr="00F15DCD">
        <w:rPr>
          <w:rFonts w:ascii="Segoe UI" w:hAnsi="Segoe UI" w:cs="Segoe UI"/>
          <w:color w:val="000000"/>
          <w:sz w:val="22"/>
        </w:rPr>
        <w:t>Díla</w:t>
      </w:r>
      <w:r w:rsidRPr="00F15DCD">
        <w:rPr>
          <w:rFonts w:ascii="Segoe UI" w:hAnsi="Segoe UI" w:cs="Segoe UI"/>
          <w:color w:val="000000"/>
          <w:sz w:val="22"/>
        </w:rPr>
        <w:t xml:space="preserve"> dle Smlouvy; </w:t>
      </w:r>
    </w:p>
    <w:p w14:paraId="6DF35FBA" w14:textId="7D96D226" w:rsidR="00FA0CBE" w:rsidRPr="00F15DCD" w:rsidRDefault="00FA0CBE"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lastRenderedPageBreak/>
        <w:t xml:space="preserve">Stavba </w:t>
      </w:r>
      <w:r w:rsidR="00EC23CD" w:rsidRPr="00F15DCD">
        <w:rPr>
          <w:rFonts w:ascii="Segoe UI" w:hAnsi="Segoe UI" w:cs="Segoe UI"/>
          <w:b/>
          <w:color w:val="000000"/>
          <w:sz w:val="22"/>
        </w:rPr>
        <w:t>Link</w:t>
      </w:r>
      <w:r w:rsidR="000C5A89" w:rsidRPr="00F15DCD">
        <w:rPr>
          <w:rFonts w:ascii="Segoe UI" w:hAnsi="Segoe UI" w:cs="Segoe UI"/>
          <w:b/>
          <w:color w:val="000000"/>
          <w:sz w:val="22"/>
        </w:rPr>
        <w:t>y</w:t>
      </w:r>
      <w:r w:rsidRPr="00F15DCD">
        <w:rPr>
          <w:rFonts w:ascii="Segoe UI" w:hAnsi="Segoe UI" w:cs="Segoe UI"/>
          <w:b/>
          <w:color w:val="000000"/>
          <w:sz w:val="22"/>
        </w:rPr>
        <w:t xml:space="preserve"> </w:t>
      </w:r>
      <w:r w:rsidRPr="00F15DCD">
        <w:rPr>
          <w:rFonts w:ascii="Segoe UI" w:hAnsi="Segoe UI" w:cs="Segoe UI"/>
          <w:color w:val="000000"/>
          <w:sz w:val="22"/>
        </w:rPr>
        <w:t>(nebo také „</w:t>
      </w:r>
      <w:r w:rsidRPr="00F15DCD">
        <w:rPr>
          <w:rFonts w:ascii="Segoe UI" w:hAnsi="Segoe UI" w:cs="Segoe UI"/>
          <w:b/>
          <w:color w:val="000000"/>
          <w:sz w:val="22"/>
        </w:rPr>
        <w:t>Stavba</w:t>
      </w:r>
      <w:r w:rsidRPr="00F15DCD">
        <w:rPr>
          <w:rFonts w:ascii="Segoe UI" w:hAnsi="Segoe UI" w:cs="Segoe UI"/>
          <w:color w:val="000000"/>
          <w:sz w:val="22"/>
        </w:rPr>
        <w:t>“</w:t>
      </w:r>
      <w:r w:rsidR="00107F82" w:rsidRPr="00F15DCD">
        <w:rPr>
          <w:rFonts w:ascii="Segoe UI" w:hAnsi="Segoe UI" w:cs="Segoe UI"/>
          <w:color w:val="000000"/>
          <w:sz w:val="22"/>
        </w:rPr>
        <w:t xml:space="preserve"> nebo „</w:t>
      </w:r>
      <w:r w:rsidR="00107F82" w:rsidRPr="00F15DCD">
        <w:rPr>
          <w:rFonts w:ascii="Segoe UI" w:hAnsi="Segoe UI" w:cs="Segoe UI"/>
          <w:b/>
          <w:bCs/>
          <w:color w:val="000000"/>
          <w:sz w:val="22"/>
        </w:rPr>
        <w:t>Montáž</w:t>
      </w:r>
      <w:r w:rsidR="00107F82" w:rsidRPr="00F15DCD">
        <w:rPr>
          <w:rFonts w:ascii="Segoe UI" w:hAnsi="Segoe UI" w:cs="Segoe UI"/>
          <w:color w:val="000000"/>
          <w:sz w:val="22"/>
        </w:rPr>
        <w:t>“</w:t>
      </w:r>
      <w:r w:rsidRPr="00F15DCD">
        <w:rPr>
          <w:rFonts w:ascii="Segoe UI" w:hAnsi="Segoe UI" w:cs="Segoe UI"/>
          <w:color w:val="000000"/>
          <w:sz w:val="22"/>
        </w:rPr>
        <w:t>) znamená všechny</w:t>
      </w:r>
      <w:r w:rsidR="004873A9" w:rsidRPr="00F15DCD">
        <w:rPr>
          <w:rFonts w:ascii="Segoe UI" w:hAnsi="Segoe UI" w:cs="Segoe UI"/>
          <w:color w:val="000000"/>
          <w:sz w:val="22"/>
        </w:rPr>
        <w:t xml:space="preserve"> Práce,</w:t>
      </w:r>
      <w:r w:rsidRPr="00F15DCD">
        <w:rPr>
          <w:rFonts w:ascii="Segoe UI" w:hAnsi="Segoe UI" w:cs="Segoe UI"/>
          <w:color w:val="000000"/>
          <w:sz w:val="22"/>
        </w:rPr>
        <w:t xml:space="preserve"> činnosti</w:t>
      </w:r>
      <w:r w:rsidR="003478C0" w:rsidRPr="00F15DCD">
        <w:rPr>
          <w:rFonts w:ascii="Segoe UI" w:hAnsi="Segoe UI" w:cs="Segoe UI"/>
          <w:color w:val="000000"/>
          <w:sz w:val="22"/>
        </w:rPr>
        <w:t xml:space="preserve"> a </w:t>
      </w:r>
      <w:r w:rsidRPr="00F15DCD">
        <w:rPr>
          <w:rFonts w:ascii="Segoe UI" w:hAnsi="Segoe UI" w:cs="Segoe UI"/>
          <w:color w:val="000000"/>
          <w:sz w:val="22"/>
        </w:rPr>
        <w:t xml:space="preserve">dodávky, které jsou podle </w:t>
      </w:r>
      <w:r w:rsidR="00731D8E" w:rsidRPr="00F15DCD">
        <w:rPr>
          <w:rFonts w:ascii="Segoe UI" w:hAnsi="Segoe UI" w:cs="Segoe UI"/>
          <w:color w:val="000000"/>
          <w:sz w:val="22"/>
        </w:rPr>
        <w:t>Právních předpisů</w:t>
      </w:r>
      <w:r w:rsidRPr="00F15DCD">
        <w:rPr>
          <w:rFonts w:ascii="Segoe UI" w:hAnsi="Segoe UI" w:cs="Segoe UI"/>
          <w:color w:val="000000"/>
          <w:sz w:val="22"/>
        </w:rPr>
        <w:t xml:space="preserve"> a této Smlouvy potřebné k řádnému a včasnému zhotovení a zprovoznění </w:t>
      </w:r>
      <w:r w:rsidR="00EC23CD" w:rsidRPr="00F15DCD">
        <w:rPr>
          <w:rFonts w:ascii="Segoe UI" w:hAnsi="Segoe UI" w:cs="Segoe UI"/>
          <w:color w:val="000000"/>
          <w:sz w:val="22"/>
        </w:rPr>
        <w:t>Link</w:t>
      </w:r>
      <w:r w:rsidR="000C5A89" w:rsidRPr="00F15DCD">
        <w:rPr>
          <w:rFonts w:ascii="Segoe UI" w:hAnsi="Segoe UI" w:cs="Segoe UI"/>
          <w:color w:val="000000"/>
          <w:sz w:val="22"/>
        </w:rPr>
        <w:t>y</w:t>
      </w:r>
      <w:r w:rsidRPr="00F15DCD">
        <w:rPr>
          <w:rFonts w:ascii="Segoe UI" w:hAnsi="Segoe UI" w:cs="Segoe UI"/>
          <w:color w:val="000000"/>
          <w:sz w:val="22"/>
        </w:rPr>
        <w:t xml:space="preserve"> dle této Smlouvy, přičemž Stavba bude zahrnovat také odstranění stávajících </w:t>
      </w:r>
      <w:r w:rsidR="00B116C0" w:rsidRPr="00F15DCD">
        <w:rPr>
          <w:rFonts w:ascii="Segoe UI" w:hAnsi="Segoe UI" w:cs="Segoe UI"/>
          <w:color w:val="000000"/>
          <w:sz w:val="22"/>
        </w:rPr>
        <w:t>o</w:t>
      </w:r>
      <w:r w:rsidRPr="00F15DCD">
        <w:rPr>
          <w:rFonts w:ascii="Segoe UI" w:hAnsi="Segoe UI" w:cs="Segoe UI"/>
          <w:color w:val="000000"/>
          <w:sz w:val="22"/>
        </w:rPr>
        <w:t xml:space="preserve">bjektů nacházejících se v Areálu </w:t>
      </w:r>
      <w:r w:rsidR="00F23DB5" w:rsidRPr="00F15DCD">
        <w:rPr>
          <w:rFonts w:ascii="Segoe UI" w:hAnsi="Segoe UI" w:cs="Segoe UI"/>
          <w:color w:val="000000"/>
          <w:sz w:val="22"/>
        </w:rPr>
        <w:t>SAKO</w:t>
      </w:r>
      <w:r w:rsidR="000C5A89" w:rsidRPr="00F15DCD">
        <w:rPr>
          <w:rFonts w:ascii="Segoe UI" w:hAnsi="Segoe UI" w:cs="Segoe UI"/>
          <w:color w:val="000000"/>
          <w:sz w:val="22"/>
        </w:rPr>
        <w:t xml:space="preserve"> dle</w:t>
      </w:r>
      <w:r w:rsidR="004E16E0" w:rsidRPr="00F15DCD">
        <w:rPr>
          <w:rFonts w:ascii="Segoe UI" w:hAnsi="Segoe UI" w:cs="Segoe UI"/>
          <w:color w:val="000000"/>
          <w:sz w:val="22"/>
        </w:rPr>
        <w:t xml:space="preserve"> </w:t>
      </w:r>
      <w:r w:rsidR="004B440E" w:rsidRPr="00F15DCD">
        <w:rPr>
          <w:rFonts w:ascii="Segoe UI" w:hAnsi="Segoe UI" w:cs="Segoe UI"/>
          <w:color w:val="000000"/>
          <w:sz w:val="22"/>
        </w:rPr>
        <w:t xml:space="preserve">Podkladové </w:t>
      </w:r>
      <w:r w:rsidR="004E16E0" w:rsidRPr="00F15DCD">
        <w:rPr>
          <w:rFonts w:ascii="Segoe UI" w:hAnsi="Segoe UI" w:cs="Segoe UI"/>
          <w:color w:val="000000"/>
          <w:sz w:val="22"/>
        </w:rPr>
        <w:t xml:space="preserve">dokumentace a Požadavků Objednatele; </w:t>
      </w:r>
    </w:p>
    <w:p w14:paraId="4372717B" w14:textId="771517D8"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Stavebník </w:t>
      </w:r>
      <w:r w:rsidRPr="00F15DCD">
        <w:rPr>
          <w:rFonts w:ascii="Segoe UI" w:hAnsi="Segoe UI" w:cs="Segoe UI"/>
          <w:color w:val="000000"/>
          <w:sz w:val="22"/>
        </w:rPr>
        <w:t xml:space="preserve">znamená osobu definovanou, včetně práv a povinností, ve SZ a prováděcích </w:t>
      </w:r>
      <w:r w:rsidR="007A2597" w:rsidRPr="00F15DCD">
        <w:rPr>
          <w:rFonts w:ascii="Segoe UI" w:hAnsi="Segoe UI" w:cs="Segoe UI"/>
          <w:color w:val="000000"/>
          <w:sz w:val="22"/>
        </w:rPr>
        <w:t>P</w:t>
      </w:r>
      <w:r w:rsidRPr="00F15DCD">
        <w:rPr>
          <w:rFonts w:ascii="Segoe UI" w:hAnsi="Segoe UI" w:cs="Segoe UI"/>
          <w:color w:val="000000"/>
          <w:sz w:val="22"/>
        </w:rPr>
        <w:t>rávních předpisech;</w:t>
      </w:r>
      <w:r w:rsidR="00252F8B" w:rsidRPr="00F15DCD">
        <w:rPr>
          <w:rFonts w:ascii="Segoe UI" w:hAnsi="Segoe UI" w:cs="Segoe UI"/>
          <w:color w:val="000000"/>
          <w:sz w:val="22"/>
        </w:rPr>
        <w:t xml:space="preserve"> </w:t>
      </w:r>
    </w:p>
    <w:p w14:paraId="202C393F" w14:textId="264ED926" w:rsidR="00252F8B" w:rsidRPr="00F15DCD" w:rsidRDefault="00252F8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Staveniště</w:t>
      </w:r>
      <w:r w:rsidRPr="00F15DCD">
        <w:rPr>
          <w:rFonts w:ascii="Segoe UI" w:hAnsi="Segoe UI" w:cs="Segoe UI"/>
          <w:bCs/>
          <w:color w:val="000000"/>
          <w:sz w:val="22"/>
        </w:rPr>
        <w:t xml:space="preserve"> znamená pozemky, resp. vymezená část pozemků, včetně součástí a příslušenství, případně stavby tvořící samostatné věci, které budou sloužit ke Stavbě </w:t>
      </w:r>
      <w:r w:rsidR="00EC23CD" w:rsidRPr="00F15DCD">
        <w:rPr>
          <w:rFonts w:ascii="Segoe UI" w:hAnsi="Segoe UI" w:cs="Segoe UI"/>
          <w:bCs/>
          <w:color w:val="000000"/>
          <w:sz w:val="22"/>
        </w:rPr>
        <w:t>Link</w:t>
      </w:r>
      <w:r w:rsidR="000C5A89" w:rsidRPr="00F15DCD">
        <w:rPr>
          <w:rFonts w:ascii="Segoe UI" w:hAnsi="Segoe UI" w:cs="Segoe UI"/>
          <w:bCs/>
          <w:color w:val="000000"/>
          <w:sz w:val="22"/>
        </w:rPr>
        <w:t>y</w:t>
      </w:r>
      <w:r w:rsidRPr="00F15DCD">
        <w:rPr>
          <w:rFonts w:ascii="Segoe UI" w:hAnsi="Segoe UI" w:cs="Segoe UI"/>
          <w:bCs/>
          <w:color w:val="000000"/>
          <w:sz w:val="22"/>
        </w:rPr>
        <w:t xml:space="preserve">, včetně jakýchkoliv souvisejících činností, přičemž </w:t>
      </w:r>
      <w:r w:rsidR="00B83BD7" w:rsidRPr="00F15DCD">
        <w:rPr>
          <w:rFonts w:ascii="Segoe UI" w:hAnsi="Segoe UI" w:cs="Segoe UI"/>
          <w:bCs/>
          <w:color w:val="000000"/>
          <w:sz w:val="22"/>
        </w:rPr>
        <w:t>S</w:t>
      </w:r>
      <w:r w:rsidRPr="00F15DCD">
        <w:rPr>
          <w:rFonts w:ascii="Segoe UI" w:hAnsi="Segoe UI" w:cs="Segoe UI"/>
          <w:bCs/>
          <w:color w:val="000000"/>
          <w:sz w:val="22"/>
        </w:rPr>
        <w:t>taveniště bude určeno v souladu se Smlouvou</w:t>
      </w:r>
      <w:r w:rsidR="000C5A89" w:rsidRPr="00F15DCD">
        <w:rPr>
          <w:rFonts w:ascii="Segoe UI" w:hAnsi="Segoe UI" w:cs="Segoe UI"/>
          <w:bCs/>
          <w:color w:val="000000"/>
          <w:sz w:val="22"/>
        </w:rPr>
        <w:t>,</w:t>
      </w:r>
      <w:r w:rsidR="00DF2596" w:rsidRPr="00F15DCD">
        <w:rPr>
          <w:rFonts w:ascii="Segoe UI" w:hAnsi="Segoe UI" w:cs="Segoe UI"/>
          <w:bCs/>
          <w:color w:val="000000"/>
          <w:sz w:val="22"/>
        </w:rPr>
        <w:t xml:space="preserve"> </w:t>
      </w:r>
      <w:r w:rsidR="00C84A4F" w:rsidRPr="00F15DCD">
        <w:rPr>
          <w:rFonts w:ascii="Segoe UI" w:hAnsi="Segoe UI" w:cs="Segoe UI"/>
          <w:bCs/>
          <w:color w:val="000000"/>
          <w:sz w:val="22"/>
        </w:rPr>
        <w:t xml:space="preserve">Požadavky Objednatele a </w:t>
      </w:r>
      <w:r w:rsidR="00B0128D" w:rsidRPr="00F15DCD">
        <w:rPr>
          <w:rFonts w:ascii="Segoe UI" w:hAnsi="Segoe UI" w:cs="Segoe UI"/>
          <w:bCs/>
          <w:color w:val="000000"/>
          <w:sz w:val="22"/>
        </w:rPr>
        <w:t>Podkladovou</w:t>
      </w:r>
      <w:r w:rsidR="000C5A89" w:rsidRPr="00F15DCD">
        <w:rPr>
          <w:rFonts w:ascii="Segoe UI" w:hAnsi="Segoe UI" w:cs="Segoe UI"/>
          <w:bCs/>
          <w:color w:val="000000"/>
          <w:sz w:val="22"/>
        </w:rPr>
        <w:t xml:space="preserve"> dokumentací</w:t>
      </w:r>
      <w:r w:rsidRPr="00F15DCD">
        <w:rPr>
          <w:rFonts w:ascii="Segoe UI" w:hAnsi="Segoe UI" w:cs="Segoe UI"/>
          <w:bCs/>
          <w:color w:val="000000"/>
          <w:sz w:val="22"/>
        </w:rPr>
        <w:t xml:space="preserve"> </w:t>
      </w:r>
      <w:r w:rsidR="00730C15" w:rsidRPr="00F15DCD">
        <w:rPr>
          <w:rFonts w:ascii="Segoe UI" w:hAnsi="Segoe UI" w:cs="Segoe UI"/>
          <w:bCs/>
          <w:color w:val="000000"/>
          <w:sz w:val="22"/>
        </w:rPr>
        <w:t xml:space="preserve">a </w:t>
      </w:r>
      <w:r w:rsidRPr="00F15DCD">
        <w:rPr>
          <w:rFonts w:ascii="Segoe UI" w:hAnsi="Segoe UI" w:cs="Segoe UI"/>
          <w:bCs/>
          <w:color w:val="000000"/>
          <w:sz w:val="22"/>
        </w:rPr>
        <w:t>bude odpovídat Právním</w:t>
      </w:r>
      <w:r w:rsidR="00A56463" w:rsidRPr="00F15DCD">
        <w:rPr>
          <w:rFonts w:ascii="Segoe UI" w:hAnsi="Segoe UI" w:cs="Segoe UI"/>
          <w:bCs/>
          <w:color w:val="000000"/>
          <w:sz w:val="22"/>
        </w:rPr>
        <w:t xml:space="preserve"> </w:t>
      </w:r>
      <w:r w:rsidRPr="00F15DCD">
        <w:rPr>
          <w:rFonts w:ascii="Segoe UI" w:hAnsi="Segoe UI" w:cs="Segoe UI"/>
          <w:bCs/>
          <w:color w:val="000000"/>
          <w:sz w:val="22"/>
        </w:rPr>
        <w:t>předpisů</w:t>
      </w:r>
      <w:r w:rsidR="00A56463" w:rsidRPr="00F15DCD">
        <w:rPr>
          <w:rFonts w:ascii="Segoe UI" w:hAnsi="Segoe UI" w:cs="Segoe UI"/>
          <w:bCs/>
          <w:color w:val="000000"/>
          <w:sz w:val="22"/>
        </w:rPr>
        <w:t>m</w:t>
      </w:r>
      <w:r w:rsidRPr="00F15DCD">
        <w:rPr>
          <w:rFonts w:ascii="Segoe UI" w:hAnsi="Segoe UI" w:cs="Segoe UI"/>
          <w:bCs/>
          <w:color w:val="000000"/>
          <w:sz w:val="22"/>
        </w:rPr>
        <w:t xml:space="preserve">; </w:t>
      </w:r>
    </w:p>
    <w:p w14:paraId="191BC07B" w14:textId="172B6607"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SZ</w:t>
      </w:r>
      <w:r w:rsidRPr="00F15DCD">
        <w:rPr>
          <w:rFonts w:ascii="Segoe UI" w:hAnsi="Segoe UI" w:cs="Segoe UI"/>
          <w:color w:val="000000"/>
          <w:sz w:val="22"/>
        </w:rPr>
        <w:t xml:space="preserve"> znamená </w:t>
      </w:r>
      <w:r w:rsidR="00EF054F" w:rsidRPr="00F15DCD">
        <w:rPr>
          <w:rFonts w:ascii="Segoe UI" w:hAnsi="Segoe UI" w:cs="Segoe UI"/>
          <w:color w:val="000000"/>
          <w:sz w:val="22"/>
        </w:rPr>
        <w:t xml:space="preserve">zákon č. 283/2021 Sb., stavební zákon, </w:t>
      </w:r>
      <w:r w:rsidR="00DD1782" w:rsidRPr="00F15DCD">
        <w:rPr>
          <w:rFonts w:ascii="Segoe UI" w:hAnsi="Segoe UI" w:cs="Segoe UI"/>
          <w:color w:val="000000"/>
          <w:sz w:val="22"/>
        </w:rPr>
        <w:t xml:space="preserve">ve znění pozdějších předpisů </w:t>
      </w:r>
      <w:r w:rsidRPr="00F15DCD">
        <w:rPr>
          <w:rFonts w:ascii="Segoe UI" w:hAnsi="Segoe UI" w:cs="Segoe UI"/>
          <w:color w:val="000000"/>
          <w:sz w:val="22"/>
        </w:rPr>
        <w:t xml:space="preserve">a/nebo jakýkoli obecně závazný </w:t>
      </w:r>
      <w:r w:rsidR="007A2597" w:rsidRPr="00F15DCD">
        <w:rPr>
          <w:rFonts w:ascii="Segoe UI" w:hAnsi="Segoe UI" w:cs="Segoe UI"/>
          <w:color w:val="000000"/>
          <w:sz w:val="22"/>
        </w:rPr>
        <w:t>p</w:t>
      </w:r>
      <w:r w:rsidRPr="00F15DCD">
        <w:rPr>
          <w:rFonts w:ascii="Segoe UI" w:hAnsi="Segoe UI" w:cs="Segoe UI"/>
          <w:color w:val="000000"/>
          <w:sz w:val="22"/>
        </w:rPr>
        <w:t xml:space="preserve">rávní předpis nahrazující </w:t>
      </w:r>
      <w:r w:rsidR="00DD1782" w:rsidRPr="00F15DCD">
        <w:rPr>
          <w:rFonts w:ascii="Segoe UI" w:hAnsi="Segoe UI" w:cs="Segoe UI"/>
          <w:color w:val="000000"/>
          <w:sz w:val="22"/>
        </w:rPr>
        <w:t xml:space="preserve">či novelizující </w:t>
      </w:r>
      <w:r w:rsidRPr="00F15DCD">
        <w:rPr>
          <w:rFonts w:ascii="Segoe UI" w:hAnsi="Segoe UI" w:cs="Segoe UI"/>
          <w:color w:val="000000"/>
          <w:sz w:val="22"/>
        </w:rPr>
        <w:t>tento zákon;</w:t>
      </w:r>
      <w:r w:rsidR="006840B8" w:rsidRPr="00F15DCD">
        <w:rPr>
          <w:rFonts w:ascii="Segoe UI" w:hAnsi="Segoe UI" w:cs="Segoe UI"/>
          <w:color w:val="000000"/>
          <w:sz w:val="22"/>
        </w:rPr>
        <w:t xml:space="preserve"> pro vyloučení pochybností se uvádí, že Dílo musí být předáno ve stavu v souladu se SZ účinným v době jeho předání a převzetí, jakož i Inženýrské činnosti je třeba vykonávat v souladu s účinným SZ, nestanoví-li příslušný SZ jinak;</w:t>
      </w:r>
    </w:p>
    <w:p w14:paraId="3DEBB9E1" w14:textId="046F1769"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bCs/>
          <w:sz w:val="22"/>
        </w:rPr>
        <w:t xml:space="preserve">Trvalé </w:t>
      </w:r>
      <w:r w:rsidR="00F750F3" w:rsidRPr="00F15DCD">
        <w:rPr>
          <w:rFonts w:ascii="Segoe UI" w:hAnsi="Segoe UI" w:cs="Segoe UI"/>
          <w:b/>
          <w:bCs/>
          <w:sz w:val="22"/>
        </w:rPr>
        <w:t>P</w:t>
      </w:r>
      <w:r w:rsidRPr="00F15DCD">
        <w:rPr>
          <w:rFonts w:ascii="Segoe UI" w:hAnsi="Segoe UI" w:cs="Segoe UI"/>
          <w:b/>
          <w:bCs/>
          <w:sz w:val="22"/>
        </w:rPr>
        <w:t>ráce</w:t>
      </w:r>
      <w:r w:rsidRPr="00F15DCD">
        <w:rPr>
          <w:rFonts w:ascii="Segoe UI" w:hAnsi="Segoe UI" w:cs="Segoe UI"/>
          <w:sz w:val="22"/>
        </w:rPr>
        <w:t xml:space="preserve"> znamená práce, které mají být Zhotovitelem provedeny podle Smlouvy; </w:t>
      </w:r>
    </w:p>
    <w:p w14:paraId="0A41803C" w14:textId="451D7E4B"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Užití pozemků a staveb</w:t>
      </w:r>
      <w:r w:rsidRPr="00F15DCD">
        <w:rPr>
          <w:rFonts w:ascii="Segoe UI" w:hAnsi="Segoe UI" w:cs="Segoe UI"/>
          <w:sz w:val="22"/>
        </w:rPr>
        <w:t xml:space="preserve"> znamená užití pozemků a staveb</w:t>
      </w:r>
      <w:r w:rsidR="00E93563" w:rsidRPr="00F15DCD">
        <w:rPr>
          <w:rFonts w:ascii="Segoe UI" w:hAnsi="Segoe UI" w:cs="Segoe UI"/>
          <w:sz w:val="22"/>
        </w:rPr>
        <w:t xml:space="preserve"> v Areálu </w:t>
      </w:r>
      <w:r w:rsidR="00F23DB5" w:rsidRPr="00F15DCD">
        <w:rPr>
          <w:rFonts w:ascii="Segoe UI" w:hAnsi="Segoe UI" w:cs="Segoe UI"/>
          <w:sz w:val="22"/>
        </w:rPr>
        <w:t>SAKO</w:t>
      </w:r>
      <w:r w:rsidR="000B43A2" w:rsidRPr="00F15DCD">
        <w:rPr>
          <w:rFonts w:ascii="Segoe UI" w:hAnsi="Segoe UI" w:cs="Segoe UI"/>
          <w:sz w:val="22"/>
        </w:rPr>
        <w:t xml:space="preserve"> tvořících Staveniště</w:t>
      </w:r>
      <w:r w:rsidRPr="00F15DCD">
        <w:rPr>
          <w:rFonts w:ascii="Segoe UI" w:hAnsi="Segoe UI" w:cs="Segoe UI"/>
          <w:sz w:val="22"/>
        </w:rPr>
        <w:t xml:space="preserve"> po dobu </w:t>
      </w:r>
      <w:r w:rsidR="00553A2C" w:rsidRPr="00F15DCD">
        <w:rPr>
          <w:rFonts w:ascii="Segoe UI" w:hAnsi="Segoe UI" w:cs="Segoe UI"/>
          <w:sz w:val="22"/>
        </w:rPr>
        <w:t>Stavby</w:t>
      </w:r>
      <w:r w:rsidR="00317E02" w:rsidRPr="00F15DCD">
        <w:rPr>
          <w:rFonts w:ascii="Segoe UI" w:hAnsi="Segoe UI" w:cs="Segoe UI"/>
          <w:sz w:val="22"/>
        </w:rPr>
        <w:t xml:space="preserve">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a to výlučn</w:t>
      </w:r>
      <w:r w:rsidR="00E93563" w:rsidRPr="00F15DCD">
        <w:rPr>
          <w:rFonts w:ascii="Segoe UI" w:hAnsi="Segoe UI" w:cs="Segoe UI"/>
          <w:sz w:val="22"/>
        </w:rPr>
        <w:t>ě pro Projektování, Inženýr</w:t>
      </w:r>
      <w:r w:rsidR="004560AE" w:rsidRPr="00F15DCD">
        <w:rPr>
          <w:rFonts w:ascii="Segoe UI" w:hAnsi="Segoe UI" w:cs="Segoe UI"/>
          <w:sz w:val="22"/>
        </w:rPr>
        <w:t>skou činnost</w:t>
      </w:r>
      <w:r w:rsidR="0028695A" w:rsidRPr="00F15DCD">
        <w:rPr>
          <w:rFonts w:ascii="Segoe UI" w:hAnsi="Segoe UI" w:cs="Segoe UI"/>
          <w:sz w:val="22"/>
        </w:rPr>
        <w:t xml:space="preserve"> a</w:t>
      </w:r>
      <w:r w:rsidR="00E93563" w:rsidRPr="00F15DCD">
        <w:rPr>
          <w:rFonts w:ascii="Segoe UI" w:hAnsi="Segoe UI" w:cs="Segoe UI"/>
          <w:sz w:val="22"/>
        </w:rPr>
        <w:t xml:space="preserve"> </w:t>
      </w:r>
      <w:r w:rsidR="00553A2C" w:rsidRPr="00F15DCD">
        <w:rPr>
          <w:rFonts w:ascii="Segoe UI" w:hAnsi="Segoe UI" w:cs="Segoe UI"/>
          <w:sz w:val="22"/>
        </w:rPr>
        <w:t>Stavb</w:t>
      </w:r>
      <w:r w:rsidR="00655F49" w:rsidRPr="00F15DCD">
        <w:rPr>
          <w:rFonts w:ascii="Segoe UI" w:hAnsi="Segoe UI" w:cs="Segoe UI"/>
          <w:sz w:val="22"/>
        </w:rPr>
        <w:t>u</w:t>
      </w:r>
      <w:r w:rsidR="005A2F63" w:rsidRPr="00F15DCD">
        <w:rPr>
          <w:rFonts w:ascii="Segoe UI" w:hAnsi="Segoe UI" w:cs="Segoe UI"/>
          <w:sz w:val="22"/>
        </w:rPr>
        <w:t xml:space="preserve">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xml:space="preserve"> prováděné v souladu se Smlouvou</w:t>
      </w:r>
      <w:r w:rsidR="00640E09" w:rsidRPr="00F15DCD">
        <w:rPr>
          <w:rFonts w:ascii="Segoe UI" w:hAnsi="Segoe UI" w:cs="Segoe UI"/>
          <w:sz w:val="22"/>
        </w:rPr>
        <w:t>;</w:t>
      </w:r>
    </w:p>
    <w:p w14:paraId="01893055" w14:textId="4E410E65"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Vada (obdobně Vadný) </w:t>
      </w:r>
      <w:r w:rsidRPr="00F15DCD">
        <w:rPr>
          <w:rFonts w:ascii="Segoe UI" w:hAnsi="Segoe UI" w:cs="Segoe UI"/>
          <w:color w:val="000000"/>
          <w:sz w:val="22"/>
        </w:rPr>
        <w:t xml:space="preserve">znamená jakoukoliv vadu </w:t>
      </w:r>
      <w:r w:rsidR="00D13F6B" w:rsidRPr="00F15DCD">
        <w:rPr>
          <w:rFonts w:ascii="Segoe UI" w:hAnsi="Segoe UI" w:cs="Segoe UI"/>
          <w:color w:val="000000"/>
          <w:sz w:val="22"/>
        </w:rPr>
        <w:t>Díla</w:t>
      </w:r>
      <w:r w:rsidRPr="00F15DCD">
        <w:rPr>
          <w:rFonts w:ascii="Segoe UI" w:hAnsi="Segoe UI" w:cs="Segoe UI"/>
          <w:color w:val="000000"/>
          <w:sz w:val="22"/>
        </w:rPr>
        <w:t xml:space="preserve">, která spočívá </w:t>
      </w:r>
      <w:r w:rsidR="00D13F6B" w:rsidRPr="00F15DCD">
        <w:rPr>
          <w:rFonts w:ascii="Segoe UI" w:hAnsi="Segoe UI" w:cs="Segoe UI"/>
          <w:color w:val="000000"/>
          <w:sz w:val="22"/>
        </w:rPr>
        <w:t xml:space="preserve">zejména </w:t>
      </w:r>
      <w:r w:rsidR="005A4858" w:rsidRPr="00F15DCD">
        <w:rPr>
          <w:rFonts w:ascii="Segoe UI" w:hAnsi="Segoe UI" w:cs="Segoe UI"/>
          <w:color w:val="000000"/>
          <w:sz w:val="22"/>
        </w:rPr>
        <w:t>v</w:t>
      </w:r>
      <w:r w:rsidR="00874EB8" w:rsidRPr="00F15DCD">
        <w:rPr>
          <w:rFonts w:ascii="Segoe UI" w:hAnsi="Segoe UI" w:cs="Segoe UI"/>
          <w:color w:val="000000"/>
          <w:sz w:val="22"/>
        </w:rPr>
        <w:t>e v</w:t>
      </w:r>
      <w:r w:rsidRPr="00F15DCD">
        <w:rPr>
          <w:rFonts w:ascii="Segoe UI" w:hAnsi="Segoe UI" w:cs="Segoe UI"/>
          <w:color w:val="000000"/>
          <w:sz w:val="22"/>
        </w:rPr>
        <w:t>adném zpracování, materiálu</w:t>
      </w:r>
      <w:r w:rsidR="00874EB8" w:rsidRPr="00F15DCD">
        <w:rPr>
          <w:rFonts w:ascii="Segoe UI" w:hAnsi="Segoe UI" w:cs="Segoe UI"/>
          <w:bCs/>
          <w:color w:val="000000"/>
          <w:sz w:val="22"/>
          <w:szCs w:val="22"/>
        </w:rPr>
        <w:t>,</w:t>
      </w:r>
      <w:r w:rsidRPr="00F15DCD">
        <w:rPr>
          <w:rFonts w:ascii="Segoe UI" w:hAnsi="Segoe UI" w:cs="Segoe UI"/>
          <w:color w:val="000000"/>
          <w:sz w:val="22"/>
        </w:rPr>
        <w:t xml:space="preserve"> strojním zařízení použitém při </w:t>
      </w:r>
      <w:r w:rsidR="00553A2C" w:rsidRPr="00F15DCD">
        <w:rPr>
          <w:rFonts w:ascii="Segoe UI" w:hAnsi="Segoe UI" w:cs="Segoe UI"/>
          <w:color w:val="000000"/>
          <w:sz w:val="22"/>
        </w:rPr>
        <w:t>Stavbě</w:t>
      </w:r>
      <w:r w:rsidR="005A2F63" w:rsidRPr="00F15DCD">
        <w:rPr>
          <w:rFonts w:ascii="Segoe UI" w:hAnsi="Segoe UI" w:cs="Segoe UI"/>
          <w:color w:val="000000"/>
          <w:sz w:val="22"/>
        </w:rPr>
        <w:t xml:space="preserve"> </w:t>
      </w:r>
      <w:r w:rsidR="00EC23CD" w:rsidRPr="00F15DCD">
        <w:rPr>
          <w:rFonts w:ascii="Segoe UI" w:hAnsi="Segoe UI" w:cs="Segoe UI"/>
          <w:color w:val="000000"/>
          <w:sz w:val="22"/>
        </w:rPr>
        <w:t>Link</w:t>
      </w:r>
      <w:r w:rsidR="000C5A89" w:rsidRPr="00F15DCD">
        <w:rPr>
          <w:rFonts w:ascii="Segoe UI" w:hAnsi="Segoe UI" w:cs="Segoe UI"/>
          <w:color w:val="000000"/>
          <w:sz w:val="22"/>
        </w:rPr>
        <w:t>y</w:t>
      </w:r>
      <w:r w:rsidR="00874EB8" w:rsidRPr="00F15DCD">
        <w:rPr>
          <w:rFonts w:ascii="Segoe UI" w:hAnsi="Segoe UI" w:cs="Segoe UI"/>
          <w:bCs/>
          <w:color w:val="000000"/>
          <w:sz w:val="22"/>
          <w:szCs w:val="22"/>
        </w:rPr>
        <w:t>, vadné Projektové dokumentaci</w:t>
      </w:r>
      <w:r w:rsidR="00A9629B" w:rsidRPr="00F15DCD">
        <w:rPr>
          <w:rFonts w:ascii="Segoe UI" w:hAnsi="Segoe UI" w:cs="Segoe UI"/>
          <w:bCs/>
          <w:color w:val="000000"/>
          <w:sz w:val="22"/>
          <w:szCs w:val="22"/>
        </w:rPr>
        <w:t xml:space="preserve">, Dokumentaci </w:t>
      </w:r>
      <w:r w:rsidR="00EC23CD" w:rsidRPr="00F15DCD">
        <w:rPr>
          <w:rFonts w:ascii="Segoe UI" w:hAnsi="Segoe UI" w:cs="Segoe UI"/>
          <w:bCs/>
          <w:color w:val="000000"/>
          <w:sz w:val="22"/>
          <w:szCs w:val="22"/>
        </w:rPr>
        <w:t>Link</w:t>
      </w:r>
      <w:r w:rsidR="000C5A89" w:rsidRPr="00F15DCD">
        <w:rPr>
          <w:rFonts w:ascii="Segoe UI" w:hAnsi="Segoe UI" w:cs="Segoe UI"/>
          <w:bCs/>
          <w:color w:val="000000"/>
          <w:sz w:val="22"/>
          <w:szCs w:val="22"/>
        </w:rPr>
        <w:t>y</w:t>
      </w:r>
      <w:r w:rsidR="004B5C39" w:rsidRPr="00F15DCD">
        <w:rPr>
          <w:rFonts w:ascii="Segoe UI" w:hAnsi="Segoe UI" w:cs="Segoe UI"/>
          <w:bCs/>
          <w:color w:val="000000"/>
          <w:sz w:val="22"/>
          <w:szCs w:val="22"/>
        </w:rPr>
        <w:t>, vadné technologi</w:t>
      </w:r>
      <w:r w:rsidR="00D13F6B" w:rsidRPr="00F15DCD">
        <w:rPr>
          <w:rFonts w:ascii="Segoe UI" w:hAnsi="Segoe UI" w:cs="Segoe UI"/>
          <w:bCs/>
          <w:color w:val="000000"/>
          <w:sz w:val="22"/>
          <w:szCs w:val="22"/>
        </w:rPr>
        <w:t>i</w:t>
      </w:r>
      <w:r w:rsidR="004B5C39" w:rsidRPr="00F15DCD">
        <w:rPr>
          <w:rFonts w:ascii="Segoe UI" w:hAnsi="Segoe UI" w:cs="Segoe UI"/>
          <w:bCs/>
          <w:color w:val="000000"/>
          <w:sz w:val="22"/>
          <w:szCs w:val="22"/>
        </w:rPr>
        <w:t xml:space="preserve"> či technologických částí</w:t>
      </w:r>
      <w:r w:rsidR="00874EB8" w:rsidRPr="00F15DCD">
        <w:rPr>
          <w:rFonts w:ascii="Segoe UI" w:hAnsi="Segoe UI" w:cs="Segoe UI"/>
          <w:bCs/>
          <w:color w:val="000000"/>
          <w:sz w:val="22"/>
          <w:szCs w:val="22"/>
        </w:rPr>
        <w:t xml:space="preserve"> nebo ve vadné přípravě </w:t>
      </w:r>
      <w:r w:rsidR="00A9629B" w:rsidRPr="00F15DCD">
        <w:rPr>
          <w:rFonts w:ascii="Segoe UI" w:hAnsi="Segoe UI" w:cs="Segoe UI"/>
          <w:bCs/>
          <w:color w:val="000000"/>
          <w:sz w:val="22"/>
          <w:szCs w:val="22"/>
        </w:rPr>
        <w:t>S</w:t>
      </w:r>
      <w:r w:rsidR="00874EB8" w:rsidRPr="00F15DCD">
        <w:rPr>
          <w:rFonts w:ascii="Segoe UI" w:hAnsi="Segoe UI" w:cs="Segoe UI"/>
          <w:bCs/>
          <w:color w:val="000000"/>
          <w:sz w:val="22"/>
          <w:szCs w:val="22"/>
        </w:rPr>
        <w:t>taveniště</w:t>
      </w:r>
      <w:r w:rsidR="005A2F63" w:rsidRPr="00F15DCD">
        <w:rPr>
          <w:rFonts w:ascii="Segoe UI" w:hAnsi="Segoe UI" w:cs="Segoe UI"/>
          <w:color w:val="000000"/>
          <w:sz w:val="22"/>
        </w:rPr>
        <w:t xml:space="preserve"> </w:t>
      </w:r>
      <w:r w:rsidRPr="00F15DCD">
        <w:rPr>
          <w:rFonts w:ascii="Segoe UI" w:hAnsi="Segoe UI" w:cs="Segoe UI"/>
          <w:color w:val="000000"/>
          <w:sz w:val="22"/>
        </w:rPr>
        <w:t>s přihlédnutím k </w:t>
      </w:r>
      <w:r w:rsidR="00885723" w:rsidRPr="00F15DCD">
        <w:rPr>
          <w:rFonts w:ascii="Segoe UI" w:hAnsi="Segoe UI" w:cs="Segoe UI"/>
          <w:color w:val="000000"/>
          <w:sz w:val="22"/>
        </w:rPr>
        <w:t>z</w:t>
      </w:r>
      <w:r w:rsidRPr="00F15DCD">
        <w:rPr>
          <w:rFonts w:ascii="Segoe UI" w:hAnsi="Segoe UI" w:cs="Segoe UI"/>
          <w:color w:val="000000"/>
          <w:sz w:val="22"/>
        </w:rPr>
        <w:t xml:space="preserve">avedené </w:t>
      </w:r>
      <w:r w:rsidR="00536859" w:rsidRPr="00F15DCD">
        <w:rPr>
          <w:rFonts w:ascii="Segoe UI" w:hAnsi="Segoe UI" w:cs="Segoe UI"/>
          <w:color w:val="000000"/>
          <w:sz w:val="22"/>
        </w:rPr>
        <w:t>o</w:t>
      </w:r>
      <w:r w:rsidRPr="00F15DCD">
        <w:rPr>
          <w:rFonts w:ascii="Segoe UI" w:hAnsi="Segoe UI" w:cs="Segoe UI"/>
          <w:color w:val="000000"/>
          <w:sz w:val="22"/>
        </w:rPr>
        <w:t xml:space="preserve">dborné </w:t>
      </w:r>
      <w:r w:rsidR="00536859" w:rsidRPr="00F15DCD">
        <w:rPr>
          <w:rFonts w:ascii="Segoe UI" w:hAnsi="Segoe UI" w:cs="Segoe UI"/>
          <w:color w:val="000000"/>
          <w:sz w:val="22"/>
        </w:rPr>
        <w:t>p</w:t>
      </w:r>
      <w:r w:rsidRPr="00F15DCD">
        <w:rPr>
          <w:rFonts w:ascii="Segoe UI" w:hAnsi="Segoe UI" w:cs="Segoe UI"/>
          <w:color w:val="000000"/>
          <w:sz w:val="22"/>
        </w:rPr>
        <w:t xml:space="preserve">raxi daného odvětví a </w:t>
      </w:r>
      <w:r w:rsidR="007A2597" w:rsidRPr="00F15DCD">
        <w:rPr>
          <w:rFonts w:ascii="Segoe UI" w:hAnsi="Segoe UI" w:cs="Segoe UI"/>
          <w:color w:val="000000"/>
          <w:sz w:val="22"/>
        </w:rPr>
        <w:t>P</w:t>
      </w:r>
      <w:r w:rsidRPr="00F15DCD">
        <w:rPr>
          <w:rFonts w:ascii="Segoe UI" w:hAnsi="Segoe UI" w:cs="Segoe UI"/>
          <w:color w:val="000000"/>
          <w:sz w:val="22"/>
        </w:rPr>
        <w:t>rávním předpisům</w:t>
      </w:r>
      <w:r w:rsidR="00D13F6B" w:rsidRPr="00F15DCD">
        <w:rPr>
          <w:rFonts w:ascii="Segoe UI" w:hAnsi="Segoe UI" w:cs="Segoe UI"/>
          <w:color w:val="000000"/>
          <w:sz w:val="22"/>
        </w:rPr>
        <w:t>, tedy jakýkoli rozpor Díla se Smlo</w:t>
      </w:r>
      <w:r w:rsidR="00FA52F2" w:rsidRPr="00F15DCD">
        <w:rPr>
          <w:rFonts w:ascii="Segoe UI" w:hAnsi="Segoe UI" w:cs="Segoe UI"/>
          <w:color w:val="000000"/>
          <w:sz w:val="22"/>
        </w:rPr>
        <w:t>u</w:t>
      </w:r>
      <w:r w:rsidR="00D13F6B" w:rsidRPr="00F15DCD">
        <w:rPr>
          <w:rFonts w:ascii="Segoe UI" w:hAnsi="Segoe UI" w:cs="Segoe UI"/>
          <w:color w:val="000000"/>
          <w:sz w:val="22"/>
        </w:rPr>
        <w:t>vou</w:t>
      </w:r>
      <w:r w:rsidR="00D06811" w:rsidRPr="00F15DCD">
        <w:rPr>
          <w:rFonts w:ascii="Segoe UI" w:hAnsi="Segoe UI" w:cs="Segoe UI"/>
          <w:bCs/>
          <w:color w:val="000000"/>
          <w:sz w:val="22"/>
          <w:szCs w:val="22"/>
        </w:rPr>
        <w:t xml:space="preserve">; </w:t>
      </w:r>
    </w:p>
    <w:p w14:paraId="070FE228" w14:textId="5229423E"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VDS</w:t>
      </w:r>
      <w:r w:rsidRPr="00F15DCD">
        <w:rPr>
          <w:rFonts w:ascii="Segoe UI" w:hAnsi="Segoe UI" w:cs="Segoe UI"/>
          <w:color w:val="000000"/>
          <w:sz w:val="22"/>
        </w:rPr>
        <w:t xml:space="preserve"> znamená vyhlášku č. </w:t>
      </w:r>
      <w:r w:rsidR="00BB0BCE" w:rsidRPr="00F15DCD">
        <w:rPr>
          <w:rFonts w:ascii="Segoe UI" w:hAnsi="Segoe UI" w:cs="Segoe UI"/>
          <w:color w:val="000000"/>
          <w:sz w:val="22"/>
        </w:rPr>
        <w:t>131/2024</w:t>
      </w:r>
      <w:r w:rsidRPr="00F15DCD">
        <w:rPr>
          <w:rFonts w:ascii="Segoe UI" w:hAnsi="Segoe UI" w:cs="Segoe UI"/>
          <w:color w:val="000000"/>
          <w:sz w:val="22"/>
        </w:rPr>
        <w:t xml:space="preserve"> Sb.</w:t>
      </w:r>
      <w:r w:rsidR="00BB0BCE" w:rsidRPr="00F15DCD">
        <w:rPr>
          <w:rFonts w:ascii="Segoe UI" w:hAnsi="Segoe UI" w:cs="Segoe UI"/>
          <w:color w:val="000000"/>
          <w:sz w:val="22"/>
        </w:rPr>
        <w:t>,</w:t>
      </w:r>
      <w:r w:rsidRPr="00F15DCD">
        <w:rPr>
          <w:rFonts w:ascii="Segoe UI" w:hAnsi="Segoe UI" w:cs="Segoe UI"/>
          <w:color w:val="000000"/>
          <w:sz w:val="22"/>
        </w:rPr>
        <w:t xml:space="preserve"> o dokumentaci staveb, ve znění pozdějších předpisů</w:t>
      </w:r>
      <w:r w:rsidRPr="00F15DCD">
        <w:rPr>
          <w:rFonts w:ascii="Segoe UI" w:hAnsi="Segoe UI" w:cs="Segoe UI"/>
          <w:sz w:val="22"/>
        </w:rPr>
        <w:t xml:space="preserve"> a/nebo jakýkoli obecně závazný právní předpis nahrazující </w:t>
      </w:r>
      <w:r w:rsidR="00DD1782" w:rsidRPr="00F15DCD">
        <w:rPr>
          <w:rFonts w:ascii="Segoe UI" w:hAnsi="Segoe UI" w:cs="Segoe UI"/>
          <w:sz w:val="22"/>
        </w:rPr>
        <w:t xml:space="preserve">či novelizující </w:t>
      </w:r>
      <w:r w:rsidRPr="00F15DCD">
        <w:rPr>
          <w:rFonts w:ascii="Segoe UI" w:hAnsi="Segoe UI" w:cs="Segoe UI"/>
          <w:sz w:val="22"/>
        </w:rPr>
        <w:t>tuto vyhlášku;</w:t>
      </w:r>
    </w:p>
    <w:p w14:paraId="47271429" w14:textId="70BBEF24" w:rsidR="00D0570F" w:rsidRPr="00F15DCD" w:rsidRDefault="00D0570F" w:rsidP="007F4CFA">
      <w:pPr>
        <w:pStyle w:val="RLTextlnkuslovan"/>
        <w:numPr>
          <w:ilvl w:val="2"/>
          <w:numId w:val="11"/>
        </w:numPr>
        <w:tabs>
          <w:tab w:val="num" w:pos="1843"/>
        </w:tabs>
        <w:spacing w:line="240" w:lineRule="auto"/>
        <w:ind w:left="2268" w:hanging="850"/>
        <w:rPr>
          <w:rFonts w:ascii="Segoe UI" w:hAnsi="Segoe UI" w:cs="Segoe UI"/>
          <w:b/>
          <w:bCs/>
          <w:color w:val="000000"/>
          <w:sz w:val="22"/>
        </w:rPr>
      </w:pPr>
      <w:bookmarkStart w:id="41" w:name="_Hlk63869153"/>
      <w:bookmarkStart w:id="42" w:name="_Ref62479011"/>
      <w:r w:rsidRPr="00F15DCD">
        <w:rPr>
          <w:rFonts w:ascii="Segoe UI" w:hAnsi="Segoe UI" w:cs="Segoe UI"/>
          <w:b/>
          <w:bCs/>
          <w:color w:val="000000"/>
          <w:sz w:val="22"/>
        </w:rPr>
        <w:t>Výkonová nedostatečnost</w:t>
      </w:r>
      <w:r w:rsidRPr="00F15DCD">
        <w:rPr>
          <w:rFonts w:ascii="Segoe UI" w:hAnsi="Segoe UI" w:cs="Segoe UI"/>
          <w:color w:val="000000"/>
          <w:sz w:val="22"/>
        </w:rPr>
        <w:t xml:space="preserve"> znamená stav, kdy Dílo nedosahuje kterékoliv Garantované hodnoty</w:t>
      </w:r>
      <w:r w:rsidR="00221AF3" w:rsidRPr="00F15DCD">
        <w:rPr>
          <w:rFonts w:ascii="Segoe UI" w:hAnsi="Segoe UI" w:cs="Segoe UI"/>
          <w:color w:val="000000"/>
          <w:sz w:val="22"/>
        </w:rPr>
        <w:t xml:space="preserve"> uvedené v čl. 2 Garantované hodnoty přílohy č. II.g Garantované parametry</w:t>
      </w:r>
      <w:r w:rsidRPr="00F15DCD">
        <w:rPr>
          <w:rFonts w:ascii="Segoe UI" w:hAnsi="Segoe UI" w:cs="Segoe UI"/>
          <w:color w:val="000000"/>
          <w:sz w:val="22"/>
        </w:rPr>
        <w:t xml:space="preserve">. Výkonová nedostatečnost je </w:t>
      </w:r>
      <w:r w:rsidR="000C608E" w:rsidRPr="00F15DCD">
        <w:rPr>
          <w:rFonts w:ascii="Segoe UI" w:hAnsi="Segoe UI" w:cs="Segoe UI"/>
          <w:color w:val="000000"/>
          <w:sz w:val="22"/>
        </w:rPr>
        <w:t>V</w:t>
      </w:r>
      <w:r w:rsidRPr="00F15DCD">
        <w:rPr>
          <w:rFonts w:ascii="Segoe UI" w:hAnsi="Segoe UI" w:cs="Segoe UI"/>
          <w:color w:val="000000"/>
          <w:sz w:val="22"/>
        </w:rPr>
        <w:t>adou Díla</w:t>
      </w:r>
      <w:r w:rsidR="006D0639" w:rsidRPr="00F15DCD">
        <w:rPr>
          <w:rFonts w:ascii="Segoe UI" w:hAnsi="Segoe UI" w:cs="Segoe UI"/>
          <w:color w:val="000000"/>
          <w:sz w:val="22"/>
        </w:rPr>
        <w:t xml:space="preserve">; </w:t>
      </w:r>
    </w:p>
    <w:bookmarkEnd w:id="41"/>
    <w:bookmarkEnd w:id="42"/>
    <w:p w14:paraId="3977FAED" w14:textId="4CCEFB4B" w:rsidR="00C672C5" w:rsidRPr="00F15DCD" w:rsidRDefault="00C672C5"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lastRenderedPageBreak/>
        <w:t>Výkonové zkoušky</w:t>
      </w:r>
      <w:r w:rsidRPr="00F15DCD">
        <w:rPr>
          <w:rFonts w:ascii="Segoe UI" w:hAnsi="Segoe UI" w:cs="Segoe UI"/>
          <w:color w:val="000000"/>
          <w:sz w:val="22"/>
        </w:rPr>
        <w:t xml:space="preserve"> znamená zkoušky vymezené v Požadavcích Objednatele, a to zejména příloze č. A11 </w:t>
      </w:r>
      <w:r w:rsidR="004D7FAD" w:rsidRPr="00F15DCD">
        <w:rPr>
          <w:rFonts w:ascii="Segoe UI" w:hAnsi="Segoe UI" w:cs="Segoe UI"/>
          <w:color w:val="000000"/>
          <w:sz w:val="22"/>
        </w:rPr>
        <w:t>Dokončení montáže, uvádění do provozu a testování</w:t>
      </w:r>
      <w:r w:rsidRPr="00F15DCD">
        <w:rPr>
          <w:rFonts w:ascii="Segoe UI" w:hAnsi="Segoe UI" w:cs="Segoe UI"/>
          <w:color w:val="000000"/>
          <w:sz w:val="22"/>
        </w:rPr>
        <w:t>, příloze č. A20 P</w:t>
      </w:r>
      <w:r w:rsidR="004D7FAD" w:rsidRPr="00F15DCD">
        <w:rPr>
          <w:rFonts w:ascii="Segoe UI" w:hAnsi="Segoe UI" w:cs="Segoe UI"/>
          <w:color w:val="000000"/>
          <w:sz w:val="22"/>
        </w:rPr>
        <w:t>ostup pro Výkonové zkoušky</w:t>
      </w:r>
      <w:r w:rsidR="002465C8" w:rsidRPr="00F15DCD">
        <w:rPr>
          <w:rFonts w:ascii="Segoe UI" w:hAnsi="Segoe UI" w:cs="Segoe UI"/>
          <w:color w:val="000000"/>
          <w:sz w:val="22"/>
        </w:rPr>
        <w:t xml:space="preserve"> vč. Garanční zkoušky dle čl. </w:t>
      </w:r>
      <w:del w:id="43" w:author="Radko Majerčík" w:date="2025-03-24T14:43:00Z" w16du:dateUtc="2025-03-24T13:43:00Z">
        <w:r w:rsidR="002465C8" w:rsidRPr="00F15DCD" w:rsidDel="00E21621">
          <w:rPr>
            <w:rFonts w:ascii="Segoe UI" w:hAnsi="Segoe UI" w:cs="Segoe UI"/>
            <w:color w:val="000000"/>
            <w:sz w:val="22"/>
          </w:rPr>
          <w:fldChar w:fldCharType="begin"/>
        </w:r>
        <w:r w:rsidR="002465C8" w:rsidRPr="00F15DCD" w:rsidDel="00E21621">
          <w:rPr>
            <w:rFonts w:ascii="Segoe UI" w:hAnsi="Segoe UI" w:cs="Segoe UI"/>
            <w:color w:val="000000"/>
            <w:sz w:val="22"/>
          </w:rPr>
          <w:delInstrText xml:space="preserve"> REF _Ref61002233 \r \h </w:delInstrText>
        </w:r>
        <w:r w:rsidR="007F4CFA" w:rsidRPr="00F15DCD" w:rsidDel="00E21621">
          <w:rPr>
            <w:rFonts w:ascii="Segoe UI" w:hAnsi="Segoe UI" w:cs="Segoe UI"/>
            <w:color w:val="000000"/>
            <w:sz w:val="22"/>
          </w:rPr>
          <w:delInstrText xml:space="preserve"> \* MERGEFORMAT </w:delInstrText>
        </w:r>
        <w:r w:rsidR="002465C8" w:rsidRPr="00F15DCD" w:rsidDel="00E21621">
          <w:rPr>
            <w:rFonts w:ascii="Segoe UI" w:hAnsi="Segoe UI" w:cs="Segoe UI"/>
            <w:color w:val="000000"/>
            <w:sz w:val="22"/>
          </w:rPr>
        </w:r>
        <w:r w:rsidR="002465C8" w:rsidRPr="00F15DCD" w:rsidDel="00E21621">
          <w:rPr>
            <w:rFonts w:ascii="Segoe UI" w:hAnsi="Segoe UI" w:cs="Segoe UI"/>
            <w:color w:val="000000"/>
            <w:sz w:val="22"/>
          </w:rPr>
          <w:fldChar w:fldCharType="separate"/>
        </w:r>
        <w:r w:rsidR="00C4674D" w:rsidDel="00E21621">
          <w:rPr>
            <w:rFonts w:ascii="Segoe UI" w:hAnsi="Segoe UI" w:cs="Segoe UI"/>
            <w:color w:val="000000"/>
            <w:sz w:val="22"/>
          </w:rPr>
          <w:delText>15.27</w:delText>
        </w:r>
        <w:r w:rsidR="002465C8" w:rsidRPr="00F15DCD" w:rsidDel="00E21621">
          <w:rPr>
            <w:rFonts w:ascii="Segoe UI" w:hAnsi="Segoe UI" w:cs="Segoe UI"/>
            <w:color w:val="000000"/>
            <w:sz w:val="22"/>
          </w:rPr>
          <w:fldChar w:fldCharType="end"/>
        </w:r>
      </w:del>
      <w:ins w:id="44" w:author="Radko Majerčík" w:date="2025-03-24T14:48:00Z" w16du:dateUtc="2025-03-24T13:48:00Z">
        <w:r w:rsidR="00E21621">
          <w:rPr>
            <w:rFonts w:ascii="Segoe UI" w:hAnsi="Segoe UI" w:cs="Segoe UI"/>
            <w:color w:val="000000"/>
            <w:sz w:val="22"/>
          </w:rPr>
          <w:fldChar w:fldCharType="begin"/>
        </w:r>
        <w:r w:rsidR="00E21621">
          <w:rPr>
            <w:rFonts w:ascii="Segoe UI" w:hAnsi="Segoe UI" w:cs="Segoe UI"/>
            <w:color w:val="000000"/>
            <w:sz w:val="22"/>
          </w:rPr>
          <w:instrText xml:space="preserve"> REF _Ref67403037 \r \h </w:instrText>
        </w:r>
      </w:ins>
      <w:r w:rsidR="00E21621">
        <w:rPr>
          <w:rFonts w:ascii="Segoe UI" w:hAnsi="Segoe UI" w:cs="Segoe UI"/>
          <w:color w:val="000000"/>
          <w:sz w:val="22"/>
        </w:rPr>
      </w:r>
      <w:ins w:id="45" w:author="Radko Majerčík" w:date="2025-03-24T14:48:00Z" w16du:dateUtc="2025-03-24T13:48:00Z">
        <w:r w:rsidR="00E21621">
          <w:rPr>
            <w:rFonts w:ascii="Segoe UI" w:hAnsi="Segoe UI" w:cs="Segoe UI"/>
            <w:color w:val="000000"/>
            <w:sz w:val="22"/>
          </w:rPr>
          <w:fldChar w:fldCharType="separate"/>
        </w:r>
        <w:r w:rsidR="00E21621">
          <w:rPr>
            <w:rFonts w:ascii="Segoe UI" w:hAnsi="Segoe UI" w:cs="Segoe UI"/>
            <w:color w:val="000000"/>
            <w:sz w:val="22"/>
          </w:rPr>
          <w:t>16.11</w:t>
        </w:r>
        <w:r w:rsidR="00E21621">
          <w:rPr>
            <w:rFonts w:ascii="Segoe UI" w:hAnsi="Segoe UI" w:cs="Segoe UI"/>
            <w:color w:val="000000"/>
            <w:sz w:val="22"/>
          </w:rPr>
          <w:fldChar w:fldCharType="end"/>
        </w:r>
      </w:ins>
      <w:del w:id="46" w:author="Radko Majerčík" w:date="2025-03-24T14:48:00Z" w16du:dateUtc="2025-03-24T13:48:00Z">
        <w:r w:rsidR="00D96072" w:rsidDel="00E21621">
          <w:rPr>
            <w:rFonts w:ascii="Segoe UI" w:hAnsi="Segoe UI" w:cs="Segoe UI"/>
            <w:color w:val="000000"/>
            <w:sz w:val="22"/>
          </w:rPr>
          <w:delText>.11</w:delText>
        </w:r>
      </w:del>
      <w:r w:rsidR="002465C8" w:rsidRPr="00F15DCD">
        <w:rPr>
          <w:rFonts w:ascii="Segoe UI" w:hAnsi="Segoe UI" w:cs="Segoe UI"/>
          <w:color w:val="000000"/>
          <w:sz w:val="22"/>
        </w:rPr>
        <w:t xml:space="preserve"> Smlouvy</w:t>
      </w:r>
      <w:r w:rsidRPr="00F15DCD">
        <w:rPr>
          <w:rFonts w:ascii="Segoe UI" w:hAnsi="Segoe UI" w:cs="Segoe UI"/>
          <w:color w:val="000000"/>
          <w:sz w:val="22"/>
        </w:rPr>
        <w:t xml:space="preserve">, jejichž účelem </w:t>
      </w:r>
      <w:r w:rsidR="00221AF3" w:rsidRPr="00F15DCD">
        <w:rPr>
          <w:rFonts w:ascii="Segoe UI" w:hAnsi="Segoe UI" w:cs="Segoe UI"/>
          <w:color w:val="000000"/>
          <w:sz w:val="22"/>
        </w:rPr>
        <w:t>j</w:t>
      </w:r>
      <w:r w:rsidRPr="00F15DCD">
        <w:rPr>
          <w:rFonts w:ascii="Segoe UI" w:hAnsi="Segoe UI" w:cs="Segoe UI"/>
          <w:color w:val="000000"/>
          <w:sz w:val="22"/>
        </w:rPr>
        <w:t xml:space="preserve">e ověření splnění parametrů Díla vymezených v Požadavcích Objednatele, </w:t>
      </w:r>
      <w:r w:rsidR="00A33ED8" w:rsidRPr="00F15DCD">
        <w:rPr>
          <w:rFonts w:ascii="Segoe UI" w:hAnsi="Segoe UI" w:cs="Segoe UI"/>
          <w:color w:val="000000"/>
          <w:sz w:val="22"/>
        </w:rPr>
        <w:t>nebo znamená zkoušky, na jejichž provedení se dohodnou smluvní strany či povinnost jejich provedení vyplyne z rozhodnutí Kontrolního orgánu;</w:t>
      </w:r>
      <w:r w:rsidR="005B7526" w:rsidRPr="00F15DCD">
        <w:rPr>
          <w:rFonts w:ascii="Segoe UI" w:hAnsi="Segoe UI" w:cs="Segoe UI"/>
          <w:color w:val="000000"/>
          <w:sz w:val="22"/>
        </w:rPr>
        <w:t xml:space="preserve"> </w:t>
      </w:r>
      <w:r w:rsidR="004C6800" w:rsidRPr="00F15DCD">
        <w:rPr>
          <w:rFonts w:ascii="Segoe UI" w:hAnsi="Segoe UI" w:cs="Segoe UI"/>
          <w:color w:val="000000"/>
          <w:sz w:val="22"/>
        </w:rPr>
        <w:t>úspěšná realizace V</w:t>
      </w:r>
      <w:r w:rsidR="005B7526" w:rsidRPr="00F15DCD">
        <w:rPr>
          <w:rFonts w:ascii="Segoe UI" w:hAnsi="Segoe UI" w:cs="Segoe UI"/>
          <w:color w:val="000000"/>
          <w:sz w:val="22"/>
        </w:rPr>
        <w:t>ýkonov</w:t>
      </w:r>
      <w:r w:rsidR="004C6800" w:rsidRPr="00F15DCD">
        <w:rPr>
          <w:rFonts w:ascii="Segoe UI" w:hAnsi="Segoe UI" w:cs="Segoe UI"/>
          <w:color w:val="000000"/>
          <w:sz w:val="22"/>
        </w:rPr>
        <w:t>ých</w:t>
      </w:r>
      <w:r w:rsidR="005B7526" w:rsidRPr="00F15DCD">
        <w:rPr>
          <w:rFonts w:ascii="Segoe UI" w:hAnsi="Segoe UI" w:cs="Segoe UI"/>
          <w:color w:val="000000"/>
          <w:sz w:val="22"/>
        </w:rPr>
        <w:t xml:space="preserve"> zkouš</w:t>
      </w:r>
      <w:r w:rsidR="004C6800" w:rsidRPr="00F15DCD">
        <w:rPr>
          <w:rFonts w:ascii="Segoe UI" w:hAnsi="Segoe UI" w:cs="Segoe UI"/>
          <w:color w:val="000000"/>
          <w:sz w:val="22"/>
        </w:rPr>
        <w:t>e</w:t>
      </w:r>
      <w:r w:rsidR="005B7526" w:rsidRPr="00F15DCD">
        <w:rPr>
          <w:rFonts w:ascii="Segoe UI" w:hAnsi="Segoe UI" w:cs="Segoe UI"/>
          <w:color w:val="000000"/>
          <w:sz w:val="22"/>
        </w:rPr>
        <w:t xml:space="preserve">k je podmínkou </w:t>
      </w:r>
      <w:r w:rsidR="00332000" w:rsidRPr="00F15DCD">
        <w:rPr>
          <w:rFonts w:ascii="Segoe UI" w:hAnsi="Segoe UI" w:cs="Segoe UI"/>
          <w:color w:val="000000"/>
          <w:sz w:val="22"/>
        </w:rPr>
        <w:t>P</w:t>
      </w:r>
      <w:r w:rsidR="005B7526" w:rsidRPr="00F15DCD">
        <w:rPr>
          <w:rFonts w:ascii="Segoe UI" w:hAnsi="Segoe UI" w:cs="Segoe UI"/>
          <w:color w:val="000000"/>
          <w:sz w:val="22"/>
        </w:rPr>
        <w:t>ředání Díla;</w:t>
      </w:r>
    </w:p>
    <w:p w14:paraId="46BBC510" w14:textId="50603571"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Výstupy Inžený</w:t>
      </w:r>
      <w:r w:rsidR="004560AE" w:rsidRPr="00F15DCD">
        <w:rPr>
          <w:rFonts w:ascii="Segoe UI" w:hAnsi="Segoe UI" w:cs="Segoe UI"/>
          <w:b/>
          <w:color w:val="000000"/>
          <w:sz w:val="22"/>
        </w:rPr>
        <w:t>rské činnosti</w:t>
      </w:r>
      <w:r w:rsidRPr="00F15DCD">
        <w:rPr>
          <w:rFonts w:ascii="Segoe UI" w:hAnsi="Segoe UI" w:cs="Segoe UI"/>
          <w:b/>
          <w:color w:val="000000"/>
          <w:sz w:val="22"/>
        </w:rPr>
        <w:t xml:space="preserve"> </w:t>
      </w:r>
      <w:r w:rsidR="009A26E6" w:rsidRPr="00F15DCD">
        <w:rPr>
          <w:rFonts w:ascii="Segoe UI" w:hAnsi="Segoe UI" w:cs="Segoe UI"/>
          <w:color w:val="000000"/>
          <w:sz w:val="22"/>
        </w:rPr>
        <w:t>znamenají dokumentace, data, rozhodnutí či právní jednání, nezbytné pro splnění účelu Inženýr</w:t>
      </w:r>
      <w:r w:rsidR="004560AE" w:rsidRPr="00F15DCD">
        <w:rPr>
          <w:rFonts w:ascii="Segoe UI" w:hAnsi="Segoe UI" w:cs="Segoe UI"/>
          <w:color w:val="000000"/>
          <w:sz w:val="22"/>
        </w:rPr>
        <w:t>ské činnosti</w:t>
      </w:r>
      <w:r w:rsidR="009A26E6" w:rsidRPr="00F15DCD">
        <w:rPr>
          <w:rFonts w:ascii="Segoe UI" w:hAnsi="Segoe UI" w:cs="Segoe UI"/>
          <w:color w:val="000000"/>
          <w:sz w:val="22"/>
        </w:rPr>
        <w:t xml:space="preserve">, a které budou předány </w:t>
      </w:r>
      <w:r w:rsidR="006F4593" w:rsidRPr="00F15DCD">
        <w:rPr>
          <w:rFonts w:ascii="Segoe UI" w:hAnsi="Segoe UI" w:cs="Segoe UI"/>
          <w:color w:val="000000"/>
          <w:sz w:val="22"/>
        </w:rPr>
        <w:t>Objednatel</w:t>
      </w:r>
      <w:r w:rsidR="009A26E6" w:rsidRPr="00F15DCD">
        <w:rPr>
          <w:rFonts w:ascii="Segoe UI" w:hAnsi="Segoe UI" w:cs="Segoe UI"/>
          <w:color w:val="000000"/>
          <w:sz w:val="22"/>
        </w:rPr>
        <w:t>i v souladu s</w:t>
      </w:r>
      <w:r w:rsidR="00E21621">
        <w:rPr>
          <w:rFonts w:ascii="Segoe UI" w:hAnsi="Segoe UI" w:cs="Segoe UI"/>
          <w:color w:val="000000"/>
          <w:sz w:val="22"/>
        </w:rPr>
        <w:t> </w:t>
      </w:r>
      <w:r w:rsidR="009A26E6" w:rsidRPr="00F15DCD">
        <w:rPr>
          <w:rFonts w:ascii="Segoe UI" w:hAnsi="Segoe UI" w:cs="Segoe UI"/>
          <w:color w:val="000000"/>
          <w:sz w:val="22"/>
        </w:rPr>
        <w:t>odst.</w:t>
      </w:r>
      <w:ins w:id="47" w:author="Radko Majerčík" w:date="2025-03-24T14:53:00Z" w16du:dateUtc="2025-03-24T13:53:00Z">
        <w:r w:rsidR="005C37F5">
          <w:rPr>
            <w:rFonts w:ascii="Segoe UI" w:hAnsi="Segoe UI" w:cs="Segoe UI"/>
            <w:color w:val="000000"/>
            <w:sz w:val="22"/>
          </w:rPr>
          <w:t xml:space="preserve"> </w:t>
        </w:r>
      </w:ins>
      <w:ins w:id="48" w:author="Radko Majerčík" w:date="2025-03-24T14:54:00Z" w16du:dateUtc="2025-03-24T13:54:00Z">
        <w:r w:rsidR="005C37F5">
          <w:rPr>
            <w:rFonts w:ascii="Segoe UI" w:hAnsi="Segoe UI" w:cs="Segoe UI"/>
            <w:color w:val="000000"/>
            <w:sz w:val="22"/>
          </w:rPr>
          <w:fldChar w:fldCharType="begin"/>
        </w:r>
        <w:r w:rsidR="005C37F5">
          <w:rPr>
            <w:rFonts w:ascii="Segoe UI" w:hAnsi="Segoe UI" w:cs="Segoe UI"/>
            <w:color w:val="000000"/>
            <w:sz w:val="22"/>
          </w:rPr>
          <w:instrText xml:space="preserve"> REF _Ref467239254 \n </w:instrText>
        </w:r>
        <w:r w:rsidR="005C37F5">
          <w:rPr>
            <w:rFonts w:ascii="Segoe UI" w:hAnsi="Segoe UI" w:cs="Segoe UI"/>
            <w:color w:val="000000"/>
            <w:sz w:val="22"/>
          </w:rPr>
          <w:fldChar w:fldCharType="separate"/>
        </w:r>
        <w:r w:rsidR="005C37F5">
          <w:rPr>
            <w:rFonts w:ascii="Segoe UI" w:hAnsi="Segoe UI" w:cs="Segoe UI"/>
            <w:color w:val="000000"/>
            <w:sz w:val="22"/>
          </w:rPr>
          <w:t>11.12</w:t>
        </w:r>
        <w:r w:rsidR="005C37F5">
          <w:rPr>
            <w:rFonts w:ascii="Segoe UI" w:hAnsi="Segoe UI" w:cs="Segoe UI"/>
            <w:color w:val="000000"/>
            <w:sz w:val="22"/>
          </w:rPr>
          <w:fldChar w:fldCharType="end"/>
        </w:r>
      </w:ins>
      <w:r w:rsidR="00E21621">
        <w:rPr>
          <w:rFonts w:ascii="Segoe UI" w:hAnsi="Segoe UI" w:cs="Segoe UI"/>
          <w:color w:val="000000"/>
          <w:sz w:val="22"/>
        </w:rPr>
        <w:t xml:space="preserve"> </w:t>
      </w:r>
      <w:del w:id="49" w:author="Radko Majerčík" w:date="2025-03-24T14:53:00Z" w16du:dateUtc="2025-03-24T13:53:00Z">
        <w:r w:rsidR="009A26E6" w:rsidRPr="00F15DCD" w:rsidDel="005C37F5">
          <w:rPr>
            <w:rFonts w:ascii="Segoe UI" w:hAnsi="Segoe UI" w:cs="Segoe UI"/>
            <w:color w:val="000000"/>
            <w:sz w:val="22"/>
          </w:rPr>
          <w:delText xml:space="preserve"> </w:delText>
        </w:r>
      </w:del>
      <w:del w:id="50" w:author="Radko Majerčík" w:date="2025-03-24T14:45:00Z" w16du:dateUtc="2025-03-24T13:45:00Z">
        <w:r w:rsidR="008D2FFA" w:rsidRPr="00F15DCD" w:rsidDel="00E21621">
          <w:rPr>
            <w:rFonts w:ascii="Segoe UI" w:hAnsi="Segoe UI" w:cs="Segoe UI"/>
            <w:color w:val="000000"/>
            <w:sz w:val="22"/>
          </w:rPr>
          <w:fldChar w:fldCharType="begin"/>
        </w:r>
        <w:r w:rsidR="009A26E6" w:rsidRPr="00F15DCD" w:rsidDel="00E21621">
          <w:rPr>
            <w:rFonts w:ascii="Segoe UI" w:hAnsi="Segoe UI" w:cs="Segoe UI"/>
            <w:color w:val="000000"/>
            <w:sz w:val="22"/>
          </w:rPr>
          <w:delInstrText xml:space="preserve"> REF _Ref467239254 \r \h  \* MERGEFORMAT </w:delInstrText>
        </w:r>
        <w:r w:rsidR="008D2FFA" w:rsidRPr="00F15DCD" w:rsidDel="00E21621">
          <w:rPr>
            <w:rFonts w:ascii="Segoe UI" w:hAnsi="Segoe UI" w:cs="Segoe UI"/>
            <w:color w:val="000000"/>
            <w:sz w:val="22"/>
          </w:rPr>
        </w:r>
        <w:r w:rsidR="008D2FFA" w:rsidRPr="00F15DCD" w:rsidDel="00E21621">
          <w:rPr>
            <w:rFonts w:ascii="Segoe UI" w:hAnsi="Segoe UI" w:cs="Segoe UI"/>
            <w:color w:val="000000"/>
            <w:sz w:val="22"/>
          </w:rPr>
          <w:fldChar w:fldCharType="separate"/>
        </w:r>
        <w:r w:rsidR="00C4674D" w:rsidDel="00E21621">
          <w:rPr>
            <w:rFonts w:ascii="Segoe UI" w:hAnsi="Segoe UI" w:cs="Segoe UI"/>
            <w:color w:val="000000"/>
            <w:sz w:val="22"/>
          </w:rPr>
          <w:delText>1211.12</w:delText>
        </w:r>
        <w:r w:rsidR="008D2FFA" w:rsidRPr="00F15DCD" w:rsidDel="00E21621">
          <w:rPr>
            <w:rFonts w:ascii="Segoe UI" w:hAnsi="Segoe UI" w:cs="Segoe UI"/>
            <w:color w:val="000000"/>
            <w:sz w:val="22"/>
          </w:rPr>
          <w:fldChar w:fldCharType="end"/>
        </w:r>
        <w:r w:rsidRPr="00F15DCD" w:rsidDel="00E21621">
          <w:rPr>
            <w:rFonts w:ascii="Segoe UI" w:hAnsi="Segoe UI" w:cs="Segoe UI"/>
            <w:color w:val="000000"/>
            <w:sz w:val="22"/>
          </w:rPr>
          <w:delText xml:space="preserve"> </w:delText>
        </w:r>
      </w:del>
      <w:ins w:id="51" w:author="Radko Majerčík" w:date="2025-03-24T14:45:00Z" w16du:dateUtc="2025-03-24T13:45:00Z">
        <w:r w:rsidR="00E21621">
          <w:rPr>
            <w:rFonts w:ascii="Segoe UI" w:hAnsi="Segoe UI" w:cs="Segoe UI"/>
            <w:color w:val="000000"/>
            <w:sz w:val="22"/>
          </w:rPr>
          <w:t xml:space="preserve"> </w:t>
        </w:r>
      </w:ins>
      <w:ins w:id="52" w:author="Radko Majerčík" w:date="2025-03-24T14:51:00Z" w16du:dateUtc="2025-03-24T13:51:00Z">
        <w:r w:rsidR="00E21621">
          <w:rPr>
            <w:rFonts w:ascii="Segoe UI" w:hAnsi="Segoe UI" w:cs="Segoe UI"/>
            <w:color w:val="000000"/>
            <w:sz w:val="22"/>
          </w:rPr>
          <w:t xml:space="preserve"> </w:t>
        </w:r>
      </w:ins>
      <w:r w:rsidRPr="00F15DCD">
        <w:rPr>
          <w:rFonts w:ascii="Segoe UI" w:hAnsi="Segoe UI" w:cs="Segoe UI"/>
          <w:color w:val="000000"/>
          <w:sz w:val="22"/>
        </w:rPr>
        <w:t>Smlouvy;</w:t>
      </w:r>
      <w:r w:rsidR="000145B7" w:rsidRPr="00F15DCD">
        <w:rPr>
          <w:rFonts w:ascii="Segoe UI" w:hAnsi="Segoe UI" w:cs="Segoe UI"/>
          <w:color w:val="000000"/>
          <w:sz w:val="22"/>
        </w:rPr>
        <w:t xml:space="preserve"> </w:t>
      </w:r>
    </w:p>
    <w:p w14:paraId="188C0C2A" w14:textId="795F3012" w:rsidR="00DB58ED" w:rsidRPr="00F15DCD" w:rsidRDefault="00DB58ED"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Zadávací řízení</w:t>
      </w:r>
      <w:r w:rsidRPr="00F15DCD">
        <w:rPr>
          <w:rFonts w:ascii="Segoe UI" w:hAnsi="Segoe UI" w:cs="Segoe UI"/>
          <w:color w:val="000000"/>
          <w:sz w:val="22"/>
        </w:rPr>
        <w:t xml:space="preserve"> znamená zadávací řízení dle ZZVZ na realizaci veřejné zakázky s názvem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sz w:val="22"/>
          <w:szCs w:val="22"/>
        </w:rPr>
        <w:t>“</w:t>
      </w:r>
      <w:r w:rsidR="004B5C39" w:rsidRPr="00F15DCD">
        <w:rPr>
          <w:rFonts w:ascii="Segoe UI" w:hAnsi="Segoe UI" w:cs="Segoe UI"/>
          <w:sz w:val="22"/>
        </w:rPr>
        <w:t>, které předcházelo uzavření Smlouvy</w:t>
      </w:r>
      <w:r w:rsidRPr="00F15DCD">
        <w:rPr>
          <w:rFonts w:ascii="Segoe UI" w:hAnsi="Segoe UI" w:cs="Segoe UI"/>
          <w:color w:val="000000"/>
          <w:sz w:val="22"/>
        </w:rPr>
        <w:t xml:space="preserve">; </w:t>
      </w:r>
    </w:p>
    <w:p w14:paraId="74ABD55C" w14:textId="05F43EB0"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Zařízení </w:t>
      </w:r>
      <w:r w:rsidRPr="00F15DCD">
        <w:rPr>
          <w:rFonts w:ascii="Segoe UI" w:hAnsi="Segoe UI" w:cs="Segoe UI"/>
          <w:color w:val="000000"/>
          <w:sz w:val="22"/>
        </w:rPr>
        <w:t>znamená zařízení, stroje a vozidla určené ke zhotovení nebo tvořící součást Trval</w:t>
      </w:r>
      <w:r w:rsidR="00F750F3" w:rsidRPr="00F15DCD">
        <w:rPr>
          <w:rFonts w:ascii="Segoe UI" w:hAnsi="Segoe UI" w:cs="Segoe UI"/>
          <w:color w:val="000000"/>
          <w:sz w:val="22"/>
        </w:rPr>
        <w:t>ých</w:t>
      </w:r>
      <w:r w:rsidRPr="00F15DCD">
        <w:rPr>
          <w:rFonts w:ascii="Segoe UI" w:hAnsi="Segoe UI" w:cs="Segoe UI"/>
          <w:color w:val="000000"/>
          <w:sz w:val="22"/>
        </w:rPr>
        <w:t xml:space="preserve"> </w:t>
      </w:r>
      <w:r w:rsidR="00F750F3" w:rsidRPr="00F15DCD">
        <w:rPr>
          <w:rFonts w:ascii="Segoe UI" w:hAnsi="Segoe UI" w:cs="Segoe UI"/>
          <w:color w:val="000000"/>
          <w:sz w:val="22"/>
        </w:rPr>
        <w:t>P</w:t>
      </w:r>
      <w:r w:rsidRPr="00F15DCD">
        <w:rPr>
          <w:rFonts w:ascii="Segoe UI" w:hAnsi="Segoe UI" w:cs="Segoe UI"/>
          <w:color w:val="000000"/>
          <w:sz w:val="22"/>
        </w:rPr>
        <w:t xml:space="preserve">rací; </w:t>
      </w:r>
    </w:p>
    <w:p w14:paraId="338E277C" w14:textId="0CA65140" w:rsidR="00032C62" w:rsidRPr="00F15DCD" w:rsidRDefault="00032C6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Zástupce Objednatele</w:t>
      </w:r>
      <w:r w:rsidRPr="00F15DCD">
        <w:rPr>
          <w:rFonts w:ascii="Segoe UI" w:hAnsi="Segoe UI" w:cs="Segoe UI"/>
          <w:color w:val="000000"/>
          <w:sz w:val="22"/>
        </w:rPr>
        <w:t xml:space="preserve"> znamená osobu dle odst. </w:t>
      </w:r>
      <w:r w:rsidRPr="00F15DCD">
        <w:rPr>
          <w:rFonts w:ascii="Segoe UI" w:hAnsi="Segoe UI" w:cs="Segoe UI"/>
          <w:color w:val="000000"/>
          <w:sz w:val="22"/>
        </w:rPr>
        <w:fldChar w:fldCharType="begin"/>
      </w:r>
      <w:r w:rsidRPr="00F15DCD">
        <w:rPr>
          <w:rFonts w:ascii="Segoe UI" w:hAnsi="Segoe UI" w:cs="Segoe UI"/>
          <w:color w:val="000000"/>
          <w:sz w:val="22"/>
        </w:rPr>
        <w:instrText xml:space="preserve"> REF _Ref51164241 \r \h </w:instrText>
      </w:r>
      <w:r w:rsidR="007F4CFA" w:rsidRPr="00F15DCD">
        <w:rPr>
          <w:rFonts w:ascii="Segoe UI" w:hAnsi="Segoe UI" w:cs="Segoe UI"/>
          <w:color w:val="000000"/>
          <w:sz w:val="22"/>
        </w:rPr>
        <w:instrText xml:space="preserve"> \* MERGEFORMAT </w:instrText>
      </w:r>
      <w:r w:rsidRPr="00F15DCD">
        <w:rPr>
          <w:rFonts w:ascii="Segoe UI" w:hAnsi="Segoe UI" w:cs="Segoe UI"/>
          <w:color w:val="000000"/>
          <w:sz w:val="22"/>
        </w:rPr>
      </w:r>
      <w:r w:rsidRPr="00F15DCD">
        <w:rPr>
          <w:rFonts w:ascii="Segoe UI" w:hAnsi="Segoe UI" w:cs="Segoe UI"/>
          <w:color w:val="000000"/>
          <w:sz w:val="22"/>
        </w:rPr>
        <w:fldChar w:fldCharType="separate"/>
      </w:r>
      <w:r w:rsidR="00C4674D">
        <w:rPr>
          <w:rFonts w:ascii="Segoe UI" w:hAnsi="Segoe UI" w:cs="Segoe UI"/>
          <w:color w:val="000000"/>
          <w:sz w:val="22"/>
        </w:rPr>
        <w:t>8.1</w:t>
      </w:r>
      <w:r w:rsidRPr="00F15DCD">
        <w:rPr>
          <w:rFonts w:ascii="Segoe UI" w:hAnsi="Segoe UI" w:cs="Segoe UI"/>
          <w:color w:val="000000"/>
          <w:sz w:val="22"/>
        </w:rPr>
        <w:fldChar w:fldCharType="end"/>
      </w:r>
      <w:r w:rsidRPr="00F15DCD">
        <w:rPr>
          <w:rFonts w:ascii="Segoe UI" w:hAnsi="Segoe UI" w:cs="Segoe UI"/>
          <w:color w:val="000000"/>
          <w:sz w:val="22"/>
        </w:rPr>
        <w:t xml:space="preserve"> a násl. Smlouvy;</w:t>
      </w:r>
    </w:p>
    <w:p w14:paraId="3EE6331C" w14:textId="667B24F1"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Zástupce </w:t>
      </w:r>
      <w:r w:rsidR="006F4593" w:rsidRPr="00F15DCD">
        <w:rPr>
          <w:rFonts w:ascii="Segoe UI" w:hAnsi="Segoe UI" w:cs="Segoe UI"/>
          <w:b/>
          <w:color w:val="000000"/>
          <w:sz w:val="22"/>
        </w:rPr>
        <w:t>Zhotovitel</w:t>
      </w:r>
      <w:r w:rsidRPr="00F15DCD">
        <w:rPr>
          <w:rFonts w:ascii="Segoe UI" w:hAnsi="Segoe UI" w:cs="Segoe UI"/>
          <w:b/>
          <w:color w:val="000000"/>
          <w:sz w:val="22"/>
        </w:rPr>
        <w:t>e</w:t>
      </w:r>
      <w:r w:rsidRPr="00F15DCD">
        <w:rPr>
          <w:rFonts w:ascii="Segoe UI" w:hAnsi="Segoe UI" w:cs="Segoe UI"/>
          <w:color w:val="000000"/>
          <w:sz w:val="22"/>
        </w:rPr>
        <w:t xml:space="preserve"> znamená osobu dle odst. </w:t>
      </w:r>
      <w:r w:rsidR="008D2FFA" w:rsidRPr="00F15DCD">
        <w:rPr>
          <w:rFonts w:ascii="Segoe UI" w:hAnsi="Segoe UI" w:cs="Segoe UI"/>
          <w:color w:val="000000"/>
          <w:sz w:val="22"/>
        </w:rPr>
        <w:fldChar w:fldCharType="begin"/>
      </w:r>
      <w:r w:rsidR="00DD41FF" w:rsidRPr="00F15DCD">
        <w:rPr>
          <w:rFonts w:ascii="Segoe UI" w:hAnsi="Segoe UI" w:cs="Segoe UI"/>
          <w:color w:val="000000"/>
          <w:sz w:val="22"/>
        </w:rPr>
        <w:instrText xml:space="preserve"> REF _Ref467239665 \r \h  \* MERGEFORMAT </w:instrText>
      </w:r>
      <w:r w:rsidR="008D2FFA" w:rsidRPr="00F15DCD">
        <w:rPr>
          <w:rFonts w:ascii="Segoe UI" w:hAnsi="Segoe UI" w:cs="Segoe UI"/>
          <w:color w:val="000000"/>
          <w:sz w:val="22"/>
        </w:rPr>
      </w:r>
      <w:r w:rsidR="008D2FFA" w:rsidRPr="00F15DCD">
        <w:rPr>
          <w:rFonts w:ascii="Segoe UI" w:hAnsi="Segoe UI" w:cs="Segoe UI"/>
          <w:color w:val="000000"/>
          <w:sz w:val="22"/>
        </w:rPr>
        <w:fldChar w:fldCharType="separate"/>
      </w:r>
      <w:r w:rsidR="00C4674D">
        <w:rPr>
          <w:rFonts w:ascii="Segoe UI" w:hAnsi="Segoe UI" w:cs="Segoe UI"/>
          <w:color w:val="000000"/>
          <w:sz w:val="22"/>
        </w:rPr>
        <w:t>8.5</w:t>
      </w:r>
      <w:r w:rsidR="008D2FFA" w:rsidRPr="00F15DCD">
        <w:rPr>
          <w:rFonts w:ascii="Segoe UI" w:hAnsi="Segoe UI" w:cs="Segoe UI"/>
          <w:color w:val="000000"/>
          <w:sz w:val="22"/>
        </w:rPr>
        <w:fldChar w:fldCharType="end"/>
      </w:r>
      <w:r w:rsidR="00DD41FF" w:rsidRPr="00F15DCD">
        <w:rPr>
          <w:rFonts w:ascii="Segoe UI" w:hAnsi="Segoe UI" w:cs="Segoe UI"/>
          <w:color w:val="000000"/>
          <w:sz w:val="22"/>
        </w:rPr>
        <w:t xml:space="preserve"> a násl. </w:t>
      </w:r>
      <w:r w:rsidR="00640E09" w:rsidRPr="00F15DCD">
        <w:rPr>
          <w:rFonts w:ascii="Segoe UI" w:hAnsi="Segoe UI" w:cs="Segoe UI"/>
          <w:color w:val="000000"/>
          <w:sz w:val="22"/>
        </w:rPr>
        <w:t>Smlouvy;</w:t>
      </w:r>
      <w:r w:rsidR="004873A9" w:rsidRPr="00F15DCD">
        <w:rPr>
          <w:rFonts w:ascii="Segoe UI" w:hAnsi="Segoe UI" w:cs="Segoe UI"/>
          <w:color w:val="000000"/>
          <w:sz w:val="22"/>
        </w:rPr>
        <w:t xml:space="preserve"> </w:t>
      </w:r>
    </w:p>
    <w:p w14:paraId="23A5085C" w14:textId="52072D00" w:rsidR="004873A9" w:rsidRPr="00F15DCD" w:rsidRDefault="004873A9"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ZEVO </w:t>
      </w:r>
      <w:r w:rsidRPr="00F15DCD">
        <w:rPr>
          <w:rFonts w:ascii="Segoe UI" w:hAnsi="Segoe UI" w:cs="Segoe UI"/>
          <w:bCs/>
          <w:color w:val="000000"/>
          <w:sz w:val="22"/>
        </w:rPr>
        <w:t>znamená Stávající zařízení na energetické využití odpadu a budoucí zařízení Linky, které bude Objednatel provozovat jako jede</w:t>
      </w:r>
      <w:r w:rsidR="006D0639" w:rsidRPr="00F15DCD">
        <w:rPr>
          <w:rFonts w:ascii="Segoe UI" w:hAnsi="Segoe UI" w:cs="Segoe UI"/>
          <w:bCs/>
          <w:color w:val="000000"/>
          <w:sz w:val="22"/>
        </w:rPr>
        <w:t>n</w:t>
      </w:r>
      <w:r w:rsidRPr="00F15DCD">
        <w:rPr>
          <w:rFonts w:ascii="Segoe UI" w:hAnsi="Segoe UI" w:cs="Segoe UI"/>
          <w:bCs/>
          <w:color w:val="000000"/>
          <w:sz w:val="22"/>
        </w:rPr>
        <w:t xml:space="preserve"> funkční celek, a to zejména </w:t>
      </w:r>
      <w:r w:rsidR="006D0639" w:rsidRPr="00F15DCD">
        <w:rPr>
          <w:rFonts w:ascii="Segoe UI" w:hAnsi="Segoe UI" w:cs="Segoe UI"/>
          <w:bCs/>
          <w:color w:val="000000"/>
          <w:sz w:val="22"/>
        </w:rPr>
        <w:t>z</w:t>
      </w:r>
      <w:r w:rsidRPr="00F15DCD">
        <w:rPr>
          <w:rFonts w:ascii="Segoe UI" w:hAnsi="Segoe UI" w:cs="Segoe UI"/>
          <w:bCs/>
          <w:color w:val="000000"/>
          <w:sz w:val="22"/>
        </w:rPr>
        <w:t xml:space="preserve">a účelem výroby elektrické energie a tepla z obnovitelných zdrojů včetně dodržování všech legislativních požadavků a požadavků Kontrolních orgánů; </w:t>
      </w:r>
    </w:p>
    <w:p w14:paraId="023D857E" w14:textId="482F04D9" w:rsidR="00BD3D93" w:rsidRPr="00F15DCD" w:rsidRDefault="00BD3D9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Zdroje</w:t>
      </w:r>
      <w:r w:rsidRPr="00F15DCD">
        <w:rPr>
          <w:rFonts w:ascii="Segoe UI" w:hAnsi="Segoe UI" w:cs="Segoe UI"/>
          <w:color w:val="000000"/>
          <w:sz w:val="22"/>
        </w:rPr>
        <w:t xml:space="preserve"> znamená elektrickou energii, vodu a jiné vstupy či suroviny, které jsou nezbytné pro provádění Díla </w:t>
      </w:r>
      <w:r w:rsidR="00071242" w:rsidRPr="00F15DCD">
        <w:rPr>
          <w:rFonts w:ascii="Segoe UI" w:hAnsi="Segoe UI" w:cs="Segoe UI"/>
          <w:color w:val="000000"/>
          <w:sz w:val="22"/>
        </w:rPr>
        <w:t xml:space="preserve">či provoz Linky dle Požadavků Objednatele; </w:t>
      </w:r>
    </w:p>
    <w:p w14:paraId="3C74DB91" w14:textId="059494E2" w:rsidR="00181370" w:rsidRPr="00F15DCD" w:rsidRDefault="0018137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Zhotovitel</w:t>
      </w:r>
      <w:r w:rsidRPr="00F15DCD">
        <w:rPr>
          <w:rFonts w:ascii="Segoe UI" w:hAnsi="Segoe UI" w:cs="Segoe UI"/>
          <w:color w:val="000000"/>
          <w:sz w:val="22"/>
        </w:rPr>
        <w:t xml:space="preserve"> znamená</w:t>
      </w:r>
      <w:r w:rsidR="00EF054F" w:rsidRPr="00F15DCD">
        <w:rPr>
          <w:rFonts w:ascii="Segoe UI" w:hAnsi="Segoe UI" w:cs="Segoe UI"/>
          <w:color w:val="000000"/>
          <w:sz w:val="22"/>
        </w:rPr>
        <w:t xml:space="preserve"> Zhotovitele, jak je definován v záhlaví této Smlouvy</w:t>
      </w:r>
      <w:r w:rsidRPr="00F15DCD">
        <w:rPr>
          <w:rFonts w:ascii="Segoe UI" w:hAnsi="Segoe UI" w:cs="Segoe UI"/>
          <w:color w:val="000000"/>
          <w:sz w:val="22"/>
        </w:rPr>
        <w:t xml:space="preserve">; </w:t>
      </w:r>
    </w:p>
    <w:p w14:paraId="740EB374" w14:textId="675AF858" w:rsidR="009252CB" w:rsidRPr="00F15DCD" w:rsidRDefault="009252C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Zkušební provoz</w:t>
      </w:r>
      <w:r w:rsidRPr="00F15DCD">
        <w:rPr>
          <w:rFonts w:ascii="Segoe UI" w:hAnsi="Segoe UI" w:cs="Segoe UI"/>
          <w:color w:val="000000"/>
          <w:sz w:val="22"/>
        </w:rPr>
        <w:t xml:space="preserve"> znamená </w:t>
      </w:r>
      <w:r w:rsidR="00121129" w:rsidRPr="00F15DCD">
        <w:rPr>
          <w:rFonts w:ascii="Segoe UI" w:hAnsi="Segoe UI" w:cs="Segoe UI"/>
          <w:color w:val="000000"/>
          <w:sz w:val="22"/>
        </w:rPr>
        <w:t>období</w:t>
      </w:r>
      <w:r w:rsidR="00F03BF4" w:rsidRPr="00F15DCD">
        <w:rPr>
          <w:rFonts w:ascii="Segoe UI" w:hAnsi="Segoe UI" w:cs="Segoe UI"/>
          <w:color w:val="000000"/>
          <w:sz w:val="22"/>
        </w:rPr>
        <w:t xml:space="preserve"> po Předání </w:t>
      </w:r>
      <w:r w:rsidR="00DF7862">
        <w:rPr>
          <w:rFonts w:ascii="Segoe UI" w:hAnsi="Segoe UI" w:cs="Segoe UI"/>
          <w:color w:val="000000"/>
          <w:sz w:val="22"/>
        </w:rPr>
        <w:t>D</w:t>
      </w:r>
      <w:r w:rsidR="00F03BF4" w:rsidRPr="00F15DCD">
        <w:rPr>
          <w:rFonts w:ascii="Segoe UI" w:hAnsi="Segoe UI" w:cs="Segoe UI"/>
          <w:color w:val="000000"/>
          <w:sz w:val="22"/>
        </w:rPr>
        <w:t>íla</w:t>
      </w:r>
      <w:r w:rsidR="00121129" w:rsidRPr="00F15DCD">
        <w:rPr>
          <w:rFonts w:ascii="Segoe UI" w:hAnsi="Segoe UI" w:cs="Segoe UI"/>
          <w:color w:val="000000"/>
          <w:sz w:val="22"/>
        </w:rPr>
        <w:t xml:space="preserve"> </w:t>
      </w:r>
      <w:r w:rsidR="005C665A" w:rsidRPr="00F15DCD">
        <w:rPr>
          <w:rFonts w:ascii="Segoe UI" w:hAnsi="Segoe UI" w:cs="Segoe UI"/>
          <w:color w:val="000000"/>
          <w:sz w:val="22"/>
        </w:rPr>
        <w:t xml:space="preserve">vymezené </w:t>
      </w:r>
      <w:r w:rsidR="00121129" w:rsidRPr="00F15DCD">
        <w:rPr>
          <w:rFonts w:ascii="Segoe UI" w:hAnsi="Segoe UI" w:cs="Segoe UI"/>
          <w:color w:val="000000"/>
          <w:sz w:val="22"/>
        </w:rPr>
        <w:t>v</w:t>
      </w:r>
      <w:r w:rsidR="005C665A" w:rsidRPr="00F15DCD">
        <w:rPr>
          <w:rFonts w:ascii="Segoe UI" w:hAnsi="Segoe UI" w:cs="Segoe UI"/>
          <w:color w:val="000000"/>
          <w:sz w:val="22"/>
        </w:rPr>
        <w:t xml:space="preserve"> odst. </w:t>
      </w:r>
      <w:r w:rsidR="00156E83" w:rsidRPr="00F15DCD">
        <w:rPr>
          <w:rFonts w:ascii="Segoe UI" w:hAnsi="Segoe UI" w:cs="Segoe UI"/>
          <w:color w:val="000000"/>
          <w:sz w:val="22"/>
        </w:rPr>
        <w:t>16.20</w:t>
      </w:r>
      <w:r w:rsidR="00F5529A" w:rsidRPr="00F15DCD">
        <w:rPr>
          <w:rFonts w:ascii="Segoe UI" w:hAnsi="Segoe UI" w:cs="Segoe UI"/>
          <w:color w:val="000000"/>
          <w:sz w:val="22"/>
        </w:rPr>
        <w:t xml:space="preserve"> </w:t>
      </w:r>
      <w:r w:rsidR="005C665A" w:rsidRPr="00F15DCD">
        <w:rPr>
          <w:rFonts w:ascii="Segoe UI" w:hAnsi="Segoe UI" w:cs="Segoe UI"/>
          <w:color w:val="000000"/>
          <w:sz w:val="22"/>
        </w:rPr>
        <w:t>a násl. Smlouvy</w:t>
      </w:r>
      <w:r w:rsidR="00332000" w:rsidRPr="00F15DCD">
        <w:rPr>
          <w:rFonts w:ascii="Segoe UI" w:hAnsi="Segoe UI" w:cs="Segoe UI"/>
          <w:color w:val="000000"/>
          <w:sz w:val="22"/>
        </w:rPr>
        <w:t xml:space="preserve">, do </w:t>
      </w:r>
      <w:r w:rsidR="00DC0B47" w:rsidRPr="00F15DCD">
        <w:rPr>
          <w:rFonts w:ascii="Segoe UI" w:hAnsi="Segoe UI" w:cs="Segoe UI"/>
          <w:color w:val="000000"/>
          <w:sz w:val="22"/>
        </w:rPr>
        <w:t xml:space="preserve">odsouhlasení protokolu o ukončení zkušebního provozu; </w:t>
      </w:r>
      <w:r w:rsidR="00332000" w:rsidRPr="00F15DCD">
        <w:rPr>
          <w:rFonts w:ascii="Segoe UI" w:hAnsi="Segoe UI" w:cs="Segoe UI"/>
          <w:color w:val="000000"/>
          <w:sz w:val="22"/>
        </w:rPr>
        <w:t>ukončení</w:t>
      </w:r>
      <w:r w:rsidR="00943B51" w:rsidRPr="00F15DCD">
        <w:rPr>
          <w:rFonts w:ascii="Segoe UI" w:hAnsi="Segoe UI" w:cs="Segoe UI"/>
          <w:color w:val="000000"/>
          <w:sz w:val="22"/>
        </w:rPr>
        <w:t xml:space="preserve">; </w:t>
      </w:r>
    </w:p>
    <w:p w14:paraId="03DBF4BB" w14:textId="19BE5FF5"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Změna </w:t>
      </w:r>
      <w:r w:rsidR="007A2597" w:rsidRPr="00F15DCD">
        <w:rPr>
          <w:rFonts w:ascii="Segoe UI" w:hAnsi="Segoe UI" w:cs="Segoe UI"/>
          <w:b/>
          <w:color w:val="000000"/>
          <w:sz w:val="22"/>
        </w:rPr>
        <w:t>P</w:t>
      </w:r>
      <w:r w:rsidRPr="00F15DCD">
        <w:rPr>
          <w:rFonts w:ascii="Segoe UI" w:hAnsi="Segoe UI" w:cs="Segoe UI"/>
          <w:b/>
          <w:color w:val="000000"/>
          <w:sz w:val="22"/>
        </w:rPr>
        <w:t>rávních předpisů</w:t>
      </w:r>
      <w:r w:rsidRPr="00F15DCD">
        <w:rPr>
          <w:rFonts w:ascii="Segoe UI" w:hAnsi="Segoe UI" w:cs="Segoe UI"/>
          <w:color w:val="000000"/>
          <w:sz w:val="22"/>
        </w:rPr>
        <w:t xml:space="preserve"> znamená z</w:t>
      </w:r>
      <w:r w:rsidR="004E356E" w:rsidRPr="00F15DCD">
        <w:rPr>
          <w:rFonts w:ascii="Segoe UI" w:hAnsi="Segoe UI" w:cs="Segoe UI"/>
          <w:color w:val="000000"/>
          <w:sz w:val="22"/>
        </w:rPr>
        <w:t xml:space="preserve">měnu </w:t>
      </w:r>
      <w:r w:rsidR="007D351D" w:rsidRPr="00F15DCD">
        <w:rPr>
          <w:rFonts w:ascii="Segoe UI" w:hAnsi="Segoe UI" w:cs="Segoe UI"/>
          <w:color w:val="000000"/>
          <w:sz w:val="22"/>
        </w:rPr>
        <w:t>P</w:t>
      </w:r>
      <w:r w:rsidRPr="00F15DCD">
        <w:rPr>
          <w:rFonts w:ascii="Segoe UI" w:hAnsi="Segoe UI" w:cs="Segoe UI"/>
          <w:color w:val="000000"/>
          <w:sz w:val="22"/>
        </w:rPr>
        <w:t>rávních předpisů, která nastane po uzavření Smlouvy</w:t>
      </w:r>
      <w:r w:rsidR="00682948" w:rsidRPr="00F15DCD">
        <w:rPr>
          <w:rFonts w:ascii="Segoe UI" w:hAnsi="Segoe UI" w:cs="Segoe UI"/>
          <w:color w:val="000000"/>
          <w:sz w:val="22"/>
          <w:szCs w:val="22"/>
        </w:rPr>
        <w:t>;</w:t>
      </w:r>
      <w:r w:rsidR="00B45D75" w:rsidRPr="00F15DCD">
        <w:rPr>
          <w:rFonts w:ascii="Segoe UI" w:hAnsi="Segoe UI" w:cs="Segoe UI"/>
          <w:color w:val="000000"/>
          <w:sz w:val="22"/>
          <w:szCs w:val="22"/>
        </w:rPr>
        <w:t xml:space="preserve"> </w:t>
      </w:r>
    </w:p>
    <w:p w14:paraId="23D7662C" w14:textId="45E50510" w:rsidR="00317E02" w:rsidRPr="00F15DCD" w:rsidRDefault="004162D8"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Z</w:t>
      </w:r>
      <w:r w:rsidR="006E642C" w:rsidRPr="00F15DCD">
        <w:rPr>
          <w:rFonts w:ascii="Segoe UI" w:hAnsi="Segoe UI" w:cs="Segoe UI"/>
          <w:b/>
          <w:color w:val="000000"/>
          <w:sz w:val="22"/>
        </w:rPr>
        <w:t>ZVZ</w:t>
      </w:r>
      <w:r w:rsidR="006E642C" w:rsidRPr="00F15DCD">
        <w:rPr>
          <w:rFonts w:ascii="Segoe UI" w:hAnsi="Segoe UI" w:cs="Segoe UI"/>
          <w:color w:val="000000"/>
          <w:sz w:val="22"/>
        </w:rPr>
        <w:t xml:space="preserve"> znamená zákon č. 13</w:t>
      </w:r>
      <w:r w:rsidRPr="00F15DCD">
        <w:rPr>
          <w:rFonts w:ascii="Segoe UI" w:hAnsi="Segoe UI" w:cs="Segoe UI"/>
          <w:color w:val="000000"/>
          <w:sz w:val="22"/>
        </w:rPr>
        <w:t>4</w:t>
      </w:r>
      <w:r w:rsidR="006E642C" w:rsidRPr="00F15DCD">
        <w:rPr>
          <w:rFonts w:ascii="Segoe UI" w:hAnsi="Segoe UI" w:cs="Segoe UI"/>
          <w:color w:val="000000"/>
          <w:sz w:val="22"/>
        </w:rPr>
        <w:t>/20</w:t>
      </w:r>
      <w:r w:rsidRPr="00F15DCD">
        <w:rPr>
          <w:rFonts w:ascii="Segoe UI" w:hAnsi="Segoe UI" w:cs="Segoe UI"/>
          <w:color w:val="000000"/>
          <w:sz w:val="22"/>
        </w:rPr>
        <w:t>1</w:t>
      </w:r>
      <w:r w:rsidR="006E642C" w:rsidRPr="00F15DCD">
        <w:rPr>
          <w:rFonts w:ascii="Segoe UI" w:hAnsi="Segoe UI" w:cs="Segoe UI"/>
          <w:color w:val="000000"/>
          <w:sz w:val="22"/>
        </w:rPr>
        <w:t xml:space="preserve">6 Sb., o </w:t>
      </w:r>
      <w:r w:rsidRPr="00F15DCD">
        <w:rPr>
          <w:rFonts w:ascii="Segoe UI" w:hAnsi="Segoe UI" w:cs="Segoe UI"/>
          <w:color w:val="000000"/>
          <w:sz w:val="22"/>
        </w:rPr>
        <w:t xml:space="preserve">zadávání </w:t>
      </w:r>
      <w:r w:rsidR="006E642C" w:rsidRPr="00F15DCD">
        <w:rPr>
          <w:rFonts w:ascii="Segoe UI" w:hAnsi="Segoe UI" w:cs="Segoe UI"/>
          <w:color w:val="000000"/>
          <w:sz w:val="22"/>
        </w:rPr>
        <w:t>veřejných zakáz</w:t>
      </w:r>
      <w:r w:rsidRPr="00F15DCD">
        <w:rPr>
          <w:rFonts w:ascii="Segoe UI" w:hAnsi="Segoe UI" w:cs="Segoe UI"/>
          <w:color w:val="000000"/>
          <w:sz w:val="22"/>
        </w:rPr>
        <w:t>e</w:t>
      </w:r>
      <w:r w:rsidR="006E642C" w:rsidRPr="00F15DCD">
        <w:rPr>
          <w:rFonts w:ascii="Segoe UI" w:hAnsi="Segoe UI" w:cs="Segoe UI"/>
          <w:color w:val="000000"/>
          <w:sz w:val="22"/>
        </w:rPr>
        <w:t>k</w:t>
      </w:r>
      <w:r w:rsidR="00E1433F" w:rsidRPr="00F15DCD">
        <w:rPr>
          <w:rFonts w:ascii="Segoe UI" w:hAnsi="Segoe UI" w:cs="Segoe UI"/>
          <w:color w:val="000000"/>
          <w:sz w:val="22"/>
        </w:rPr>
        <w:t>, ve znění pozdějších předpisů</w:t>
      </w:r>
      <w:r w:rsidR="006E642C" w:rsidRPr="00F15DCD">
        <w:rPr>
          <w:rFonts w:ascii="Segoe UI" w:hAnsi="Segoe UI" w:cs="Segoe UI"/>
          <w:color w:val="000000"/>
          <w:sz w:val="22"/>
        </w:rPr>
        <w:t xml:space="preserve"> a/nebo jakýkoli obecně závazný právní předpis n</w:t>
      </w:r>
      <w:r w:rsidR="00640E09" w:rsidRPr="00F15DCD">
        <w:rPr>
          <w:rFonts w:ascii="Segoe UI" w:hAnsi="Segoe UI" w:cs="Segoe UI"/>
          <w:color w:val="000000"/>
          <w:sz w:val="22"/>
        </w:rPr>
        <w:t xml:space="preserve">ahrazující </w:t>
      </w:r>
      <w:r w:rsidR="00DD1782" w:rsidRPr="00F15DCD">
        <w:rPr>
          <w:rFonts w:ascii="Segoe UI" w:hAnsi="Segoe UI" w:cs="Segoe UI"/>
          <w:color w:val="000000"/>
          <w:sz w:val="22"/>
        </w:rPr>
        <w:t xml:space="preserve">či novelizující </w:t>
      </w:r>
      <w:r w:rsidR="00640E09" w:rsidRPr="00F15DCD">
        <w:rPr>
          <w:rFonts w:ascii="Segoe UI" w:hAnsi="Segoe UI" w:cs="Segoe UI"/>
          <w:color w:val="000000"/>
          <w:sz w:val="22"/>
        </w:rPr>
        <w:t>tento zákon</w:t>
      </w:r>
      <w:r w:rsidR="00620AF4" w:rsidRPr="00F15DCD">
        <w:rPr>
          <w:rFonts w:ascii="Segoe UI" w:hAnsi="Segoe UI" w:cs="Segoe UI"/>
          <w:color w:val="000000"/>
          <w:sz w:val="22"/>
        </w:rPr>
        <w:t>.</w:t>
      </w:r>
    </w:p>
    <w:p w14:paraId="61722351" w14:textId="57562BDA" w:rsidR="00B7589F" w:rsidRPr="00F15DCD" w:rsidRDefault="0080472C" w:rsidP="007F4CFA">
      <w:pPr>
        <w:pStyle w:val="RLlneksmlouvy"/>
        <w:numPr>
          <w:ilvl w:val="0"/>
          <w:numId w:val="11"/>
        </w:numPr>
        <w:tabs>
          <w:tab w:val="clear" w:pos="823"/>
        </w:tabs>
        <w:spacing w:line="240" w:lineRule="auto"/>
        <w:ind w:left="709" w:hanging="709"/>
        <w:rPr>
          <w:rFonts w:cs="Segoe UI"/>
          <w:szCs w:val="22"/>
        </w:rPr>
      </w:pPr>
      <w:bookmarkStart w:id="53" w:name="_Toc55565746"/>
      <w:bookmarkStart w:id="54" w:name="_Toc60936199"/>
      <w:bookmarkStart w:id="55" w:name="_Toc60990701"/>
      <w:bookmarkStart w:id="56" w:name="_Toc60992941"/>
      <w:bookmarkStart w:id="57" w:name="_Toc60992989"/>
      <w:bookmarkStart w:id="58" w:name="_Toc60993942"/>
      <w:bookmarkStart w:id="59" w:name="_Toc60993989"/>
      <w:bookmarkStart w:id="60" w:name="_Toc60994036"/>
      <w:bookmarkStart w:id="61" w:name="_Toc60994209"/>
      <w:bookmarkStart w:id="62" w:name="_Toc60995286"/>
      <w:bookmarkStart w:id="63" w:name="_Toc60997656"/>
      <w:bookmarkStart w:id="64" w:name="_Toc60997723"/>
      <w:bookmarkStart w:id="65" w:name="_Toc60997832"/>
      <w:bookmarkStart w:id="66" w:name="_Toc60997899"/>
      <w:bookmarkStart w:id="67" w:name="_Toc60998000"/>
      <w:bookmarkStart w:id="68" w:name="_Toc60998219"/>
      <w:bookmarkStart w:id="69" w:name="_Toc60998388"/>
      <w:bookmarkStart w:id="70" w:name="_Ref70333244"/>
      <w:bookmarkStart w:id="71" w:name="_Toc192631527"/>
      <w:bookmarkStart w:id="72" w:name="_Toc169076920"/>
      <w:bookmarkEnd w:id="22"/>
      <w:bookmarkEnd w:id="23"/>
      <w:bookmarkEnd w:id="24"/>
      <w:bookmarkEnd w:id="25"/>
      <w:bookmarkEnd w:id="26"/>
      <w:bookmarkEnd w:id="27"/>
      <w:bookmarkEnd w:id="28"/>
      <w:bookmarkEnd w:id="29"/>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F15DCD">
        <w:rPr>
          <w:rFonts w:cs="Segoe UI"/>
          <w:szCs w:val="22"/>
        </w:rPr>
        <w:lastRenderedPageBreak/>
        <w:t>ÚVODNÍ USTANOVENÍ</w:t>
      </w:r>
      <w:bookmarkEnd w:id="70"/>
      <w:bookmarkEnd w:id="71"/>
      <w:bookmarkEnd w:id="72"/>
    </w:p>
    <w:p w14:paraId="3C6E5FFE" w14:textId="41C4CD04" w:rsidR="0080472C" w:rsidRPr="00F15DCD" w:rsidRDefault="000B4ED6"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Zhotovitel je povinen </w:t>
      </w:r>
      <w:r w:rsidR="00D64198" w:rsidRPr="00F15DCD">
        <w:rPr>
          <w:rFonts w:ascii="Segoe UI" w:hAnsi="Segoe UI" w:cs="Segoe UI"/>
          <w:sz w:val="22"/>
        </w:rPr>
        <w:t>poskytovat</w:t>
      </w:r>
      <w:r w:rsidR="00B45D75" w:rsidRPr="00F15DCD">
        <w:rPr>
          <w:rFonts w:ascii="Segoe UI" w:hAnsi="Segoe UI" w:cs="Segoe UI"/>
          <w:sz w:val="22"/>
        </w:rPr>
        <w:t xml:space="preserve"> plnění </w:t>
      </w:r>
      <w:r w:rsidRPr="00F15DCD">
        <w:rPr>
          <w:rFonts w:ascii="Segoe UI" w:hAnsi="Segoe UI" w:cs="Segoe UI"/>
          <w:sz w:val="22"/>
        </w:rPr>
        <w:t>v souladu s</w:t>
      </w:r>
      <w:r w:rsidR="00ED4A29" w:rsidRPr="00F15DCD">
        <w:rPr>
          <w:rFonts w:ascii="Segoe UI" w:hAnsi="Segoe UI" w:cs="Segoe UI"/>
          <w:sz w:val="22"/>
        </w:rPr>
        <w:t xml:space="preserve"> účinnými</w:t>
      </w:r>
      <w:r w:rsidRPr="00F15DCD">
        <w:rPr>
          <w:rFonts w:ascii="Segoe UI" w:hAnsi="Segoe UI" w:cs="Segoe UI"/>
          <w:sz w:val="22"/>
        </w:rPr>
        <w:t> Právními předpisy</w:t>
      </w:r>
      <w:r w:rsidR="00B45D75" w:rsidRPr="00F15DCD">
        <w:rPr>
          <w:rFonts w:ascii="Segoe UI" w:hAnsi="Segoe UI" w:cs="Segoe UI"/>
          <w:sz w:val="22"/>
        </w:rPr>
        <w:t xml:space="preserve">, a to i v případě Změny Právních předpisů dle jejich aktuálního znění v době poskytovaného plnění, jedná-li se o změnu bez </w:t>
      </w:r>
      <w:r w:rsidR="00B022F5" w:rsidRPr="00F15DCD">
        <w:rPr>
          <w:rFonts w:ascii="Segoe UI" w:hAnsi="Segoe UI" w:cs="Segoe UI"/>
          <w:sz w:val="22"/>
        </w:rPr>
        <w:t>mimořádného</w:t>
      </w:r>
      <w:r w:rsidR="00B45D75" w:rsidRPr="00F15DCD">
        <w:rPr>
          <w:rFonts w:ascii="Segoe UI" w:hAnsi="Segoe UI" w:cs="Segoe UI"/>
          <w:sz w:val="22"/>
        </w:rPr>
        <w:t xml:space="preserve"> dopadu na plnění povinností Zhotovitele</w:t>
      </w:r>
      <w:r w:rsidR="00D61D7D" w:rsidRPr="00F15DCD">
        <w:rPr>
          <w:rFonts w:ascii="Segoe UI" w:hAnsi="Segoe UI" w:cs="Segoe UI"/>
          <w:sz w:val="22"/>
        </w:rPr>
        <w:t xml:space="preserve">. Dojde-li ke Změně Právních předpisů, </w:t>
      </w:r>
      <w:r w:rsidR="00B45D75" w:rsidRPr="00F15DCD">
        <w:rPr>
          <w:rFonts w:ascii="Segoe UI" w:hAnsi="Segoe UI" w:cs="Segoe UI"/>
          <w:sz w:val="22"/>
        </w:rPr>
        <w:t xml:space="preserve">které mají </w:t>
      </w:r>
      <w:r w:rsidR="00B022F5" w:rsidRPr="00F15DCD">
        <w:rPr>
          <w:rFonts w:ascii="Segoe UI" w:hAnsi="Segoe UI" w:cs="Segoe UI"/>
          <w:sz w:val="22"/>
        </w:rPr>
        <w:t>mimořádný</w:t>
      </w:r>
      <w:r w:rsidR="00B45D75" w:rsidRPr="00F15DCD">
        <w:rPr>
          <w:rFonts w:ascii="Segoe UI" w:hAnsi="Segoe UI" w:cs="Segoe UI"/>
          <w:sz w:val="22"/>
        </w:rPr>
        <w:t xml:space="preserve"> dopad, </w:t>
      </w:r>
      <w:r w:rsidR="00D61D7D" w:rsidRPr="00F15DCD">
        <w:rPr>
          <w:rFonts w:ascii="Segoe UI" w:hAnsi="Segoe UI" w:cs="Segoe UI"/>
          <w:sz w:val="22"/>
        </w:rPr>
        <w:t>je třeba postupovat v soula</w:t>
      </w:r>
      <w:r w:rsidR="00D64198" w:rsidRPr="00F15DCD">
        <w:rPr>
          <w:rFonts w:ascii="Segoe UI" w:hAnsi="Segoe UI" w:cs="Segoe UI"/>
          <w:sz w:val="22"/>
        </w:rPr>
        <w:t>d</w:t>
      </w:r>
      <w:r w:rsidR="00D61D7D" w:rsidRPr="00F15DCD">
        <w:rPr>
          <w:rFonts w:ascii="Segoe UI" w:hAnsi="Segoe UI" w:cs="Segoe UI"/>
          <w:sz w:val="22"/>
        </w:rPr>
        <w:t xml:space="preserve">u s čl. </w:t>
      </w:r>
      <w:r w:rsidR="00D61D7D" w:rsidRPr="00F15DCD">
        <w:rPr>
          <w:rFonts w:ascii="Segoe UI" w:hAnsi="Segoe UI" w:cs="Segoe UI"/>
          <w:sz w:val="22"/>
        </w:rPr>
        <w:fldChar w:fldCharType="begin"/>
      </w:r>
      <w:r w:rsidR="00D61D7D" w:rsidRPr="00F15DCD">
        <w:rPr>
          <w:rFonts w:ascii="Segoe UI" w:hAnsi="Segoe UI" w:cs="Segoe UI"/>
          <w:sz w:val="22"/>
        </w:rPr>
        <w:instrText xml:space="preserve"> REF _Ref70004597 \r \h </w:instrText>
      </w:r>
      <w:r w:rsidR="00D75792" w:rsidRPr="00F15DCD">
        <w:rPr>
          <w:rFonts w:ascii="Segoe UI" w:hAnsi="Segoe UI" w:cs="Segoe UI"/>
          <w:sz w:val="22"/>
        </w:rPr>
        <w:instrText xml:space="preserve"> \* MERGEFORMAT </w:instrText>
      </w:r>
      <w:r w:rsidR="00D61D7D" w:rsidRPr="00F15DCD">
        <w:rPr>
          <w:rFonts w:ascii="Segoe UI" w:hAnsi="Segoe UI" w:cs="Segoe UI"/>
          <w:sz w:val="22"/>
        </w:rPr>
      </w:r>
      <w:r w:rsidR="00D61D7D" w:rsidRPr="00F15DCD">
        <w:rPr>
          <w:rFonts w:ascii="Segoe UI" w:hAnsi="Segoe UI" w:cs="Segoe UI"/>
          <w:sz w:val="22"/>
        </w:rPr>
        <w:fldChar w:fldCharType="separate"/>
      </w:r>
      <w:r w:rsidR="00C4674D">
        <w:rPr>
          <w:rFonts w:ascii="Segoe UI" w:hAnsi="Segoe UI" w:cs="Segoe UI"/>
          <w:sz w:val="22"/>
        </w:rPr>
        <w:t>27</w:t>
      </w:r>
      <w:r w:rsidR="00D61D7D" w:rsidRPr="00F15DCD">
        <w:rPr>
          <w:rFonts w:ascii="Segoe UI" w:hAnsi="Segoe UI" w:cs="Segoe UI"/>
          <w:sz w:val="22"/>
        </w:rPr>
        <w:fldChar w:fldCharType="end"/>
      </w:r>
      <w:r w:rsidR="00D11DBC" w:rsidRPr="00F15DCD">
        <w:rPr>
          <w:rFonts w:ascii="Segoe UI" w:hAnsi="Segoe UI" w:cs="Segoe UI"/>
          <w:sz w:val="22"/>
        </w:rPr>
        <w:t xml:space="preserve">, pokud nejsou splněny podmínky </w:t>
      </w:r>
      <w:r w:rsidR="00F24DDF" w:rsidRPr="00F15DCD">
        <w:rPr>
          <w:rFonts w:ascii="Segoe UI" w:hAnsi="Segoe UI" w:cs="Segoe UI"/>
          <w:sz w:val="22"/>
        </w:rPr>
        <w:t>odst</w:t>
      </w:r>
      <w:r w:rsidR="00D11DBC" w:rsidRPr="00F15DCD">
        <w:rPr>
          <w:rFonts w:ascii="Segoe UI" w:hAnsi="Segoe UI" w:cs="Segoe UI"/>
          <w:sz w:val="22"/>
        </w:rPr>
        <w:t>. 23.40</w:t>
      </w:r>
      <w:r w:rsidR="00F24DDF" w:rsidRPr="00F15DCD">
        <w:rPr>
          <w:rFonts w:ascii="Segoe UI" w:hAnsi="Segoe UI" w:cs="Segoe UI"/>
          <w:sz w:val="22"/>
        </w:rPr>
        <w:t xml:space="preserve"> a Zhotovitel je povinen </w:t>
      </w:r>
      <w:r w:rsidR="00B022F5" w:rsidRPr="00F15DCD">
        <w:rPr>
          <w:rFonts w:ascii="Segoe UI" w:hAnsi="Segoe UI" w:cs="Segoe UI"/>
          <w:sz w:val="22"/>
        </w:rPr>
        <w:t>mimořádný</w:t>
      </w:r>
      <w:r w:rsidR="0022098A" w:rsidRPr="00F15DCD">
        <w:rPr>
          <w:rFonts w:ascii="Segoe UI" w:hAnsi="Segoe UI" w:cs="Segoe UI"/>
          <w:sz w:val="22"/>
        </w:rPr>
        <w:t xml:space="preserve"> dopad prokázat</w:t>
      </w:r>
      <w:r w:rsidR="00D11DBC" w:rsidRPr="00F15DCD">
        <w:rPr>
          <w:rFonts w:ascii="Segoe UI" w:hAnsi="Segoe UI" w:cs="Segoe UI"/>
          <w:sz w:val="22"/>
        </w:rPr>
        <w:t>.</w:t>
      </w:r>
    </w:p>
    <w:p w14:paraId="043A7098" w14:textId="340C84DE" w:rsidR="0039577B" w:rsidRPr="00F15DCD" w:rsidRDefault="006D0641"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Smlouva se řídí jazykem České republiky</w:t>
      </w:r>
      <w:r w:rsidR="007378B8" w:rsidRPr="00F15DCD">
        <w:rPr>
          <w:rFonts w:ascii="Segoe UI" w:hAnsi="Segoe UI" w:cs="Segoe UI"/>
          <w:sz w:val="22"/>
        </w:rPr>
        <w:t>, kterým je český jazyk</w:t>
      </w:r>
      <w:r w:rsidRPr="00F15DCD">
        <w:rPr>
          <w:rFonts w:ascii="Segoe UI" w:hAnsi="Segoe UI" w:cs="Segoe UI"/>
          <w:sz w:val="22"/>
        </w:rPr>
        <w:t>. V průběhu provádění Díla budou smluvní strany</w:t>
      </w:r>
      <w:r w:rsidR="00F03CAB" w:rsidRPr="00F15DCD">
        <w:rPr>
          <w:rFonts w:ascii="Segoe UI" w:hAnsi="Segoe UI" w:cs="Segoe UI"/>
          <w:sz w:val="22"/>
        </w:rPr>
        <w:t>, včetně Osob na straně Objednatele a Osob na straně Zhotovitele,</w:t>
      </w:r>
      <w:r w:rsidRPr="00F15DCD">
        <w:rPr>
          <w:rFonts w:ascii="Segoe UI" w:hAnsi="Segoe UI" w:cs="Segoe UI"/>
          <w:sz w:val="22"/>
        </w:rPr>
        <w:t xml:space="preserve"> komunikovat v</w:t>
      </w:r>
      <w:r w:rsidR="00854AEA" w:rsidRPr="00F15DCD">
        <w:rPr>
          <w:rFonts w:ascii="Segoe UI" w:hAnsi="Segoe UI" w:cs="Segoe UI"/>
          <w:sz w:val="22"/>
        </w:rPr>
        <w:t> </w:t>
      </w:r>
      <w:r w:rsidRPr="00F15DCD">
        <w:rPr>
          <w:rFonts w:ascii="Segoe UI" w:hAnsi="Segoe UI" w:cs="Segoe UI"/>
          <w:sz w:val="22"/>
        </w:rPr>
        <w:t>če</w:t>
      </w:r>
      <w:r w:rsidR="004E16E0" w:rsidRPr="00F15DCD">
        <w:rPr>
          <w:rFonts w:ascii="Segoe UI" w:hAnsi="Segoe UI" w:cs="Segoe UI"/>
          <w:sz w:val="22"/>
        </w:rPr>
        <w:t>ském</w:t>
      </w:r>
      <w:r w:rsidR="00854AEA" w:rsidRPr="00F15DCD">
        <w:rPr>
          <w:rFonts w:ascii="Segoe UI" w:hAnsi="Segoe UI" w:cs="Segoe UI"/>
          <w:sz w:val="22"/>
        </w:rPr>
        <w:t xml:space="preserve"> nebo anglickém</w:t>
      </w:r>
      <w:r w:rsidR="003041A1" w:rsidRPr="00F15DCD">
        <w:rPr>
          <w:rFonts w:ascii="Segoe UI" w:hAnsi="Segoe UI" w:cs="Segoe UI"/>
          <w:sz w:val="22"/>
        </w:rPr>
        <w:t xml:space="preserve"> jazyce</w:t>
      </w:r>
      <w:r w:rsidR="00854AEA" w:rsidRPr="00F15DCD">
        <w:rPr>
          <w:rFonts w:ascii="Segoe UI" w:hAnsi="Segoe UI" w:cs="Segoe UI"/>
          <w:sz w:val="22"/>
        </w:rPr>
        <w:t>, a to dle pokynu Objednatele</w:t>
      </w:r>
      <w:r w:rsidR="003041A1" w:rsidRPr="00F15DCD">
        <w:rPr>
          <w:rFonts w:ascii="Segoe UI" w:hAnsi="Segoe UI" w:cs="Segoe UI"/>
          <w:sz w:val="22"/>
        </w:rPr>
        <w:t xml:space="preserve">. </w:t>
      </w:r>
      <w:r w:rsidRPr="00F15DCD">
        <w:rPr>
          <w:rFonts w:ascii="Segoe UI" w:hAnsi="Segoe UI" w:cs="Segoe UI"/>
          <w:sz w:val="22"/>
        </w:rPr>
        <w:t>Veškerá dokumentace dle Smlouvy bude předá</w:t>
      </w:r>
      <w:r w:rsidR="004E16E0" w:rsidRPr="00F15DCD">
        <w:rPr>
          <w:rFonts w:ascii="Segoe UI" w:hAnsi="Segoe UI" w:cs="Segoe UI"/>
          <w:sz w:val="22"/>
        </w:rPr>
        <w:t xml:space="preserve">vána </w:t>
      </w:r>
      <w:r w:rsidRPr="00F15DCD">
        <w:rPr>
          <w:rFonts w:ascii="Segoe UI" w:hAnsi="Segoe UI" w:cs="Segoe UI"/>
          <w:sz w:val="22"/>
        </w:rPr>
        <w:t>Objednateli</w:t>
      </w:r>
      <w:r w:rsidR="00854AEA" w:rsidRPr="00F15DCD">
        <w:rPr>
          <w:rFonts w:ascii="Segoe UI" w:hAnsi="Segoe UI" w:cs="Segoe UI"/>
          <w:sz w:val="22"/>
        </w:rPr>
        <w:t xml:space="preserve"> </w:t>
      </w:r>
      <w:r w:rsidRPr="00F15DCD">
        <w:rPr>
          <w:rFonts w:ascii="Segoe UI" w:hAnsi="Segoe UI" w:cs="Segoe UI"/>
          <w:sz w:val="22"/>
        </w:rPr>
        <w:t>v</w:t>
      </w:r>
      <w:r w:rsidR="00764490" w:rsidRPr="00F15DCD">
        <w:rPr>
          <w:rFonts w:ascii="Segoe UI" w:hAnsi="Segoe UI" w:cs="Segoe UI"/>
          <w:sz w:val="22"/>
        </w:rPr>
        <w:t xml:space="preserve"> českém </w:t>
      </w:r>
      <w:r w:rsidR="00854AEA" w:rsidRPr="00F15DCD">
        <w:rPr>
          <w:rFonts w:ascii="Segoe UI" w:hAnsi="Segoe UI" w:cs="Segoe UI"/>
          <w:sz w:val="22"/>
        </w:rPr>
        <w:t xml:space="preserve">nebo anglickém </w:t>
      </w:r>
      <w:r w:rsidR="00764490" w:rsidRPr="00F15DCD">
        <w:rPr>
          <w:rFonts w:ascii="Segoe UI" w:hAnsi="Segoe UI" w:cs="Segoe UI"/>
          <w:sz w:val="22"/>
        </w:rPr>
        <w:t xml:space="preserve">jazyce, a </w:t>
      </w:r>
      <w:r w:rsidR="00854AEA" w:rsidRPr="00F15DCD">
        <w:rPr>
          <w:rFonts w:ascii="Segoe UI" w:hAnsi="Segoe UI" w:cs="Segoe UI"/>
          <w:sz w:val="22"/>
        </w:rPr>
        <w:t xml:space="preserve">to dle pokynu Objednatele. </w:t>
      </w:r>
      <w:r w:rsidR="004E16E0" w:rsidRPr="00F15DCD">
        <w:rPr>
          <w:rFonts w:ascii="Segoe UI" w:hAnsi="Segoe UI" w:cs="Segoe UI"/>
          <w:sz w:val="22"/>
        </w:rPr>
        <w:t>Finální znění veškeré dokumentace</w:t>
      </w:r>
      <w:r w:rsidR="00854AEA" w:rsidRPr="00F15DCD">
        <w:rPr>
          <w:rFonts w:ascii="Segoe UI" w:hAnsi="Segoe UI" w:cs="Segoe UI"/>
          <w:sz w:val="22"/>
        </w:rPr>
        <w:t xml:space="preserve"> dle Smlouvy</w:t>
      </w:r>
      <w:r w:rsidR="004E16E0" w:rsidRPr="00F15DCD">
        <w:rPr>
          <w:rFonts w:ascii="Segoe UI" w:hAnsi="Segoe UI" w:cs="Segoe UI"/>
          <w:sz w:val="22"/>
        </w:rPr>
        <w:t xml:space="preserve"> bude předáno Objednateli v českém jazyce. </w:t>
      </w:r>
      <w:r w:rsidR="00854AEA" w:rsidRPr="00F15DCD">
        <w:rPr>
          <w:rFonts w:ascii="Segoe UI" w:hAnsi="Segoe UI" w:cs="Segoe UI"/>
          <w:sz w:val="22"/>
        </w:rPr>
        <w:t>Ujednání předchozí věty se nevztahuje na standardní brožury, letáky či jiné obdobné podklady.</w:t>
      </w:r>
      <w:r w:rsidR="00783BB8" w:rsidRPr="00F15DCD">
        <w:rPr>
          <w:rFonts w:ascii="Segoe UI" w:hAnsi="Segoe UI" w:cs="Segoe UI"/>
          <w:sz w:val="22"/>
        </w:rPr>
        <w:t xml:space="preserve"> Není-li pokyn dle tohoto odstavce dán, platí, že se komunikuje/poskytují informace a dokumentace v českém jazyce.</w:t>
      </w:r>
    </w:p>
    <w:p w14:paraId="6090E73D" w14:textId="510A746F" w:rsidR="004F1EB4" w:rsidRPr="00F15DCD" w:rsidRDefault="004F1EB4"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Podmínky stanovené </w:t>
      </w:r>
      <w:r w:rsidR="00C715EA" w:rsidRPr="00F15DCD">
        <w:rPr>
          <w:rFonts w:ascii="Segoe UI" w:hAnsi="Segoe UI" w:cs="Segoe UI"/>
          <w:sz w:val="22"/>
        </w:rPr>
        <w:t>Kontrolními orgány</w:t>
      </w:r>
      <w:r w:rsidRPr="00F15DCD">
        <w:rPr>
          <w:rFonts w:ascii="Segoe UI" w:hAnsi="Segoe UI" w:cs="Segoe UI"/>
          <w:sz w:val="22"/>
        </w:rPr>
        <w:t xml:space="preserve"> pro provádění Díla či jeho provoz mají v případě jejich rozporu s ujednáními </w:t>
      </w:r>
      <w:r w:rsidR="004A498F" w:rsidRPr="00F15DCD">
        <w:rPr>
          <w:rFonts w:ascii="Segoe UI" w:hAnsi="Segoe UI" w:cs="Segoe UI"/>
          <w:sz w:val="22"/>
        </w:rPr>
        <w:t>S</w:t>
      </w:r>
      <w:r w:rsidRPr="00F15DCD">
        <w:rPr>
          <w:rFonts w:ascii="Segoe UI" w:hAnsi="Segoe UI" w:cs="Segoe UI"/>
          <w:sz w:val="22"/>
        </w:rPr>
        <w:t xml:space="preserve">mlouvy přednost před ujednáními </w:t>
      </w:r>
      <w:r w:rsidR="004A498F" w:rsidRPr="00F15DCD">
        <w:rPr>
          <w:rFonts w:ascii="Segoe UI" w:hAnsi="Segoe UI" w:cs="Segoe UI"/>
          <w:sz w:val="22"/>
        </w:rPr>
        <w:t>S</w:t>
      </w:r>
      <w:r w:rsidRPr="00F15DCD">
        <w:rPr>
          <w:rFonts w:ascii="Segoe UI" w:hAnsi="Segoe UI" w:cs="Segoe UI"/>
          <w:sz w:val="22"/>
        </w:rPr>
        <w:t>mlouvy.</w:t>
      </w:r>
      <w:r w:rsidR="00276201" w:rsidRPr="00F15DCD">
        <w:rPr>
          <w:rFonts w:ascii="Segoe UI" w:hAnsi="Segoe UI" w:cs="Segoe UI"/>
          <w:sz w:val="22"/>
        </w:rPr>
        <w:t xml:space="preserve"> Náklady na provedení Díla dle podmínek podle předchozí věty jsou zahrnuty v Ceně Díla. </w:t>
      </w:r>
    </w:p>
    <w:p w14:paraId="6E37FAD6" w14:textId="07A5DC00" w:rsidR="0080472C" w:rsidRPr="00F15DCD" w:rsidRDefault="0080472C" w:rsidP="007F4CFA">
      <w:pPr>
        <w:pStyle w:val="RLTextlnkuslovan"/>
        <w:spacing w:line="240" w:lineRule="auto"/>
        <w:ind w:left="737"/>
        <w:rPr>
          <w:rFonts w:ascii="Segoe UI" w:hAnsi="Segoe UI" w:cs="Segoe UI"/>
          <w:b/>
          <w:bCs/>
          <w:sz w:val="22"/>
        </w:rPr>
      </w:pPr>
      <w:r w:rsidRPr="00F15DCD">
        <w:rPr>
          <w:rFonts w:ascii="Segoe UI" w:hAnsi="Segoe UI" w:cs="Segoe UI"/>
          <w:b/>
          <w:bCs/>
          <w:sz w:val="22"/>
        </w:rPr>
        <w:t>Prohlášení Objednatele</w:t>
      </w:r>
    </w:p>
    <w:p w14:paraId="55D70E8D" w14:textId="7D70DF6B" w:rsidR="008D688B" w:rsidRPr="00F15DCD" w:rsidRDefault="006F4593"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Objednatel</w:t>
      </w:r>
      <w:r w:rsidR="008D688B" w:rsidRPr="00F15DCD">
        <w:rPr>
          <w:rFonts w:ascii="Segoe UI" w:hAnsi="Segoe UI" w:cs="Segoe UI"/>
          <w:sz w:val="22"/>
          <w:szCs w:val="22"/>
        </w:rPr>
        <w:t xml:space="preserve"> </w:t>
      </w:r>
      <w:r w:rsidR="00261C53" w:rsidRPr="00F15DCD">
        <w:rPr>
          <w:rFonts w:ascii="Segoe UI" w:hAnsi="Segoe UI" w:cs="Segoe UI"/>
          <w:sz w:val="22"/>
          <w:szCs w:val="22"/>
        </w:rPr>
        <w:t>podle svého nejlepšího vědomí</w:t>
      </w:r>
      <w:r w:rsidR="00261C53" w:rsidRPr="00F15DCD">
        <w:rPr>
          <w:rFonts w:ascii="Segoe UI" w:hAnsi="Segoe UI" w:cs="Segoe UI"/>
          <w:sz w:val="22"/>
        </w:rPr>
        <w:t xml:space="preserve"> </w:t>
      </w:r>
      <w:r w:rsidR="008D688B" w:rsidRPr="00F15DCD">
        <w:rPr>
          <w:rFonts w:ascii="Segoe UI" w:hAnsi="Segoe UI" w:cs="Segoe UI"/>
          <w:sz w:val="22"/>
        </w:rPr>
        <w:t xml:space="preserve">prohlašuje, že ke dni uzavření této Smlouvy odpovídají informace uvedené v přílohách této Smlouvy zpracovaných </w:t>
      </w:r>
      <w:r w:rsidRPr="00F15DCD">
        <w:rPr>
          <w:rFonts w:ascii="Segoe UI" w:hAnsi="Segoe UI" w:cs="Segoe UI"/>
          <w:sz w:val="22"/>
        </w:rPr>
        <w:t>Objednatel</w:t>
      </w:r>
      <w:r w:rsidR="008D688B" w:rsidRPr="00F15DCD">
        <w:rPr>
          <w:rFonts w:ascii="Segoe UI" w:hAnsi="Segoe UI" w:cs="Segoe UI"/>
          <w:sz w:val="22"/>
        </w:rPr>
        <w:t xml:space="preserve">em skutečnému a právnímu stavu, který je a/nebo </w:t>
      </w:r>
      <w:r w:rsidR="009F5D05" w:rsidRPr="00F15DCD">
        <w:rPr>
          <w:rFonts w:ascii="Segoe UI" w:hAnsi="Segoe UI" w:cs="Segoe UI"/>
          <w:sz w:val="22"/>
        </w:rPr>
        <w:t>(</w:t>
      </w:r>
      <w:r w:rsidR="008D688B" w:rsidRPr="00F15DCD">
        <w:rPr>
          <w:rFonts w:ascii="Segoe UI" w:hAnsi="Segoe UI" w:cs="Segoe UI"/>
          <w:sz w:val="22"/>
        </w:rPr>
        <w:t>objektivně posuzováno</w:t>
      </w:r>
      <w:r w:rsidR="009F5D05" w:rsidRPr="00F15DCD">
        <w:rPr>
          <w:rFonts w:ascii="Segoe UI" w:hAnsi="Segoe UI" w:cs="Segoe UI"/>
          <w:sz w:val="22"/>
        </w:rPr>
        <w:t>)</w:t>
      </w:r>
      <w:r w:rsidR="008D688B" w:rsidRPr="00F15DCD">
        <w:rPr>
          <w:rFonts w:ascii="Segoe UI" w:hAnsi="Segoe UI" w:cs="Segoe UI"/>
          <w:sz w:val="22"/>
        </w:rPr>
        <w:t xml:space="preserve"> má být </w:t>
      </w:r>
      <w:r w:rsidRPr="00F15DCD">
        <w:rPr>
          <w:rFonts w:ascii="Segoe UI" w:hAnsi="Segoe UI" w:cs="Segoe UI"/>
          <w:sz w:val="22"/>
        </w:rPr>
        <w:t>Objednatel</w:t>
      </w:r>
      <w:r w:rsidR="008D688B" w:rsidRPr="00F15DCD">
        <w:rPr>
          <w:rFonts w:ascii="Segoe UI" w:hAnsi="Segoe UI" w:cs="Segoe UI"/>
          <w:sz w:val="22"/>
        </w:rPr>
        <w:t xml:space="preserve">i znám. </w:t>
      </w:r>
    </w:p>
    <w:p w14:paraId="36562299" w14:textId="2C10E107" w:rsidR="009D7032" w:rsidRPr="00F15DCD" w:rsidRDefault="009D7032" w:rsidP="007F4CFA">
      <w:pPr>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Prohlášení </w:t>
      </w:r>
      <w:r w:rsidR="006F4593" w:rsidRPr="00F15DCD">
        <w:rPr>
          <w:rFonts w:ascii="Segoe UI" w:eastAsia="Calibri" w:hAnsi="Segoe UI" w:cs="Segoe UI"/>
          <w:b/>
          <w:sz w:val="22"/>
          <w:szCs w:val="22"/>
          <w:lang w:eastAsia="cs-CZ"/>
        </w:rPr>
        <w:t>Zhotovitele</w:t>
      </w:r>
    </w:p>
    <w:p w14:paraId="217A0639" w14:textId="276719E9" w:rsidR="00B00805" w:rsidRPr="00F15DCD" w:rsidRDefault="006F4593" w:rsidP="007F4CFA">
      <w:pPr>
        <w:pStyle w:val="RLTextlnkuslovan"/>
        <w:numPr>
          <w:ilvl w:val="1"/>
          <w:numId w:val="11"/>
        </w:numPr>
        <w:tabs>
          <w:tab w:val="clear" w:pos="1588"/>
          <w:tab w:val="num" w:pos="1418"/>
        </w:tabs>
        <w:spacing w:line="240" w:lineRule="auto"/>
        <w:ind w:left="1418" w:hanging="681"/>
        <w:rPr>
          <w:rFonts w:ascii="Segoe UI" w:hAnsi="Segoe UI" w:cs="Segoe UI"/>
          <w:sz w:val="22"/>
        </w:rPr>
      </w:pPr>
      <w:r w:rsidRPr="00F15DCD">
        <w:rPr>
          <w:rFonts w:ascii="Segoe UI" w:hAnsi="Segoe UI" w:cs="Segoe UI"/>
          <w:sz w:val="22"/>
        </w:rPr>
        <w:t>Zhotovitel</w:t>
      </w:r>
      <w:r w:rsidR="00B00805" w:rsidRPr="00F15DCD">
        <w:rPr>
          <w:rFonts w:ascii="Segoe UI" w:hAnsi="Segoe UI" w:cs="Segoe UI"/>
          <w:sz w:val="22"/>
        </w:rPr>
        <w:t xml:space="preserve"> prohlašuje, že je právnickou osobou řádně založenou a existující podle</w:t>
      </w:r>
      <w:r w:rsidR="00A83583" w:rsidRPr="00F15DCD">
        <w:rPr>
          <w:rFonts w:ascii="Segoe UI" w:hAnsi="Segoe UI" w:cs="Segoe UI"/>
          <w:sz w:val="22"/>
        </w:rPr>
        <w:t xml:space="preserve"> </w:t>
      </w:r>
      <w:r w:rsidR="001504B8" w:rsidRPr="00F15DCD">
        <w:rPr>
          <w:rFonts w:ascii="Segoe UI" w:hAnsi="Segoe UI" w:cs="Segoe UI"/>
          <w:sz w:val="22"/>
          <w:highlight w:val="yellow"/>
        </w:rPr>
        <w:t>______________</w:t>
      </w:r>
      <w:r w:rsidR="001504B8" w:rsidRPr="00F15DCD">
        <w:rPr>
          <w:rFonts w:ascii="Segoe UI" w:hAnsi="Segoe UI" w:cs="Segoe UI"/>
          <w:sz w:val="22"/>
        </w:rPr>
        <w:t xml:space="preserve"> </w:t>
      </w:r>
      <w:r w:rsidR="001504B8" w:rsidRPr="00F15DCD">
        <w:rPr>
          <w:rFonts w:ascii="Segoe UI" w:hAnsi="Segoe UI" w:cs="Segoe UI"/>
          <w:i/>
          <w:iCs/>
          <w:color w:val="FF0000"/>
          <w:sz w:val="22"/>
        </w:rPr>
        <w:t>[</w:t>
      </w:r>
      <w:r w:rsidR="001504B8" w:rsidRPr="00F15DCD">
        <w:rPr>
          <w:rFonts w:ascii="Segoe UI" w:hAnsi="Segoe UI" w:cs="Segoe UI"/>
          <w:i/>
          <w:iCs/>
          <w:color w:val="FF0000"/>
          <w:sz w:val="22"/>
          <w:highlight w:val="yellow"/>
        </w:rPr>
        <w:t>DOPLNÍ ZHOTOVITEL V AKTUALIZOVANÉ PŘEDBĚŽNÉ NABÍDCE</w:t>
      </w:r>
      <w:r w:rsidR="001504B8" w:rsidRPr="00F15DCD">
        <w:rPr>
          <w:rFonts w:ascii="Segoe UI" w:hAnsi="Segoe UI" w:cs="Segoe UI"/>
          <w:i/>
          <w:iCs/>
          <w:color w:val="FF0000"/>
          <w:sz w:val="22"/>
        </w:rPr>
        <w:t>]</w:t>
      </w:r>
      <w:r w:rsidR="001504B8" w:rsidRPr="00F15DCD">
        <w:rPr>
          <w:rFonts w:ascii="Segoe UI" w:hAnsi="Segoe UI" w:cs="Segoe UI"/>
          <w:color w:val="FF0000"/>
          <w:sz w:val="22"/>
        </w:rPr>
        <w:t xml:space="preserve"> </w:t>
      </w:r>
      <w:r w:rsidR="00B00805" w:rsidRPr="00F15DCD">
        <w:rPr>
          <w:rFonts w:ascii="Segoe UI" w:hAnsi="Segoe UI" w:cs="Segoe UI"/>
          <w:sz w:val="22"/>
        </w:rPr>
        <w:t>právního řádu a že splňuje veškeré podmínky a požadavky v</w:t>
      </w:r>
      <w:r w:rsidR="00ED1567" w:rsidRPr="00F15DCD">
        <w:rPr>
          <w:rFonts w:ascii="Segoe UI" w:hAnsi="Segoe UI" w:cs="Segoe UI"/>
          <w:sz w:val="22"/>
        </w:rPr>
        <w:t> </w:t>
      </w:r>
      <w:r w:rsidR="00B00805" w:rsidRPr="00F15DCD">
        <w:rPr>
          <w:rFonts w:ascii="Segoe UI" w:hAnsi="Segoe UI" w:cs="Segoe UI"/>
          <w:sz w:val="22"/>
        </w:rPr>
        <w:t>této Smlouvě stanovené a je oprávněn tuto Smlouvu uzavřít a řádně plnit závazky v</w:t>
      </w:r>
      <w:r w:rsidR="00ED1567" w:rsidRPr="00F15DCD">
        <w:rPr>
          <w:rFonts w:ascii="Segoe UI" w:hAnsi="Segoe UI" w:cs="Segoe UI"/>
          <w:sz w:val="22"/>
        </w:rPr>
        <w:t> </w:t>
      </w:r>
      <w:r w:rsidR="00B00805" w:rsidRPr="00F15DCD">
        <w:rPr>
          <w:rFonts w:ascii="Segoe UI" w:hAnsi="Segoe UI" w:cs="Segoe UI"/>
          <w:sz w:val="22"/>
        </w:rPr>
        <w:t xml:space="preserve">ní obsažené. </w:t>
      </w:r>
      <w:r w:rsidRPr="00F15DCD">
        <w:rPr>
          <w:rFonts w:ascii="Segoe UI" w:hAnsi="Segoe UI" w:cs="Segoe UI"/>
          <w:sz w:val="22"/>
        </w:rPr>
        <w:t>Zhotovitel</w:t>
      </w:r>
      <w:r w:rsidR="00B00805" w:rsidRPr="00F15DCD">
        <w:rPr>
          <w:rFonts w:ascii="Segoe UI" w:hAnsi="Segoe UI" w:cs="Segoe UI"/>
          <w:sz w:val="22"/>
        </w:rPr>
        <w:t xml:space="preserve"> dále ve smyslu § 5 </w:t>
      </w:r>
      <w:r w:rsidR="00E50757" w:rsidRPr="00F15DCD">
        <w:rPr>
          <w:rFonts w:ascii="Segoe UI" w:hAnsi="Segoe UI" w:cs="Segoe UI"/>
          <w:sz w:val="22"/>
        </w:rPr>
        <w:t>OZ</w:t>
      </w:r>
      <w:r w:rsidR="00B00805" w:rsidRPr="00F15DCD">
        <w:rPr>
          <w:rFonts w:ascii="Segoe UI" w:hAnsi="Segoe UI" w:cs="Segoe UI"/>
          <w:sz w:val="22"/>
        </w:rPr>
        <w:t xml:space="preserve"> prohlašuje, že je osobou schopnou jednat se znalostí a pečlivostí, která je s</w:t>
      </w:r>
      <w:r w:rsidR="00ED1567" w:rsidRPr="00F15DCD">
        <w:rPr>
          <w:rFonts w:ascii="Segoe UI" w:hAnsi="Segoe UI" w:cs="Segoe UI"/>
          <w:sz w:val="22"/>
        </w:rPr>
        <w:t> </w:t>
      </w:r>
      <w:r w:rsidR="00B00805" w:rsidRPr="00F15DCD">
        <w:rPr>
          <w:rFonts w:ascii="Segoe UI" w:hAnsi="Segoe UI" w:cs="Segoe UI"/>
          <w:sz w:val="22"/>
        </w:rPr>
        <w:t xml:space="preserve">touto odborností spojena, a že disponuje odbornou způsobilostí pro splnění předmětu této Smlouvy, přičemž tato způsobilost se týká odborné kvalifikace </w:t>
      </w:r>
      <w:r w:rsidRPr="00F15DCD">
        <w:rPr>
          <w:rFonts w:ascii="Segoe UI" w:hAnsi="Segoe UI" w:cs="Segoe UI"/>
          <w:sz w:val="22"/>
        </w:rPr>
        <w:t>Zhotovitel</w:t>
      </w:r>
      <w:r w:rsidR="00B00805" w:rsidRPr="00F15DCD">
        <w:rPr>
          <w:rFonts w:ascii="Segoe UI" w:hAnsi="Segoe UI" w:cs="Segoe UI"/>
          <w:sz w:val="22"/>
        </w:rPr>
        <w:t>e v</w:t>
      </w:r>
      <w:r w:rsidR="00ED1567" w:rsidRPr="00F15DCD">
        <w:rPr>
          <w:rFonts w:ascii="Segoe UI" w:hAnsi="Segoe UI" w:cs="Segoe UI"/>
          <w:sz w:val="22"/>
        </w:rPr>
        <w:t> </w:t>
      </w:r>
      <w:r w:rsidR="00B00805" w:rsidRPr="00F15DCD">
        <w:rPr>
          <w:rFonts w:ascii="Segoe UI" w:hAnsi="Segoe UI" w:cs="Segoe UI"/>
          <w:sz w:val="22"/>
        </w:rPr>
        <w:t xml:space="preserve">rozsahu, ve kterém byla tato kvalifikace </w:t>
      </w:r>
      <w:r w:rsidRPr="00F15DCD">
        <w:rPr>
          <w:rFonts w:ascii="Segoe UI" w:hAnsi="Segoe UI" w:cs="Segoe UI"/>
          <w:sz w:val="22"/>
        </w:rPr>
        <w:t>Zhotovitel</w:t>
      </w:r>
      <w:r w:rsidR="00B00805" w:rsidRPr="00F15DCD">
        <w:rPr>
          <w:rFonts w:ascii="Segoe UI" w:hAnsi="Segoe UI" w:cs="Segoe UI"/>
          <w:sz w:val="22"/>
        </w:rPr>
        <w:t>em prokázána v</w:t>
      </w:r>
      <w:r w:rsidR="00ED1567" w:rsidRPr="00F15DCD">
        <w:rPr>
          <w:rFonts w:ascii="Segoe UI" w:hAnsi="Segoe UI" w:cs="Segoe UI"/>
          <w:sz w:val="22"/>
        </w:rPr>
        <w:t> </w:t>
      </w:r>
      <w:r w:rsidR="00B00805" w:rsidRPr="00F15DCD">
        <w:rPr>
          <w:rFonts w:ascii="Segoe UI" w:hAnsi="Segoe UI" w:cs="Segoe UI"/>
          <w:sz w:val="22"/>
        </w:rPr>
        <w:t>řízení</w:t>
      </w:r>
      <w:r w:rsidR="00C30D9D" w:rsidRPr="00F15DCD">
        <w:rPr>
          <w:rFonts w:ascii="Segoe UI" w:hAnsi="Segoe UI" w:cs="Segoe UI"/>
          <w:sz w:val="22"/>
        </w:rPr>
        <w:t xml:space="preserve"> dle ZZVZ</w:t>
      </w:r>
      <w:r w:rsidR="00B00805" w:rsidRPr="00F15DCD">
        <w:rPr>
          <w:rFonts w:ascii="Segoe UI" w:hAnsi="Segoe UI" w:cs="Segoe UI"/>
          <w:sz w:val="22"/>
        </w:rPr>
        <w:t>, a ve kterém je definována touto Smlouvou.</w:t>
      </w:r>
    </w:p>
    <w:p w14:paraId="614D8CDA" w14:textId="3DABC01F" w:rsidR="009D7032" w:rsidRPr="00F15DCD" w:rsidRDefault="006F4593" w:rsidP="007F4CFA">
      <w:pPr>
        <w:pStyle w:val="RLTextlnkuslovan"/>
        <w:numPr>
          <w:ilvl w:val="1"/>
          <w:numId w:val="11"/>
        </w:numPr>
        <w:tabs>
          <w:tab w:val="num" w:pos="737"/>
        </w:tabs>
        <w:spacing w:line="240" w:lineRule="auto"/>
        <w:ind w:left="1418" w:hanging="681"/>
        <w:rPr>
          <w:rFonts w:ascii="Segoe UI" w:hAnsi="Segoe UI" w:cs="Segoe UI"/>
          <w:color w:val="000000"/>
          <w:sz w:val="22"/>
        </w:rPr>
      </w:pPr>
      <w:r w:rsidRPr="00F15DCD">
        <w:rPr>
          <w:rFonts w:ascii="Segoe UI" w:hAnsi="Segoe UI" w:cs="Segoe UI"/>
          <w:color w:val="000000"/>
          <w:sz w:val="22"/>
        </w:rPr>
        <w:t>Zhotovitel</w:t>
      </w:r>
      <w:r w:rsidR="009D7032" w:rsidRPr="00F15DCD">
        <w:rPr>
          <w:rFonts w:ascii="Segoe UI" w:hAnsi="Segoe UI" w:cs="Segoe UI"/>
          <w:color w:val="000000"/>
          <w:sz w:val="22"/>
          <w:szCs w:val="22"/>
        </w:rPr>
        <w:t xml:space="preserve"> </w:t>
      </w:r>
      <w:r w:rsidR="00261C53" w:rsidRPr="00F15DCD">
        <w:rPr>
          <w:rFonts w:ascii="Segoe UI" w:hAnsi="Segoe UI" w:cs="Segoe UI"/>
          <w:color w:val="000000"/>
          <w:sz w:val="22"/>
          <w:szCs w:val="22"/>
        </w:rPr>
        <w:t>podle svého nejlepšího vědomí</w:t>
      </w:r>
      <w:r w:rsidR="00261C53" w:rsidRPr="00F15DCD">
        <w:rPr>
          <w:rFonts w:ascii="Segoe UI" w:hAnsi="Segoe UI" w:cs="Segoe UI"/>
          <w:color w:val="000000"/>
          <w:sz w:val="22"/>
        </w:rPr>
        <w:t xml:space="preserve"> </w:t>
      </w:r>
      <w:r w:rsidR="009D7032" w:rsidRPr="00F15DCD">
        <w:rPr>
          <w:rFonts w:ascii="Segoe UI" w:hAnsi="Segoe UI" w:cs="Segoe UI"/>
          <w:color w:val="000000"/>
          <w:sz w:val="22"/>
        </w:rPr>
        <w:t>prohlašuje, že ke dni uzavření této Smlouvy:</w:t>
      </w:r>
    </w:p>
    <w:p w14:paraId="567A891B" w14:textId="6234E076" w:rsidR="00820028"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lastRenderedPageBreak/>
        <w:t>n</w:t>
      </w:r>
      <w:bookmarkStart w:id="73" w:name="_Toc253494464"/>
      <w:r w:rsidRPr="00F15DCD">
        <w:rPr>
          <w:rFonts w:ascii="Segoe UI" w:hAnsi="Segoe UI" w:cs="Segoe UI"/>
          <w:color w:val="000000"/>
          <w:sz w:val="22"/>
        </w:rPr>
        <w:t xml:space="preserve">ebyl vznesen žádný nárok proti </w:t>
      </w:r>
      <w:r w:rsidR="006F4593" w:rsidRPr="00F15DCD">
        <w:rPr>
          <w:rFonts w:ascii="Segoe UI" w:hAnsi="Segoe UI" w:cs="Segoe UI"/>
          <w:color w:val="000000"/>
          <w:sz w:val="22"/>
        </w:rPr>
        <w:t>Zhotovitel</w:t>
      </w:r>
      <w:r w:rsidRPr="00F15DCD">
        <w:rPr>
          <w:rFonts w:ascii="Segoe UI" w:hAnsi="Segoe UI" w:cs="Segoe UI"/>
          <w:color w:val="000000"/>
          <w:sz w:val="22"/>
        </w:rPr>
        <w:t>i, neprobíhá žádné soudní, rozhodčí ani správní řízení ani spor řešený jiným způsobem</w:t>
      </w:r>
      <w:r w:rsidR="00820028" w:rsidRPr="00F15DCD">
        <w:rPr>
          <w:rFonts w:ascii="Segoe UI" w:hAnsi="Segoe UI" w:cs="Segoe UI"/>
          <w:color w:val="000000"/>
          <w:sz w:val="22"/>
        </w:rPr>
        <w:t xml:space="preserve">, který by se mohl nepříznivě dotknout schopností </w:t>
      </w:r>
      <w:r w:rsidR="006F4593" w:rsidRPr="00F15DCD">
        <w:rPr>
          <w:rFonts w:ascii="Segoe UI" w:hAnsi="Segoe UI" w:cs="Segoe UI"/>
          <w:color w:val="000000"/>
          <w:sz w:val="22"/>
        </w:rPr>
        <w:t>Zhotovitel</w:t>
      </w:r>
      <w:r w:rsidR="00820028" w:rsidRPr="00F15DCD">
        <w:rPr>
          <w:rFonts w:ascii="Segoe UI" w:hAnsi="Segoe UI" w:cs="Segoe UI"/>
          <w:color w:val="000000"/>
          <w:sz w:val="22"/>
        </w:rPr>
        <w:t xml:space="preserve">e plnit jeho povinnosti vyplývající ze Smlouvy a/nebo by znemožnil či omezil dispoziční právo </w:t>
      </w:r>
      <w:r w:rsidR="006F4593" w:rsidRPr="00F15DCD">
        <w:rPr>
          <w:rFonts w:ascii="Segoe UI" w:hAnsi="Segoe UI" w:cs="Segoe UI"/>
          <w:color w:val="000000"/>
          <w:sz w:val="22"/>
        </w:rPr>
        <w:t>Zhotovitel</w:t>
      </w:r>
      <w:r w:rsidR="00820028" w:rsidRPr="00F15DCD">
        <w:rPr>
          <w:rFonts w:ascii="Segoe UI" w:hAnsi="Segoe UI" w:cs="Segoe UI"/>
          <w:color w:val="000000"/>
          <w:sz w:val="22"/>
        </w:rPr>
        <w:t>e uzavřít tuto Smlouvu;</w:t>
      </w:r>
    </w:p>
    <w:p w14:paraId="35EAA900" w14:textId="46E54517"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 xml:space="preserve">si při vynaložení řádné péče není vědom žádného hrozícího sporu, který by se mohl nepříznivě dotknout schopností </w:t>
      </w:r>
      <w:r w:rsidR="006F4593" w:rsidRPr="00F15DCD">
        <w:rPr>
          <w:rFonts w:ascii="Segoe UI" w:hAnsi="Segoe UI" w:cs="Segoe UI"/>
          <w:color w:val="000000"/>
          <w:sz w:val="22"/>
        </w:rPr>
        <w:t>Zhotovitel</w:t>
      </w:r>
      <w:r w:rsidRPr="00F15DCD">
        <w:rPr>
          <w:rFonts w:ascii="Segoe UI" w:hAnsi="Segoe UI" w:cs="Segoe UI"/>
          <w:color w:val="000000"/>
          <w:sz w:val="22"/>
        </w:rPr>
        <w:t xml:space="preserve">e plnit jeho povinnosti vyplývající ze Smlouvy a/nebo by znemožnil či omezil dispoziční právo </w:t>
      </w:r>
      <w:r w:rsidR="006F4593" w:rsidRPr="00F15DCD">
        <w:rPr>
          <w:rFonts w:ascii="Segoe UI" w:hAnsi="Segoe UI" w:cs="Segoe UI"/>
          <w:color w:val="000000"/>
          <w:sz w:val="22"/>
        </w:rPr>
        <w:t>Zhotovitel</w:t>
      </w:r>
      <w:r w:rsidRPr="00F15DCD">
        <w:rPr>
          <w:rFonts w:ascii="Segoe UI" w:hAnsi="Segoe UI" w:cs="Segoe UI"/>
          <w:color w:val="000000"/>
          <w:sz w:val="22"/>
        </w:rPr>
        <w:t>e uzavřít tuto Smlouvu;</w:t>
      </w:r>
      <w:bookmarkEnd w:id="73"/>
    </w:p>
    <w:p w14:paraId="066236D3" w14:textId="5B0AA5EF"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není v</w:t>
      </w:r>
      <w:r w:rsidR="00ED1567" w:rsidRPr="00F15DCD">
        <w:rPr>
          <w:rFonts w:ascii="Segoe UI" w:hAnsi="Segoe UI" w:cs="Segoe UI"/>
          <w:color w:val="000000"/>
          <w:sz w:val="22"/>
        </w:rPr>
        <w:t> </w:t>
      </w:r>
      <w:r w:rsidRPr="00F15DCD">
        <w:rPr>
          <w:rFonts w:ascii="Segoe UI" w:hAnsi="Segoe UI" w:cs="Segoe UI"/>
          <w:color w:val="000000"/>
          <w:sz w:val="22"/>
        </w:rPr>
        <w:t>úpadku v</w:t>
      </w:r>
      <w:r w:rsidR="00ED1567" w:rsidRPr="00F15DCD">
        <w:rPr>
          <w:rFonts w:ascii="Segoe UI" w:hAnsi="Segoe UI" w:cs="Segoe UI"/>
          <w:color w:val="000000"/>
          <w:sz w:val="22"/>
        </w:rPr>
        <w:t> </w:t>
      </w:r>
      <w:r w:rsidRPr="00F15DCD">
        <w:rPr>
          <w:rFonts w:ascii="Segoe UI" w:hAnsi="Segoe UI" w:cs="Segoe UI"/>
          <w:color w:val="000000"/>
          <w:sz w:val="22"/>
        </w:rPr>
        <w:t xml:space="preserve">jakékoli </w:t>
      </w:r>
      <w:r w:rsidR="00852C3F" w:rsidRPr="00F15DCD">
        <w:rPr>
          <w:rFonts w:ascii="Segoe UI" w:hAnsi="Segoe UI" w:cs="Segoe UI"/>
          <w:color w:val="000000"/>
          <w:sz w:val="22"/>
        </w:rPr>
        <w:t>podobě ani v</w:t>
      </w:r>
      <w:r w:rsidR="00ED1567" w:rsidRPr="00F15DCD">
        <w:rPr>
          <w:rFonts w:ascii="Segoe UI" w:hAnsi="Segoe UI" w:cs="Segoe UI"/>
          <w:color w:val="000000"/>
          <w:sz w:val="22"/>
        </w:rPr>
        <w:t> </w:t>
      </w:r>
      <w:r w:rsidR="00852C3F" w:rsidRPr="00F15DCD">
        <w:rPr>
          <w:rFonts w:ascii="Segoe UI" w:hAnsi="Segoe UI" w:cs="Segoe UI"/>
          <w:color w:val="000000"/>
          <w:sz w:val="22"/>
        </w:rPr>
        <w:t xml:space="preserve">hrozícím úpadku ve smyslu </w:t>
      </w:r>
      <w:r w:rsidR="007A2597" w:rsidRPr="00F15DCD">
        <w:rPr>
          <w:rFonts w:ascii="Segoe UI" w:hAnsi="Segoe UI" w:cs="Segoe UI"/>
          <w:color w:val="000000"/>
          <w:sz w:val="22"/>
        </w:rPr>
        <w:t>P</w:t>
      </w:r>
      <w:r w:rsidR="00852C3F" w:rsidRPr="00F15DCD">
        <w:rPr>
          <w:rFonts w:ascii="Segoe UI" w:hAnsi="Segoe UI" w:cs="Segoe UI"/>
          <w:color w:val="000000"/>
          <w:sz w:val="22"/>
        </w:rPr>
        <w:t>rávních předpisů</w:t>
      </w:r>
      <w:r w:rsidRPr="00F15DCD">
        <w:rPr>
          <w:rFonts w:ascii="Segoe UI" w:hAnsi="Segoe UI" w:cs="Segoe UI"/>
          <w:color w:val="000000"/>
          <w:sz w:val="22"/>
        </w:rPr>
        <w:t>;</w:t>
      </w:r>
      <w:bookmarkStart w:id="74" w:name="_Toc253494465"/>
      <w:r w:rsidR="008F6757" w:rsidRPr="00F15DCD">
        <w:rPr>
          <w:rFonts w:ascii="Segoe UI" w:hAnsi="Segoe UI" w:cs="Segoe UI"/>
          <w:color w:val="000000"/>
          <w:sz w:val="22"/>
        </w:rPr>
        <w:t xml:space="preserve"> a</w:t>
      </w:r>
    </w:p>
    <w:p w14:paraId="00DDFD9F" w14:textId="7260BBA8"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nemá žádné závazky, jejichž splnění by mělo nepříznivý vliv na jeho schopnost plnit povinnosti vyplývající ze Smlouvy</w:t>
      </w:r>
      <w:bookmarkEnd w:id="74"/>
      <w:r w:rsidR="008F6757" w:rsidRPr="00F15DCD">
        <w:rPr>
          <w:rFonts w:ascii="Segoe UI" w:hAnsi="Segoe UI" w:cs="Segoe UI"/>
          <w:color w:val="000000"/>
          <w:sz w:val="22"/>
        </w:rPr>
        <w:t>.</w:t>
      </w:r>
    </w:p>
    <w:p w14:paraId="5F575C61" w14:textId="428CAD59" w:rsidR="009D7032" w:rsidRPr="00F15DCD" w:rsidRDefault="006F4593" w:rsidP="007F4CFA">
      <w:pPr>
        <w:pStyle w:val="RLTextlnkuslovan"/>
        <w:numPr>
          <w:ilvl w:val="1"/>
          <w:numId w:val="11"/>
        </w:numPr>
        <w:tabs>
          <w:tab w:val="num" w:pos="737"/>
        </w:tabs>
        <w:spacing w:line="240" w:lineRule="auto"/>
        <w:ind w:left="1418" w:hanging="681"/>
        <w:rPr>
          <w:rFonts w:ascii="Segoe UI" w:hAnsi="Segoe UI" w:cs="Segoe UI"/>
          <w:sz w:val="22"/>
        </w:rPr>
      </w:pPr>
      <w:r w:rsidRPr="00F15DCD">
        <w:rPr>
          <w:rFonts w:ascii="Segoe UI" w:hAnsi="Segoe UI" w:cs="Segoe UI"/>
          <w:color w:val="000000"/>
          <w:sz w:val="22"/>
        </w:rPr>
        <w:t>Zhotovitel</w:t>
      </w:r>
      <w:r w:rsidR="009D7032" w:rsidRPr="00F15DCD">
        <w:rPr>
          <w:rFonts w:ascii="Segoe UI" w:hAnsi="Segoe UI" w:cs="Segoe UI"/>
          <w:color w:val="000000"/>
          <w:sz w:val="22"/>
        </w:rPr>
        <w:t xml:space="preserve"> prohlašuje, že je schopen zajistit si veškeré finanční prostředky potřebné ke splnění závazků </w:t>
      </w:r>
      <w:r w:rsidRPr="00F15DCD">
        <w:rPr>
          <w:rFonts w:ascii="Segoe UI" w:hAnsi="Segoe UI" w:cs="Segoe UI"/>
          <w:color w:val="000000"/>
          <w:sz w:val="22"/>
        </w:rPr>
        <w:t>Zhotovitel</w:t>
      </w:r>
      <w:r w:rsidR="009D7032" w:rsidRPr="00F15DCD">
        <w:rPr>
          <w:rFonts w:ascii="Segoe UI" w:hAnsi="Segoe UI" w:cs="Segoe UI"/>
          <w:color w:val="000000"/>
          <w:sz w:val="22"/>
        </w:rPr>
        <w:t>e plynoucích z</w:t>
      </w:r>
      <w:r w:rsidR="00ED1567" w:rsidRPr="00F15DCD">
        <w:rPr>
          <w:rFonts w:ascii="Segoe UI" w:hAnsi="Segoe UI" w:cs="Segoe UI"/>
          <w:color w:val="000000"/>
          <w:sz w:val="22"/>
        </w:rPr>
        <w:t> </w:t>
      </w:r>
      <w:r w:rsidR="009D7032" w:rsidRPr="00F15DCD">
        <w:rPr>
          <w:rFonts w:ascii="Segoe UI" w:hAnsi="Segoe UI" w:cs="Segoe UI"/>
          <w:color w:val="000000"/>
          <w:sz w:val="22"/>
        </w:rPr>
        <w:t>této Smlouvy.</w:t>
      </w:r>
    </w:p>
    <w:p w14:paraId="1C26E885" w14:textId="17E35E78" w:rsidR="000649D8" w:rsidRPr="00F15DCD" w:rsidRDefault="000649D8" w:rsidP="007F4CFA">
      <w:pPr>
        <w:pStyle w:val="RLlneksmlouvy"/>
        <w:numPr>
          <w:ilvl w:val="0"/>
          <w:numId w:val="11"/>
        </w:numPr>
        <w:tabs>
          <w:tab w:val="clear" w:pos="823"/>
        </w:tabs>
        <w:spacing w:line="240" w:lineRule="auto"/>
        <w:ind w:left="709" w:hanging="709"/>
        <w:rPr>
          <w:rFonts w:cs="Segoe UI"/>
        </w:rPr>
      </w:pPr>
      <w:bookmarkStart w:id="75" w:name="_Toc55565749"/>
      <w:bookmarkStart w:id="76" w:name="_Toc60936202"/>
      <w:bookmarkStart w:id="77" w:name="_Toc60990704"/>
      <w:bookmarkStart w:id="78" w:name="_Toc60992944"/>
      <w:bookmarkStart w:id="79" w:name="_Toc60992992"/>
      <w:bookmarkStart w:id="80" w:name="_Toc60993945"/>
      <w:bookmarkStart w:id="81" w:name="_Toc60993992"/>
      <w:bookmarkStart w:id="82" w:name="_Toc60994039"/>
      <w:bookmarkStart w:id="83" w:name="_Toc60994212"/>
      <w:bookmarkStart w:id="84" w:name="_Toc60995289"/>
      <w:bookmarkStart w:id="85" w:name="_Toc60997659"/>
      <w:bookmarkStart w:id="86" w:name="_Toc60997726"/>
      <w:bookmarkStart w:id="87" w:name="_Toc60997835"/>
      <w:bookmarkStart w:id="88" w:name="_Toc60997902"/>
      <w:bookmarkStart w:id="89" w:name="_Toc60998003"/>
      <w:bookmarkStart w:id="90" w:name="_Toc60998222"/>
      <w:bookmarkStart w:id="91" w:name="_Toc60998391"/>
      <w:bookmarkStart w:id="92" w:name="_Toc192631528"/>
      <w:bookmarkStart w:id="93" w:name="_Toc169076921"/>
      <w:bookmarkStart w:id="94" w:name="_Toc253551232"/>
      <w:bookmarkStart w:id="95" w:name="_Toc253551888"/>
      <w:bookmarkStart w:id="96" w:name="_Toc260770793"/>
      <w:bookmarkStart w:id="97" w:name="_Toc415160135"/>
      <w:bookmarkStart w:id="98" w:name="_Ref493678676"/>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F15DCD">
        <w:rPr>
          <w:rFonts w:cs="Segoe UI"/>
        </w:rPr>
        <w:t>ROZHODNÉ PRÁVO</w:t>
      </w:r>
      <w:bookmarkEnd w:id="92"/>
      <w:bookmarkEnd w:id="93"/>
      <w:r w:rsidRPr="00F15DCD">
        <w:rPr>
          <w:rFonts w:cs="Segoe UI"/>
        </w:rPr>
        <w:t xml:space="preserve"> </w:t>
      </w:r>
    </w:p>
    <w:p w14:paraId="08ABEC87" w14:textId="7BAE0BF5" w:rsidR="000649D8" w:rsidRPr="00F15DCD" w:rsidRDefault="004567A0" w:rsidP="007F4CFA">
      <w:pPr>
        <w:pStyle w:val="RLTextlnkuslovan"/>
        <w:numPr>
          <w:ilvl w:val="1"/>
          <w:numId w:val="11"/>
        </w:numPr>
        <w:spacing w:line="240" w:lineRule="auto"/>
        <w:ind w:left="1418" w:hanging="709"/>
        <w:rPr>
          <w:rFonts w:ascii="Segoe UI" w:hAnsi="Segoe UI" w:cs="Segoe UI"/>
          <w:sz w:val="22"/>
        </w:rPr>
      </w:pPr>
      <w:r w:rsidRPr="00F15DCD">
        <w:rPr>
          <w:rFonts w:ascii="Segoe UI" w:hAnsi="Segoe UI" w:cs="Segoe UI"/>
          <w:sz w:val="22"/>
        </w:rPr>
        <w:t xml:space="preserve">Smlouva se řídí výlučně platným a účinným právním řádem České republiky. </w:t>
      </w:r>
    </w:p>
    <w:p w14:paraId="7E2F493D" w14:textId="477CDC94" w:rsidR="00F767C0" w:rsidRPr="00F15DCD" w:rsidRDefault="00F767C0" w:rsidP="007F4CFA">
      <w:pPr>
        <w:pStyle w:val="RLlneksmlouvy"/>
        <w:numPr>
          <w:ilvl w:val="0"/>
          <w:numId w:val="11"/>
        </w:numPr>
        <w:tabs>
          <w:tab w:val="clear" w:pos="823"/>
        </w:tabs>
        <w:spacing w:line="240" w:lineRule="auto"/>
        <w:ind w:left="709" w:hanging="709"/>
        <w:rPr>
          <w:rFonts w:cs="Segoe UI"/>
        </w:rPr>
      </w:pPr>
      <w:bookmarkStart w:id="99" w:name="_Toc192631529"/>
      <w:bookmarkStart w:id="100" w:name="_Toc169076922"/>
      <w:r w:rsidRPr="00F15DCD">
        <w:rPr>
          <w:rFonts w:cs="Segoe UI"/>
        </w:rPr>
        <w:t>VÝKLAD SMLOUVY</w:t>
      </w:r>
      <w:bookmarkEnd w:id="94"/>
      <w:bookmarkEnd w:id="95"/>
      <w:bookmarkEnd w:id="96"/>
      <w:bookmarkEnd w:id="97"/>
      <w:bookmarkEnd w:id="98"/>
      <w:bookmarkEnd w:id="99"/>
      <w:bookmarkEnd w:id="100"/>
    </w:p>
    <w:p w14:paraId="7719AD55" w14:textId="29E2FBE9" w:rsidR="00F767C0" w:rsidRPr="00F15DCD" w:rsidRDefault="00F767C0" w:rsidP="007F4CFA">
      <w:pPr>
        <w:pStyle w:val="RLTextlnkuslovan"/>
        <w:numPr>
          <w:ilvl w:val="1"/>
          <w:numId w:val="11"/>
        </w:numPr>
        <w:spacing w:line="240" w:lineRule="auto"/>
        <w:ind w:left="1418"/>
        <w:rPr>
          <w:rFonts w:ascii="Segoe UI" w:hAnsi="Segoe UI" w:cs="Segoe UI"/>
          <w:sz w:val="22"/>
        </w:rPr>
      </w:pPr>
      <w:r w:rsidRPr="00F15DCD">
        <w:rPr>
          <w:rFonts w:ascii="Segoe UI" w:hAnsi="Segoe UI" w:cs="Segoe UI"/>
          <w:sz w:val="22"/>
        </w:rPr>
        <w:t>Pro výklad této Smlouvy platí následující interpretační pravidla, ledaže z</w:t>
      </w:r>
      <w:r w:rsidR="00ED1567" w:rsidRPr="00F15DCD">
        <w:rPr>
          <w:rFonts w:ascii="Segoe UI" w:hAnsi="Segoe UI" w:cs="Segoe UI"/>
          <w:sz w:val="22"/>
        </w:rPr>
        <w:t> </w:t>
      </w:r>
      <w:r w:rsidRPr="00F15DCD">
        <w:rPr>
          <w:rFonts w:ascii="Segoe UI" w:hAnsi="Segoe UI" w:cs="Segoe UI"/>
          <w:sz w:val="22"/>
        </w:rPr>
        <w:t>kontextu výslovně vyplývá jinak:</w:t>
      </w:r>
    </w:p>
    <w:p w14:paraId="2F1B7F9B" w14:textId="5E475591" w:rsidR="00F767C0"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tuto Smlouvu v</w:t>
      </w:r>
      <w:r w:rsidR="00ED1567" w:rsidRPr="00F15DCD">
        <w:rPr>
          <w:rFonts w:ascii="Segoe UI" w:hAnsi="Segoe UI" w:cs="Segoe UI"/>
          <w:color w:val="000000"/>
          <w:sz w:val="22"/>
        </w:rPr>
        <w:t> </w:t>
      </w:r>
      <w:r w:rsidRPr="00F15DCD">
        <w:rPr>
          <w:rFonts w:ascii="Segoe UI" w:hAnsi="Segoe UI" w:cs="Segoe UI"/>
          <w:color w:val="000000"/>
          <w:sz w:val="22"/>
        </w:rPr>
        <w:t>sobě zahrnuje i její případné změny, pokud byly učiněny způsobem, který je v</w:t>
      </w:r>
      <w:r w:rsidR="00ED1567" w:rsidRPr="00F15DCD">
        <w:rPr>
          <w:rFonts w:ascii="Segoe UI" w:hAnsi="Segoe UI" w:cs="Segoe UI"/>
          <w:color w:val="000000"/>
          <w:sz w:val="22"/>
        </w:rPr>
        <w:t> </w:t>
      </w:r>
      <w:r w:rsidRPr="00F15DCD">
        <w:rPr>
          <w:rFonts w:ascii="Segoe UI" w:hAnsi="Segoe UI" w:cs="Segoe UI"/>
          <w:color w:val="000000"/>
          <w:sz w:val="22"/>
        </w:rPr>
        <w:t>souladu s</w:t>
      </w:r>
      <w:r w:rsidR="00ED1567" w:rsidRPr="00F15DCD">
        <w:rPr>
          <w:rFonts w:ascii="Segoe UI" w:hAnsi="Segoe UI" w:cs="Segoe UI"/>
          <w:color w:val="000000"/>
          <w:sz w:val="22"/>
        </w:rPr>
        <w:t> </w:t>
      </w:r>
      <w:r w:rsidRPr="00F15DCD">
        <w:rPr>
          <w:rFonts w:ascii="Segoe UI" w:hAnsi="Segoe UI" w:cs="Segoe UI"/>
          <w:color w:val="000000"/>
          <w:sz w:val="22"/>
        </w:rPr>
        <w:t>touto Smlouvou a ZZVZ;</w:t>
      </w:r>
    </w:p>
    <w:p w14:paraId="4CFB1C2C" w14:textId="74F5D247" w:rsidR="00F767C0"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odkazy na Právní předpisy odkazují na příslušný předpis ve znění pozdějších předpisů, případně na odpovídající ustanovení právního předpisu, jimž bude odkazovaný právní předpis nahrazen</w:t>
      </w:r>
      <w:r w:rsidR="003026C8" w:rsidRPr="00F15DCD">
        <w:rPr>
          <w:rFonts w:ascii="Segoe UI" w:hAnsi="Segoe UI" w:cs="Segoe UI"/>
          <w:color w:val="000000"/>
          <w:sz w:val="22"/>
        </w:rPr>
        <w:t>. V</w:t>
      </w:r>
      <w:r w:rsidR="00ED1567" w:rsidRPr="00F15DCD">
        <w:rPr>
          <w:rFonts w:ascii="Segoe UI" w:hAnsi="Segoe UI" w:cs="Segoe UI"/>
          <w:color w:val="000000"/>
          <w:sz w:val="22"/>
        </w:rPr>
        <w:t> </w:t>
      </w:r>
      <w:r w:rsidR="003026C8" w:rsidRPr="00F15DCD">
        <w:rPr>
          <w:rFonts w:ascii="Segoe UI" w:hAnsi="Segoe UI" w:cs="Segoe UI"/>
          <w:color w:val="000000"/>
          <w:sz w:val="22"/>
        </w:rPr>
        <w:t>případě, že dojde k</w:t>
      </w:r>
      <w:r w:rsidR="00ED1567" w:rsidRPr="00F15DCD">
        <w:rPr>
          <w:rFonts w:ascii="Segoe UI" w:hAnsi="Segoe UI" w:cs="Segoe UI"/>
          <w:color w:val="000000"/>
          <w:sz w:val="22"/>
        </w:rPr>
        <w:t> </w:t>
      </w:r>
      <w:r w:rsidR="003026C8" w:rsidRPr="00F15DCD">
        <w:rPr>
          <w:rFonts w:ascii="Segoe UI" w:hAnsi="Segoe UI" w:cs="Segoe UI"/>
          <w:color w:val="000000"/>
          <w:sz w:val="22"/>
        </w:rPr>
        <w:t>nahrazení Právního předpisu jiným Právním předpisem, bude postupováno podle přechodných ustanovení takových Právních předpisů</w:t>
      </w:r>
      <w:r w:rsidR="00143F0E" w:rsidRPr="00F15DCD">
        <w:rPr>
          <w:rFonts w:ascii="Segoe UI" w:hAnsi="Segoe UI" w:cs="Segoe UI"/>
          <w:color w:val="000000"/>
          <w:sz w:val="22"/>
        </w:rPr>
        <w:t xml:space="preserve">, nebude-li postup </w:t>
      </w:r>
      <w:r w:rsidR="008908ED" w:rsidRPr="00F15DCD">
        <w:rPr>
          <w:rFonts w:ascii="Segoe UI" w:hAnsi="Segoe UI" w:cs="Segoe UI"/>
          <w:color w:val="000000"/>
          <w:sz w:val="22"/>
        </w:rPr>
        <w:t>v</w:t>
      </w:r>
      <w:r w:rsidR="00ED1567" w:rsidRPr="00F15DCD">
        <w:rPr>
          <w:rFonts w:ascii="Segoe UI" w:hAnsi="Segoe UI" w:cs="Segoe UI"/>
          <w:color w:val="000000"/>
          <w:sz w:val="22"/>
        </w:rPr>
        <w:t> </w:t>
      </w:r>
      <w:r w:rsidR="008908ED" w:rsidRPr="00F15DCD">
        <w:rPr>
          <w:rFonts w:ascii="Segoe UI" w:hAnsi="Segoe UI" w:cs="Segoe UI"/>
          <w:color w:val="000000"/>
          <w:sz w:val="22"/>
        </w:rPr>
        <w:t xml:space="preserve">takovém případě </w:t>
      </w:r>
      <w:r w:rsidR="00143F0E" w:rsidRPr="00F15DCD">
        <w:rPr>
          <w:rFonts w:ascii="Segoe UI" w:hAnsi="Segoe UI" w:cs="Segoe UI"/>
          <w:color w:val="000000"/>
          <w:sz w:val="22"/>
        </w:rPr>
        <w:t>vyplývat ze Smlouvy</w:t>
      </w:r>
      <w:r w:rsidRPr="00F15DCD">
        <w:rPr>
          <w:rFonts w:ascii="Segoe UI" w:hAnsi="Segoe UI" w:cs="Segoe UI"/>
          <w:color w:val="000000"/>
          <w:sz w:val="22"/>
        </w:rPr>
        <w:t>;</w:t>
      </w:r>
    </w:p>
    <w:p w14:paraId="53F2E291" w14:textId="39A3DF37" w:rsidR="00B30955"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jakýkoliv dokument je odkazem na dokument v</w:t>
      </w:r>
      <w:r w:rsidR="00ED1567" w:rsidRPr="00F15DCD">
        <w:rPr>
          <w:rFonts w:ascii="Segoe UI" w:hAnsi="Segoe UI" w:cs="Segoe UI"/>
          <w:color w:val="000000"/>
          <w:sz w:val="22"/>
        </w:rPr>
        <w:t> </w:t>
      </w:r>
      <w:r w:rsidRPr="00F15DCD">
        <w:rPr>
          <w:rFonts w:ascii="Segoe UI" w:hAnsi="Segoe UI" w:cs="Segoe UI"/>
          <w:color w:val="000000"/>
          <w:sz w:val="22"/>
        </w:rPr>
        <w:t>podobě, jakou má v</w:t>
      </w:r>
      <w:r w:rsidR="00ED1567" w:rsidRPr="00F15DCD">
        <w:rPr>
          <w:rFonts w:ascii="Segoe UI" w:hAnsi="Segoe UI" w:cs="Segoe UI"/>
          <w:color w:val="000000"/>
          <w:sz w:val="22"/>
        </w:rPr>
        <w:t> </w:t>
      </w:r>
      <w:r w:rsidRPr="00F15DCD">
        <w:rPr>
          <w:rFonts w:ascii="Segoe UI" w:hAnsi="Segoe UI" w:cs="Segoe UI"/>
          <w:color w:val="000000"/>
          <w:sz w:val="22"/>
        </w:rPr>
        <w:t>příslušné době, tj. v</w:t>
      </w:r>
      <w:r w:rsidR="00ED1567" w:rsidRPr="00F15DCD">
        <w:rPr>
          <w:rFonts w:ascii="Segoe UI" w:hAnsi="Segoe UI" w:cs="Segoe UI"/>
          <w:color w:val="000000"/>
          <w:sz w:val="22"/>
        </w:rPr>
        <w:t> </w:t>
      </w:r>
      <w:r w:rsidRPr="00F15DCD">
        <w:rPr>
          <w:rFonts w:ascii="Segoe UI" w:hAnsi="Segoe UI" w:cs="Segoe UI"/>
          <w:color w:val="000000"/>
          <w:sz w:val="22"/>
        </w:rPr>
        <w:t>podobě včetně provedených změn a doplňků</w:t>
      </w:r>
      <w:r w:rsidR="0095340C" w:rsidRPr="00F15DCD">
        <w:rPr>
          <w:rFonts w:ascii="Segoe UI" w:hAnsi="Segoe UI" w:cs="Segoe UI"/>
          <w:color w:val="000000"/>
          <w:sz w:val="22"/>
        </w:rPr>
        <w:t xml:space="preserve"> schválených Objednatelem a/nebo Osobou na straně Objednatele, pokud Smlouva takové schválení vyžaduje</w:t>
      </w:r>
      <w:r w:rsidR="00B30955" w:rsidRPr="00F15DCD">
        <w:rPr>
          <w:rFonts w:ascii="Segoe UI" w:hAnsi="Segoe UI" w:cs="Segoe UI"/>
          <w:color w:val="000000"/>
          <w:sz w:val="22"/>
        </w:rPr>
        <w:t xml:space="preserve">; </w:t>
      </w:r>
    </w:p>
    <w:p w14:paraId="5874AD08" w14:textId="5EB71F50" w:rsidR="00F767C0" w:rsidRPr="00F15DCD" w:rsidRDefault="00B30955"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Smlouvu v</w:t>
      </w:r>
      <w:r w:rsidR="00ED1567" w:rsidRPr="00F15DCD">
        <w:rPr>
          <w:rFonts w:ascii="Segoe UI" w:hAnsi="Segoe UI" w:cs="Segoe UI"/>
          <w:color w:val="000000"/>
          <w:sz w:val="22"/>
        </w:rPr>
        <w:t> </w:t>
      </w:r>
      <w:r w:rsidRPr="00F15DCD">
        <w:rPr>
          <w:rFonts w:ascii="Segoe UI" w:hAnsi="Segoe UI" w:cs="Segoe UI"/>
          <w:color w:val="000000"/>
          <w:sz w:val="22"/>
        </w:rPr>
        <w:t>sobě zahrnuje přílohy Smlouvy</w:t>
      </w:r>
      <w:r w:rsidR="00F767C0" w:rsidRPr="00F15DCD">
        <w:rPr>
          <w:rFonts w:ascii="Segoe UI" w:hAnsi="Segoe UI" w:cs="Segoe UI"/>
          <w:color w:val="000000"/>
          <w:sz w:val="22"/>
        </w:rPr>
        <w:t>.</w:t>
      </w:r>
    </w:p>
    <w:p w14:paraId="0F1EFF13" w14:textId="399C4E02" w:rsidR="00F767C0" w:rsidRPr="00F15DCD" w:rsidRDefault="00FC7C04"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szCs w:val="22"/>
        </w:rPr>
        <w:t xml:space="preserve">Zhotovitel je </w:t>
      </w:r>
      <w:r w:rsidR="00AD565D" w:rsidRPr="00F15DCD">
        <w:rPr>
          <w:rFonts w:ascii="Segoe UI" w:hAnsi="Segoe UI" w:cs="Segoe UI"/>
          <w:sz w:val="22"/>
          <w:szCs w:val="22"/>
        </w:rPr>
        <w:t xml:space="preserve">povinen </w:t>
      </w:r>
      <w:r w:rsidR="00D64198" w:rsidRPr="00F15DCD">
        <w:rPr>
          <w:rFonts w:ascii="Segoe UI" w:hAnsi="Segoe UI" w:cs="Segoe UI"/>
          <w:sz w:val="22"/>
          <w:szCs w:val="22"/>
        </w:rPr>
        <w:t>poskytovat plnění</w:t>
      </w:r>
      <w:r w:rsidRPr="00F15DCD">
        <w:rPr>
          <w:rFonts w:ascii="Segoe UI" w:hAnsi="Segoe UI" w:cs="Segoe UI"/>
          <w:sz w:val="22"/>
          <w:szCs w:val="22"/>
        </w:rPr>
        <w:t xml:space="preserve"> v souladu </w:t>
      </w:r>
      <w:r w:rsidR="00D64198" w:rsidRPr="00F15DCD">
        <w:rPr>
          <w:rFonts w:ascii="Segoe UI" w:hAnsi="Segoe UI" w:cs="Segoe UI"/>
          <w:sz w:val="22"/>
          <w:szCs w:val="22"/>
        </w:rPr>
        <w:t xml:space="preserve">s </w:t>
      </w:r>
      <w:r w:rsidRPr="00F15DCD">
        <w:rPr>
          <w:rFonts w:ascii="Segoe UI" w:hAnsi="Segoe UI" w:cs="Segoe UI"/>
          <w:sz w:val="22"/>
          <w:szCs w:val="22"/>
        </w:rPr>
        <w:t>Nabídkou Zhotovitele.</w:t>
      </w:r>
      <w:r w:rsidR="005B7526" w:rsidRPr="00F15DCD">
        <w:rPr>
          <w:rFonts w:ascii="Segoe UI" w:hAnsi="Segoe UI" w:cs="Segoe UI"/>
          <w:sz w:val="22"/>
          <w:szCs w:val="22"/>
        </w:rPr>
        <w:t xml:space="preserve"> </w:t>
      </w:r>
      <w:r w:rsidR="00F767C0" w:rsidRPr="00F15DCD">
        <w:rPr>
          <w:rFonts w:ascii="Segoe UI" w:hAnsi="Segoe UI" w:cs="Segoe UI"/>
          <w:sz w:val="22"/>
          <w:szCs w:val="22"/>
        </w:rPr>
        <w:t xml:space="preserve">Pokud existuje rozpor mezi touto Smlouvou, </w:t>
      </w:r>
      <w:r w:rsidR="00284C76" w:rsidRPr="00F15DCD">
        <w:rPr>
          <w:rFonts w:ascii="Segoe UI" w:hAnsi="Segoe UI" w:cs="Segoe UI"/>
          <w:sz w:val="22"/>
          <w:szCs w:val="22"/>
        </w:rPr>
        <w:t xml:space="preserve">jejími přílohami </w:t>
      </w:r>
      <w:r w:rsidR="00F767C0" w:rsidRPr="00F15DCD">
        <w:rPr>
          <w:rFonts w:ascii="Segoe UI" w:hAnsi="Segoe UI" w:cs="Segoe UI"/>
          <w:sz w:val="22"/>
          <w:szCs w:val="22"/>
        </w:rPr>
        <w:t>a/nebo N</w:t>
      </w:r>
      <w:r w:rsidR="00032EDC" w:rsidRPr="00F15DCD">
        <w:rPr>
          <w:rFonts w:ascii="Segoe UI" w:hAnsi="Segoe UI" w:cs="Segoe UI"/>
          <w:sz w:val="22"/>
          <w:szCs w:val="22"/>
        </w:rPr>
        <w:t>abídkou</w:t>
      </w:r>
      <w:r w:rsidR="00F767C0" w:rsidRPr="00F15DCD">
        <w:rPr>
          <w:rFonts w:ascii="Segoe UI" w:hAnsi="Segoe UI" w:cs="Segoe UI"/>
          <w:sz w:val="22"/>
          <w:szCs w:val="22"/>
        </w:rPr>
        <w:t xml:space="preserve"> Zhotovitele, budou mít přednost ujednání Smlouvy</w:t>
      </w:r>
      <w:r w:rsidR="00284C76" w:rsidRPr="00F15DCD">
        <w:rPr>
          <w:rFonts w:ascii="Segoe UI" w:hAnsi="Segoe UI" w:cs="Segoe UI"/>
          <w:sz w:val="22"/>
          <w:szCs w:val="22"/>
        </w:rPr>
        <w:t>,</w:t>
      </w:r>
      <w:r w:rsidR="001E3242" w:rsidRPr="00F15DCD">
        <w:rPr>
          <w:rFonts w:ascii="Segoe UI" w:hAnsi="Segoe UI" w:cs="Segoe UI"/>
          <w:sz w:val="22"/>
          <w:szCs w:val="22"/>
        </w:rPr>
        <w:t xml:space="preserve"> </w:t>
      </w:r>
      <w:r w:rsidR="001E3242" w:rsidRPr="00F15DCD">
        <w:rPr>
          <w:rFonts w:ascii="Segoe UI" w:hAnsi="Segoe UI" w:cs="Segoe UI"/>
          <w:sz w:val="22"/>
        </w:rPr>
        <w:t xml:space="preserve">jestliže tomu bude </w:t>
      </w:r>
      <w:r w:rsidR="001E3242" w:rsidRPr="00F15DCD">
        <w:rPr>
          <w:rFonts w:ascii="Segoe UI" w:hAnsi="Segoe UI" w:cs="Segoe UI"/>
          <w:sz w:val="22"/>
        </w:rPr>
        <w:lastRenderedPageBreak/>
        <w:t xml:space="preserve">odpovídat účel a význam </w:t>
      </w:r>
      <w:r w:rsidR="00284C76" w:rsidRPr="00F15DCD">
        <w:rPr>
          <w:rFonts w:ascii="Segoe UI" w:hAnsi="Segoe UI" w:cs="Segoe UI"/>
          <w:sz w:val="22"/>
        </w:rPr>
        <w:t>takového ujednání</w:t>
      </w:r>
      <w:r w:rsidR="00F767C0" w:rsidRPr="00F15DCD">
        <w:rPr>
          <w:rFonts w:ascii="Segoe UI" w:hAnsi="Segoe UI" w:cs="Segoe UI"/>
          <w:sz w:val="22"/>
        </w:rPr>
        <w:t>. Pokud existuje rozpor mezi Požadavky Objednatele a N</w:t>
      </w:r>
      <w:r w:rsidR="00032EDC" w:rsidRPr="00F15DCD">
        <w:rPr>
          <w:rFonts w:ascii="Segoe UI" w:hAnsi="Segoe UI" w:cs="Segoe UI"/>
          <w:sz w:val="22"/>
        </w:rPr>
        <w:t>abídkou</w:t>
      </w:r>
      <w:r w:rsidR="00F767C0" w:rsidRPr="00F15DCD">
        <w:rPr>
          <w:rFonts w:ascii="Segoe UI" w:hAnsi="Segoe UI" w:cs="Segoe UI"/>
          <w:sz w:val="22"/>
        </w:rPr>
        <w:t xml:space="preserve"> Zhotovitele, budou mít přednost Požadavky Objednatele. Rozporem přitom není situace, kdy N</w:t>
      </w:r>
      <w:r w:rsidR="00032EDC" w:rsidRPr="00F15DCD">
        <w:rPr>
          <w:rFonts w:ascii="Segoe UI" w:hAnsi="Segoe UI" w:cs="Segoe UI"/>
          <w:sz w:val="22"/>
        </w:rPr>
        <w:t>abídka</w:t>
      </w:r>
      <w:r w:rsidR="00F767C0" w:rsidRPr="00F15DCD">
        <w:rPr>
          <w:rFonts w:ascii="Segoe UI" w:hAnsi="Segoe UI" w:cs="Segoe UI"/>
          <w:sz w:val="22"/>
        </w:rPr>
        <w:t xml:space="preserve"> Zhotovitele poskytuje větší rozsah či vyšší kvalitu plnění než Požadavky Objednatele</w:t>
      </w:r>
      <w:r w:rsidR="003026C8" w:rsidRPr="00F15DCD">
        <w:rPr>
          <w:rFonts w:ascii="Segoe UI" w:hAnsi="Segoe UI" w:cs="Segoe UI"/>
          <w:sz w:val="22"/>
        </w:rPr>
        <w:t>, v</w:t>
      </w:r>
      <w:r w:rsidR="00ED1567" w:rsidRPr="00F15DCD">
        <w:rPr>
          <w:rFonts w:ascii="Segoe UI" w:hAnsi="Segoe UI" w:cs="Segoe UI"/>
          <w:sz w:val="22"/>
        </w:rPr>
        <w:t> </w:t>
      </w:r>
      <w:r w:rsidR="003026C8" w:rsidRPr="00F15DCD">
        <w:rPr>
          <w:rFonts w:ascii="Segoe UI" w:hAnsi="Segoe UI" w:cs="Segoe UI"/>
          <w:sz w:val="22"/>
        </w:rPr>
        <w:t>takovém případě má přednost Nabídka Zhotovitele, pokud Objednatel neurčí jinak</w:t>
      </w:r>
      <w:r w:rsidR="00F767C0" w:rsidRPr="00F15DCD">
        <w:rPr>
          <w:rFonts w:ascii="Segoe UI" w:hAnsi="Segoe UI" w:cs="Segoe UI"/>
          <w:sz w:val="22"/>
        </w:rPr>
        <w:t>.</w:t>
      </w:r>
      <w:r w:rsidR="00BE49F0" w:rsidRPr="00F15DCD">
        <w:rPr>
          <w:rFonts w:ascii="Segoe UI" w:hAnsi="Segoe UI" w:cs="Segoe UI"/>
          <w:sz w:val="22"/>
        </w:rPr>
        <w:t xml:space="preserve"> </w:t>
      </w:r>
      <w:r w:rsidR="001E3242" w:rsidRPr="00F15DCD">
        <w:rPr>
          <w:rFonts w:ascii="Segoe UI" w:hAnsi="Segoe UI" w:cs="Segoe UI"/>
          <w:sz w:val="22"/>
        </w:rPr>
        <w:t>O tom, zda Nabídka Zhotovitele poskytuje větší rozsah či vyšší kvalitu</w:t>
      </w:r>
      <w:r w:rsidR="008908ED" w:rsidRPr="00F15DCD">
        <w:rPr>
          <w:rFonts w:ascii="Segoe UI" w:hAnsi="Segoe UI" w:cs="Segoe UI"/>
          <w:sz w:val="22"/>
        </w:rPr>
        <w:t>,</w:t>
      </w:r>
      <w:r w:rsidR="001E3242" w:rsidRPr="00F15DCD">
        <w:rPr>
          <w:rFonts w:ascii="Segoe UI" w:hAnsi="Segoe UI" w:cs="Segoe UI"/>
          <w:sz w:val="22"/>
        </w:rPr>
        <w:t xml:space="preserve"> než Požadavky Objednatele rozhodne Objednatel. </w:t>
      </w:r>
      <w:r w:rsidR="00BE49F0" w:rsidRPr="00F15DCD">
        <w:rPr>
          <w:rFonts w:ascii="Segoe UI" w:hAnsi="Segoe UI" w:cs="Segoe UI"/>
          <w:sz w:val="22"/>
        </w:rPr>
        <w:t>Vyskytne-li se rozpor ve smyslu tohoto odstavce, smluvní strany se zavazují, že vyvinou veškeré úsilí k</w:t>
      </w:r>
      <w:r w:rsidR="00ED1567" w:rsidRPr="00F15DCD">
        <w:rPr>
          <w:rFonts w:ascii="Segoe UI" w:hAnsi="Segoe UI" w:cs="Segoe UI"/>
          <w:sz w:val="22"/>
        </w:rPr>
        <w:t> </w:t>
      </w:r>
      <w:r w:rsidR="00BE49F0" w:rsidRPr="00F15DCD">
        <w:rPr>
          <w:rFonts w:ascii="Segoe UI" w:hAnsi="Segoe UI" w:cs="Segoe UI"/>
          <w:sz w:val="22"/>
        </w:rPr>
        <w:t xml:space="preserve">tomu, aby takový rozpor vyjasnily na základě jejich dohody.  </w:t>
      </w:r>
    </w:p>
    <w:p w14:paraId="0FDF0977" w14:textId="75AD9DDD" w:rsidR="00F767C0" w:rsidRPr="00F15DCD" w:rsidRDefault="002E7E8B"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Dokumenty, které tvoří Smlouvu, je nutné chápat tak, že jeden dokument vysvětluje dokument druhý. </w:t>
      </w:r>
      <w:r w:rsidR="00F767C0" w:rsidRPr="00F15DCD">
        <w:rPr>
          <w:rFonts w:ascii="Segoe UI" w:hAnsi="Segoe UI" w:cs="Segoe UI"/>
          <w:sz w:val="22"/>
        </w:rPr>
        <w:t>Pro účely intepretace významu Smlouvy a všech dokumentů, které ji tvoří či s</w:t>
      </w:r>
      <w:r w:rsidR="00ED1567" w:rsidRPr="00F15DCD">
        <w:rPr>
          <w:rFonts w:ascii="Segoe UI" w:hAnsi="Segoe UI" w:cs="Segoe UI"/>
          <w:sz w:val="22"/>
        </w:rPr>
        <w:t> </w:t>
      </w:r>
      <w:r w:rsidR="00F767C0" w:rsidRPr="00F15DCD">
        <w:rPr>
          <w:rFonts w:ascii="Segoe UI" w:hAnsi="Segoe UI" w:cs="Segoe UI"/>
          <w:sz w:val="22"/>
        </w:rPr>
        <w:t xml:space="preserve">ní souvisí, platí následující hierarchie: </w:t>
      </w:r>
    </w:p>
    <w:p w14:paraId="7012749E" w14:textId="518D0823" w:rsidR="00736E55" w:rsidRPr="00F15DCD" w:rsidRDefault="00736E55" w:rsidP="007F4CFA">
      <w:pPr>
        <w:pStyle w:val="RLTextlnkuslovan"/>
        <w:numPr>
          <w:ilvl w:val="2"/>
          <w:numId w:val="11"/>
        </w:numPr>
        <w:tabs>
          <w:tab w:val="clear" w:pos="2411"/>
        </w:tabs>
        <w:spacing w:line="240" w:lineRule="auto"/>
        <w:ind w:left="2268" w:hanging="850"/>
        <w:rPr>
          <w:rFonts w:ascii="Segoe UI" w:hAnsi="Segoe UI" w:cs="Segoe UI"/>
          <w:color w:val="000000"/>
          <w:sz w:val="22"/>
        </w:rPr>
      </w:pPr>
      <w:r w:rsidRPr="00F15DCD">
        <w:rPr>
          <w:rFonts w:ascii="Segoe UI" w:hAnsi="Segoe UI" w:cs="Segoe UI"/>
          <w:color w:val="000000"/>
          <w:sz w:val="22"/>
        </w:rPr>
        <w:t>požadavky stanovené příslušnými závaznými Právními předpisy</w:t>
      </w:r>
      <w:r w:rsidR="001E3242" w:rsidRPr="00F15DCD">
        <w:rPr>
          <w:rFonts w:ascii="Segoe UI" w:hAnsi="Segoe UI" w:cs="Segoe UI"/>
          <w:color w:val="000000"/>
          <w:sz w:val="22"/>
        </w:rPr>
        <w:t xml:space="preserve"> mimo odst. </w:t>
      </w:r>
      <w:r w:rsidR="001E3242" w:rsidRPr="00F15DCD">
        <w:rPr>
          <w:rFonts w:ascii="Segoe UI" w:hAnsi="Segoe UI" w:cs="Segoe UI"/>
          <w:color w:val="000000"/>
          <w:sz w:val="22"/>
        </w:rPr>
        <w:fldChar w:fldCharType="begin"/>
      </w:r>
      <w:r w:rsidR="001E3242" w:rsidRPr="00F15DCD">
        <w:rPr>
          <w:rFonts w:ascii="Segoe UI" w:hAnsi="Segoe UI" w:cs="Segoe UI"/>
          <w:color w:val="000000"/>
          <w:sz w:val="22"/>
        </w:rPr>
        <w:instrText xml:space="preserve"> REF _Ref61002715 \r \h </w:instrText>
      </w:r>
      <w:r w:rsidR="007F4CFA" w:rsidRPr="00F15DCD">
        <w:rPr>
          <w:rFonts w:ascii="Segoe UI" w:hAnsi="Segoe UI" w:cs="Segoe UI"/>
          <w:color w:val="000000"/>
          <w:sz w:val="22"/>
        </w:rPr>
        <w:instrText xml:space="preserve"> \* MERGEFORMAT </w:instrText>
      </w:r>
      <w:r w:rsidR="001E3242" w:rsidRPr="00F15DCD">
        <w:rPr>
          <w:rFonts w:ascii="Segoe UI" w:hAnsi="Segoe UI" w:cs="Segoe UI"/>
          <w:color w:val="000000"/>
          <w:sz w:val="22"/>
        </w:rPr>
      </w:r>
      <w:r w:rsidR="001E3242" w:rsidRPr="00F15DCD">
        <w:rPr>
          <w:rFonts w:ascii="Segoe UI" w:hAnsi="Segoe UI" w:cs="Segoe UI"/>
          <w:color w:val="000000"/>
          <w:sz w:val="22"/>
        </w:rPr>
        <w:fldChar w:fldCharType="separate"/>
      </w:r>
      <w:r w:rsidR="00C4674D">
        <w:rPr>
          <w:rFonts w:ascii="Segoe UI" w:hAnsi="Segoe UI" w:cs="Segoe UI"/>
          <w:color w:val="000000"/>
          <w:sz w:val="22"/>
        </w:rPr>
        <w:t>1.1.38.4</w:t>
      </w:r>
      <w:r w:rsidR="001E3242" w:rsidRPr="00F15DCD">
        <w:rPr>
          <w:rFonts w:ascii="Segoe UI" w:hAnsi="Segoe UI" w:cs="Segoe UI"/>
          <w:color w:val="000000"/>
          <w:sz w:val="22"/>
        </w:rPr>
        <w:fldChar w:fldCharType="end"/>
      </w:r>
      <w:r w:rsidR="001E3242" w:rsidRPr="00F15DCD">
        <w:rPr>
          <w:rFonts w:ascii="Segoe UI" w:hAnsi="Segoe UI" w:cs="Segoe UI"/>
          <w:color w:val="000000"/>
          <w:sz w:val="22"/>
        </w:rPr>
        <w:t xml:space="preserve"> Smlouvy</w:t>
      </w:r>
      <w:r w:rsidRPr="00F15DCD">
        <w:rPr>
          <w:rFonts w:ascii="Segoe UI" w:hAnsi="Segoe UI" w:cs="Segoe UI"/>
          <w:color w:val="000000"/>
          <w:sz w:val="22"/>
        </w:rPr>
        <w:t>;</w:t>
      </w:r>
    </w:p>
    <w:p w14:paraId="143C804B" w14:textId="2B962C7C" w:rsidR="00736E55" w:rsidRPr="00F15DCD" w:rsidRDefault="00736E55" w:rsidP="007F4CFA">
      <w:pPr>
        <w:pStyle w:val="RLTextlnkuslovan"/>
        <w:numPr>
          <w:ilvl w:val="2"/>
          <w:numId w:val="11"/>
        </w:numPr>
        <w:tabs>
          <w:tab w:val="clear" w:pos="2411"/>
        </w:tabs>
        <w:spacing w:line="240" w:lineRule="auto"/>
        <w:ind w:left="2268" w:hanging="850"/>
        <w:rPr>
          <w:rFonts w:ascii="Segoe UI" w:hAnsi="Segoe UI" w:cs="Segoe UI"/>
          <w:color w:val="000000"/>
          <w:sz w:val="22"/>
        </w:rPr>
      </w:pPr>
      <w:r w:rsidRPr="00F15DCD">
        <w:rPr>
          <w:rFonts w:ascii="Segoe UI" w:hAnsi="Segoe UI" w:cs="Segoe UI"/>
          <w:color w:val="000000"/>
          <w:sz w:val="22"/>
        </w:rPr>
        <w:t>požadavky stanovené závaznými a směrnými normami ČSN</w:t>
      </w:r>
      <w:r w:rsidR="00805CD1" w:rsidRPr="00F15DCD">
        <w:rPr>
          <w:rFonts w:ascii="Segoe UI" w:hAnsi="Segoe UI" w:cs="Segoe UI"/>
          <w:color w:val="000000"/>
          <w:sz w:val="22"/>
        </w:rPr>
        <w:t xml:space="preserve"> a EN</w:t>
      </w:r>
      <w:r w:rsidRPr="00F15DCD">
        <w:rPr>
          <w:rFonts w:ascii="Segoe UI" w:hAnsi="Segoe UI" w:cs="Segoe UI"/>
          <w:color w:val="000000"/>
          <w:sz w:val="22"/>
        </w:rPr>
        <w:t>;</w:t>
      </w:r>
    </w:p>
    <w:p w14:paraId="5F929294" w14:textId="2B7A5A7F" w:rsidR="00F767C0" w:rsidRPr="00F15DCD" w:rsidRDefault="005563F5"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Smlouva</w:t>
      </w:r>
      <w:r w:rsidR="00F767C0" w:rsidRPr="00F15DCD">
        <w:rPr>
          <w:rFonts w:ascii="Segoe UI" w:hAnsi="Segoe UI" w:cs="Segoe UI"/>
          <w:sz w:val="22"/>
        </w:rPr>
        <w:t xml:space="preserve">;    </w:t>
      </w:r>
    </w:p>
    <w:p w14:paraId="4A98A67C" w14:textId="2EAC3D03" w:rsidR="00F767C0" w:rsidRPr="00F15DCD" w:rsidRDefault="009E488A"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dokumenty</w:t>
      </w:r>
      <w:r w:rsidR="00F767C0" w:rsidRPr="00F15DCD">
        <w:rPr>
          <w:rFonts w:ascii="Segoe UI" w:hAnsi="Segoe UI" w:cs="Segoe UI"/>
          <w:sz w:val="22"/>
        </w:rPr>
        <w:t xml:space="preserve"> Smlouvy</w:t>
      </w:r>
      <w:r w:rsidR="00284C76" w:rsidRPr="00F15DCD">
        <w:rPr>
          <w:rFonts w:ascii="Segoe UI" w:hAnsi="Segoe UI" w:cs="Segoe UI"/>
          <w:sz w:val="22"/>
        </w:rPr>
        <w:t xml:space="preserve"> v</w:t>
      </w:r>
      <w:r w:rsidR="00ED1567" w:rsidRPr="00F15DCD">
        <w:rPr>
          <w:rFonts w:ascii="Segoe UI" w:hAnsi="Segoe UI" w:cs="Segoe UI"/>
          <w:sz w:val="22"/>
        </w:rPr>
        <w:t> </w:t>
      </w:r>
      <w:r w:rsidR="00284C76" w:rsidRPr="00F15DCD">
        <w:rPr>
          <w:rFonts w:ascii="Segoe UI" w:hAnsi="Segoe UI" w:cs="Segoe UI"/>
          <w:sz w:val="22"/>
        </w:rPr>
        <w:t>pořadí, v</w:t>
      </w:r>
      <w:r w:rsidR="00ED1567" w:rsidRPr="00F15DCD">
        <w:rPr>
          <w:rFonts w:ascii="Segoe UI" w:hAnsi="Segoe UI" w:cs="Segoe UI"/>
          <w:sz w:val="22"/>
        </w:rPr>
        <w:t> </w:t>
      </w:r>
      <w:r w:rsidR="00284C76" w:rsidRPr="00F15DCD">
        <w:rPr>
          <w:rFonts w:ascii="Segoe UI" w:hAnsi="Segoe UI" w:cs="Segoe UI"/>
          <w:sz w:val="22"/>
        </w:rPr>
        <w:t>jakém jsou uvedeny v</w:t>
      </w:r>
      <w:r w:rsidR="00ED1567" w:rsidRPr="00F15DCD">
        <w:rPr>
          <w:rFonts w:ascii="Segoe UI" w:hAnsi="Segoe UI" w:cs="Segoe UI"/>
          <w:sz w:val="22"/>
        </w:rPr>
        <w:t> </w:t>
      </w:r>
      <w:r w:rsidR="005563F5" w:rsidRPr="00F15DCD">
        <w:rPr>
          <w:rFonts w:ascii="Segoe UI" w:hAnsi="Segoe UI" w:cs="Segoe UI"/>
          <w:sz w:val="22"/>
        </w:rPr>
        <w:t>odst.</w:t>
      </w:r>
      <w:r w:rsidR="00C561B1" w:rsidRPr="00F15DCD">
        <w:rPr>
          <w:rFonts w:ascii="Segoe UI" w:hAnsi="Segoe UI" w:cs="Segoe UI"/>
          <w:sz w:val="22"/>
        </w:rPr>
        <w:t xml:space="preserve"> </w:t>
      </w:r>
      <w:r w:rsidR="00C561B1" w:rsidRPr="00F15DCD">
        <w:rPr>
          <w:rFonts w:ascii="Segoe UI" w:hAnsi="Segoe UI" w:cs="Segoe UI"/>
          <w:sz w:val="22"/>
        </w:rPr>
        <w:fldChar w:fldCharType="begin"/>
      </w:r>
      <w:r w:rsidR="00C561B1" w:rsidRPr="00F15DCD">
        <w:rPr>
          <w:rFonts w:ascii="Segoe UI" w:hAnsi="Segoe UI" w:cs="Segoe UI"/>
          <w:sz w:val="22"/>
        </w:rPr>
        <w:instrText xml:space="preserve"> REF _Ref61010373 \r \h </w:instrText>
      </w:r>
      <w:r w:rsidR="007F4CFA" w:rsidRPr="00F15DCD">
        <w:rPr>
          <w:rFonts w:ascii="Segoe UI" w:hAnsi="Segoe UI" w:cs="Segoe UI"/>
          <w:sz w:val="22"/>
        </w:rPr>
        <w:instrText xml:space="preserve"> \* MERGEFORMAT </w:instrText>
      </w:r>
      <w:r w:rsidR="00C561B1" w:rsidRPr="00F15DCD">
        <w:rPr>
          <w:rFonts w:ascii="Segoe UI" w:hAnsi="Segoe UI" w:cs="Segoe UI"/>
          <w:sz w:val="22"/>
        </w:rPr>
      </w:r>
      <w:r w:rsidR="00C561B1" w:rsidRPr="00F15DCD">
        <w:rPr>
          <w:rFonts w:ascii="Segoe UI" w:hAnsi="Segoe UI" w:cs="Segoe UI"/>
          <w:sz w:val="22"/>
        </w:rPr>
        <w:fldChar w:fldCharType="separate"/>
      </w:r>
      <w:r w:rsidR="00C4674D">
        <w:rPr>
          <w:rFonts w:ascii="Segoe UI" w:hAnsi="Segoe UI" w:cs="Segoe UI"/>
          <w:sz w:val="22"/>
        </w:rPr>
        <w:t>38.12.1</w:t>
      </w:r>
      <w:r w:rsidR="00C561B1" w:rsidRPr="00F15DCD">
        <w:rPr>
          <w:rFonts w:ascii="Segoe UI" w:hAnsi="Segoe UI" w:cs="Segoe UI"/>
          <w:sz w:val="22"/>
        </w:rPr>
        <w:fldChar w:fldCharType="end"/>
      </w:r>
      <w:r w:rsidR="00C561B1" w:rsidRPr="00F15DCD">
        <w:rPr>
          <w:rFonts w:ascii="Segoe UI" w:hAnsi="Segoe UI" w:cs="Segoe UI"/>
          <w:sz w:val="22"/>
        </w:rPr>
        <w:t xml:space="preserve"> až</w:t>
      </w:r>
      <w:r w:rsidR="007E1C2C" w:rsidRPr="00F15DCD">
        <w:rPr>
          <w:rFonts w:ascii="Segoe UI" w:hAnsi="Segoe UI" w:cs="Segoe UI"/>
          <w:sz w:val="22"/>
        </w:rPr>
        <w:t xml:space="preserve">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_Ref70004654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38.12.3</w:t>
      </w:r>
      <w:r w:rsidR="007E1C2C" w:rsidRPr="00F15DCD">
        <w:rPr>
          <w:rFonts w:ascii="Segoe UI" w:hAnsi="Segoe UI" w:cs="Segoe UI"/>
          <w:sz w:val="22"/>
        </w:rPr>
        <w:fldChar w:fldCharType="end"/>
      </w:r>
      <w:r w:rsidR="00C561B1" w:rsidRPr="00F15DCD">
        <w:rPr>
          <w:rFonts w:ascii="Segoe UI" w:hAnsi="Segoe UI" w:cs="Segoe UI"/>
          <w:sz w:val="22"/>
        </w:rPr>
        <w:t xml:space="preserve"> Smlouvy</w:t>
      </w:r>
      <w:r w:rsidR="00F767C0" w:rsidRPr="00F15DCD">
        <w:rPr>
          <w:rFonts w:ascii="Segoe UI" w:hAnsi="Segoe UI" w:cs="Segoe UI"/>
          <w:sz w:val="22"/>
        </w:rPr>
        <w:t xml:space="preserve">; </w:t>
      </w:r>
    </w:p>
    <w:p w14:paraId="79CD0A9F" w14:textId="5E3B338B" w:rsidR="00736E55" w:rsidRPr="00F15DCD" w:rsidRDefault="00A03461"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N</w:t>
      </w:r>
      <w:r w:rsidR="00032EDC" w:rsidRPr="00F15DCD">
        <w:rPr>
          <w:rFonts w:ascii="Segoe UI" w:hAnsi="Segoe UI" w:cs="Segoe UI"/>
          <w:sz w:val="22"/>
        </w:rPr>
        <w:t>abídka</w:t>
      </w:r>
      <w:r w:rsidR="005563F5" w:rsidRPr="00F15DCD">
        <w:rPr>
          <w:rFonts w:ascii="Segoe UI" w:hAnsi="Segoe UI" w:cs="Segoe UI"/>
          <w:sz w:val="22"/>
        </w:rPr>
        <w:t xml:space="preserve"> Zhotovitele</w:t>
      </w:r>
      <w:r w:rsidR="00736E55" w:rsidRPr="00F15DCD">
        <w:rPr>
          <w:rFonts w:ascii="Segoe UI" w:hAnsi="Segoe UI" w:cs="Segoe UI"/>
          <w:sz w:val="22"/>
        </w:rPr>
        <w:t xml:space="preserve">; </w:t>
      </w:r>
    </w:p>
    <w:p w14:paraId="5844A6BE" w14:textId="0FEE94F4" w:rsidR="00F767C0" w:rsidRPr="00F15DCD" w:rsidRDefault="00736E55"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zavedená odborná praxe</w:t>
      </w:r>
      <w:r w:rsidR="00F767C0" w:rsidRPr="00F15DCD">
        <w:rPr>
          <w:rFonts w:ascii="Segoe UI" w:hAnsi="Segoe UI" w:cs="Segoe UI"/>
          <w:sz w:val="22"/>
        </w:rPr>
        <w:t>.</w:t>
      </w:r>
    </w:p>
    <w:p w14:paraId="422DC1E2" w14:textId="66FBA0DA" w:rsidR="00F767C0" w:rsidRPr="00F15DCD" w:rsidRDefault="00091B32" w:rsidP="007F4CFA">
      <w:pPr>
        <w:pStyle w:val="RLTextlnkuslovan"/>
        <w:numPr>
          <w:ilvl w:val="1"/>
          <w:numId w:val="11"/>
        </w:numPr>
        <w:spacing w:line="240" w:lineRule="auto"/>
        <w:ind w:left="1418" w:hanging="681"/>
        <w:rPr>
          <w:rFonts w:ascii="Segoe UI" w:hAnsi="Segoe UI" w:cs="Segoe UI"/>
          <w:sz w:val="22"/>
        </w:rPr>
      </w:pPr>
      <w:r>
        <w:rPr>
          <w:rFonts w:ascii="Segoe UI" w:hAnsi="Segoe UI" w:cs="Segoe UI"/>
          <w:sz w:val="22"/>
        </w:rPr>
        <w:t>V</w:t>
      </w:r>
      <w:r w:rsidR="00F767C0" w:rsidRPr="00F15DCD">
        <w:rPr>
          <w:rFonts w:ascii="Segoe UI" w:hAnsi="Segoe UI" w:cs="Segoe UI"/>
          <w:sz w:val="22"/>
        </w:rPr>
        <w:t>ýše sjednaná pravidla se neuplatní v</w:t>
      </w:r>
      <w:r w:rsidR="00ED1567" w:rsidRPr="00F15DCD">
        <w:rPr>
          <w:rFonts w:ascii="Segoe UI" w:hAnsi="Segoe UI" w:cs="Segoe UI"/>
          <w:sz w:val="22"/>
        </w:rPr>
        <w:t> </w:t>
      </w:r>
      <w:r w:rsidR="00F767C0" w:rsidRPr="00F15DCD">
        <w:rPr>
          <w:rFonts w:ascii="Segoe UI" w:hAnsi="Segoe UI" w:cs="Segoe UI"/>
          <w:sz w:val="22"/>
        </w:rPr>
        <w:t>případě, kdy tato Smlouva výslovně určí odlišnou hierarchii významu.</w:t>
      </w:r>
    </w:p>
    <w:p w14:paraId="65E5F4D1" w14:textId="171DD165" w:rsidR="00D6110A" w:rsidRPr="00F15DCD" w:rsidRDefault="00F767C0"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Pro vyloučení pochybností se uvádí, že smluvní strany nepovažují skutečnosti, ohledně kterých jsou v</w:t>
      </w:r>
      <w:r w:rsidR="00ED1567" w:rsidRPr="00F15DCD">
        <w:rPr>
          <w:rFonts w:ascii="Segoe UI" w:hAnsi="Segoe UI" w:cs="Segoe UI"/>
          <w:sz w:val="22"/>
        </w:rPr>
        <w:t> </w:t>
      </w:r>
      <w:r w:rsidRPr="00F15DCD">
        <w:rPr>
          <w:rFonts w:ascii="Segoe UI" w:hAnsi="Segoe UI" w:cs="Segoe UI"/>
          <w:sz w:val="22"/>
        </w:rPr>
        <w:t>této Smlouvě poskytována ujištění, za rozhodující pro její uzavření. Pokud se tato ujištění ukáží nepravdivými, smluvní strany nebudou postupovat podle ustanovení Právních předpisů o neplatnosti či neúčinnosti právního jednání</w:t>
      </w:r>
      <w:r w:rsidRPr="00F15DCD">
        <w:rPr>
          <w:rFonts w:ascii="Segoe UI" w:hAnsi="Segoe UI" w:cs="Segoe UI"/>
          <w:sz w:val="22"/>
          <w:szCs w:val="22"/>
        </w:rPr>
        <w:t>, avšak s</w:t>
      </w:r>
      <w:r w:rsidR="00ED1567" w:rsidRPr="00F15DCD">
        <w:rPr>
          <w:rFonts w:ascii="Segoe UI" w:hAnsi="Segoe UI" w:cs="Segoe UI"/>
          <w:sz w:val="22"/>
          <w:szCs w:val="22"/>
        </w:rPr>
        <w:t> </w:t>
      </w:r>
      <w:r w:rsidRPr="00F15DCD">
        <w:rPr>
          <w:rFonts w:ascii="Segoe UI" w:hAnsi="Segoe UI" w:cs="Segoe UI"/>
          <w:sz w:val="22"/>
          <w:szCs w:val="22"/>
        </w:rPr>
        <w:t>tím, že nárok na náhradu újmy způsobené případnou nepravdivostí či jinou nesprávností ujištění příslušné druhé smluvní strany je tím nedotčen</w:t>
      </w:r>
      <w:r w:rsidRPr="00F15DCD">
        <w:rPr>
          <w:rFonts w:ascii="Segoe UI" w:hAnsi="Segoe UI" w:cs="Segoe UI"/>
          <w:sz w:val="22"/>
        </w:rPr>
        <w:t>.</w:t>
      </w:r>
      <w:r w:rsidR="00292073" w:rsidRPr="00F15DCD">
        <w:rPr>
          <w:rFonts w:ascii="Segoe UI" w:hAnsi="Segoe UI" w:cs="Segoe UI"/>
          <w:sz w:val="22"/>
        </w:rPr>
        <w:t xml:space="preserve"> </w:t>
      </w:r>
    </w:p>
    <w:p w14:paraId="0F973A4D" w14:textId="3D5EC47F" w:rsidR="002C20E3" w:rsidRPr="00F15DCD" w:rsidRDefault="0080472C"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Jestliže Smlouva stanoví Objednateli povinnost součinnosti, rozumí se tím součinnost ve smyslu poskytnutí podpory Zhotoviteli</w:t>
      </w:r>
      <w:r w:rsidR="00BE49F0" w:rsidRPr="00F15DCD">
        <w:rPr>
          <w:rFonts w:ascii="Segoe UI" w:hAnsi="Segoe UI" w:cs="Segoe UI"/>
          <w:sz w:val="22"/>
        </w:rPr>
        <w:t xml:space="preserve">, nikoli zajištění splnění účelu Smlouvy.  </w:t>
      </w:r>
      <w:r w:rsidRPr="00F15DCD">
        <w:rPr>
          <w:rFonts w:ascii="Segoe UI" w:hAnsi="Segoe UI" w:cs="Segoe UI"/>
          <w:sz w:val="22"/>
        </w:rPr>
        <w:t xml:space="preserve"> </w:t>
      </w:r>
      <w:r w:rsidR="002C20E3" w:rsidRPr="00F15DCD">
        <w:rPr>
          <w:rFonts w:ascii="Segoe UI" w:hAnsi="Segoe UI" w:cs="Segoe UI"/>
          <w:sz w:val="22"/>
        </w:rPr>
        <w:t xml:space="preserve"> </w:t>
      </w:r>
    </w:p>
    <w:p w14:paraId="3BDD66B0" w14:textId="3C82D60C" w:rsidR="00292073" w:rsidRPr="00F15DCD" w:rsidRDefault="0080472C"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P</w:t>
      </w:r>
      <w:r w:rsidR="00292073" w:rsidRPr="00F15DCD">
        <w:rPr>
          <w:rFonts w:ascii="Segoe UI" w:hAnsi="Segoe UI" w:cs="Segoe UI"/>
          <w:sz w:val="22"/>
        </w:rPr>
        <w:t xml:space="preserve">očítání lhůt a dob </w:t>
      </w:r>
      <w:r w:rsidRPr="00F15DCD">
        <w:rPr>
          <w:rFonts w:ascii="Segoe UI" w:hAnsi="Segoe UI" w:cs="Segoe UI"/>
          <w:sz w:val="22"/>
        </w:rPr>
        <w:t>se řídí</w:t>
      </w:r>
      <w:r w:rsidR="00292073" w:rsidRPr="00F15DCD">
        <w:rPr>
          <w:rFonts w:ascii="Segoe UI" w:hAnsi="Segoe UI" w:cs="Segoe UI"/>
          <w:sz w:val="22"/>
        </w:rPr>
        <w:t xml:space="preserve"> </w:t>
      </w:r>
      <w:r w:rsidRPr="00F15DCD">
        <w:rPr>
          <w:rFonts w:ascii="Segoe UI" w:hAnsi="Segoe UI" w:cs="Segoe UI"/>
          <w:sz w:val="22"/>
        </w:rPr>
        <w:t xml:space="preserve">příslušnými </w:t>
      </w:r>
      <w:r w:rsidR="00292073" w:rsidRPr="00F15DCD">
        <w:rPr>
          <w:rFonts w:ascii="Segoe UI" w:hAnsi="Segoe UI" w:cs="Segoe UI"/>
          <w:sz w:val="22"/>
        </w:rPr>
        <w:t>ustanovení</w:t>
      </w:r>
      <w:r w:rsidRPr="00F15DCD">
        <w:rPr>
          <w:rFonts w:ascii="Segoe UI" w:hAnsi="Segoe UI" w:cs="Segoe UI"/>
          <w:sz w:val="22"/>
        </w:rPr>
        <w:t>mi</w:t>
      </w:r>
      <w:r w:rsidR="00292073" w:rsidRPr="00F15DCD">
        <w:rPr>
          <w:rFonts w:ascii="Segoe UI" w:hAnsi="Segoe UI" w:cs="Segoe UI"/>
          <w:sz w:val="22"/>
        </w:rPr>
        <w:t xml:space="preserve"> OZ.</w:t>
      </w:r>
    </w:p>
    <w:p w14:paraId="004EC0F5" w14:textId="385C1573" w:rsidR="009669EE" w:rsidRPr="00F15DCD" w:rsidRDefault="005F0720" w:rsidP="007F4CFA">
      <w:pPr>
        <w:pStyle w:val="RLlneksmlouvy"/>
        <w:numPr>
          <w:ilvl w:val="0"/>
          <w:numId w:val="11"/>
        </w:numPr>
        <w:tabs>
          <w:tab w:val="clear" w:pos="823"/>
          <w:tab w:val="num" w:pos="0"/>
        </w:tabs>
        <w:spacing w:line="240" w:lineRule="auto"/>
        <w:ind w:left="709" w:hanging="709"/>
        <w:rPr>
          <w:rFonts w:cs="Segoe UI"/>
        </w:rPr>
      </w:pPr>
      <w:bookmarkStart w:id="101" w:name="_Ref467242451"/>
      <w:bookmarkStart w:id="102" w:name="_Toc192631530"/>
      <w:bookmarkStart w:id="103" w:name="_Toc169076923"/>
      <w:r w:rsidRPr="00F15DCD">
        <w:rPr>
          <w:rFonts w:cs="Segoe UI"/>
        </w:rPr>
        <w:t xml:space="preserve">ÚČEL A </w:t>
      </w:r>
      <w:r w:rsidR="002B30C1" w:rsidRPr="00F15DCD">
        <w:rPr>
          <w:rFonts w:cs="Segoe UI"/>
        </w:rPr>
        <w:t>PŘEDMĚT</w:t>
      </w:r>
      <w:r w:rsidR="009669EE" w:rsidRPr="00F15DCD">
        <w:rPr>
          <w:rFonts w:cs="Segoe UI"/>
        </w:rPr>
        <w:t xml:space="preserve"> SMLOUVY</w:t>
      </w:r>
      <w:bookmarkEnd w:id="101"/>
      <w:bookmarkEnd w:id="102"/>
      <w:bookmarkEnd w:id="103"/>
      <w:bookmarkEnd w:id="15"/>
      <w:bookmarkEnd w:id="14"/>
      <w:bookmarkEnd w:id="13"/>
      <w:bookmarkEnd w:id="12"/>
      <w:bookmarkEnd w:id="11"/>
      <w:bookmarkEnd w:id="10"/>
    </w:p>
    <w:p w14:paraId="73C44C62" w14:textId="056D9953" w:rsidR="005F0720" w:rsidRPr="00F15DCD" w:rsidRDefault="005F0720" w:rsidP="007F4CFA">
      <w:pPr>
        <w:pStyle w:val="RLTextlnkuslovan"/>
        <w:numPr>
          <w:ilvl w:val="1"/>
          <w:numId w:val="11"/>
        </w:numPr>
        <w:tabs>
          <w:tab w:val="num" w:pos="737"/>
        </w:tabs>
        <w:spacing w:line="240" w:lineRule="auto"/>
        <w:ind w:left="1418" w:hanging="681"/>
        <w:rPr>
          <w:rFonts w:ascii="Segoe UI" w:hAnsi="Segoe UI" w:cs="Segoe UI"/>
          <w:sz w:val="22"/>
        </w:rPr>
      </w:pPr>
      <w:bookmarkStart w:id="104" w:name="_Hlk61011622"/>
      <w:r w:rsidRPr="00F15DCD">
        <w:rPr>
          <w:rFonts w:ascii="Segoe UI" w:hAnsi="Segoe UI" w:cs="Segoe UI"/>
          <w:sz w:val="22"/>
        </w:rPr>
        <w:t>Účel</w:t>
      </w:r>
      <w:r w:rsidR="00D34053" w:rsidRPr="00F15DCD">
        <w:rPr>
          <w:rFonts w:ascii="Segoe UI" w:hAnsi="Segoe UI" w:cs="Segoe UI"/>
          <w:sz w:val="22"/>
        </w:rPr>
        <w:t>em plnění</w:t>
      </w:r>
      <w:r w:rsidRPr="00F15DCD">
        <w:rPr>
          <w:rFonts w:ascii="Segoe UI" w:hAnsi="Segoe UI" w:cs="Segoe UI"/>
          <w:sz w:val="22"/>
        </w:rPr>
        <w:t xml:space="preserve"> Smlouvy je</w:t>
      </w:r>
      <w:r w:rsidR="00D34053" w:rsidRPr="00F15DCD">
        <w:rPr>
          <w:rFonts w:ascii="Segoe UI" w:hAnsi="Segoe UI" w:cs="Segoe UI"/>
          <w:sz w:val="22"/>
        </w:rPr>
        <w:t xml:space="preserve"> dosažení stavu, kdy bude Objednatel moci při minimu provozních přerušení využívat </w:t>
      </w:r>
      <w:r w:rsidR="00A33ED8" w:rsidRPr="00F15DCD">
        <w:rPr>
          <w:rFonts w:ascii="Segoe UI" w:hAnsi="Segoe UI" w:cs="Segoe UI"/>
          <w:sz w:val="22"/>
        </w:rPr>
        <w:t xml:space="preserve">Linku </w:t>
      </w:r>
      <w:r w:rsidR="00D34053" w:rsidRPr="00F15DCD">
        <w:rPr>
          <w:rFonts w:ascii="Segoe UI" w:hAnsi="Segoe UI" w:cs="Segoe UI"/>
          <w:sz w:val="22"/>
        </w:rPr>
        <w:t xml:space="preserve">pro spalování maximálního objemu </w:t>
      </w:r>
      <w:r w:rsidR="006313C5" w:rsidRPr="00F15DCD">
        <w:rPr>
          <w:rFonts w:ascii="Segoe UI" w:hAnsi="Segoe UI" w:cs="Segoe UI"/>
          <w:sz w:val="22"/>
        </w:rPr>
        <w:t>Odpadu</w:t>
      </w:r>
      <w:bookmarkEnd w:id="104"/>
      <w:r w:rsidR="00D34053" w:rsidRPr="00F15DCD">
        <w:rPr>
          <w:rFonts w:ascii="Segoe UI" w:hAnsi="Segoe UI" w:cs="Segoe UI"/>
          <w:sz w:val="22"/>
        </w:rPr>
        <w:t xml:space="preserve"> </w:t>
      </w:r>
      <w:r w:rsidR="003F05B0" w:rsidRPr="00F15DCD">
        <w:rPr>
          <w:rFonts w:ascii="Segoe UI" w:hAnsi="Segoe UI" w:cs="Segoe UI"/>
          <w:sz w:val="22"/>
        </w:rPr>
        <w:t xml:space="preserve">jako </w:t>
      </w:r>
      <w:r w:rsidR="00D34053" w:rsidRPr="00F15DCD">
        <w:rPr>
          <w:rFonts w:ascii="Segoe UI" w:hAnsi="Segoe UI" w:cs="Segoe UI"/>
          <w:sz w:val="22"/>
        </w:rPr>
        <w:t xml:space="preserve">nové vysoce kvalitní zařízení pro energetické využití </w:t>
      </w:r>
      <w:r w:rsidR="006313C5" w:rsidRPr="00F15DCD">
        <w:rPr>
          <w:rFonts w:ascii="Segoe UI" w:hAnsi="Segoe UI" w:cs="Segoe UI"/>
          <w:sz w:val="22"/>
        </w:rPr>
        <w:t>O</w:t>
      </w:r>
      <w:r w:rsidR="00D34053" w:rsidRPr="00F15DCD">
        <w:rPr>
          <w:rFonts w:ascii="Segoe UI" w:hAnsi="Segoe UI" w:cs="Segoe UI"/>
          <w:sz w:val="22"/>
        </w:rPr>
        <w:t xml:space="preserve">dpadu, a to </w:t>
      </w:r>
      <w:r w:rsidR="00D34053" w:rsidRPr="00F15DCD">
        <w:rPr>
          <w:rFonts w:ascii="Segoe UI" w:hAnsi="Segoe UI" w:cs="Segoe UI"/>
          <w:sz w:val="22"/>
        </w:rPr>
        <w:lastRenderedPageBreak/>
        <w:t xml:space="preserve">při zachování minimálních investičních a provozních nákladů se zohledněním maximální výroby tepelné a elektrické energie. </w:t>
      </w:r>
      <w:r w:rsidR="006223E7" w:rsidRPr="00F15DCD">
        <w:rPr>
          <w:rFonts w:ascii="Segoe UI" w:hAnsi="Segoe UI" w:cs="Segoe UI"/>
          <w:sz w:val="22"/>
        </w:rPr>
        <w:t xml:space="preserve"> </w:t>
      </w:r>
    </w:p>
    <w:p w14:paraId="78ECB452" w14:textId="40E78C76" w:rsidR="001A7F29" w:rsidRPr="00F15DCD" w:rsidRDefault="000866F6" w:rsidP="007F4CFA">
      <w:pPr>
        <w:pStyle w:val="RLTextlnkuslovan"/>
        <w:numPr>
          <w:ilvl w:val="1"/>
          <w:numId w:val="11"/>
        </w:numPr>
        <w:tabs>
          <w:tab w:val="clear" w:pos="1588"/>
        </w:tabs>
        <w:spacing w:line="240" w:lineRule="auto"/>
        <w:ind w:left="1418" w:hanging="681"/>
        <w:rPr>
          <w:rFonts w:ascii="Segoe UI" w:hAnsi="Segoe UI" w:cs="Segoe UI"/>
          <w:sz w:val="22"/>
        </w:rPr>
      </w:pPr>
      <w:bookmarkStart w:id="105" w:name="_Ref66366314"/>
      <w:r w:rsidRPr="00F15DCD">
        <w:rPr>
          <w:rFonts w:ascii="Segoe UI" w:hAnsi="Segoe UI" w:cs="Segoe UI"/>
          <w:sz w:val="22"/>
        </w:rPr>
        <w:t>Předmětem Smlouvy je závazek Zhotovitele provést na svůj náklad a nebezpečí řádně a včas Dílo v</w:t>
      </w:r>
      <w:r w:rsidR="00ED1567" w:rsidRPr="00F15DCD">
        <w:rPr>
          <w:rFonts w:ascii="Segoe UI" w:hAnsi="Segoe UI" w:cs="Segoe UI"/>
          <w:sz w:val="22"/>
        </w:rPr>
        <w:t> </w:t>
      </w:r>
      <w:r w:rsidRPr="00F15DCD">
        <w:rPr>
          <w:rFonts w:ascii="Segoe UI" w:hAnsi="Segoe UI" w:cs="Segoe UI"/>
          <w:sz w:val="22"/>
        </w:rPr>
        <w:t>souladu se Smlouvou</w:t>
      </w:r>
      <w:r w:rsidR="00FF7CEB" w:rsidRPr="00F15DCD">
        <w:rPr>
          <w:rFonts w:ascii="Segoe UI" w:hAnsi="Segoe UI" w:cs="Segoe UI"/>
          <w:sz w:val="22"/>
        </w:rPr>
        <w:t>, dosahující v</w:t>
      </w:r>
      <w:r w:rsidR="00ED1567" w:rsidRPr="00F15DCD">
        <w:rPr>
          <w:rFonts w:ascii="Segoe UI" w:hAnsi="Segoe UI" w:cs="Segoe UI"/>
          <w:sz w:val="22"/>
        </w:rPr>
        <w:t> </w:t>
      </w:r>
      <w:r w:rsidR="00FF7CEB" w:rsidRPr="00F15DCD">
        <w:rPr>
          <w:rFonts w:ascii="Segoe UI" w:hAnsi="Segoe UI" w:cs="Segoe UI"/>
          <w:sz w:val="22"/>
        </w:rPr>
        <w:t>Záruční době všech hodnot a kvalit ve Smlouvě uvedených</w:t>
      </w:r>
      <w:r w:rsidRPr="00F15DCD">
        <w:rPr>
          <w:rFonts w:ascii="Segoe UI" w:hAnsi="Segoe UI" w:cs="Segoe UI"/>
          <w:sz w:val="22"/>
        </w:rPr>
        <w:t xml:space="preserve">. </w:t>
      </w:r>
      <w:r w:rsidR="00FF7CEB" w:rsidRPr="00F15DCD">
        <w:rPr>
          <w:rFonts w:ascii="Segoe UI" w:hAnsi="Segoe UI" w:cs="Segoe UI"/>
          <w:sz w:val="22"/>
        </w:rPr>
        <w:t>Veškeré vlastnosti Díla</w:t>
      </w:r>
      <w:r w:rsidR="003F05B0" w:rsidRPr="00F15DCD">
        <w:rPr>
          <w:rFonts w:ascii="Segoe UI" w:hAnsi="Segoe UI" w:cs="Segoe UI"/>
          <w:sz w:val="22"/>
        </w:rPr>
        <w:t>, resp. Linky,</w:t>
      </w:r>
      <w:r w:rsidR="00FF7CEB" w:rsidRPr="00F15DCD">
        <w:rPr>
          <w:rFonts w:ascii="Segoe UI" w:hAnsi="Segoe UI" w:cs="Segoe UI"/>
          <w:sz w:val="22"/>
        </w:rPr>
        <w:t xml:space="preserve"> uvedené</w:t>
      </w:r>
      <w:r w:rsidR="00B0128D" w:rsidRPr="00F15DCD">
        <w:rPr>
          <w:rFonts w:ascii="Segoe UI" w:hAnsi="Segoe UI" w:cs="Segoe UI"/>
          <w:sz w:val="22"/>
        </w:rPr>
        <w:t xml:space="preserve"> zejména v</w:t>
      </w:r>
      <w:r w:rsidR="00ED1567" w:rsidRPr="00F15DCD">
        <w:rPr>
          <w:rFonts w:ascii="Segoe UI" w:hAnsi="Segoe UI" w:cs="Segoe UI"/>
          <w:sz w:val="22"/>
        </w:rPr>
        <w:t> </w:t>
      </w:r>
      <w:r w:rsidR="00B0128D" w:rsidRPr="00F15DCD">
        <w:rPr>
          <w:rFonts w:ascii="Segoe UI" w:hAnsi="Segoe UI" w:cs="Segoe UI"/>
          <w:sz w:val="22"/>
        </w:rPr>
        <w:t xml:space="preserve">příloze č. </w:t>
      </w:r>
      <w:r w:rsidR="00E800BA" w:rsidRPr="00F15DCD">
        <w:rPr>
          <w:rFonts w:ascii="Segoe UI" w:hAnsi="Segoe UI" w:cs="Segoe UI"/>
          <w:sz w:val="22"/>
        </w:rPr>
        <w:t>II.g</w:t>
      </w:r>
      <w:r w:rsidR="00B0128D" w:rsidRPr="00F15DCD">
        <w:rPr>
          <w:rFonts w:ascii="Segoe UI" w:hAnsi="Segoe UI" w:cs="Segoe UI"/>
          <w:sz w:val="22"/>
        </w:rPr>
        <w:t xml:space="preserve"> Garantované parametry</w:t>
      </w:r>
      <w:r w:rsidR="00FF7CEB" w:rsidRPr="00F15DCD">
        <w:rPr>
          <w:rFonts w:ascii="Segoe UI" w:hAnsi="Segoe UI" w:cs="Segoe UI"/>
          <w:sz w:val="22"/>
        </w:rPr>
        <w:t xml:space="preserve"> se považují za závazek Zhotovitele.</w:t>
      </w:r>
      <w:bookmarkEnd w:id="105"/>
      <w:r w:rsidR="003C0A0D" w:rsidRPr="00F15DCD">
        <w:rPr>
          <w:rFonts w:ascii="Segoe UI" w:hAnsi="Segoe UI" w:cs="Segoe UI"/>
          <w:sz w:val="22"/>
        </w:rPr>
        <w:t xml:space="preserve"> </w:t>
      </w:r>
      <w:r w:rsidR="001A7F29" w:rsidRPr="00F15DCD">
        <w:rPr>
          <w:rFonts w:ascii="Segoe UI" w:hAnsi="Segoe UI" w:cs="Segoe UI"/>
          <w:sz w:val="22"/>
        </w:rPr>
        <w:t xml:space="preserve"> </w:t>
      </w:r>
    </w:p>
    <w:p w14:paraId="684D1C17" w14:textId="019465F0" w:rsidR="00790E7F" w:rsidRPr="00F15DCD" w:rsidRDefault="000866F6" w:rsidP="007F4CFA">
      <w:pPr>
        <w:pStyle w:val="RLTextlnkuslovan"/>
        <w:numPr>
          <w:ilvl w:val="1"/>
          <w:numId w:val="11"/>
        </w:numPr>
        <w:tabs>
          <w:tab w:val="clear" w:pos="1588"/>
          <w:tab w:val="num" w:pos="1418"/>
        </w:tabs>
        <w:spacing w:line="240" w:lineRule="auto"/>
        <w:ind w:hanging="879"/>
        <w:rPr>
          <w:rFonts w:ascii="Segoe UI" w:hAnsi="Segoe UI" w:cs="Segoe UI"/>
          <w:sz w:val="22"/>
          <w:szCs w:val="22"/>
        </w:rPr>
      </w:pPr>
      <w:bookmarkStart w:id="106" w:name="_Ref61001209"/>
      <w:bookmarkStart w:id="107" w:name="_Ref51143590"/>
      <w:r w:rsidRPr="00F15DCD">
        <w:rPr>
          <w:rFonts w:ascii="Segoe UI" w:hAnsi="Segoe UI" w:cs="Segoe UI"/>
          <w:sz w:val="22"/>
        </w:rPr>
        <w:t xml:space="preserve">Předmět Díla </w:t>
      </w:r>
      <w:r w:rsidR="00280B78" w:rsidRPr="00F15DCD">
        <w:rPr>
          <w:rFonts w:ascii="Segoe UI" w:hAnsi="Segoe UI" w:cs="Segoe UI"/>
          <w:sz w:val="22"/>
        </w:rPr>
        <w:t>je specifikován</w:t>
      </w:r>
      <w:r w:rsidR="00F15DCD">
        <w:rPr>
          <w:rFonts w:ascii="Segoe UI" w:hAnsi="Segoe UI" w:cs="Segoe UI"/>
          <w:sz w:val="22"/>
        </w:rPr>
        <w:t xml:space="preserve"> zejm.</w:t>
      </w:r>
      <w:r w:rsidR="00280B78" w:rsidRPr="00F15DCD">
        <w:rPr>
          <w:rFonts w:ascii="Segoe UI" w:hAnsi="Segoe UI" w:cs="Segoe UI"/>
          <w:sz w:val="22"/>
        </w:rPr>
        <w:t xml:space="preserve"> v</w:t>
      </w:r>
      <w:r w:rsidR="00ED1567" w:rsidRPr="00F15DCD">
        <w:rPr>
          <w:rFonts w:ascii="Segoe UI" w:hAnsi="Segoe UI" w:cs="Segoe UI"/>
          <w:sz w:val="22"/>
        </w:rPr>
        <w:t> </w:t>
      </w:r>
      <w:r w:rsidR="00F03CAB" w:rsidRPr="00F15DCD">
        <w:rPr>
          <w:rFonts w:ascii="Segoe UI" w:hAnsi="Segoe UI" w:cs="Segoe UI"/>
          <w:sz w:val="22"/>
        </w:rPr>
        <w:t>Požadavcích Objednatele.</w:t>
      </w:r>
      <w:bookmarkEnd w:id="106"/>
      <w:r w:rsidR="00F03CAB" w:rsidRPr="00F15DCD">
        <w:rPr>
          <w:rFonts w:ascii="Segoe UI" w:hAnsi="Segoe UI" w:cs="Segoe UI"/>
          <w:sz w:val="22"/>
        </w:rPr>
        <w:t xml:space="preserve"> </w:t>
      </w:r>
      <w:bookmarkEnd w:id="107"/>
      <w:r w:rsidR="00BA64F0" w:rsidRPr="00F15DCD">
        <w:rPr>
          <w:rFonts w:ascii="Segoe UI" w:hAnsi="Segoe UI" w:cs="Segoe UI"/>
          <w:sz w:val="22"/>
        </w:rPr>
        <w:t xml:space="preserve"> </w:t>
      </w:r>
    </w:p>
    <w:p w14:paraId="575550F7" w14:textId="56DA73F2" w:rsidR="00144A46" w:rsidRPr="00F15DCD" w:rsidRDefault="00BA64F0" w:rsidP="007F4CFA">
      <w:pPr>
        <w:pStyle w:val="RLTextlnkuslovan"/>
        <w:numPr>
          <w:ilvl w:val="1"/>
          <w:numId w:val="11"/>
        </w:numPr>
        <w:tabs>
          <w:tab w:val="clear" w:pos="1588"/>
        </w:tabs>
        <w:spacing w:line="240" w:lineRule="auto"/>
        <w:ind w:left="1418" w:hanging="709"/>
        <w:rPr>
          <w:rFonts w:ascii="Segoe UI" w:hAnsi="Segoe UI" w:cs="Segoe UI"/>
          <w:sz w:val="22"/>
          <w:szCs w:val="22"/>
        </w:rPr>
      </w:pPr>
      <w:bookmarkStart w:id="108" w:name="_Ref60911120"/>
      <w:r w:rsidRPr="00F15DCD">
        <w:rPr>
          <w:rFonts w:ascii="Segoe UI" w:hAnsi="Segoe UI" w:cs="Segoe UI"/>
          <w:sz w:val="22"/>
          <w:szCs w:val="22"/>
        </w:rPr>
        <w:t>Objednatel je oprávněn v</w:t>
      </w:r>
      <w:r w:rsidR="00ED1567" w:rsidRPr="00F15DCD">
        <w:rPr>
          <w:rFonts w:ascii="Segoe UI" w:hAnsi="Segoe UI" w:cs="Segoe UI"/>
          <w:sz w:val="22"/>
          <w:szCs w:val="22"/>
        </w:rPr>
        <w:t> </w:t>
      </w:r>
      <w:r w:rsidRPr="00F15DCD">
        <w:rPr>
          <w:rFonts w:ascii="Segoe UI" w:hAnsi="Segoe UI" w:cs="Segoe UI"/>
          <w:sz w:val="22"/>
          <w:szCs w:val="22"/>
        </w:rPr>
        <w:t>souladu s</w:t>
      </w:r>
      <w:r w:rsidR="00ED1567" w:rsidRPr="00F15DCD">
        <w:rPr>
          <w:rFonts w:ascii="Segoe UI" w:hAnsi="Segoe UI" w:cs="Segoe UI"/>
          <w:sz w:val="22"/>
          <w:szCs w:val="22"/>
        </w:rPr>
        <w:t> </w:t>
      </w:r>
      <w:r w:rsidRPr="00F15DCD">
        <w:rPr>
          <w:rFonts w:ascii="Segoe UI" w:hAnsi="Segoe UI" w:cs="Segoe UI"/>
          <w:sz w:val="22"/>
          <w:szCs w:val="22"/>
        </w:rPr>
        <w:t xml:space="preserve">ust. § 100 odst. 1 ZZVZ Zhotoviteli sdělit nejpozději do </w:t>
      </w:r>
      <w:r w:rsidR="00685EBB" w:rsidRPr="00F15DCD">
        <w:rPr>
          <w:rFonts w:ascii="Segoe UI" w:hAnsi="Segoe UI" w:cs="Segoe UI"/>
          <w:sz w:val="22"/>
          <w:szCs w:val="22"/>
        </w:rPr>
        <w:t xml:space="preserve">60 </w:t>
      </w:r>
      <w:r w:rsidRPr="00F15DCD">
        <w:rPr>
          <w:rFonts w:ascii="Segoe UI" w:hAnsi="Segoe UI" w:cs="Segoe UI"/>
          <w:sz w:val="22"/>
          <w:szCs w:val="22"/>
        </w:rPr>
        <w:t xml:space="preserve">Dnů ode Dne </w:t>
      </w:r>
      <w:r w:rsidR="00860D34" w:rsidRPr="00F15DCD">
        <w:rPr>
          <w:rFonts w:ascii="Segoe UI" w:hAnsi="Segoe UI" w:cs="Segoe UI"/>
          <w:sz w:val="22"/>
          <w:szCs w:val="22"/>
        </w:rPr>
        <w:t>ú</w:t>
      </w:r>
      <w:r w:rsidRPr="00F15DCD">
        <w:rPr>
          <w:rFonts w:ascii="Segoe UI" w:hAnsi="Segoe UI" w:cs="Segoe UI"/>
          <w:sz w:val="22"/>
          <w:szCs w:val="22"/>
        </w:rPr>
        <w:t xml:space="preserve">činnosti, že </w:t>
      </w:r>
      <w:r w:rsidR="002428CC" w:rsidRPr="00F15DCD">
        <w:rPr>
          <w:rFonts w:ascii="Segoe UI" w:hAnsi="Segoe UI" w:cs="Segoe UI"/>
          <w:sz w:val="22"/>
          <w:szCs w:val="22"/>
        </w:rPr>
        <w:t>předmětem Díla nebude zpracování některých či všech částí blíže specifikovaných</w:t>
      </w:r>
      <w:r w:rsidR="006A427C" w:rsidRPr="00F15DCD">
        <w:rPr>
          <w:rFonts w:ascii="Segoe UI" w:hAnsi="Segoe UI" w:cs="Segoe UI"/>
          <w:sz w:val="22"/>
          <w:szCs w:val="22"/>
        </w:rPr>
        <w:t xml:space="preserve"> </w:t>
      </w:r>
      <w:r w:rsidR="0076732F" w:rsidRPr="00F15DCD">
        <w:rPr>
          <w:rFonts w:ascii="Segoe UI" w:hAnsi="Segoe UI" w:cs="Segoe UI"/>
          <w:sz w:val="22"/>
          <w:szCs w:val="22"/>
        </w:rPr>
        <w:t>v</w:t>
      </w:r>
      <w:r w:rsidR="00ED1567" w:rsidRPr="00F15DCD">
        <w:rPr>
          <w:rFonts w:ascii="Segoe UI" w:hAnsi="Segoe UI" w:cs="Segoe UI"/>
          <w:sz w:val="22"/>
          <w:szCs w:val="22"/>
        </w:rPr>
        <w:t> </w:t>
      </w:r>
      <w:r w:rsidR="006A427C" w:rsidRPr="00F15DCD">
        <w:rPr>
          <w:rFonts w:ascii="Segoe UI" w:hAnsi="Segoe UI" w:cs="Segoe UI"/>
          <w:sz w:val="22"/>
          <w:szCs w:val="22"/>
        </w:rPr>
        <w:t>příloze č. A21 Opce</w:t>
      </w:r>
      <w:r w:rsidR="00E73783" w:rsidRPr="00F15DCD">
        <w:rPr>
          <w:rFonts w:ascii="Segoe UI" w:hAnsi="Segoe UI" w:cs="Segoe UI"/>
          <w:sz w:val="22"/>
          <w:szCs w:val="22"/>
        </w:rPr>
        <w:t>, a v případě Opc</w:t>
      </w:r>
      <w:r w:rsidR="00F97C46" w:rsidRPr="00F15DCD">
        <w:rPr>
          <w:rFonts w:ascii="Segoe UI" w:hAnsi="Segoe UI" w:cs="Segoe UI"/>
          <w:sz w:val="22"/>
          <w:szCs w:val="22"/>
        </w:rPr>
        <w:t>í</w:t>
      </w:r>
      <w:r w:rsidR="00E73783" w:rsidRPr="00F15DCD">
        <w:rPr>
          <w:rFonts w:ascii="Segoe UI" w:hAnsi="Segoe UI" w:cs="Segoe UI"/>
          <w:sz w:val="22"/>
          <w:szCs w:val="22"/>
        </w:rPr>
        <w:t xml:space="preserve"> </w:t>
      </w:r>
      <w:r w:rsidR="00F97C46" w:rsidRPr="00F15DCD">
        <w:rPr>
          <w:rFonts w:ascii="Segoe UI" w:hAnsi="Segoe UI" w:cs="Segoe UI"/>
          <w:sz w:val="22"/>
          <w:szCs w:val="22"/>
        </w:rPr>
        <w:t xml:space="preserve">1, 7 a </w:t>
      </w:r>
      <w:r w:rsidR="00E73783" w:rsidRPr="00F15DCD">
        <w:rPr>
          <w:rFonts w:ascii="Segoe UI" w:hAnsi="Segoe UI" w:cs="Segoe UI"/>
          <w:sz w:val="22"/>
          <w:szCs w:val="22"/>
        </w:rPr>
        <w:t>8 dle této přílohy nejpozději do 7 dnů ode Dne Účinnosti Smlouvy</w:t>
      </w:r>
      <w:r w:rsidR="00144A46" w:rsidRPr="00F15DCD">
        <w:rPr>
          <w:rFonts w:ascii="Segoe UI" w:hAnsi="Segoe UI" w:cs="Segoe UI"/>
          <w:sz w:val="22"/>
          <w:szCs w:val="22"/>
        </w:rPr>
        <w:t xml:space="preserve">. </w:t>
      </w:r>
      <w:bookmarkEnd w:id="108"/>
      <w:r w:rsidR="00144A46" w:rsidRPr="00F15DCD">
        <w:rPr>
          <w:rFonts w:ascii="Segoe UI" w:hAnsi="Segoe UI" w:cs="Segoe UI"/>
          <w:sz w:val="22"/>
          <w:szCs w:val="22"/>
        </w:rPr>
        <w:t>Náklady, které Zhotovitel v</w:t>
      </w:r>
      <w:r w:rsidR="00ED1567" w:rsidRPr="00F15DCD">
        <w:rPr>
          <w:rFonts w:ascii="Segoe UI" w:hAnsi="Segoe UI" w:cs="Segoe UI"/>
          <w:sz w:val="22"/>
          <w:szCs w:val="22"/>
        </w:rPr>
        <w:t> </w:t>
      </w:r>
      <w:r w:rsidR="009936A3" w:rsidRPr="00F15DCD">
        <w:rPr>
          <w:rFonts w:ascii="Segoe UI" w:hAnsi="Segoe UI" w:cs="Segoe UI"/>
          <w:sz w:val="22"/>
          <w:szCs w:val="22"/>
        </w:rPr>
        <w:t>průběhu</w:t>
      </w:r>
      <w:r w:rsidR="00144A46" w:rsidRPr="00F15DCD">
        <w:rPr>
          <w:rFonts w:ascii="Segoe UI" w:hAnsi="Segoe UI" w:cs="Segoe UI"/>
          <w:sz w:val="22"/>
          <w:szCs w:val="22"/>
        </w:rPr>
        <w:t xml:space="preserve"> lhůt</w:t>
      </w:r>
      <w:r w:rsidR="009936A3" w:rsidRPr="00F15DCD">
        <w:rPr>
          <w:rFonts w:ascii="Segoe UI" w:hAnsi="Segoe UI" w:cs="Segoe UI"/>
          <w:sz w:val="22"/>
          <w:szCs w:val="22"/>
        </w:rPr>
        <w:t>y</w:t>
      </w:r>
      <w:r w:rsidR="00144A46" w:rsidRPr="00F15DCD">
        <w:rPr>
          <w:rFonts w:ascii="Segoe UI" w:hAnsi="Segoe UI" w:cs="Segoe UI"/>
          <w:sz w:val="22"/>
          <w:szCs w:val="22"/>
        </w:rPr>
        <w:t xml:space="preserve"> uvedené v</w:t>
      </w:r>
      <w:r w:rsidR="00ED1567" w:rsidRPr="00F15DCD">
        <w:rPr>
          <w:rFonts w:ascii="Segoe UI" w:hAnsi="Segoe UI" w:cs="Segoe UI"/>
          <w:sz w:val="22"/>
          <w:szCs w:val="22"/>
        </w:rPr>
        <w:t> </w:t>
      </w:r>
      <w:r w:rsidR="009936A3" w:rsidRPr="00F15DCD">
        <w:rPr>
          <w:rFonts w:ascii="Segoe UI" w:hAnsi="Segoe UI" w:cs="Segoe UI"/>
          <w:sz w:val="22"/>
          <w:szCs w:val="22"/>
        </w:rPr>
        <w:t xml:space="preserve">tomto odstavci </w:t>
      </w:r>
      <w:r w:rsidR="00144A46" w:rsidRPr="00F15DCD">
        <w:rPr>
          <w:rFonts w:ascii="Segoe UI" w:hAnsi="Segoe UI" w:cs="Segoe UI"/>
          <w:sz w:val="22"/>
          <w:szCs w:val="22"/>
        </w:rPr>
        <w:t>vynaloží v</w:t>
      </w:r>
      <w:r w:rsidR="00ED1567" w:rsidRPr="00F15DCD">
        <w:rPr>
          <w:rFonts w:ascii="Segoe UI" w:hAnsi="Segoe UI" w:cs="Segoe UI"/>
          <w:sz w:val="22"/>
          <w:szCs w:val="22"/>
        </w:rPr>
        <w:t> </w:t>
      </w:r>
      <w:r w:rsidR="00144A46" w:rsidRPr="00F15DCD">
        <w:rPr>
          <w:rFonts w:ascii="Segoe UI" w:hAnsi="Segoe UI" w:cs="Segoe UI"/>
          <w:sz w:val="22"/>
          <w:szCs w:val="22"/>
        </w:rPr>
        <w:t>souvislosti s</w:t>
      </w:r>
      <w:r w:rsidR="00ED1567" w:rsidRPr="00F15DCD">
        <w:rPr>
          <w:rFonts w:ascii="Segoe UI" w:hAnsi="Segoe UI" w:cs="Segoe UI"/>
          <w:sz w:val="22"/>
          <w:szCs w:val="22"/>
        </w:rPr>
        <w:t> </w:t>
      </w:r>
      <w:r w:rsidR="00144A46" w:rsidRPr="00F15DCD">
        <w:rPr>
          <w:rFonts w:ascii="Segoe UI" w:hAnsi="Segoe UI" w:cs="Segoe UI"/>
          <w:sz w:val="22"/>
          <w:szCs w:val="22"/>
        </w:rPr>
        <w:t>částmi</w:t>
      </w:r>
      <w:r w:rsidR="009936A3" w:rsidRPr="00F15DCD">
        <w:rPr>
          <w:rFonts w:ascii="Segoe UI" w:hAnsi="Segoe UI" w:cs="Segoe UI"/>
          <w:sz w:val="22"/>
          <w:szCs w:val="22"/>
        </w:rPr>
        <w:t xml:space="preserve"> uvedenými v</w:t>
      </w:r>
      <w:r w:rsidR="00ED1567" w:rsidRPr="00F15DCD">
        <w:rPr>
          <w:rFonts w:ascii="Segoe UI" w:hAnsi="Segoe UI" w:cs="Segoe UI"/>
          <w:sz w:val="22"/>
          <w:szCs w:val="22"/>
        </w:rPr>
        <w:t> </w:t>
      </w:r>
      <w:r w:rsidR="009936A3" w:rsidRPr="00F15DCD">
        <w:rPr>
          <w:rFonts w:ascii="Segoe UI" w:hAnsi="Segoe UI" w:cs="Segoe UI"/>
          <w:sz w:val="22"/>
          <w:szCs w:val="22"/>
        </w:rPr>
        <w:t>příloze č. A21 Opce,</w:t>
      </w:r>
      <w:r w:rsidR="00144A46" w:rsidRPr="00F15DCD">
        <w:rPr>
          <w:rFonts w:ascii="Segoe UI" w:hAnsi="Segoe UI" w:cs="Segoe UI"/>
          <w:sz w:val="22"/>
          <w:szCs w:val="22"/>
        </w:rPr>
        <w:t xml:space="preserve"> nese Zhotovitel. </w:t>
      </w:r>
      <w:r w:rsidR="00DA4F02" w:rsidRPr="00F15DCD">
        <w:rPr>
          <w:rFonts w:ascii="Segoe UI" w:hAnsi="Segoe UI" w:cs="Segoe UI"/>
          <w:sz w:val="22"/>
          <w:szCs w:val="22"/>
        </w:rPr>
        <w:t xml:space="preserve">      </w:t>
      </w:r>
    </w:p>
    <w:p w14:paraId="618B30D8" w14:textId="37641E0A" w:rsidR="009C0922" w:rsidRPr="00F15DCD" w:rsidRDefault="0083764F" w:rsidP="007F4CFA">
      <w:pPr>
        <w:pStyle w:val="RLlneksmlouvy"/>
        <w:numPr>
          <w:ilvl w:val="0"/>
          <w:numId w:val="11"/>
        </w:numPr>
        <w:tabs>
          <w:tab w:val="clear" w:pos="823"/>
          <w:tab w:val="num" w:pos="142"/>
        </w:tabs>
        <w:spacing w:line="240" w:lineRule="auto"/>
        <w:ind w:left="737" w:hanging="737"/>
        <w:rPr>
          <w:rFonts w:cs="Segoe UI"/>
        </w:rPr>
      </w:pPr>
      <w:bookmarkStart w:id="109" w:name="_Toc253494434"/>
      <w:bookmarkStart w:id="110" w:name="_Toc253494439"/>
      <w:bookmarkStart w:id="111" w:name="_Toc253494445"/>
      <w:bookmarkStart w:id="112" w:name="_Toc415160140"/>
      <w:bookmarkStart w:id="113" w:name="_Ref416163001"/>
      <w:bookmarkStart w:id="114" w:name="_Ref416163652"/>
      <w:bookmarkStart w:id="115" w:name="_Ref416163960"/>
      <w:bookmarkStart w:id="116" w:name="_Ref416164873"/>
      <w:bookmarkStart w:id="117" w:name="_Ref416165480"/>
      <w:bookmarkStart w:id="118" w:name="_Ref416165842"/>
      <w:bookmarkStart w:id="119" w:name="_Ref416971758"/>
      <w:bookmarkStart w:id="120" w:name="_Ref493678689"/>
      <w:bookmarkStart w:id="121" w:name="_Ref53263458"/>
      <w:bookmarkStart w:id="122" w:name="_Toc192631531"/>
      <w:bookmarkStart w:id="123" w:name="_Toc169076924"/>
      <w:bookmarkStart w:id="124" w:name="_Toc253551239"/>
      <w:bookmarkStart w:id="125" w:name="_Toc253551895"/>
      <w:bookmarkStart w:id="126" w:name="_Toc260770798"/>
      <w:bookmarkEnd w:id="109"/>
      <w:bookmarkEnd w:id="110"/>
      <w:bookmarkEnd w:id="111"/>
      <w:r w:rsidRPr="00F15DCD">
        <w:rPr>
          <w:rFonts w:cs="Segoe UI"/>
        </w:rPr>
        <w:t>POD</w:t>
      </w:r>
      <w:r w:rsidR="002D267C" w:rsidRPr="00F15DCD">
        <w:rPr>
          <w:rFonts w:cs="Segoe UI"/>
        </w:rPr>
        <w:t>DODAVATEL</w:t>
      </w:r>
      <w:r w:rsidR="009B2421" w:rsidRPr="00F15DCD">
        <w:rPr>
          <w:rFonts w:cs="Segoe UI"/>
        </w:rPr>
        <w:t>SKÉ SMLUVNÍ VZTAHY</w:t>
      </w:r>
      <w:bookmarkEnd w:id="112"/>
      <w:bookmarkEnd w:id="113"/>
      <w:bookmarkEnd w:id="114"/>
      <w:bookmarkEnd w:id="115"/>
      <w:bookmarkEnd w:id="116"/>
      <w:bookmarkEnd w:id="117"/>
      <w:bookmarkEnd w:id="118"/>
      <w:bookmarkEnd w:id="119"/>
      <w:bookmarkEnd w:id="120"/>
      <w:bookmarkEnd w:id="121"/>
      <w:bookmarkEnd w:id="122"/>
      <w:bookmarkEnd w:id="123"/>
    </w:p>
    <w:p w14:paraId="211B79CD" w14:textId="7380EC56" w:rsidR="00BA60B1" w:rsidRPr="00F15DCD" w:rsidRDefault="00BA60B1" w:rsidP="0032292B">
      <w:pPr>
        <w:pStyle w:val="RLTextlnkuslovan"/>
        <w:numPr>
          <w:ilvl w:val="1"/>
          <w:numId w:val="11"/>
        </w:numPr>
        <w:tabs>
          <w:tab w:val="clear" w:pos="1588"/>
          <w:tab w:val="num" w:pos="737"/>
        </w:tabs>
        <w:spacing w:line="240" w:lineRule="auto"/>
        <w:ind w:left="1418" w:hanging="709"/>
        <w:rPr>
          <w:rFonts w:ascii="Segoe UI" w:hAnsi="Segoe UI" w:cs="Segoe UI"/>
          <w:sz w:val="22"/>
        </w:rPr>
      </w:pPr>
      <w:bookmarkStart w:id="127" w:name="_Ref50743451"/>
      <w:bookmarkStart w:id="128" w:name="_Ref51006527"/>
      <w:r w:rsidRPr="00F15DCD">
        <w:rPr>
          <w:rFonts w:ascii="Segoe UI" w:hAnsi="Segoe UI" w:cs="Segoe UI"/>
          <w:sz w:val="22"/>
        </w:rPr>
        <w:t xml:space="preserve">Poddodavatelé, jejichž prostřednictvím Zhotovitel prokázal jakoukoli část kvalifikačních předpokladů v Zadávacím řízení, jsou uvedeni, včetně rámcového popisu jejich plnění, v příloze č. F1 Poddodavatelé. </w:t>
      </w:r>
      <w:bookmarkEnd w:id="127"/>
      <w:r w:rsidRPr="00F15DCD">
        <w:rPr>
          <w:rFonts w:ascii="Segoe UI" w:hAnsi="Segoe UI" w:cs="Segoe UI"/>
          <w:sz w:val="22"/>
        </w:rPr>
        <w:t>Platí, že v případě kvalifikačních předpokladů prokázaných Poddodavatelem musí činnost takového Poddodavatele být činěna nejméně v takovém rozsahu, který naplní smysl a účel předmětného kvalifikačního předpokladu zejména s ohledem na kvalitu takové činnosti; uvedené zahrnuje i povinnost faktické průběžné účasti dostatečného množství pracovníků Poddodavatele na realizaci příslušné části plnění, prokazatelnost takové účasti, jakož i nutnost zvýšení takového množství a/či účast takových pracovníků kdykoliv na odůvodněné vyžádání Objednatele.</w:t>
      </w:r>
    </w:p>
    <w:p w14:paraId="0A47A5B8" w14:textId="1E28DFB9" w:rsidR="008E5168"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9C0922" w:rsidRPr="00F15DCD">
        <w:rPr>
          <w:rFonts w:ascii="Segoe UI" w:hAnsi="Segoe UI" w:cs="Segoe UI"/>
          <w:sz w:val="22"/>
        </w:rPr>
        <w:t xml:space="preserve"> může </w:t>
      </w:r>
      <w:r w:rsidR="00C7751A" w:rsidRPr="00F15DCD">
        <w:rPr>
          <w:rFonts w:ascii="Segoe UI" w:hAnsi="Segoe UI" w:cs="Segoe UI"/>
          <w:sz w:val="22"/>
        </w:rPr>
        <w:t>využít k</w:t>
      </w:r>
      <w:r w:rsidR="00ED1567" w:rsidRPr="00F15DCD">
        <w:rPr>
          <w:rFonts w:ascii="Segoe UI" w:hAnsi="Segoe UI" w:cs="Segoe UI"/>
          <w:sz w:val="22"/>
        </w:rPr>
        <w:t> </w:t>
      </w:r>
      <w:r w:rsidR="00681AC8" w:rsidRPr="00F15DCD">
        <w:rPr>
          <w:rFonts w:ascii="Segoe UI" w:hAnsi="Segoe UI" w:cs="Segoe UI"/>
          <w:sz w:val="22"/>
        </w:rPr>
        <w:t xml:space="preserve">provedení činností, které si vyhradil provést skrze Poddodavatele </w:t>
      </w:r>
      <w:r w:rsidR="00EA3442" w:rsidRPr="00F15DCD">
        <w:rPr>
          <w:rFonts w:ascii="Segoe UI" w:hAnsi="Segoe UI" w:cs="Segoe UI"/>
          <w:sz w:val="22"/>
        </w:rPr>
        <w:t>nebo</w:t>
      </w:r>
      <w:r w:rsidR="003F05B0" w:rsidRPr="00F15DCD">
        <w:rPr>
          <w:rFonts w:ascii="Segoe UI" w:hAnsi="Segoe UI" w:cs="Segoe UI"/>
          <w:sz w:val="22"/>
        </w:rPr>
        <w:t xml:space="preserve"> pro</w:t>
      </w:r>
      <w:r w:rsidR="00EA3442" w:rsidRPr="00F15DCD">
        <w:rPr>
          <w:rFonts w:ascii="Segoe UI" w:hAnsi="Segoe UI" w:cs="Segoe UI"/>
          <w:sz w:val="22"/>
        </w:rPr>
        <w:t xml:space="preserve"> které může využít k</w:t>
      </w:r>
      <w:r w:rsidR="00ED1567" w:rsidRPr="00F15DCD">
        <w:rPr>
          <w:rFonts w:ascii="Segoe UI" w:hAnsi="Segoe UI" w:cs="Segoe UI"/>
          <w:sz w:val="22"/>
        </w:rPr>
        <w:t> </w:t>
      </w:r>
      <w:r w:rsidR="00C7751A" w:rsidRPr="00F15DCD">
        <w:rPr>
          <w:rFonts w:ascii="Segoe UI" w:hAnsi="Segoe UI" w:cs="Segoe UI"/>
          <w:sz w:val="22"/>
        </w:rPr>
        <w:t>plnění svých závazků ze Smlouvy</w:t>
      </w:r>
      <w:r w:rsidR="00EA3442" w:rsidRPr="00F15DCD">
        <w:rPr>
          <w:rFonts w:ascii="Segoe UI" w:hAnsi="Segoe UI" w:cs="Segoe UI"/>
          <w:sz w:val="22"/>
        </w:rPr>
        <w:t>,</w:t>
      </w:r>
      <w:r w:rsidR="009C0922" w:rsidRPr="00F15DCD">
        <w:rPr>
          <w:rFonts w:ascii="Segoe UI" w:hAnsi="Segoe UI" w:cs="Segoe UI"/>
          <w:sz w:val="22"/>
        </w:rPr>
        <w:t xml:space="preserve"> </w:t>
      </w:r>
      <w:r w:rsidR="00C7751A" w:rsidRPr="00F15DCD">
        <w:rPr>
          <w:rFonts w:ascii="Segoe UI" w:hAnsi="Segoe UI" w:cs="Segoe UI"/>
          <w:sz w:val="22"/>
        </w:rPr>
        <w:t xml:space="preserve">jiné </w:t>
      </w:r>
      <w:r w:rsidR="0083764F" w:rsidRPr="00F15DCD">
        <w:rPr>
          <w:rFonts w:ascii="Segoe UI" w:hAnsi="Segoe UI" w:cs="Segoe UI"/>
          <w:sz w:val="22"/>
        </w:rPr>
        <w:t>Pod</w:t>
      </w:r>
      <w:r w:rsidR="002D267C" w:rsidRPr="00F15DCD">
        <w:rPr>
          <w:rFonts w:ascii="Segoe UI" w:hAnsi="Segoe UI" w:cs="Segoe UI"/>
          <w:sz w:val="22"/>
        </w:rPr>
        <w:t>dodavatel</w:t>
      </w:r>
      <w:r w:rsidR="009C0922" w:rsidRPr="00F15DCD">
        <w:rPr>
          <w:rFonts w:ascii="Segoe UI" w:hAnsi="Segoe UI" w:cs="Segoe UI"/>
          <w:sz w:val="22"/>
        </w:rPr>
        <w:t>e</w:t>
      </w:r>
      <w:r w:rsidR="00C7751A" w:rsidRPr="00F15DCD">
        <w:rPr>
          <w:rFonts w:ascii="Segoe UI" w:hAnsi="Segoe UI" w:cs="Segoe UI"/>
          <w:sz w:val="22"/>
        </w:rPr>
        <w:t>, než uvedené v</w:t>
      </w:r>
      <w:r w:rsidR="00ED1567" w:rsidRPr="00F15DCD">
        <w:rPr>
          <w:rFonts w:ascii="Segoe UI" w:hAnsi="Segoe UI" w:cs="Segoe UI"/>
          <w:sz w:val="22"/>
        </w:rPr>
        <w:t> </w:t>
      </w:r>
      <w:r w:rsidR="00C7751A" w:rsidRPr="00F15DCD">
        <w:rPr>
          <w:rFonts w:ascii="Segoe UI" w:hAnsi="Segoe UI" w:cs="Segoe UI"/>
          <w:sz w:val="22"/>
        </w:rPr>
        <w:t xml:space="preserve">příloze </w:t>
      </w:r>
      <w:r w:rsidR="001F38B4" w:rsidRPr="00F15DCD">
        <w:rPr>
          <w:rFonts w:ascii="Segoe UI" w:hAnsi="Segoe UI" w:cs="Segoe UI"/>
          <w:sz w:val="22"/>
        </w:rPr>
        <w:t xml:space="preserve">č. </w:t>
      </w:r>
      <w:r w:rsidR="00DD02DA" w:rsidRPr="00F15DCD">
        <w:rPr>
          <w:rFonts w:ascii="Segoe UI" w:hAnsi="Segoe UI" w:cs="Segoe UI"/>
          <w:sz w:val="22"/>
        </w:rPr>
        <w:t>F1</w:t>
      </w:r>
      <w:r w:rsidR="005F3709" w:rsidRPr="00F15DCD">
        <w:rPr>
          <w:rFonts w:ascii="Segoe UI" w:hAnsi="Segoe UI" w:cs="Segoe UI"/>
          <w:sz w:val="22"/>
        </w:rPr>
        <w:t xml:space="preserve"> </w:t>
      </w:r>
      <w:r w:rsidR="00A36BE2" w:rsidRPr="00F15DCD">
        <w:rPr>
          <w:rFonts w:ascii="Segoe UI" w:hAnsi="Segoe UI" w:cs="Segoe UI"/>
          <w:sz w:val="22"/>
        </w:rPr>
        <w:t>P</w:t>
      </w:r>
      <w:r w:rsidR="005F3709" w:rsidRPr="00F15DCD">
        <w:rPr>
          <w:rFonts w:ascii="Segoe UI" w:hAnsi="Segoe UI" w:cs="Segoe UI"/>
          <w:sz w:val="22"/>
        </w:rPr>
        <w:t>oddodavatel</w:t>
      </w:r>
      <w:r w:rsidR="00DD02DA" w:rsidRPr="00F15DCD">
        <w:rPr>
          <w:rFonts w:ascii="Segoe UI" w:hAnsi="Segoe UI" w:cs="Segoe UI"/>
          <w:sz w:val="22"/>
        </w:rPr>
        <w:t>é</w:t>
      </w:r>
      <w:r w:rsidR="00430653" w:rsidRPr="00F15DCD">
        <w:rPr>
          <w:rFonts w:ascii="Segoe UI" w:hAnsi="Segoe UI" w:cs="Segoe UI"/>
          <w:sz w:val="22"/>
        </w:rPr>
        <w:t>.</w:t>
      </w:r>
      <w:r w:rsidR="00FE0A5C" w:rsidRPr="00F15DCD">
        <w:rPr>
          <w:rFonts w:ascii="Segoe UI" w:hAnsi="Segoe UI" w:cs="Segoe UI"/>
          <w:sz w:val="22"/>
        </w:rPr>
        <w:t xml:space="preserve"> </w:t>
      </w:r>
      <w:r w:rsidR="00430653" w:rsidRPr="00F15DCD">
        <w:rPr>
          <w:rFonts w:ascii="Segoe UI" w:hAnsi="Segoe UI" w:cs="Segoe UI"/>
          <w:sz w:val="22"/>
        </w:rPr>
        <w:t>P</w:t>
      </w:r>
      <w:r w:rsidR="001712DB" w:rsidRPr="00F15DCD">
        <w:rPr>
          <w:rFonts w:ascii="Segoe UI" w:hAnsi="Segoe UI" w:cs="Segoe UI"/>
          <w:sz w:val="22"/>
        </w:rPr>
        <w:t xml:space="preserve">okud </w:t>
      </w:r>
      <w:r w:rsidR="00FE0A5C" w:rsidRPr="00F15DCD">
        <w:rPr>
          <w:rFonts w:ascii="Segoe UI" w:hAnsi="Segoe UI" w:cs="Segoe UI"/>
          <w:sz w:val="22"/>
        </w:rPr>
        <w:t>s</w:t>
      </w:r>
      <w:r w:rsidR="001712DB" w:rsidRPr="00F15DCD">
        <w:rPr>
          <w:rFonts w:ascii="Segoe UI" w:hAnsi="Segoe UI" w:cs="Segoe UI"/>
          <w:sz w:val="22"/>
        </w:rPr>
        <w:t xml:space="preserve">e jedná o </w:t>
      </w:r>
      <w:r w:rsidR="0083764F" w:rsidRPr="00F15DCD">
        <w:rPr>
          <w:rFonts w:ascii="Segoe UI" w:hAnsi="Segoe UI" w:cs="Segoe UI"/>
          <w:sz w:val="22"/>
        </w:rPr>
        <w:t>Pod</w:t>
      </w:r>
      <w:r w:rsidR="002D267C" w:rsidRPr="00F15DCD">
        <w:rPr>
          <w:rFonts w:ascii="Segoe UI" w:hAnsi="Segoe UI" w:cs="Segoe UI"/>
          <w:sz w:val="22"/>
        </w:rPr>
        <w:t>dodavatel</w:t>
      </w:r>
      <w:r w:rsidR="001712DB" w:rsidRPr="00F15DCD">
        <w:rPr>
          <w:rFonts w:ascii="Segoe UI" w:hAnsi="Segoe UI" w:cs="Segoe UI"/>
          <w:sz w:val="22"/>
        </w:rPr>
        <w:t xml:space="preserve">e, jehož prostřednictvím </w:t>
      </w:r>
      <w:r w:rsidRPr="00F15DCD">
        <w:rPr>
          <w:rFonts w:ascii="Segoe UI" w:hAnsi="Segoe UI" w:cs="Segoe UI"/>
          <w:sz w:val="22"/>
        </w:rPr>
        <w:t>Zhotovitel</w:t>
      </w:r>
      <w:r w:rsidR="001712DB" w:rsidRPr="00F15DCD">
        <w:rPr>
          <w:rFonts w:ascii="Segoe UI" w:hAnsi="Segoe UI" w:cs="Segoe UI"/>
          <w:sz w:val="22"/>
        </w:rPr>
        <w:t xml:space="preserve"> prokázal jakoukoli část kvalifikačních předpoklad</w:t>
      </w:r>
      <w:r w:rsidR="005304D5" w:rsidRPr="00F15DCD">
        <w:rPr>
          <w:rFonts w:ascii="Segoe UI" w:hAnsi="Segoe UI" w:cs="Segoe UI"/>
          <w:sz w:val="22"/>
        </w:rPr>
        <w:t>ů v</w:t>
      </w:r>
      <w:r w:rsidR="00ED1567" w:rsidRPr="00F15DCD">
        <w:rPr>
          <w:rFonts w:ascii="Segoe UI" w:hAnsi="Segoe UI" w:cs="Segoe UI"/>
          <w:sz w:val="22"/>
        </w:rPr>
        <w:t> </w:t>
      </w:r>
      <w:r w:rsidR="005304D5" w:rsidRPr="00F15DCD">
        <w:rPr>
          <w:rFonts w:ascii="Segoe UI" w:hAnsi="Segoe UI" w:cs="Segoe UI"/>
          <w:sz w:val="22"/>
        </w:rPr>
        <w:t>Zadávacím řízení</w:t>
      </w:r>
      <w:r w:rsidR="00C7751A" w:rsidRPr="00F15DCD">
        <w:rPr>
          <w:rFonts w:ascii="Segoe UI" w:hAnsi="Segoe UI" w:cs="Segoe UI"/>
          <w:sz w:val="22"/>
        </w:rPr>
        <w:t>,</w:t>
      </w:r>
      <w:r w:rsidR="00FE0A5C" w:rsidRPr="00F15DCD">
        <w:rPr>
          <w:rFonts w:ascii="Segoe UI" w:hAnsi="Segoe UI" w:cs="Segoe UI"/>
          <w:sz w:val="22"/>
        </w:rPr>
        <w:t xml:space="preserve"> </w:t>
      </w:r>
      <w:r w:rsidR="00DD6E3F" w:rsidRPr="00F15DCD">
        <w:rPr>
          <w:rFonts w:ascii="Segoe UI" w:hAnsi="Segoe UI" w:cs="Segoe UI"/>
          <w:sz w:val="22"/>
        </w:rPr>
        <w:t>p</w:t>
      </w:r>
      <w:r w:rsidR="00FE0A5C" w:rsidRPr="00F15DCD">
        <w:rPr>
          <w:rFonts w:ascii="Segoe UI" w:hAnsi="Segoe UI" w:cs="Segoe UI"/>
          <w:sz w:val="22"/>
        </w:rPr>
        <w:t>ak</w:t>
      </w:r>
      <w:r w:rsidR="00157459" w:rsidRPr="00F15DCD">
        <w:rPr>
          <w:rFonts w:ascii="Segoe UI" w:hAnsi="Segoe UI" w:cs="Segoe UI"/>
          <w:sz w:val="22"/>
        </w:rPr>
        <w:t xml:space="preserve"> je může využít</w:t>
      </w:r>
      <w:r w:rsidR="009C0922" w:rsidRPr="00F15DCD">
        <w:rPr>
          <w:rFonts w:ascii="Segoe UI" w:hAnsi="Segoe UI" w:cs="Segoe UI"/>
          <w:sz w:val="22"/>
        </w:rPr>
        <w:t xml:space="preserve"> pouze s</w:t>
      </w:r>
      <w:r w:rsidR="00ED1567" w:rsidRPr="00F15DCD">
        <w:rPr>
          <w:rFonts w:ascii="Segoe UI" w:hAnsi="Segoe UI" w:cs="Segoe UI"/>
          <w:sz w:val="22"/>
        </w:rPr>
        <w:t> </w:t>
      </w:r>
      <w:r w:rsidR="009C0922" w:rsidRPr="00F15DCD">
        <w:rPr>
          <w:rFonts w:ascii="Segoe UI" w:hAnsi="Segoe UI" w:cs="Segoe UI"/>
          <w:sz w:val="22"/>
        </w:rPr>
        <w:t>předchozím</w:t>
      </w:r>
      <w:r w:rsidR="00446854" w:rsidRPr="00F15DCD">
        <w:rPr>
          <w:rFonts w:ascii="Segoe UI" w:hAnsi="Segoe UI" w:cs="Segoe UI"/>
          <w:sz w:val="22"/>
        </w:rPr>
        <w:t xml:space="preserve"> </w:t>
      </w:r>
      <w:r w:rsidR="009C0922" w:rsidRPr="00F15DCD">
        <w:rPr>
          <w:rFonts w:ascii="Segoe UI" w:hAnsi="Segoe UI" w:cs="Segoe UI"/>
          <w:sz w:val="22"/>
        </w:rPr>
        <w:t xml:space="preserve">písemným souhlasem </w:t>
      </w:r>
      <w:r w:rsidRPr="00F15DCD">
        <w:rPr>
          <w:rFonts w:ascii="Segoe UI" w:hAnsi="Segoe UI" w:cs="Segoe UI"/>
          <w:sz w:val="22"/>
        </w:rPr>
        <w:t>Objednatel</w:t>
      </w:r>
      <w:r w:rsidR="009C0922" w:rsidRPr="00F15DCD">
        <w:rPr>
          <w:rFonts w:ascii="Segoe UI" w:hAnsi="Segoe UI" w:cs="Segoe UI"/>
          <w:sz w:val="22"/>
        </w:rPr>
        <w:t>e</w:t>
      </w:r>
      <w:r w:rsidR="000F20F2" w:rsidRPr="00F15DCD">
        <w:rPr>
          <w:rFonts w:ascii="Segoe UI" w:hAnsi="Segoe UI" w:cs="Segoe UI"/>
          <w:sz w:val="22"/>
        </w:rPr>
        <w:t xml:space="preserve"> a za předpokladu, že </w:t>
      </w:r>
      <w:r w:rsidRPr="00F15DCD">
        <w:rPr>
          <w:rFonts w:ascii="Segoe UI" w:hAnsi="Segoe UI" w:cs="Segoe UI"/>
          <w:sz w:val="22"/>
          <w:szCs w:val="22"/>
        </w:rPr>
        <w:t>Zhotovitel</w:t>
      </w:r>
      <w:r w:rsidR="00B917B8" w:rsidRPr="00F15DCD">
        <w:rPr>
          <w:rFonts w:ascii="Segoe UI" w:hAnsi="Segoe UI" w:cs="Segoe UI"/>
          <w:sz w:val="22"/>
          <w:szCs w:val="22"/>
        </w:rPr>
        <w:t xml:space="preserve"> bude i nadále splňovat kvalifikaci požadovanou </w:t>
      </w:r>
      <w:r w:rsidRPr="00F15DCD">
        <w:rPr>
          <w:rFonts w:ascii="Segoe UI" w:hAnsi="Segoe UI" w:cs="Segoe UI"/>
          <w:sz w:val="22"/>
          <w:szCs w:val="22"/>
        </w:rPr>
        <w:t>Objednatel</w:t>
      </w:r>
      <w:r w:rsidR="00B917B8" w:rsidRPr="00F15DCD">
        <w:rPr>
          <w:rFonts w:ascii="Segoe UI" w:hAnsi="Segoe UI" w:cs="Segoe UI"/>
          <w:sz w:val="22"/>
          <w:szCs w:val="22"/>
        </w:rPr>
        <w:t>em v</w:t>
      </w:r>
      <w:r w:rsidR="00ED1567" w:rsidRPr="00F15DCD">
        <w:rPr>
          <w:rFonts w:ascii="Segoe UI" w:hAnsi="Segoe UI" w:cs="Segoe UI"/>
          <w:sz w:val="22"/>
          <w:szCs w:val="22"/>
        </w:rPr>
        <w:t> </w:t>
      </w:r>
      <w:r w:rsidR="00EA3442" w:rsidRPr="00F15DCD">
        <w:rPr>
          <w:rFonts w:ascii="Segoe UI" w:hAnsi="Segoe UI" w:cs="Segoe UI"/>
          <w:sz w:val="22"/>
          <w:szCs w:val="22"/>
        </w:rPr>
        <w:t xml:space="preserve">Zadávacím </w:t>
      </w:r>
      <w:r w:rsidR="00B917B8" w:rsidRPr="00F15DCD">
        <w:rPr>
          <w:rFonts w:ascii="Segoe UI" w:hAnsi="Segoe UI" w:cs="Segoe UI"/>
          <w:sz w:val="22"/>
          <w:szCs w:val="22"/>
        </w:rPr>
        <w:t>řízení</w:t>
      </w:r>
      <w:r w:rsidR="00BD2AA5" w:rsidRPr="00F15DCD">
        <w:rPr>
          <w:rFonts w:ascii="Segoe UI" w:hAnsi="Segoe UI" w:cs="Segoe UI"/>
          <w:sz w:val="22"/>
          <w:szCs w:val="22"/>
        </w:rPr>
        <w:t xml:space="preserve"> </w:t>
      </w:r>
      <w:r w:rsidR="000408A0" w:rsidRPr="00F15DCD">
        <w:rPr>
          <w:rFonts w:ascii="Segoe UI" w:hAnsi="Segoe UI" w:cs="Segoe UI"/>
          <w:sz w:val="22"/>
          <w:szCs w:val="22"/>
        </w:rPr>
        <w:t xml:space="preserve">a uvedenou skutečnost </w:t>
      </w:r>
      <w:r w:rsidRPr="00F15DCD">
        <w:rPr>
          <w:rFonts w:ascii="Segoe UI" w:hAnsi="Segoe UI" w:cs="Segoe UI"/>
          <w:sz w:val="22"/>
          <w:szCs w:val="22"/>
        </w:rPr>
        <w:t>Objednatel</w:t>
      </w:r>
      <w:r w:rsidR="000408A0" w:rsidRPr="00F15DCD">
        <w:rPr>
          <w:rFonts w:ascii="Segoe UI" w:hAnsi="Segoe UI" w:cs="Segoe UI"/>
          <w:sz w:val="22"/>
          <w:szCs w:val="22"/>
        </w:rPr>
        <w:t>i písemně doloží</w:t>
      </w:r>
      <w:r w:rsidR="00A74D72" w:rsidRPr="00F15DCD">
        <w:rPr>
          <w:rFonts w:ascii="Segoe UI" w:hAnsi="Segoe UI" w:cs="Segoe UI"/>
          <w:sz w:val="22"/>
          <w:szCs w:val="22"/>
        </w:rPr>
        <w:t>.</w:t>
      </w:r>
      <w:r w:rsidR="000408A0" w:rsidRPr="00F15DCD">
        <w:rPr>
          <w:rFonts w:ascii="Segoe UI" w:hAnsi="Segoe UI" w:cs="Segoe UI"/>
          <w:sz w:val="22"/>
          <w:szCs w:val="22"/>
        </w:rPr>
        <w:t xml:space="preserve"> </w:t>
      </w:r>
      <w:r w:rsidR="00A74D72" w:rsidRPr="00F15DCD">
        <w:rPr>
          <w:rFonts w:ascii="Segoe UI" w:hAnsi="Segoe UI" w:cs="Segoe UI"/>
          <w:sz w:val="22"/>
        </w:rPr>
        <w:t>S</w:t>
      </w:r>
      <w:r w:rsidR="000408A0" w:rsidRPr="00F15DCD">
        <w:rPr>
          <w:rFonts w:ascii="Segoe UI" w:hAnsi="Segoe UI" w:cs="Segoe UI"/>
          <w:sz w:val="22"/>
        </w:rPr>
        <w:t>kutečnosti či informace vztahující se k</w:t>
      </w:r>
      <w:r w:rsidR="00ED1567" w:rsidRPr="00F15DCD">
        <w:rPr>
          <w:rFonts w:ascii="Segoe UI" w:hAnsi="Segoe UI" w:cs="Segoe UI"/>
          <w:sz w:val="22"/>
        </w:rPr>
        <w:t> </w:t>
      </w:r>
      <w:r w:rsidR="000408A0" w:rsidRPr="00F15DCD">
        <w:rPr>
          <w:rFonts w:ascii="Segoe UI" w:hAnsi="Segoe UI" w:cs="Segoe UI"/>
          <w:sz w:val="22"/>
        </w:rPr>
        <w:t xml:space="preserve">novému Poddodavateli budou co do formy, druhu a obsahu odpovídat požadavkům </w:t>
      </w:r>
      <w:r w:rsidRPr="00F15DCD">
        <w:rPr>
          <w:rFonts w:ascii="Segoe UI" w:hAnsi="Segoe UI" w:cs="Segoe UI"/>
          <w:sz w:val="22"/>
        </w:rPr>
        <w:t>Objednatel</w:t>
      </w:r>
      <w:r w:rsidR="000408A0" w:rsidRPr="00F15DCD">
        <w:rPr>
          <w:rFonts w:ascii="Segoe UI" w:hAnsi="Segoe UI" w:cs="Segoe UI"/>
          <w:sz w:val="22"/>
        </w:rPr>
        <w:t>e uvedeným u příslušného kvalifikačního požadavku</w:t>
      </w:r>
      <w:r w:rsidR="000614FE" w:rsidRPr="00F15DCD">
        <w:rPr>
          <w:rFonts w:ascii="Segoe UI" w:hAnsi="Segoe UI" w:cs="Segoe UI"/>
          <w:sz w:val="22"/>
        </w:rPr>
        <w:t xml:space="preserve"> (</w:t>
      </w:r>
      <w:r w:rsidR="000408A0" w:rsidRPr="00F15DCD">
        <w:rPr>
          <w:rFonts w:ascii="Segoe UI" w:hAnsi="Segoe UI" w:cs="Segoe UI"/>
          <w:sz w:val="22"/>
        </w:rPr>
        <w:t>jehož splnění je prostřednictvím Poddodavatele prokazováno</w:t>
      </w:r>
      <w:r w:rsidR="000614FE" w:rsidRPr="00F15DCD">
        <w:rPr>
          <w:rFonts w:ascii="Segoe UI" w:hAnsi="Segoe UI" w:cs="Segoe UI"/>
          <w:sz w:val="22"/>
        </w:rPr>
        <w:t>)</w:t>
      </w:r>
      <w:r w:rsidR="000408A0" w:rsidRPr="00F15DCD">
        <w:rPr>
          <w:rFonts w:ascii="Segoe UI" w:hAnsi="Segoe UI" w:cs="Segoe UI"/>
          <w:sz w:val="22"/>
        </w:rPr>
        <w:t xml:space="preserve"> v</w:t>
      </w:r>
      <w:r w:rsidR="00ED1567" w:rsidRPr="00F15DCD">
        <w:rPr>
          <w:rFonts w:ascii="Segoe UI" w:hAnsi="Segoe UI" w:cs="Segoe UI"/>
          <w:sz w:val="22"/>
        </w:rPr>
        <w:t> </w:t>
      </w:r>
      <w:r w:rsidR="000408A0" w:rsidRPr="00F15DCD">
        <w:rPr>
          <w:rFonts w:ascii="Segoe UI" w:hAnsi="Segoe UI" w:cs="Segoe UI"/>
          <w:sz w:val="22"/>
        </w:rPr>
        <w:t>rámci</w:t>
      </w:r>
      <w:r w:rsidR="00EA3442" w:rsidRPr="00F15DCD">
        <w:rPr>
          <w:rFonts w:ascii="Segoe UI" w:hAnsi="Segoe UI" w:cs="Segoe UI"/>
          <w:sz w:val="22"/>
        </w:rPr>
        <w:t xml:space="preserve"> Zadávacího</w:t>
      </w:r>
      <w:r w:rsidR="000408A0" w:rsidRPr="00F15DCD">
        <w:rPr>
          <w:rFonts w:ascii="Segoe UI" w:hAnsi="Segoe UI" w:cs="Segoe UI"/>
          <w:sz w:val="22"/>
        </w:rPr>
        <w:t xml:space="preserve"> řízení</w:t>
      </w:r>
      <w:r w:rsidR="00B917B8" w:rsidRPr="00F15DCD">
        <w:rPr>
          <w:rFonts w:ascii="Segoe UI" w:hAnsi="Segoe UI" w:cs="Segoe UI"/>
          <w:sz w:val="22"/>
          <w:szCs w:val="22"/>
        </w:rPr>
        <w:t>.</w:t>
      </w:r>
      <w:r w:rsidR="009C0922" w:rsidRPr="00F15DCD">
        <w:rPr>
          <w:rFonts w:ascii="Segoe UI" w:hAnsi="Segoe UI" w:cs="Segoe UI"/>
          <w:sz w:val="22"/>
        </w:rPr>
        <w:t xml:space="preserve"> </w:t>
      </w:r>
      <w:r w:rsidRPr="00F15DCD">
        <w:rPr>
          <w:rFonts w:ascii="Segoe UI" w:hAnsi="Segoe UI" w:cs="Segoe UI"/>
          <w:sz w:val="22"/>
        </w:rPr>
        <w:t>Objednatel</w:t>
      </w:r>
      <w:r w:rsidR="009C0922" w:rsidRPr="00F15DCD">
        <w:rPr>
          <w:rFonts w:ascii="Segoe UI" w:hAnsi="Segoe UI" w:cs="Segoe UI"/>
          <w:sz w:val="22"/>
        </w:rPr>
        <w:t xml:space="preserve"> musí na</w:t>
      </w:r>
      <w:r w:rsidR="008E5168" w:rsidRPr="00F15DCD">
        <w:rPr>
          <w:rFonts w:ascii="Segoe UI" w:hAnsi="Segoe UI" w:cs="Segoe UI"/>
          <w:sz w:val="22"/>
        </w:rPr>
        <w:t xml:space="preserve"> žádost o souhlas odpovědět do </w:t>
      </w:r>
      <w:r w:rsidR="002F0B26" w:rsidRPr="00F15DCD">
        <w:rPr>
          <w:rFonts w:ascii="Segoe UI" w:hAnsi="Segoe UI" w:cs="Segoe UI"/>
          <w:sz w:val="22"/>
          <w:szCs w:val="22"/>
        </w:rPr>
        <w:t>1</w:t>
      </w:r>
      <w:r w:rsidR="005327BD" w:rsidRPr="00F15DCD">
        <w:rPr>
          <w:rFonts w:ascii="Segoe UI" w:hAnsi="Segoe UI" w:cs="Segoe UI"/>
          <w:sz w:val="22"/>
          <w:szCs w:val="22"/>
        </w:rPr>
        <w:t>4</w:t>
      </w:r>
      <w:r w:rsidR="00887DEC" w:rsidRPr="00F15DCD">
        <w:rPr>
          <w:rFonts w:ascii="Segoe UI" w:hAnsi="Segoe UI" w:cs="Segoe UI"/>
          <w:sz w:val="22"/>
        </w:rPr>
        <w:t xml:space="preserve"> d</w:t>
      </w:r>
      <w:r w:rsidR="009C0922" w:rsidRPr="00F15DCD">
        <w:rPr>
          <w:rFonts w:ascii="Segoe UI" w:hAnsi="Segoe UI" w:cs="Segoe UI"/>
          <w:sz w:val="22"/>
        </w:rPr>
        <w:t>nů a nesmí tento souhlas bezdůvodně odepřít.</w:t>
      </w:r>
      <w:r w:rsidR="008341F3" w:rsidRPr="00F15DCD">
        <w:rPr>
          <w:rFonts w:ascii="Segoe UI" w:hAnsi="Segoe UI" w:cs="Segoe UI"/>
          <w:sz w:val="22"/>
          <w:szCs w:val="22"/>
        </w:rPr>
        <w:t xml:space="preserve"> Předložení dokladů a informací týkajících se nového/jiného </w:t>
      </w:r>
      <w:r w:rsidR="0083764F" w:rsidRPr="00F15DCD">
        <w:rPr>
          <w:rFonts w:ascii="Segoe UI" w:hAnsi="Segoe UI" w:cs="Segoe UI"/>
          <w:sz w:val="22"/>
          <w:szCs w:val="22"/>
        </w:rPr>
        <w:lastRenderedPageBreak/>
        <w:t>Pod</w:t>
      </w:r>
      <w:r w:rsidR="008341F3" w:rsidRPr="00F15DCD">
        <w:rPr>
          <w:rFonts w:ascii="Segoe UI" w:hAnsi="Segoe UI" w:cs="Segoe UI"/>
          <w:sz w:val="22"/>
          <w:szCs w:val="22"/>
        </w:rPr>
        <w:t xml:space="preserve">dodavatele je ve zvláště naléhavých případech možné i po reálné výměně </w:t>
      </w:r>
      <w:r w:rsidR="0083764F" w:rsidRPr="00F15DCD">
        <w:rPr>
          <w:rFonts w:ascii="Segoe UI" w:hAnsi="Segoe UI" w:cs="Segoe UI"/>
          <w:sz w:val="22"/>
          <w:szCs w:val="22"/>
        </w:rPr>
        <w:t>Pod</w:t>
      </w:r>
      <w:r w:rsidR="008341F3" w:rsidRPr="00F15DCD">
        <w:rPr>
          <w:rFonts w:ascii="Segoe UI" w:hAnsi="Segoe UI" w:cs="Segoe UI"/>
          <w:sz w:val="22"/>
          <w:szCs w:val="22"/>
        </w:rPr>
        <w:t xml:space="preserve">dodavatele, přičemž tyto doklady a informace je </w:t>
      </w:r>
      <w:r w:rsidRPr="00F15DCD">
        <w:rPr>
          <w:rFonts w:ascii="Segoe UI" w:hAnsi="Segoe UI" w:cs="Segoe UI"/>
          <w:sz w:val="22"/>
          <w:szCs w:val="22"/>
        </w:rPr>
        <w:t>Zhotovitel</w:t>
      </w:r>
      <w:r w:rsidR="008341F3" w:rsidRPr="00F15DCD">
        <w:rPr>
          <w:rFonts w:ascii="Segoe UI" w:hAnsi="Segoe UI" w:cs="Segoe UI"/>
          <w:sz w:val="22"/>
          <w:szCs w:val="22"/>
        </w:rPr>
        <w:t xml:space="preserve"> povinen </w:t>
      </w:r>
      <w:r w:rsidRPr="00F15DCD">
        <w:rPr>
          <w:rFonts w:ascii="Segoe UI" w:hAnsi="Segoe UI" w:cs="Segoe UI"/>
          <w:sz w:val="22"/>
          <w:szCs w:val="22"/>
        </w:rPr>
        <w:t>Objednatel</w:t>
      </w:r>
      <w:r w:rsidR="008341F3" w:rsidRPr="00F15DCD">
        <w:rPr>
          <w:rFonts w:ascii="Segoe UI" w:hAnsi="Segoe UI" w:cs="Segoe UI"/>
          <w:sz w:val="22"/>
          <w:szCs w:val="22"/>
        </w:rPr>
        <w:t xml:space="preserve">i předložit bez zbytečného </w:t>
      </w:r>
      <w:r w:rsidR="00440FEB" w:rsidRPr="00F15DCD">
        <w:rPr>
          <w:rFonts w:ascii="Segoe UI" w:hAnsi="Segoe UI" w:cs="Segoe UI"/>
          <w:sz w:val="22"/>
          <w:szCs w:val="22"/>
        </w:rPr>
        <w:t>odkladu</w:t>
      </w:r>
      <w:r w:rsidR="00A74D72" w:rsidRPr="00F15DCD">
        <w:rPr>
          <w:rFonts w:ascii="Segoe UI" w:hAnsi="Segoe UI" w:cs="Segoe UI"/>
          <w:sz w:val="22"/>
          <w:szCs w:val="22"/>
        </w:rPr>
        <w:t>.</w:t>
      </w:r>
      <w:bookmarkEnd w:id="128"/>
    </w:p>
    <w:p w14:paraId="79AD3824" w14:textId="53EF4DF0" w:rsidR="008E5168"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9C0922" w:rsidRPr="00F15DCD">
        <w:rPr>
          <w:rFonts w:ascii="Segoe UI" w:hAnsi="Segoe UI" w:cs="Segoe UI"/>
          <w:sz w:val="22"/>
        </w:rPr>
        <w:t xml:space="preserve"> odpovídá </w:t>
      </w:r>
      <w:r w:rsidRPr="00F15DCD">
        <w:rPr>
          <w:rFonts w:ascii="Segoe UI" w:hAnsi="Segoe UI" w:cs="Segoe UI"/>
          <w:sz w:val="22"/>
        </w:rPr>
        <w:t>Objednatel</w:t>
      </w:r>
      <w:r w:rsidR="008E5168" w:rsidRPr="00F15DCD">
        <w:rPr>
          <w:rFonts w:ascii="Segoe UI" w:hAnsi="Segoe UI" w:cs="Segoe UI"/>
          <w:sz w:val="22"/>
        </w:rPr>
        <w:t xml:space="preserve">i zcela </w:t>
      </w:r>
      <w:r w:rsidR="009C0922" w:rsidRPr="00F15DCD">
        <w:rPr>
          <w:rFonts w:ascii="Segoe UI" w:hAnsi="Segoe UI" w:cs="Segoe UI"/>
          <w:sz w:val="22"/>
        </w:rPr>
        <w:t xml:space="preserve">za plnění svých závazků podle </w:t>
      </w:r>
      <w:r w:rsidR="00887DEC" w:rsidRPr="00F15DCD">
        <w:rPr>
          <w:rFonts w:ascii="Segoe UI" w:hAnsi="Segoe UI" w:cs="Segoe UI"/>
          <w:sz w:val="22"/>
        </w:rPr>
        <w:t>S</w:t>
      </w:r>
      <w:r w:rsidR="008E5168" w:rsidRPr="00F15DCD">
        <w:rPr>
          <w:rFonts w:ascii="Segoe UI" w:hAnsi="Segoe UI" w:cs="Segoe UI"/>
          <w:sz w:val="22"/>
        </w:rPr>
        <w:t xml:space="preserve">mlouvy bez ohledu na to, že </w:t>
      </w:r>
      <w:r w:rsidR="009C0922" w:rsidRPr="00F15DCD">
        <w:rPr>
          <w:rFonts w:ascii="Segoe UI" w:hAnsi="Segoe UI" w:cs="Segoe UI"/>
          <w:sz w:val="22"/>
        </w:rPr>
        <w:t>k</w:t>
      </w:r>
      <w:r w:rsidR="00ED1567" w:rsidRPr="00F15DCD">
        <w:rPr>
          <w:rFonts w:ascii="Segoe UI" w:hAnsi="Segoe UI" w:cs="Segoe UI"/>
          <w:sz w:val="22"/>
        </w:rPr>
        <w:t> </w:t>
      </w:r>
      <w:r w:rsidR="009C0922" w:rsidRPr="00F15DCD">
        <w:rPr>
          <w:rFonts w:ascii="Segoe UI" w:hAnsi="Segoe UI" w:cs="Segoe UI"/>
          <w:sz w:val="22"/>
        </w:rPr>
        <w:t xml:space="preserve">jejímu plnění bude užívat </w:t>
      </w:r>
      <w:r w:rsidR="0083764F" w:rsidRPr="00F15DCD">
        <w:rPr>
          <w:rFonts w:ascii="Segoe UI" w:hAnsi="Segoe UI" w:cs="Segoe UI"/>
          <w:sz w:val="22"/>
        </w:rPr>
        <w:t>Pod</w:t>
      </w:r>
      <w:r w:rsidR="002D267C" w:rsidRPr="00F15DCD">
        <w:rPr>
          <w:rFonts w:ascii="Segoe UI" w:hAnsi="Segoe UI" w:cs="Segoe UI"/>
          <w:sz w:val="22"/>
        </w:rPr>
        <w:t>dodavatel</w:t>
      </w:r>
      <w:r w:rsidR="008E5168" w:rsidRPr="00F15DCD">
        <w:rPr>
          <w:rFonts w:ascii="Segoe UI" w:hAnsi="Segoe UI" w:cs="Segoe UI"/>
          <w:sz w:val="22"/>
        </w:rPr>
        <w:t>e</w:t>
      </w:r>
      <w:r w:rsidR="00242FDE" w:rsidRPr="00F15DCD">
        <w:rPr>
          <w:rFonts w:ascii="Segoe UI" w:hAnsi="Segoe UI" w:cs="Segoe UI"/>
          <w:sz w:val="22"/>
        </w:rPr>
        <w:t xml:space="preserve">. </w:t>
      </w:r>
    </w:p>
    <w:p w14:paraId="054FC08B" w14:textId="39448099" w:rsidR="00080856"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CA4FA8" w:rsidRPr="00F15DCD">
        <w:rPr>
          <w:rFonts w:ascii="Segoe UI" w:hAnsi="Segoe UI" w:cs="Segoe UI"/>
          <w:sz w:val="22"/>
        </w:rPr>
        <w:t xml:space="preserve"> se zavazuje zajistit, aby při výběru </w:t>
      </w:r>
      <w:r w:rsidR="0083764F" w:rsidRPr="00F15DCD">
        <w:rPr>
          <w:rFonts w:ascii="Segoe UI" w:hAnsi="Segoe UI" w:cs="Segoe UI"/>
          <w:sz w:val="22"/>
        </w:rPr>
        <w:t>Pod</w:t>
      </w:r>
      <w:r w:rsidR="002D267C" w:rsidRPr="00F15DCD">
        <w:rPr>
          <w:rFonts w:ascii="Segoe UI" w:hAnsi="Segoe UI" w:cs="Segoe UI"/>
          <w:sz w:val="22"/>
        </w:rPr>
        <w:t>dodavatel</w:t>
      </w:r>
      <w:r w:rsidR="00CA4FA8" w:rsidRPr="00F15DCD">
        <w:rPr>
          <w:rFonts w:ascii="Segoe UI" w:hAnsi="Segoe UI" w:cs="Segoe UI"/>
          <w:sz w:val="22"/>
        </w:rPr>
        <w:t xml:space="preserve">e a při plnění povinností </w:t>
      </w:r>
      <w:r w:rsidRPr="00F15DCD">
        <w:rPr>
          <w:rFonts w:ascii="Segoe UI" w:hAnsi="Segoe UI" w:cs="Segoe UI"/>
          <w:sz w:val="22"/>
        </w:rPr>
        <w:t>Zhotovitel</w:t>
      </w:r>
      <w:r w:rsidR="00CA4FA8" w:rsidRPr="00F15DCD">
        <w:rPr>
          <w:rFonts w:ascii="Segoe UI" w:hAnsi="Segoe UI" w:cs="Segoe UI"/>
          <w:sz w:val="22"/>
        </w:rPr>
        <w:t>e z</w:t>
      </w:r>
      <w:r w:rsidR="00ED1567" w:rsidRPr="00F15DCD">
        <w:rPr>
          <w:rFonts w:ascii="Segoe UI" w:hAnsi="Segoe UI" w:cs="Segoe UI"/>
          <w:sz w:val="22"/>
        </w:rPr>
        <w:t> </w:t>
      </w:r>
      <w:r w:rsidR="00CA4FA8" w:rsidRPr="00F15DCD">
        <w:rPr>
          <w:rFonts w:ascii="Segoe UI" w:hAnsi="Segoe UI" w:cs="Segoe UI"/>
          <w:sz w:val="22"/>
        </w:rPr>
        <w:t>této Smlouvy s</w:t>
      </w:r>
      <w:r w:rsidR="00ED1567" w:rsidRPr="00F15DCD">
        <w:rPr>
          <w:rFonts w:ascii="Segoe UI" w:hAnsi="Segoe UI" w:cs="Segoe UI"/>
          <w:sz w:val="22"/>
        </w:rPr>
        <w:t> </w:t>
      </w:r>
      <w:r w:rsidR="00CA4FA8" w:rsidRPr="00F15DCD">
        <w:rPr>
          <w:rFonts w:ascii="Segoe UI" w:hAnsi="Segoe UI" w:cs="Segoe UI"/>
          <w:sz w:val="22"/>
        </w:rPr>
        <w:t xml:space="preserve">využitím </w:t>
      </w:r>
      <w:r w:rsidR="0083764F" w:rsidRPr="00F15DCD">
        <w:rPr>
          <w:rFonts w:ascii="Segoe UI" w:hAnsi="Segoe UI" w:cs="Segoe UI"/>
          <w:sz w:val="22"/>
        </w:rPr>
        <w:t>Pod</w:t>
      </w:r>
      <w:r w:rsidR="002D267C" w:rsidRPr="00F15DCD">
        <w:rPr>
          <w:rFonts w:ascii="Segoe UI" w:hAnsi="Segoe UI" w:cs="Segoe UI"/>
          <w:sz w:val="22"/>
        </w:rPr>
        <w:t>dodavatel</w:t>
      </w:r>
      <w:r w:rsidR="00CA4FA8" w:rsidRPr="00F15DCD">
        <w:rPr>
          <w:rFonts w:ascii="Segoe UI" w:hAnsi="Segoe UI" w:cs="Segoe UI"/>
          <w:sz w:val="22"/>
        </w:rPr>
        <w:t>e nedošlo k</w:t>
      </w:r>
      <w:r w:rsidR="00ED1567" w:rsidRPr="00F15DCD">
        <w:rPr>
          <w:rFonts w:ascii="Segoe UI" w:hAnsi="Segoe UI" w:cs="Segoe UI"/>
          <w:sz w:val="22"/>
        </w:rPr>
        <w:t> </w:t>
      </w:r>
      <w:r w:rsidR="00CA4FA8" w:rsidRPr="00F15DCD">
        <w:rPr>
          <w:rFonts w:ascii="Segoe UI" w:hAnsi="Segoe UI" w:cs="Segoe UI"/>
          <w:sz w:val="22"/>
        </w:rPr>
        <w:t xml:space="preserve">porušení </w:t>
      </w:r>
      <w:r w:rsidR="00BD2AA5" w:rsidRPr="00F15DCD">
        <w:rPr>
          <w:rFonts w:ascii="Segoe UI" w:hAnsi="Segoe UI" w:cs="Segoe UI"/>
          <w:sz w:val="22"/>
        </w:rPr>
        <w:t>P</w:t>
      </w:r>
      <w:r w:rsidR="00CA4FA8" w:rsidRPr="00F15DCD">
        <w:rPr>
          <w:rFonts w:ascii="Segoe UI" w:hAnsi="Segoe UI" w:cs="Segoe UI"/>
          <w:sz w:val="22"/>
        </w:rPr>
        <w:t>rávních předpisů</w:t>
      </w:r>
      <w:r w:rsidR="002D267C" w:rsidRPr="00F15DCD">
        <w:rPr>
          <w:rFonts w:ascii="Segoe UI" w:hAnsi="Segoe UI" w:cs="Segoe UI"/>
          <w:sz w:val="22"/>
        </w:rPr>
        <w:t>.</w:t>
      </w:r>
    </w:p>
    <w:p w14:paraId="5F9A4F50" w14:textId="6973C6CC" w:rsidR="009C0922"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080856" w:rsidRPr="00F15DCD">
        <w:rPr>
          <w:rFonts w:ascii="Segoe UI" w:hAnsi="Segoe UI" w:cs="Segoe UI"/>
          <w:sz w:val="22"/>
        </w:rPr>
        <w:t xml:space="preserve"> je povinen zpřístupnit na požádání </w:t>
      </w:r>
      <w:r w:rsidRPr="00F15DCD">
        <w:rPr>
          <w:rFonts w:ascii="Segoe UI" w:hAnsi="Segoe UI" w:cs="Segoe UI"/>
          <w:sz w:val="22"/>
        </w:rPr>
        <w:t>Objednatel</w:t>
      </w:r>
      <w:r w:rsidR="00080856" w:rsidRPr="00F15DCD">
        <w:rPr>
          <w:rFonts w:ascii="Segoe UI" w:hAnsi="Segoe UI" w:cs="Segoe UI"/>
          <w:sz w:val="22"/>
        </w:rPr>
        <w:t>i doklady nezbytné k</w:t>
      </w:r>
      <w:r w:rsidR="00ED1567" w:rsidRPr="00F15DCD">
        <w:rPr>
          <w:rFonts w:ascii="Segoe UI" w:hAnsi="Segoe UI" w:cs="Segoe UI"/>
          <w:sz w:val="22"/>
        </w:rPr>
        <w:t> </w:t>
      </w:r>
      <w:r w:rsidR="00080856" w:rsidRPr="00F15DCD">
        <w:rPr>
          <w:rFonts w:ascii="Segoe UI" w:hAnsi="Segoe UI" w:cs="Segoe UI"/>
          <w:sz w:val="22"/>
        </w:rPr>
        <w:t xml:space="preserve">provedení kontroly plnění jeho </w:t>
      </w:r>
      <w:r w:rsidR="00CA4FA8" w:rsidRPr="00F15DCD">
        <w:rPr>
          <w:rFonts w:ascii="Segoe UI" w:hAnsi="Segoe UI" w:cs="Segoe UI"/>
          <w:sz w:val="22"/>
        </w:rPr>
        <w:t>závazků z</w:t>
      </w:r>
      <w:r w:rsidR="00ED1567" w:rsidRPr="00F15DCD">
        <w:rPr>
          <w:rFonts w:ascii="Segoe UI" w:hAnsi="Segoe UI" w:cs="Segoe UI"/>
          <w:sz w:val="22"/>
        </w:rPr>
        <w:t> </w:t>
      </w:r>
      <w:r w:rsidR="00CA4FA8" w:rsidRPr="00F15DCD">
        <w:rPr>
          <w:rFonts w:ascii="Segoe UI" w:hAnsi="Segoe UI" w:cs="Segoe UI"/>
          <w:sz w:val="22"/>
        </w:rPr>
        <w:t>čl</w:t>
      </w:r>
      <w:r w:rsidR="009413FA" w:rsidRPr="00F15DCD">
        <w:rPr>
          <w:rFonts w:ascii="Segoe UI" w:hAnsi="Segoe UI" w:cs="Segoe UI"/>
          <w:sz w:val="22"/>
        </w:rPr>
        <w:t>.</w:t>
      </w:r>
      <w:r w:rsidR="00080856" w:rsidRPr="00F15DCD">
        <w:rPr>
          <w:rFonts w:ascii="Segoe UI" w:hAnsi="Segoe UI" w:cs="Segoe UI"/>
          <w:sz w:val="22"/>
        </w:rPr>
        <w:t xml:space="preserve"> </w:t>
      </w:r>
      <w:r w:rsidR="00666029" w:rsidRPr="00F15DCD">
        <w:rPr>
          <w:rFonts w:ascii="Segoe UI" w:hAnsi="Segoe UI" w:cs="Segoe UI"/>
          <w:sz w:val="22"/>
        </w:rPr>
        <w:fldChar w:fldCharType="begin"/>
      </w:r>
      <w:r w:rsidR="00666029" w:rsidRPr="00F15DCD">
        <w:rPr>
          <w:rFonts w:ascii="Segoe UI" w:hAnsi="Segoe UI" w:cs="Segoe UI"/>
          <w:sz w:val="22"/>
        </w:rPr>
        <w:instrText xml:space="preserve"> REF _Ref416163001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Pr>
          <w:rFonts w:ascii="Segoe UI" w:hAnsi="Segoe UI" w:cs="Segoe UI"/>
          <w:sz w:val="22"/>
        </w:rPr>
        <w:t>6</w:t>
      </w:r>
      <w:r w:rsidR="00666029" w:rsidRPr="00F15DCD">
        <w:rPr>
          <w:rFonts w:ascii="Segoe UI" w:hAnsi="Segoe UI" w:cs="Segoe UI"/>
          <w:sz w:val="22"/>
        </w:rPr>
        <w:fldChar w:fldCharType="end"/>
      </w:r>
      <w:r w:rsidR="00080856" w:rsidRPr="00F15DCD">
        <w:rPr>
          <w:rFonts w:ascii="Segoe UI" w:hAnsi="Segoe UI" w:cs="Segoe UI"/>
          <w:sz w:val="22"/>
        </w:rPr>
        <w:t xml:space="preserve"> Smlouvy a předat mu související informace a kopie dok</w:t>
      </w:r>
      <w:r w:rsidR="00F86AD6" w:rsidRPr="00F15DCD">
        <w:rPr>
          <w:rFonts w:ascii="Segoe UI" w:hAnsi="Segoe UI" w:cs="Segoe UI"/>
          <w:sz w:val="22"/>
        </w:rPr>
        <w:t xml:space="preserve">ladů, to vše nejpozději do </w:t>
      </w:r>
      <w:r w:rsidR="00A74E02" w:rsidRPr="00F15DCD">
        <w:rPr>
          <w:rFonts w:ascii="Segoe UI" w:hAnsi="Segoe UI" w:cs="Segoe UI"/>
          <w:sz w:val="22"/>
        </w:rPr>
        <w:t>1</w:t>
      </w:r>
      <w:r w:rsidR="005327BD" w:rsidRPr="00F15DCD">
        <w:rPr>
          <w:rFonts w:ascii="Segoe UI" w:hAnsi="Segoe UI" w:cs="Segoe UI"/>
          <w:sz w:val="22"/>
        </w:rPr>
        <w:t>4</w:t>
      </w:r>
      <w:r w:rsidR="00F86AD6" w:rsidRPr="00F15DCD">
        <w:rPr>
          <w:rFonts w:ascii="Segoe UI" w:hAnsi="Segoe UI" w:cs="Segoe UI"/>
          <w:sz w:val="22"/>
        </w:rPr>
        <w:t xml:space="preserve"> d</w:t>
      </w:r>
      <w:r w:rsidR="00080856" w:rsidRPr="00F15DCD">
        <w:rPr>
          <w:rFonts w:ascii="Segoe UI" w:hAnsi="Segoe UI" w:cs="Segoe UI"/>
          <w:sz w:val="22"/>
        </w:rPr>
        <w:t xml:space="preserve">nů od obdržení žádosti </w:t>
      </w:r>
      <w:r w:rsidRPr="00F15DCD">
        <w:rPr>
          <w:rFonts w:ascii="Segoe UI" w:hAnsi="Segoe UI" w:cs="Segoe UI"/>
          <w:sz w:val="22"/>
        </w:rPr>
        <w:t>Objednatel</w:t>
      </w:r>
      <w:r w:rsidR="00080856" w:rsidRPr="00F15DCD">
        <w:rPr>
          <w:rFonts w:ascii="Segoe UI" w:hAnsi="Segoe UI" w:cs="Segoe UI"/>
          <w:sz w:val="22"/>
        </w:rPr>
        <w:t>e.</w:t>
      </w:r>
      <w:r w:rsidR="00FD0939" w:rsidRPr="00F15DCD">
        <w:rPr>
          <w:rFonts w:ascii="Segoe UI" w:hAnsi="Segoe UI" w:cs="Segoe UI"/>
          <w:sz w:val="22"/>
          <w:szCs w:val="22"/>
        </w:rPr>
        <w:t xml:space="preserve"> V</w:t>
      </w:r>
      <w:r w:rsidR="00ED1567" w:rsidRPr="00F15DCD">
        <w:rPr>
          <w:rFonts w:ascii="Segoe UI" w:hAnsi="Segoe UI" w:cs="Segoe UI"/>
          <w:sz w:val="22"/>
          <w:szCs w:val="22"/>
        </w:rPr>
        <w:t> </w:t>
      </w:r>
      <w:r w:rsidR="00FD0939" w:rsidRPr="00F15DCD">
        <w:rPr>
          <w:rFonts w:ascii="Segoe UI" w:hAnsi="Segoe UI" w:cs="Segoe UI"/>
          <w:sz w:val="22"/>
          <w:szCs w:val="22"/>
        </w:rPr>
        <w:t xml:space="preserve">takto předaných či zpřístupněných dokumentech je </w:t>
      </w:r>
      <w:r w:rsidRPr="00F15DCD">
        <w:rPr>
          <w:rFonts w:ascii="Segoe UI" w:hAnsi="Segoe UI" w:cs="Segoe UI"/>
          <w:sz w:val="22"/>
          <w:szCs w:val="22"/>
        </w:rPr>
        <w:t>Zhotovitel</w:t>
      </w:r>
      <w:r w:rsidR="00FD0939" w:rsidRPr="00F15DCD">
        <w:rPr>
          <w:rFonts w:ascii="Segoe UI" w:hAnsi="Segoe UI" w:cs="Segoe UI"/>
          <w:sz w:val="22"/>
          <w:szCs w:val="22"/>
        </w:rPr>
        <w:t xml:space="preserve"> oprávněn začernit či učinit jinak nečitelnými údaje, které jsou ve vztahu mezi </w:t>
      </w:r>
      <w:r w:rsidRPr="00F15DCD">
        <w:rPr>
          <w:rFonts w:ascii="Segoe UI" w:hAnsi="Segoe UI" w:cs="Segoe UI"/>
          <w:sz w:val="22"/>
          <w:szCs w:val="22"/>
        </w:rPr>
        <w:t>Zhotovitel</w:t>
      </w:r>
      <w:r w:rsidR="00FD0939" w:rsidRPr="00F15DCD">
        <w:rPr>
          <w:rFonts w:ascii="Segoe UI" w:hAnsi="Segoe UI" w:cs="Segoe UI"/>
          <w:sz w:val="22"/>
          <w:szCs w:val="22"/>
        </w:rPr>
        <w:t xml:space="preserve">em a příslušným </w:t>
      </w:r>
      <w:r w:rsidR="0083764F" w:rsidRPr="00F15DCD">
        <w:rPr>
          <w:rFonts w:ascii="Segoe UI" w:hAnsi="Segoe UI" w:cs="Segoe UI"/>
          <w:sz w:val="22"/>
          <w:szCs w:val="22"/>
        </w:rPr>
        <w:t>Pod</w:t>
      </w:r>
      <w:r w:rsidR="00FD0939" w:rsidRPr="00F15DCD">
        <w:rPr>
          <w:rFonts w:ascii="Segoe UI" w:hAnsi="Segoe UI" w:cs="Segoe UI"/>
          <w:sz w:val="22"/>
          <w:szCs w:val="22"/>
        </w:rPr>
        <w:t xml:space="preserve">dodavatelem důvěrné, a to především cenu příslušného plnění daného </w:t>
      </w:r>
      <w:r w:rsidR="0083764F" w:rsidRPr="00F15DCD">
        <w:rPr>
          <w:rFonts w:ascii="Segoe UI" w:hAnsi="Segoe UI" w:cs="Segoe UI"/>
          <w:sz w:val="22"/>
          <w:szCs w:val="22"/>
        </w:rPr>
        <w:t>Pod</w:t>
      </w:r>
      <w:r w:rsidR="00FD0939" w:rsidRPr="00F15DCD">
        <w:rPr>
          <w:rFonts w:ascii="Segoe UI" w:hAnsi="Segoe UI" w:cs="Segoe UI"/>
          <w:sz w:val="22"/>
          <w:szCs w:val="22"/>
        </w:rPr>
        <w:t>dodavatele či jiné třetí osoby.</w:t>
      </w:r>
      <w:r w:rsidR="00347119" w:rsidRPr="00F15DCD">
        <w:rPr>
          <w:rFonts w:ascii="Segoe UI" w:hAnsi="Segoe UI" w:cs="Segoe UI"/>
          <w:sz w:val="22"/>
          <w:szCs w:val="22"/>
        </w:rPr>
        <w:t xml:space="preserve"> </w:t>
      </w:r>
    </w:p>
    <w:p w14:paraId="0011A753" w14:textId="1D10FFB2" w:rsidR="00347119" w:rsidRPr="00F15DCD" w:rsidRDefault="00347119" w:rsidP="007F4CFA">
      <w:pPr>
        <w:pStyle w:val="RLTextlnkuslovan"/>
        <w:numPr>
          <w:ilvl w:val="1"/>
          <w:numId w:val="11"/>
        </w:numPr>
        <w:spacing w:line="240" w:lineRule="auto"/>
        <w:ind w:left="1418" w:hanging="709"/>
        <w:rPr>
          <w:rFonts w:ascii="Segoe UI" w:hAnsi="Segoe UI" w:cs="Segoe UI"/>
          <w:sz w:val="22"/>
        </w:rPr>
      </w:pPr>
      <w:r w:rsidRPr="00F15DCD">
        <w:rPr>
          <w:rFonts w:ascii="Segoe UI" w:hAnsi="Segoe UI" w:cs="Segoe UI"/>
          <w:sz w:val="22"/>
          <w:szCs w:val="22"/>
        </w:rPr>
        <w:t xml:space="preserve">Budou-li Poddodavatelé prokazatelně porušovat podmínky stanovené ve Smlouvě, je Objednatel oprávněn po Zhotoviteli požadovat změnu </w:t>
      </w:r>
      <w:r w:rsidR="00157459" w:rsidRPr="00F15DCD">
        <w:rPr>
          <w:rFonts w:ascii="Segoe UI" w:hAnsi="Segoe UI" w:cs="Segoe UI"/>
          <w:sz w:val="22"/>
          <w:szCs w:val="22"/>
        </w:rPr>
        <w:t xml:space="preserve">takových </w:t>
      </w:r>
      <w:r w:rsidRPr="00F15DCD">
        <w:rPr>
          <w:rFonts w:ascii="Segoe UI" w:hAnsi="Segoe UI" w:cs="Segoe UI"/>
          <w:sz w:val="22"/>
          <w:szCs w:val="22"/>
        </w:rPr>
        <w:t xml:space="preserve">Poddodavatelů. Při změně Poddodavatele je Zhotovitel povinen dodržet povinnosti mu stanovené tímto článkem Smlouvy. </w:t>
      </w:r>
      <w:r w:rsidR="005216D1" w:rsidRPr="00F15DCD">
        <w:rPr>
          <w:rFonts w:ascii="Segoe UI" w:hAnsi="Segoe UI" w:cs="Segoe UI"/>
          <w:sz w:val="22"/>
          <w:szCs w:val="22"/>
        </w:rPr>
        <w:t xml:space="preserve"> </w:t>
      </w:r>
    </w:p>
    <w:p w14:paraId="31426797" w14:textId="3518BE1B" w:rsidR="00BD7618" w:rsidRPr="00F15DCD" w:rsidRDefault="005216D1" w:rsidP="007F4CFA">
      <w:pPr>
        <w:pStyle w:val="RLTextlnkuslovan"/>
        <w:numPr>
          <w:ilvl w:val="1"/>
          <w:numId w:val="11"/>
        </w:numPr>
        <w:spacing w:line="240" w:lineRule="auto"/>
        <w:ind w:left="1418" w:hanging="709"/>
        <w:rPr>
          <w:rFonts w:ascii="Segoe UI" w:hAnsi="Segoe UI" w:cs="Segoe UI"/>
          <w:sz w:val="22"/>
        </w:rPr>
      </w:pPr>
      <w:bookmarkStart w:id="129" w:name="_Ref61363655"/>
      <w:bookmarkStart w:id="130" w:name="_Ref64542780"/>
      <w:r w:rsidRPr="00F15DCD">
        <w:rPr>
          <w:rFonts w:ascii="Segoe UI" w:hAnsi="Segoe UI" w:cs="Segoe UI"/>
          <w:sz w:val="22"/>
          <w:szCs w:val="22"/>
        </w:rPr>
        <w:t>Zhotovitel</w:t>
      </w:r>
      <w:r w:rsidR="00A62C92" w:rsidRPr="00F15DCD">
        <w:rPr>
          <w:rFonts w:ascii="Segoe UI" w:hAnsi="Segoe UI" w:cs="Segoe UI"/>
          <w:sz w:val="22"/>
          <w:szCs w:val="22"/>
        </w:rPr>
        <w:t xml:space="preserve"> předložil</w:t>
      </w:r>
      <w:r w:rsidRPr="00F15DCD">
        <w:rPr>
          <w:rFonts w:ascii="Segoe UI" w:hAnsi="Segoe UI" w:cs="Segoe UI"/>
          <w:sz w:val="22"/>
          <w:szCs w:val="22"/>
        </w:rPr>
        <w:t xml:space="preserve"> Objednateli </w:t>
      </w:r>
      <w:r w:rsidR="00A62C92" w:rsidRPr="00F15DCD">
        <w:rPr>
          <w:rFonts w:ascii="Segoe UI" w:hAnsi="Segoe UI" w:cs="Segoe UI"/>
          <w:sz w:val="22"/>
          <w:szCs w:val="22"/>
        </w:rPr>
        <w:t>před uzavřením Smlouvy</w:t>
      </w:r>
      <w:r w:rsidRPr="00F15DCD">
        <w:rPr>
          <w:rFonts w:ascii="Segoe UI" w:hAnsi="Segoe UI" w:cs="Segoe UI"/>
          <w:sz w:val="22"/>
          <w:szCs w:val="22"/>
        </w:rPr>
        <w:t xml:space="preserve"> seznam Poddodavatelů, kteří budou Zhotovitelem využiti k</w:t>
      </w:r>
      <w:r w:rsidR="00ED1567" w:rsidRPr="00F15DCD">
        <w:rPr>
          <w:rFonts w:ascii="Segoe UI" w:hAnsi="Segoe UI" w:cs="Segoe UI"/>
          <w:sz w:val="22"/>
          <w:szCs w:val="22"/>
        </w:rPr>
        <w:t> </w:t>
      </w:r>
      <w:r w:rsidRPr="00F15DCD">
        <w:rPr>
          <w:rFonts w:ascii="Segoe UI" w:hAnsi="Segoe UI" w:cs="Segoe UI"/>
          <w:sz w:val="22"/>
          <w:szCs w:val="22"/>
        </w:rPr>
        <w:t>provádění činností dle této Smlouvy</w:t>
      </w:r>
      <w:r w:rsidR="00800C40" w:rsidRPr="00F15DCD">
        <w:rPr>
          <w:rFonts w:ascii="Segoe UI" w:hAnsi="Segoe UI" w:cs="Segoe UI"/>
          <w:sz w:val="22"/>
          <w:szCs w:val="22"/>
        </w:rPr>
        <w:t>, jestliže se budou podílet na zhotovení Díla v</w:t>
      </w:r>
      <w:r w:rsidR="00ED1567" w:rsidRPr="00F15DCD">
        <w:rPr>
          <w:rFonts w:ascii="Segoe UI" w:hAnsi="Segoe UI" w:cs="Segoe UI"/>
          <w:sz w:val="22"/>
          <w:szCs w:val="22"/>
        </w:rPr>
        <w:t> </w:t>
      </w:r>
      <w:r w:rsidR="00800C40" w:rsidRPr="00F15DCD">
        <w:rPr>
          <w:rFonts w:ascii="Segoe UI" w:hAnsi="Segoe UI" w:cs="Segoe UI"/>
          <w:sz w:val="22"/>
          <w:szCs w:val="22"/>
        </w:rPr>
        <w:t xml:space="preserve">hodnotě alespoň </w:t>
      </w:r>
      <w:r w:rsidR="001C4DD7" w:rsidRPr="00F15DCD">
        <w:rPr>
          <w:rFonts w:ascii="Segoe UI" w:hAnsi="Segoe UI" w:cs="Segoe UI"/>
          <w:sz w:val="22"/>
          <w:szCs w:val="22"/>
        </w:rPr>
        <w:t>20.000.000,-</w:t>
      </w:r>
      <w:r w:rsidR="00800C40" w:rsidRPr="00F15DCD">
        <w:rPr>
          <w:rFonts w:ascii="Segoe UI" w:hAnsi="Segoe UI" w:cs="Segoe UI"/>
          <w:sz w:val="22"/>
          <w:szCs w:val="22"/>
        </w:rPr>
        <w:t xml:space="preserve"> Kč bez DPH</w:t>
      </w:r>
      <w:r w:rsidR="00A61250" w:rsidRPr="00F15DCD">
        <w:rPr>
          <w:rFonts w:ascii="Segoe UI" w:hAnsi="Segoe UI" w:cs="Segoe UI"/>
          <w:sz w:val="22"/>
          <w:szCs w:val="22"/>
        </w:rPr>
        <w:t xml:space="preserve">; </w:t>
      </w:r>
      <w:r w:rsidR="00AC4654" w:rsidRPr="00F15DCD">
        <w:rPr>
          <w:rFonts w:ascii="Segoe UI" w:hAnsi="Segoe UI" w:cs="Segoe UI"/>
          <w:sz w:val="22"/>
          <w:szCs w:val="22"/>
        </w:rPr>
        <w:t xml:space="preserve">tím není dotčena povinnost uvést </w:t>
      </w:r>
      <w:r w:rsidR="00A61250" w:rsidRPr="00F15DCD">
        <w:rPr>
          <w:rFonts w:ascii="Segoe UI" w:hAnsi="Segoe UI" w:cs="Segoe UI"/>
          <w:sz w:val="22"/>
          <w:szCs w:val="22"/>
        </w:rPr>
        <w:t xml:space="preserve">v seznamu Poddodavatelů </w:t>
      </w:r>
      <w:r w:rsidR="00AC4654" w:rsidRPr="00F15DCD">
        <w:rPr>
          <w:rFonts w:ascii="Segoe UI" w:hAnsi="Segoe UI" w:cs="Segoe UI"/>
          <w:sz w:val="22"/>
          <w:szCs w:val="22"/>
        </w:rPr>
        <w:t>všechny poddodavatel</w:t>
      </w:r>
      <w:r w:rsidR="00DF53C1" w:rsidRPr="00F15DCD">
        <w:rPr>
          <w:rFonts w:ascii="Segoe UI" w:hAnsi="Segoe UI" w:cs="Segoe UI"/>
          <w:sz w:val="22"/>
          <w:szCs w:val="22"/>
        </w:rPr>
        <w:t>e</w:t>
      </w:r>
      <w:r w:rsidR="00AC4654" w:rsidRPr="00F15DCD">
        <w:rPr>
          <w:rFonts w:ascii="Segoe UI" w:hAnsi="Segoe UI" w:cs="Segoe UI"/>
          <w:sz w:val="22"/>
          <w:szCs w:val="22"/>
        </w:rPr>
        <w:t>, jejichž prostřednictvím Zhotovitel prokázal jakoukoli část kvalifikačních předpokladů v</w:t>
      </w:r>
      <w:r w:rsidR="00DF53C1" w:rsidRPr="00F15DCD">
        <w:rPr>
          <w:rFonts w:ascii="Segoe UI" w:hAnsi="Segoe UI" w:cs="Segoe UI"/>
          <w:sz w:val="22"/>
          <w:szCs w:val="22"/>
        </w:rPr>
        <w:t xml:space="preserve"> Zadávacím </w:t>
      </w:r>
      <w:r w:rsidR="00AC4654" w:rsidRPr="00F15DCD">
        <w:rPr>
          <w:rFonts w:ascii="Segoe UI" w:hAnsi="Segoe UI" w:cs="Segoe UI"/>
          <w:sz w:val="22"/>
          <w:szCs w:val="22"/>
        </w:rPr>
        <w:t>řízení</w:t>
      </w:r>
      <w:r w:rsidRPr="00F15DCD">
        <w:rPr>
          <w:rFonts w:ascii="Segoe UI" w:hAnsi="Segoe UI" w:cs="Segoe UI"/>
          <w:sz w:val="22"/>
          <w:szCs w:val="22"/>
        </w:rPr>
        <w:t xml:space="preserve">. </w:t>
      </w:r>
      <w:r w:rsidR="00282C2B">
        <w:rPr>
          <w:rFonts w:ascii="Segoe UI" w:hAnsi="Segoe UI" w:cs="Segoe UI"/>
          <w:sz w:val="22"/>
          <w:szCs w:val="22"/>
        </w:rPr>
        <w:t xml:space="preserve">Zhotovitel uvede v Seznamu pouze ty Poddodavatele, které skutečně využije k provádění činností dle této Smlouvy. </w:t>
      </w:r>
      <w:r w:rsidRPr="00F15DCD">
        <w:rPr>
          <w:rFonts w:ascii="Segoe UI" w:hAnsi="Segoe UI" w:cs="Segoe UI"/>
          <w:sz w:val="22"/>
          <w:szCs w:val="22"/>
        </w:rPr>
        <w:t>Seznam těchto Poddodavatelů je Zhotovitel povinen v</w:t>
      </w:r>
      <w:r w:rsidR="00ED1567" w:rsidRPr="00F15DCD">
        <w:rPr>
          <w:rFonts w:ascii="Segoe UI" w:hAnsi="Segoe UI" w:cs="Segoe UI"/>
          <w:sz w:val="22"/>
          <w:szCs w:val="22"/>
        </w:rPr>
        <w:t> </w:t>
      </w:r>
      <w:r w:rsidRPr="00F15DCD">
        <w:rPr>
          <w:rFonts w:ascii="Segoe UI" w:hAnsi="Segoe UI" w:cs="Segoe UI"/>
          <w:sz w:val="22"/>
          <w:szCs w:val="22"/>
        </w:rPr>
        <w:t xml:space="preserve">průběhu provádění Díla aktualizovat </w:t>
      </w:r>
      <w:r w:rsidR="00E35F43" w:rsidRPr="00F15DCD">
        <w:rPr>
          <w:rFonts w:ascii="Segoe UI" w:hAnsi="Segoe UI" w:cs="Segoe UI"/>
          <w:sz w:val="22"/>
          <w:szCs w:val="22"/>
        </w:rPr>
        <w:t xml:space="preserve">dle využitých Poddodavatelů </w:t>
      </w:r>
      <w:r w:rsidRPr="00F15DCD">
        <w:rPr>
          <w:rFonts w:ascii="Segoe UI" w:hAnsi="Segoe UI" w:cs="Segoe UI"/>
          <w:sz w:val="22"/>
          <w:szCs w:val="22"/>
        </w:rPr>
        <w:t>a v</w:t>
      </w:r>
      <w:r w:rsidR="00ED1567" w:rsidRPr="00F15DCD">
        <w:rPr>
          <w:rFonts w:ascii="Segoe UI" w:hAnsi="Segoe UI" w:cs="Segoe UI"/>
          <w:sz w:val="22"/>
          <w:szCs w:val="22"/>
        </w:rPr>
        <w:t> </w:t>
      </w:r>
      <w:r w:rsidRPr="00F15DCD">
        <w:rPr>
          <w:rFonts w:ascii="Segoe UI" w:hAnsi="Segoe UI" w:cs="Segoe UI"/>
          <w:sz w:val="22"/>
          <w:szCs w:val="22"/>
        </w:rPr>
        <w:t>aktualizované podobě jej vždy</w:t>
      </w:r>
      <w:r w:rsidR="00E35F43" w:rsidRPr="00F15DCD">
        <w:rPr>
          <w:rFonts w:ascii="Segoe UI" w:hAnsi="Segoe UI" w:cs="Segoe UI"/>
          <w:sz w:val="22"/>
          <w:szCs w:val="22"/>
        </w:rPr>
        <w:t xml:space="preserve"> bez zbytečného odkladu</w:t>
      </w:r>
      <w:r w:rsidRPr="00F15DCD">
        <w:rPr>
          <w:rFonts w:ascii="Segoe UI" w:hAnsi="Segoe UI" w:cs="Segoe UI"/>
          <w:sz w:val="22"/>
          <w:szCs w:val="22"/>
        </w:rPr>
        <w:t xml:space="preserve"> předat Objednateli a Správci Stavby.</w:t>
      </w:r>
      <w:r w:rsidR="00EB6BD1" w:rsidRPr="00F15DCD">
        <w:rPr>
          <w:rFonts w:ascii="Segoe UI" w:hAnsi="Segoe UI" w:cs="Segoe UI"/>
          <w:sz w:val="22"/>
          <w:szCs w:val="22"/>
        </w:rPr>
        <w:t xml:space="preserve"> Spolu s</w:t>
      </w:r>
      <w:r w:rsidR="00ED1567" w:rsidRPr="00F15DCD">
        <w:rPr>
          <w:rFonts w:ascii="Segoe UI" w:hAnsi="Segoe UI" w:cs="Segoe UI"/>
          <w:sz w:val="22"/>
          <w:szCs w:val="22"/>
        </w:rPr>
        <w:t> </w:t>
      </w:r>
      <w:r w:rsidR="00EB6BD1" w:rsidRPr="00F15DCD">
        <w:rPr>
          <w:rFonts w:ascii="Segoe UI" w:hAnsi="Segoe UI" w:cs="Segoe UI"/>
          <w:sz w:val="22"/>
          <w:szCs w:val="22"/>
        </w:rPr>
        <w:t>tímto seznam</w:t>
      </w:r>
      <w:r w:rsidR="0095734A" w:rsidRPr="00F15DCD">
        <w:rPr>
          <w:rFonts w:ascii="Segoe UI" w:hAnsi="Segoe UI" w:cs="Segoe UI"/>
          <w:sz w:val="22"/>
          <w:szCs w:val="22"/>
        </w:rPr>
        <w:t>em</w:t>
      </w:r>
      <w:r w:rsidR="00EB6BD1" w:rsidRPr="00F15DCD">
        <w:rPr>
          <w:rFonts w:ascii="Segoe UI" w:hAnsi="Segoe UI" w:cs="Segoe UI"/>
          <w:sz w:val="22"/>
          <w:szCs w:val="22"/>
        </w:rPr>
        <w:t xml:space="preserve"> předá Zhotovitel podklady, které jsou vymezené v</w:t>
      </w:r>
      <w:r w:rsidR="00ED1567" w:rsidRPr="00F15DCD">
        <w:rPr>
          <w:rFonts w:ascii="Segoe UI" w:hAnsi="Segoe UI" w:cs="Segoe UI"/>
          <w:sz w:val="22"/>
          <w:szCs w:val="22"/>
        </w:rPr>
        <w:t> </w:t>
      </w:r>
      <w:r w:rsidR="00EB6BD1" w:rsidRPr="00F15DCD">
        <w:rPr>
          <w:rFonts w:ascii="Segoe UI" w:hAnsi="Segoe UI" w:cs="Segoe UI"/>
          <w:sz w:val="22"/>
          <w:szCs w:val="22"/>
        </w:rPr>
        <w:t>příloze č. F1 Poddodavatelé.</w:t>
      </w:r>
      <w:r w:rsidRPr="00F15DCD">
        <w:rPr>
          <w:rFonts w:ascii="Segoe UI" w:hAnsi="Segoe UI" w:cs="Segoe UI"/>
          <w:sz w:val="22"/>
          <w:szCs w:val="22"/>
        </w:rPr>
        <w:t xml:space="preserve"> </w:t>
      </w:r>
      <w:r w:rsidR="00800C40" w:rsidRPr="00F15DCD">
        <w:rPr>
          <w:rFonts w:ascii="Segoe UI" w:hAnsi="Segoe UI" w:cs="Segoe UI"/>
          <w:sz w:val="22"/>
          <w:szCs w:val="22"/>
        </w:rPr>
        <w:t xml:space="preserve">Na pokyn </w:t>
      </w:r>
      <w:r w:rsidR="001F2A28" w:rsidRPr="00F15DCD">
        <w:rPr>
          <w:rFonts w:ascii="Segoe UI" w:hAnsi="Segoe UI" w:cs="Segoe UI"/>
          <w:sz w:val="22"/>
          <w:szCs w:val="22"/>
        </w:rPr>
        <w:t>O</w:t>
      </w:r>
      <w:r w:rsidR="00800C40" w:rsidRPr="00F15DCD">
        <w:rPr>
          <w:rFonts w:ascii="Segoe UI" w:hAnsi="Segoe UI" w:cs="Segoe UI"/>
          <w:sz w:val="22"/>
          <w:szCs w:val="22"/>
        </w:rPr>
        <w:t xml:space="preserve">bjednatele a/nebo Správce Stavby je Zhotovitel povinen identifikovat Poddodavatele, kteří se podílí na provádění Díla. </w:t>
      </w:r>
      <w:r w:rsidRPr="00F15DCD">
        <w:rPr>
          <w:rFonts w:ascii="Segoe UI" w:hAnsi="Segoe UI" w:cs="Segoe UI"/>
          <w:sz w:val="22"/>
          <w:szCs w:val="22"/>
        </w:rPr>
        <w:t>Správce Stavby je oprávněn dát Zhotovitel</w:t>
      </w:r>
      <w:r w:rsidR="00655F49" w:rsidRPr="00F15DCD">
        <w:rPr>
          <w:rFonts w:ascii="Segoe UI" w:hAnsi="Segoe UI" w:cs="Segoe UI"/>
          <w:sz w:val="22"/>
          <w:szCs w:val="22"/>
        </w:rPr>
        <w:t>i</w:t>
      </w:r>
      <w:r w:rsidRPr="00F15DCD">
        <w:rPr>
          <w:rFonts w:ascii="Segoe UI" w:hAnsi="Segoe UI" w:cs="Segoe UI"/>
          <w:sz w:val="22"/>
          <w:szCs w:val="22"/>
        </w:rPr>
        <w:t xml:space="preserve"> pokyn</w:t>
      </w:r>
      <w:r w:rsidR="0015400F" w:rsidRPr="00F15DCD">
        <w:rPr>
          <w:rFonts w:ascii="Segoe UI" w:hAnsi="Segoe UI" w:cs="Segoe UI"/>
          <w:sz w:val="22"/>
          <w:szCs w:val="22"/>
        </w:rPr>
        <w:t>, aby Správce</w:t>
      </w:r>
      <w:r w:rsidR="00655F49" w:rsidRPr="00F15DCD">
        <w:rPr>
          <w:rFonts w:ascii="Segoe UI" w:hAnsi="Segoe UI" w:cs="Segoe UI"/>
          <w:sz w:val="22"/>
          <w:szCs w:val="22"/>
        </w:rPr>
        <w:t>m</w:t>
      </w:r>
      <w:r w:rsidR="0015400F" w:rsidRPr="00F15DCD">
        <w:rPr>
          <w:rFonts w:ascii="Segoe UI" w:hAnsi="Segoe UI" w:cs="Segoe UI"/>
          <w:sz w:val="22"/>
          <w:szCs w:val="22"/>
        </w:rPr>
        <w:t xml:space="preserve"> Stavby určený Poddodavatel práce související s</w:t>
      </w:r>
      <w:r w:rsidR="00ED1567" w:rsidRPr="00F15DCD">
        <w:rPr>
          <w:rFonts w:ascii="Segoe UI" w:hAnsi="Segoe UI" w:cs="Segoe UI"/>
          <w:sz w:val="22"/>
          <w:szCs w:val="22"/>
        </w:rPr>
        <w:t> </w:t>
      </w:r>
      <w:r w:rsidR="0015400F" w:rsidRPr="00F15DCD">
        <w:rPr>
          <w:rFonts w:ascii="Segoe UI" w:hAnsi="Segoe UI" w:cs="Segoe UI"/>
          <w:sz w:val="22"/>
          <w:szCs w:val="22"/>
        </w:rPr>
        <w:t>Dílem pro Zhotovitele neprováděl</w:t>
      </w:r>
      <w:r w:rsidR="00655F49" w:rsidRPr="00F15DCD">
        <w:rPr>
          <w:rFonts w:ascii="Segoe UI" w:hAnsi="Segoe UI" w:cs="Segoe UI"/>
          <w:sz w:val="22"/>
          <w:szCs w:val="22"/>
        </w:rPr>
        <w:t xml:space="preserve"> a byl nahrazen jiným Poddodavatelem či takové práce byly provedeny Zhotovitelem</w:t>
      </w:r>
      <w:r w:rsidR="0015400F" w:rsidRPr="00F15DCD">
        <w:rPr>
          <w:rFonts w:ascii="Segoe UI" w:hAnsi="Segoe UI" w:cs="Segoe UI"/>
          <w:sz w:val="22"/>
          <w:szCs w:val="22"/>
        </w:rPr>
        <w:t>.</w:t>
      </w:r>
      <w:bookmarkEnd w:id="129"/>
      <w:r w:rsidR="00BF6B4E" w:rsidRPr="00F15DCD">
        <w:rPr>
          <w:rFonts w:ascii="Segoe UI" w:hAnsi="Segoe UI" w:cs="Segoe UI"/>
          <w:sz w:val="22"/>
          <w:szCs w:val="22"/>
        </w:rPr>
        <w:t xml:space="preserve"> Pokyn dle předchozí věty může být dán zejména v</w:t>
      </w:r>
      <w:r w:rsidR="00ED1567" w:rsidRPr="00F15DCD">
        <w:rPr>
          <w:rFonts w:ascii="Segoe UI" w:hAnsi="Segoe UI" w:cs="Segoe UI"/>
          <w:sz w:val="22"/>
          <w:szCs w:val="22"/>
        </w:rPr>
        <w:t> </w:t>
      </w:r>
      <w:r w:rsidR="001F2A28" w:rsidRPr="00F15DCD">
        <w:rPr>
          <w:rFonts w:ascii="Segoe UI" w:hAnsi="Segoe UI" w:cs="Segoe UI"/>
          <w:sz w:val="22"/>
          <w:szCs w:val="22"/>
        </w:rPr>
        <w:t>případě, kdy bude mít Objednatel či Správce Stavby předchozí negativní zkušenost s</w:t>
      </w:r>
      <w:r w:rsidR="00ED1567" w:rsidRPr="00F15DCD">
        <w:rPr>
          <w:rFonts w:ascii="Segoe UI" w:hAnsi="Segoe UI" w:cs="Segoe UI"/>
          <w:sz w:val="22"/>
          <w:szCs w:val="22"/>
        </w:rPr>
        <w:t> </w:t>
      </w:r>
      <w:r w:rsidR="001F2A28" w:rsidRPr="00F15DCD">
        <w:rPr>
          <w:rFonts w:ascii="Segoe UI" w:hAnsi="Segoe UI" w:cs="Segoe UI"/>
          <w:sz w:val="22"/>
          <w:szCs w:val="22"/>
        </w:rPr>
        <w:t>takovým Poddodavatelem, Poddodavatel bude mít negativní pověst</w:t>
      </w:r>
      <w:r w:rsidR="00A5688D" w:rsidRPr="00F15DCD">
        <w:rPr>
          <w:rFonts w:ascii="Segoe UI" w:hAnsi="Segoe UI" w:cs="Segoe UI"/>
          <w:sz w:val="22"/>
          <w:szCs w:val="22"/>
        </w:rPr>
        <w:t>, nebo</w:t>
      </w:r>
      <w:r w:rsidR="001F2A28" w:rsidRPr="00F15DCD">
        <w:rPr>
          <w:rFonts w:ascii="Segoe UI" w:hAnsi="Segoe UI" w:cs="Segoe UI"/>
          <w:sz w:val="22"/>
          <w:szCs w:val="22"/>
        </w:rPr>
        <w:t xml:space="preserve"> Poddodavatel bude mít objektivní nedostatek zkušeností či odbornosti s</w:t>
      </w:r>
      <w:r w:rsidR="00ED1567" w:rsidRPr="00F15DCD">
        <w:rPr>
          <w:rFonts w:ascii="Segoe UI" w:hAnsi="Segoe UI" w:cs="Segoe UI"/>
          <w:sz w:val="22"/>
          <w:szCs w:val="22"/>
        </w:rPr>
        <w:t> </w:t>
      </w:r>
      <w:r w:rsidR="001F2A28" w:rsidRPr="00F15DCD">
        <w:rPr>
          <w:rFonts w:ascii="Segoe UI" w:hAnsi="Segoe UI" w:cs="Segoe UI"/>
          <w:sz w:val="22"/>
          <w:szCs w:val="22"/>
        </w:rPr>
        <w:t>plněním, které má pro Objednatele vykonávat.</w:t>
      </w:r>
      <w:r w:rsidR="0015400F" w:rsidRPr="00F15DCD">
        <w:rPr>
          <w:rFonts w:ascii="Segoe UI" w:hAnsi="Segoe UI" w:cs="Segoe UI"/>
          <w:sz w:val="22"/>
          <w:szCs w:val="22"/>
        </w:rPr>
        <w:t xml:space="preserve"> </w:t>
      </w:r>
      <w:r w:rsidR="00DD20E8" w:rsidRPr="00F15DCD">
        <w:rPr>
          <w:rFonts w:ascii="Segoe UI" w:hAnsi="Segoe UI" w:cs="Segoe UI"/>
          <w:sz w:val="22"/>
          <w:szCs w:val="22"/>
        </w:rPr>
        <w:t xml:space="preserve">Správce </w:t>
      </w:r>
      <w:r w:rsidR="003F05B0" w:rsidRPr="00F15DCD">
        <w:rPr>
          <w:rFonts w:ascii="Segoe UI" w:hAnsi="Segoe UI" w:cs="Segoe UI"/>
          <w:sz w:val="22"/>
          <w:szCs w:val="22"/>
        </w:rPr>
        <w:t>S</w:t>
      </w:r>
      <w:r w:rsidR="00DD20E8" w:rsidRPr="00F15DCD">
        <w:rPr>
          <w:rFonts w:ascii="Segoe UI" w:hAnsi="Segoe UI" w:cs="Segoe UI"/>
          <w:sz w:val="22"/>
          <w:szCs w:val="22"/>
        </w:rPr>
        <w:t xml:space="preserve">tavby </w:t>
      </w:r>
      <w:r w:rsidR="00BF2F2A" w:rsidRPr="00F15DCD">
        <w:rPr>
          <w:rFonts w:ascii="Segoe UI" w:hAnsi="Segoe UI" w:cs="Segoe UI"/>
          <w:sz w:val="22"/>
          <w:szCs w:val="22"/>
        </w:rPr>
        <w:lastRenderedPageBreak/>
        <w:t xml:space="preserve">pokyn </w:t>
      </w:r>
      <w:r w:rsidR="001F2A28" w:rsidRPr="00F15DCD">
        <w:rPr>
          <w:rFonts w:ascii="Segoe UI" w:hAnsi="Segoe UI" w:cs="Segoe UI"/>
          <w:sz w:val="22"/>
          <w:szCs w:val="22"/>
        </w:rPr>
        <w:t>k</w:t>
      </w:r>
      <w:r w:rsidR="00ED1567" w:rsidRPr="00F15DCD">
        <w:rPr>
          <w:rFonts w:ascii="Segoe UI" w:hAnsi="Segoe UI" w:cs="Segoe UI"/>
          <w:sz w:val="22"/>
          <w:szCs w:val="22"/>
        </w:rPr>
        <w:t> </w:t>
      </w:r>
      <w:r w:rsidR="001F2A28" w:rsidRPr="00F15DCD">
        <w:rPr>
          <w:rFonts w:ascii="Segoe UI" w:hAnsi="Segoe UI" w:cs="Segoe UI"/>
          <w:sz w:val="22"/>
          <w:szCs w:val="22"/>
        </w:rPr>
        <w:t xml:space="preserve">nahrazení Poddodavatele </w:t>
      </w:r>
      <w:r w:rsidR="00BF2F2A" w:rsidRPr="00F15DCD">
        <w:rPr>
          <w:rFonts w:ascii="Segoe UI" w:hAnsi="Segoe UI" w:cs="Segoe UI"/>
          <w:sz w:val="22"/>
          <w:szCs w:val="22"/>
        </w:rPr>
        <w:t xml:space="preserve">Zhotoviteli vždy odůvodní. </w:t>
      </w:r>
      <w:r w:rsidR="00A62C92" w:rsidRPr="00F15DCD">
        <w:rPr>
          <w:rFonts w:ascii="Segoe UI" w:hAnsi="Segoe UI" w:cs="Segoe UI"/>
          <w:sz w:val="22"/>
          <w:szCs w:val="22"/>
        </w:rPr>
        <w:t>Ujednání tohoto odst</w:t>
      </w:r>
      <w:bookmarkEnd w:id="130"/>
      <w:r w:rsidR="00A62C92" w:rsidRPr="00F15DCD">
        <w:rPr>
          <w:rFonts w:ascii="Segoe UI" w:hAnsi="Segoe UI" w:cs="Segoe UI"/>
          <w:sz w:val="22"/>
          <w:szCs w:val="22"/>
        </w:rPr>
        <w:t xml:space="preserve">. </w:t>
      </w:r>
      <w:r w:rsidR="00A62C92" w:rsidRPr="00F15DCD">
        <w:rPr>
          <w:rFonts w:ascii="Segoe UI" w:hAnsi="Segoe UI" w:cs="Segoe UI"/>
          <w:sz w:val="22"/>
          <w:szCs w:val="22"/>
        </w:rPr>
        <w:fldChar w:fldCharType="begin"/>
      </w:r>
      <w:r w:rsidR="00A62C92" w:rsidRPr="00F15DCD">
        <w:rPr>
          <w:rFonts w:ascii="Segoe UI" w:hAnsi="Segoe UI" w:cs="Segoe UI"/>
          <w:sz w:val="22"/>
          <w:szCs w:val="22"/>
        </w:rPr>
        <w:instrText xml:space="preserve"> REF _Ref64542780 \r \h </w:instrText>
      </w:r>
      <w:r w:rsidR="006D0639" w:rsidRPr="00F15DCD">
        <w:rPr>
          <w:rFonts w:ascii="Segoe UI" w:hAnsi="Segoe UI" w:cs="Segoe UI"/>
          <w:sz w:val="22"/>
          <w:szCs w:val="22"/>
        </w:rPr>
        <w:instrText xml:space="preserve"> \* MERGEFORMAT </w:instrText>
      </w:r>
      <w:r w:rsidR="00A62C92" w:rsidRPr="00F15DCD">
        <w:rPr>
          <w:rFonts w:ascii="Segoe UI" w:hAnsi="Segoe UI" w:cs="Segoe UI"/>
          <w:sz w:val="22"/>
          <w:szCs w:val="22"/>
        </w:rPr>
      </w:r>
      <w:r w:rsidR="00A62C92" w:rsidRPr="00F15DCD">
        <w:rPr>
          <w:rFonts w:ascii="Segoe UI" w:hAnsi="Segoe UI" w:cs="Segoe UI"/>
          <w:sz w:val="22"/>
          <w:szCs w:val="22"/>
        </w:rPr>
        <w:fldChar w:fldCharType="separate"/>
      </w:r>
      <w:r w:rsidR="00C4674D">
        <w:rPr>
          <w:rFonts w:ascii="Segoe UI" w:hAnsi="Segoe UI" w:cs="Segoe UI"/>
          <w:sz w:val="22"/>
          <w:szCs w:val="22"/>
        </w:rPr>
        <w:t>6.7</w:t>
      </w:r>
      <w:r w:rsidR="00A62C92" w:rsidRPr="00F15DCD">
        <w:rPr>
          <w:rFonts w:ascii="Segoe UI" w:hAnsi="Segoe UI" w:cs="Segoe UI"/>
          <w:sz w:val="22"/>
          <w:szCs w:val="22"/>
        </w:rPr>
        <w:fldChar w:fldCharType="end"/>
      </w:r>
      <w:r w:rsidR="00EB6BD1" w:rsidRPr="00F15DCD">
        <w:rPr>
          <w:rFonts w:ascii="Segoe UI" w:hAnsi="Segoe UI" w:cs="Segoe UI"/>
          <w:sz w:val="22"/>
          <w:szCs w:val="22"/>
        </w:rPr>
        <w:t xml:space="preserve"> se nevztahuje na Poddodavatele vymezené v</w:t>
      </w:r>
      <w:r w:rsidR="00ED1567" w:rsidRPr="00F15DCD">
        <w:rPr>
          <w:rFonts w:ascii="Segoe UI" w:hAnsi="Segoe UI" w:cs="Segoe UI"/>
          <w:sz w:val="22"/>
          <w:szCs w:val="22"/>
        </w:rPr>
        <w:t> </w:t>
      </w:r>
      <w:r w:rsidR="00EB6BD1" w:rsidRPr="00F15DCD">
        <w:rPr>
          <w:rFonts w:ascii="Segoe UI" w:hAnsi="Segoe UI" w:cs="Segoe UI"/>
          <w:sz w:val="22"/>
          <w:szCs w:val="22"/>
        </w:rPr>
        <w:t xml:space="preserve">odst. </w:t>
      </w:r>
      <w:r w:rsidR="00EB6BD1" w:rsidRPr="00F15DCD">
        <w:rPr>
          <w:rFonts w:ascii="Segoe UI" w:hAnsi="Segoe UI" w:cs="Segoe UI"/>
          <w:sz w:val="22"/>
          <w:szCs w:val="22"/>
        </w:rPr>
        <w:fldChar w:fldCharType="begin"/>
      </w:r>
      <w:r w:rsidR="00EB6BD1" w:rsidRPr="00F15DCD">
        <w:rPr>
          <w:rFonts w:ascii="Segoe UI" w:hAnsi="Segoe UI" w:cs="Segoe UI"/>
          <w:sz w:val="22"/>
          <w:szCs w:val="22"/>
        </w:rPr>
        <w:instrText xml:space="preserve"> REF _Ref50743451 \r \h </w:instrText>
      </w:r>
      <w:r w:rsidR="006D0639" w:rsidRPr="00F15DCD">
        <w:rPr>
          <w:rFonts w:ascii="Segoe UI" w:hAnsi="Segoe UI" w:cs="Segoe UI"/>
          <w:sz w:val="22"/>
          <w:szCs w:val="22"/>
        </w:rPr>
        <w:instrText xml:space="preserve"> \* MERGEFORMAT </w:instrText>
      </w:r>
      <w:r w:rsidR="00EB6BD1" w:rsidRPr="00F15DCD">
        <w:rPr>
          <w:rFonts w:ascii="Segoe UI" w:hAnsi="Segoe UI" w:cs="Segoe UI"/>
          <w:sz w:val="22"/>
          <w:szCs w:val="22"/>
        </w:rPr>
      </w:r>
      <w:r w:rsidR="00EB6BD1" w:rsidRPr="00F15DCD">
        <w:rPr>
          <w:rFonts w:ascii="Segoe UI" w:hAnsi="Segoe UI" w:cs="Segoe UI"/>
          <w:sz w:val="22"/>
          <w:szCs w:val="22"/>
        </w:rPr>
        <w:fldChar w:fldCharType="separate"/>
      </w:r>
      <w:r w:rsidR="00C4674D">
        <w:rPr>
          <w:rFonts w:ascii="Segoe UI" w:hAnsi="Segoe UI" w:cs="Segoe UI"/>
          <w:sz w:val="22"/>
          <w:szCs w:val="22"/>
        </w:rPr>
        <w:t>6.1</w:t>
      </w:r>
      <w:r w:rsidR="00EB6BD1" w:rsidRPr="00F15DCD">
        <w:rPr>
          <w:rFonts w:ascii="Segoe UI" w:hAnsi="Segoe UI" w:cs="Segoe UI"/>
          <w:sz w:val="22"/>
          <w:szCs w:val="22"/>
        </w:rPr>
        <w:fldChar w:fldCharType="end"/>
      </w:r>
      <w:r w:rsidR="00EB6BD1" w:rsidRPr="00F15DCD">
        <w:rPr>
          <w:rFonts w:ascii="Segoe UI" w:hAnsi="Segoe UI" w:cs="Segoe UI"/>
          <w:sz w:val="22"/>
          <w:szCs w:val="22"/>
        </w:rPr>
        <w:t xml:space="preserve"> Smlouvy. </w:t>
      </w:r>
      <w:r w:rsidR="0015400F" w:rsidRPr="00F15DCD">
        <w:rPr>
          <w:rFonts w:ascii="Segoe UI" w:hAnsi="Segoe UI" w:cs="Segoe UI"/>
          <w:sz w:val="22"/>
          <w:szCs w:val="22"/>
        </w:rPr>
        <w:t xml:space="preserve"> </w:t>
      </w:r>
      <w:r w:rsidR="002A5AEE" w:rsidRPr="00F15DCD">
        <w:rPr>
          <w:rFonts w:ascii="Segoe UI" w:hAnsi="Segoe UI" w:cs="Segoe UI"/>
          <w:sz w:val="22"/>
          <w:szCs w:val="22"/>
        </w:rPr>
        <w:t xml:space="preserve"> </w:t>
      </w:r>
      <w:r w:rsidR="00BD7618" w:rsidRPr="00F15DCD">
        <w:rPr>
          <w:rFonts w:ascii="Segoe UI" w:hAnsi="Segoe UI" w:cs="Segoe UI"/>
          <w:sz w:val="22"/>
          <w:szCs w:val="22"/>
        </w:rPr>
        <w:t xml:space="preserve"> </w:t>
      </w:r>
      <w:r w:rsidR="00BD7618" w:rsidRPr="00F15DCD">
        <w:rPr>
          <w:rFonts w:ascii="Segoe UI" w:hAnsi="Segoe UI" w:cs="Segoe UI"/>
          <w:sz w:val="22"/>
        </w:rPr>
        <w:t xml:space="preserve"> </w:t>
      </w:r>
    </w:p>
    <w:p w14:paraId="5860B22D" w14:textId="284D98BD" w:rsidR="00BD7618" w:rsidRPr="00F15DCD" w:rsidRDefault="00BD7618" w:rsidP="007F4CFA">
      <w:pPr>
        <w:pStyle w:val="RLTextlnkuslovan"/>
        <w:numPr>
          <w:ilvl w:val="1"/>
          <w:numId w:val="11"/>
        </w:numPr>
        <w:spacing w:line="240" w:lineRule="auto"/>
        <w:ind w:left="1418" w:hanging="709"/>
        <w:rPr>
          <w:rFonts w:ascii="Segoe UI" w:hAnsi="Segoe UI" w:cs="Segoe UI"/>
          <w:sz w:val="22"/>
        </w:rPr>
      </w:pPr>
      <w:bookmarkStart w:id="131" w:name="_Ref53134496"/>
      <w:r w:rsidRPr="00F15DCD">
        <w:rPr>
          <w:rFonts w:ascii="Segoe UI" w:hAnsi="Segoe UI" w:cs="Segoe UI"/>
          <w:color w:val="000000"/>
          <w:sz w:val="22"/>
          <w:szCs w:val="22"/>
        </w:rPr>
        <w:t>Před zapojením příslušného Poddodavatele</w:t>
      </w:r>
      <w:r w:rsidR="00901CB8" w:rsidRPr="00F15DCD">
        <w:rPr>
          <w:rFonts w:ascii="Segoe UI" w:hAnsi="Segoe UI" w:cs="Segoe UI"/>
          <w:color w:val="000000"/>
          <w:sz w:val="22"/>
          <w:szCs w:val="22"/>
        </w:rPr>
        <w:t xml:space="preserve"> dle první věty odst. </w:t>
      </w:r>
      <w:r w:rsidR="00901CB8" w:rsidRPr="00F15DCD">
        <w:rPr>
          <w:rFonts w:ascii="Segoe UI" w:hAnsi="Segoe UI" w:cs="Segoe UI"/>
          <w:color w:val="000000"/>
          <w:sz w:val="22"/>
          <w:szCs w:val="22"/>
        </w:rPr>
        <w:fldChar w:fldCharType="begin"/>
      </w:r>
      <w:r w:rsidR="00901CB8" w:rsidRPr="00F15DCD">
        <w:rPr>
          <w:rFonts w:ascii="Segoe UI" w:hAnsi="Segoe UI" w:cs="Segoe UI"/>
          <w:color w:val="000000"/>
          <w:sz w:val="22"/>
          <w:szCs w:val="22"/>
        </w:rPr>
        <w:instrText xml:space="preserve"> REF _Ref61363655 \r \h </w:instrText>
      </w:r>
      <w:r w:rsidR="006D0639" w:rsidRPr="00F15DCD">
        <w:rPr>
          <w:rFonts w:ascii="Segoe UI" w:hAnsi="Segoe UI" w:cs="Segoe UI"/>
          <w:color w:val="000000"/>
          <w:sz w:val="22"/>
          <w:szCs w:val="22"/>
        </w:rPr>
        <w:instrText xml:space="preserve"> \* MERGEFORMAT </w:instrText>
      </w:r>
      <w:r w:rsidR="00901CB8" w:rsidRPr="00F15DCD">
        <w:rPr>
          <w:rFonts w:ascii="Segoe UI" w:hAnsi="Segoe UI" w:cs="Segoe UI"/>
          <w:color w:val="000000"/>
          <w:sz w:val="22"/>
          <w:szCs w:val="22"/>
        </w:rPr>
      </w:r>
      <w:r w:rsidR="00901CB8" w:rsidRPr="00F15DCD">
        <w:rPr>
          <w:rFonts w:ascii="Segoe UI" w:hAnsi="Segoe UI" w:cs="Segoe UI"/>
          <w:color w:val="000000"/>
          <w:sz w:val="22"/>
          <w:szCs w:val="22"/>
        </w:rPr>
        <w:fldChar w:fldCharType="separate"/>
      </w:r>
      <w:r w:rsidR="00C4674D">
        <w:rPr>
          <w:rFonts w:ascii="Segoe UI" w:hAnsi="Segoe UI" w:cs="Segoe UI"/>
          <w:color w:val="000000"/>
          <w:sz w:val="22"/>
          <w:szCs w:val="22"/>
        </w:rPr>
        <w:t>6.7</w:t>
      </w:r>
      <w:r w:rsidR="00901CB8" w:rsidRPr="00F15DCD">
        <w:rPr>
          <w:rFonts w:ascii="Segoe UI" w:hAnsi="Segoe UI" w:cs="Segoe UI"/>
          <w:color w:val="000000"/>
          <w:sz w:val="22"/>
          <w:szCs w:val="22"/>
        </w:rPr>
        <w:fldChar w:fldCharType="end"/>
      </w:r>
      <w:r w:rsidR="00901CB8" w:rsidRPr="00F15DCD">
        <w:rPr>
          <w:rFonts w:ascii="Segoe UI" w:hAnsi="Segoe UI" w:cs="Segoe UI"/>
          <w:color w:val="000000"/>
          <w:sz w:val="22"/>
          <w:szCs w:val="22"/>
        </w:rPr>
        <w:t xml:space="preserve"> Smlouvy</w:t>
      </w:r>
      <w:r w:rsidRPr="00F15DCD">
        <w:rPr>
          <w:rFonts w:ascii="Segoe UI" w:hAnsi="Segoe UI" w:cs="Segoe UI"/>
          <w:color w:val="000000"/>
          <w:sz w:val="22"/>
          <w:szCs w:val="22"/>
        </w:rPr>
        <w:t xml:space="preserve"> do provádění Díla je o tom </w:t>
      </w:r>
      <w:r w:rsidR="00FA557D" w:rsidRPr="00F15DCD">
        <w:rPr>
          <w:rFonts w:ascii="Segoe UI" w:hAnsi="Segoe UI" w:cs="Segoe UI"/>
          <w:color w:val="000000"/>
          <w:sz w:val="22"/>
          <w:szCs w:val="22"/>
        </w:rPr>
        <w:t>Z</w:t>
      </w:r>
      <w:r w:rsidRPr="00F15DCD">
        <w:rPr>
          <w:rFonts w:ascii="Segoe UI" w:hAnsi="Segoe UI" w:cs="Segoe UI"/>
          <w:color w:val="000000"/>
          <w:sz w:val="22"/>
          <w:szCs w:val="22"/>
        </w:rPr>
        <w:t>hotovitel povinen písemně informovat Objednatele a zároveň mu předložit</w:t>
      </w:r>
      <w:bookmarkEnd w:id="131"/>
      <w:r w:rsidRPr="00F15DCD">
        <w:rPr>
          <w:rFonts w:ascii="Segoe UI" w:hAnsi="Segoe UI" w:cs="Segoe UI"/>
          <w:color w:val="000000"/>
          <w:sz w:val="22"/>
          <w:szCs w:val="22"/>
        </w:rPr>
        <w:t xml:space="preserve">  </w:t>
      </w:r>
    </w:p>
    <w:p w14:paraId="10A0524D" w14:textId="133EA473"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identifikační údaje </w:t>
      </w:r>
      <w:r w:rsidR="008D5DD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oddodavatele dle § 28 odst. 1 písm. g) ZZVZ,  </w:t>
      </w:r>
    </w:p>
    <w:p w14:paraId="7182014D" w14:textId="77777777"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 xml:space="preserve">informaci o tom, kterou konkrétní část Díla bude příslušný </w:t>
      </w:r>
      <w:r w:rsidRPr="00F15DCD">
        <w:rPr>
          <w:rFonts w:ascii="Segoe UI" w:hAnsi="Segoe UI" w:cs="Segoe UI"/>
          <w:color w:val="000000"/>
          <w:sz w:val="22"/>
          <w:szCs w:val="22"/>
        </w:rPr>
        <w:t>Poddodavatel</w:t>
      </w:r>
      <w:r w:rsidRPr="00F15DCD">
        <w:rPr>
          <w:rFonts w:ascii="Segoe UI" w:hAnsi="Segoe UI" w:cs="Segoe UI"/>
          <w:color w:val="000000"/>
          <w:sz w:val="22"/>
          <w:szCs w:val="22"/>
          <w:shd w:val="clear" w:color="auto" w:fill="FFFFFF"/>
        </w:rPr>
        <w:t xml:space="preserve"> provádět, </w:t>
      </w:r>
    </w:p>
    <w:p w14:paraId="2CA5CF46" w14:textId="370D99AF" w:rsidR="00447ED0"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potvrzení (i jen e-mailové) příslušného Poddodavatele o tom, že byl seznámen s</w:t>
      </w:r>
      <w:r w:rsidR="00ED1567" w:rsidRPr="00F15DCD">
        <w:rPr>
          <w:rFonts w:ascii="Segoe UI" w:hAnsi="Segoe UI" w:cs="Segoe UI"/>
          <w:color w:val="000000"/>
          <w:sz w:val="22"/>
          <w:szCs w:val="22"/>
          <w:shd w:val="clear" w:color="auto" w:fill="FFFFFF"/>
        </w:rPr>
        <w:t> </w:t>
      </w:r>
      <w:r w:rsidRPr="00F15DCD">
        <w:rPr>
          <w:rFonts w:ascii="Segoe UI" w:hAnsi="Segoe UI" w:cs="Segoe UI"/>
          <w:color w:val="000000"/>
          <w:sz w:val="22"/>
          <w:szCs w:val="22"/>
          <w:shd w:val="clear" w:color="auto" w:fill="FFFFFF"/>
        </w:rPr>
        <w:t xml:space="preserve">možností a podmínkami přímé platby </w:t>
      </w:r>
      <w:r w:rsidR="00A5688D" w:rsidRPr="00F15DCD">
        <w:rPr>
          <w:rFonts w:ascii="Segoe UI" w:hAnsi="Segoe UI" w:cs="Segoe UI"/>
          <w:color w:val="000000"/>
          <w:sz w:val="22"/>
          <w:szCs w:val="22"/>
          <w:shd w:val="clear" w:color="auto" w:fill="FFFFFF"/>
        </w:rPr>
        <w:t>P</w:t>
      </w:r>
      <w:r w:rsidRPr="00F15DCD">
        <w:rPr>
          <w:rFonts w:ascii="Segoe UI" w:hAnsi="Segoe UI" w:cs="Segoe UI"/>
          <w:color w:val="000000"/>
          <w:sz w:val="22"/>
          <w:szCs w:val="22"/>
          <w:shd w:val="clear" w:color="auto" w:fill="FFFFFF"/>
        </w:rPr>
        <w:t>oddodavatelům,</w:t>
      </w:r>
      <w:r w:rsidR="00447ED0" w:rsidRPr="00F15DCD">
        <w:rPr>
          <w:rFonts w:ascii="Segoe UI" w:hAnsi="Segoe UI" w:cs="Segoe UI"/>
          <w:color w:val="000000"/>
          <w:sz w:val="22"/>
          <w:szCs w:val="22"/>
          <w:shd w:val="clear" w:color="auto" w:fill="FFFFFF"/>
        </w:rPr>
        <w:t xml:space="preserve"> </w:t>
      </w:r>
    </w:p>
    <w:p w14:paraId="2378E30E" w14:textId="1FCD8D71" w:rsidR="00BD7618" w:rsidRPr="00F15DCD" w:rsidRDefault="00B73DC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podklady prokazující</w:t>
      </w:r>
      <w:r w:rsidR="00447ED0" w:rsidRPr="00F15DCD">
        <w:rPr>
          <w:rFonts w:ascii="Segoe UI" w:hAnsi="Segoe UI" w:cs="Segoe UI"/>
          <w:color w:val="000000"/>
          <w:sz w:val="22"/>
          <w:szCs w:val="22"/>
          <w:shd w:val="clear" w:color="auto" w:fill="FFFFFF"/>
        </w:rPr>
        <w:t xml:space="preserve"> splnění kvalifikace, jestliže se jedná o Poddodavatele, kterým je nahrazován Poddodavatel, skrze kterého byla prokázána </w:t>
      </w:r>
      <w:r w:rsidR="00447ED0" w:rsidRPr="00F15DCD">
        <w:rPr>
          <w:rFonts w:ascii="Segoe UI" w:hAnsi="Segoe UI" w:cs="Segoe UI"/>
          <w:sz w:val="22"/>
        </w:rPr>
        <w:t>jakákoli část kvalifikačních předpokladů v</w:t>
      </w:r>
      <w:r w:rsidR="00F3046F" w:rsidRPr="00F15DCD">
        <w:rPr>
          <w:rFonts w:ascii="Segoe UI" w:hAnsi="Segoe UI" w:cs="Segoe UI"/>
          <w:sz w:val="22"/>
        </w:rPr>
        <w:t> </w:t>
      </w:r>
      <w:r w:rsidR="009E488A" w:rsidRPr="00F15DCD">
        <w:rPr>
          <w:rFonts w:ascii="Segoe UI" w:hAnsi="Segoe UI" w:cs="Segoe UI"/>
          <w:sz w:val="22"/>
        </w:rPr>
        <w:t>Zadávacím</w:t>
      </w:r>
      <w:r w:rsidR="00F3046F" w:rsidRPr="00F15DCD">
        <w:rPr>
          <w:rFonts w:ascii="Segoe UI" w:hAnsi="Segoe UI" w:cs="Segoe UI"/>
          <w:sz w:val="22"/>
        </w:rPr>
        <w:t xml:space="preserve"> </w:t>
      </w:r>
      <w:r w:rsidR="00447ED0" w:rsidRPr="00F15DCD">
        <w:rPr>
          <w:rFonts w:ascii="Segoe UI" w:hAnsi="Segoe UI" w:cs="Segoe UI"/>
          <w:sz w:val="22"/>
        </w:rPr>
        <w:t>řízení</w:t>
      </w:r>
      <w:r w:rsidRPr="00F15DCD">
        <w:rPr>
          <w:rFonts w:ascii="Segoe UI" w:hAnsi="Segoe UI" w:cs="Segoe UI"/>
          <w:sz w:val="22"/>
        </w:rPr>
        <w:t>,</w:t>
      </w:r>
      <w:r w:rsidR="00447ED0" w:rsidRPr="00F15DCD">
        <w:rPr>
          <w:rFonts w:ascii="Segoe UI" w:hAnsi="Segoe UI" w:cs="Segoe UI"/>
          <w:color w:val="000000"/>
          <w:sz w:val="22"/>
          <w:szCs w:val="22"/>
          <w:shd w:val="clear" w:color="auto" w:fill="FFFFFF"/>
        </w:rPr>
        <w:t xml:space="preserve"> </w:t>
      </w:r>
      <w:r w:rsidR="00BD7618" w:rsidRPr="00F15DCD">
        <w:rPr>
          <w:rFonts w:ascii="Segoe UI" w:hAnsi="Segoe UI" w:cs="Segoe UI"/>
          <w:color w:val="000000"/>
          <w:sz w:val="22"/>
          <w:szCs w:val="22"/>
          <w:shd w:val="clear" w:color="auto" w:fill="FFFFFF"/>
        </w:rPr>
        <w:t xml:space="preserve"> </w:t>
      </w:r>
    </w:p>
    <w:p w14:paraId="6FAB6221" w14:textId="3A5FC047" w:rsidR="00BD7618" w:rsidRPr="00F15DCD" w:rsidRDefault="00BD7618" w:rsidP="007F4CFA">
      <w:pPr>
        <w:pStyle w:val="l5"/>
        <w:shd w:val="clear" w:color="auto" w:fill="FFFFFF"/>
        <w:spacing w:before="0" w:beforeAutospacing="0" w:after="120" w:afterAutospacing="0"/>
        <w:ind w:left="1418"/>
        <w:jc w:val="both"/>
        <w:rPr>
          <w:rFonts w:ascii="Segoe UI" w:hAnsi="Segoe UI" w:cs="Segoe UI"/>
          <w:color w:val="000000"/>
          <w:sz w:val="22"/>
          <w:szCs w:val="22"/>
        </w:rPr>
      </w:pPr>
      <w:r w:rsidRPr="00F15DCD">
        <w:rPr>
          <w:rFonts w:ascii="Segoe UI" w:hAnsi="Segoe UI" w:cs="Segoe UI"/>
          <w:color w:val="000000"/>
          <w:sz w:val="22"/>
          <w:szCs w:val="22"/>
        </w:rPr>
        <w:t xml:space="preserve">a to vše nejpozději </w:t>
      </w:r>
      <w:r w:rsidR="005327BD" w:rsidRPr="00F15DCD">
        <w:rPr>
          <w:rFonts w:ascii="Segoe UI" w:hAnsi="Segoe UI" w:cs="Segoe UI"/>
          <w:color w:val="000000"/>
          <w:sz w:val="22"/>
          <w:szCs w:val="22"/>
        </w:rPr>
        <w:t>7</w:t>
      </w:r>
      <w:r w:rsidRPr="00F15DCD">
        <w:rPr>
          <w:rFonts w:ascii="Segoe UI" w:hAnsi="Segoe UI" w:cs="Segoe UI"/>
          <w:color w:val="000000"/>
          <w:sz w:val="22"/>
          <w:szCs w:val="22"/>
        </w:rPr>
        <w:t xml:space="preserve"> dn</w:t>
      </w:r>
      <w:r w:rsidR="005327BD" w:rsidRPr="00F15DCD">
        <w:rPr>
          <w:rFonts w:ascii="Segoe UI" w:hAnsi="Segoe UI" w:cs="Segoe UI"/>
          <w:color w:val="000000"/>
          <w:sz w:val="22"/>
          <w:szCs w:val="22"/>
        </w:rPr>
        <w:t>ů</w:t>
      </w:r>
      <w:r w:rsidRPr="00F15DCD">
        <w:rPr>
          <w:rFonts w:ascii="Segoe UI" w:hAnsi="Segoe UI" w:cs="Segoe UI"/>
          <w:color w:val="000000"/>
          <w:sz w:val="22"/>
          <w:szCs w:val="22"/>
        </w:rPr>
        <w:t xml:space="preserve"> před zapojením příslušného Poddodavatele do provádění Díla, pokud takové informace již Zhotovitel neposkytl Objednateli písemně dříve.  </w:t>
      </w:r>
    </w:p>
    <w:p w14:paraId="7173225D" w14:textId="0B34DAFD" w:rsidR="00BD7618" w:rsidRPr="00F15DCD" w:rsidRDefault="00BD7618" w:rsidP="007F4CFA">
      <w:pPr>
        <w:pStyle w:val="RLTextlnkuslovan"/>
        <w:numPr>
          <w:ilvl w:val="1"/>
          <w:numId w:val="11"/>
        </w:numPr>
        <w:spacing w:line="240" w:lineRule="auto"/>
        <w:ind w:left="1418"/>
        <w:rPr>
          <w:rFonts w:ascii="Segoe UI" w:hAnsi="Segoe UI" w:cs="Segoe UI"/>
          <w:sz w:val="22"/>
        </w:rPr>
      </w:pPr>
      <w:r w:rsidRPr="00F15DCD">
        <w:rPr>
          <w:rFonts w:ascii="Segoe UI" w:hAnsi="Segoe UI" w:cs="Segoe UI"/>
          <w:color w:val="000000"/>
          <w:sz w:val="22"/>
          <w:szCs w:val="22"/>
        </w:rPr>
        <w:t xml:space="preserve">Zhotovitel je povinen uhradit Poddodavatelům cenu ve sjednané výši a za sjednaných podmínek. </w:t>
      </w:r>
    </w:p>
    <w:p w14:paraId="1CB5D20D" w14:textId="360E9666" w:rsidR="00BD7618" w:rsidRPr="00F15DCD" w:rsidRDefault="00BD7618" w:rsidP="007F4CFA">
      <w:pPr>
        <w:pStyle w:val="RLTextlnkuslovan"/>
        <w:numPr>
          <w:ilvl w:val="1"/>
          <w:numId w:val="11"/>
        </w:numPr>
        <w:tabs>
          <w:tab w:val="num" w:pos="1474"/>
        </w:tabs>
        <w:spacing w:line="240" w:lineRule="auto"/>
        <w:ind w:left="1418"/>
        <w:rPr>
          <w:rFonts w:ascii="Segoe UI" w:hAnsi="Segoe UI" w:cs="Segoe UI"/>
          <w:sz w:val="22"/>
        </w:rPr>
      </w:pPr>
      <w:r w:rsidRPr="00F15DCD">
        <w:rPr>
          <w:rFonts w:ascii="Segoe UI" w:hAnsi="Segoe UI" w:cs="Segoe UI"/>
          <w:color w:val="000000"/>
          <w:sz w:val="22"/>
          <w:szCs w:val="22"/>
        </w:rPr>
        <w:t>Objednatel si v</w:t>
      </w:r>
      <w:r w:rsidR="00ED1567" w:rsidRPr="00F15DCD">
        <w:rPr>
          <w:rFonts w:ascii="Segoe UI" w:hAnsi="Segoe UI" w:cs="Segoe UI"/>
          <w:color w:val="000000"/>
          <w:sz w:val="22"/>
          <w:szCs w:val="22"/>
        </w:rPr>
        <w:t> </w:t>
      </w:r>
      <w:r w:rsidRPr="00F15DCD">
        <w:rPr>
          <w:rFonts w:ascii="Segoe UI" w:hAnsi="Segoe UI" w:cs="Segoe UI"/>
          <w:color w:val="000000"/>
          <w:sz w:val="22"/>
          <w:szCs w:val="22"/>
        </w:rPr>
        <w:t>souladu s</w:t>
      </w:r>
      <w:r w:rsidR="00ED1567" w:rsidRPr="00F15DCD">
        <w:rPr>
          <w:rFonts w:ascii="Segoe UI" w:hAnsi="Segoe UI" w:cs="Segoe UI"/>
          <w:color w:val="000000"/>
          <w:sz w:val="22"/>
          <w:szCs w:val="22"/>
        </w:rPr>
        <w:t> </w:t>
      </w:r>
      <w:r w:rsidRPr="00F15DCD">
        <w:rPr>
          <w:rFonts w:ascii="Segoe UI" w:hAnsi="Segoe UI" w:cs="Segoe UI"/>
          <w:color w:val="000000"/>
          <w:sz w:val="22"/>
          <w:szCs w:val="22"/>
        </w:rPr>
        <w:t>ust. § 106 ZZVZ vyhrazuje možnost úhrady splatných částek odpovídajících stavebním pracím, dodávkám nebo službám poskytnutých Poddodavatelem, a to na základě písemné žádosti Poddodavatele, jestliže je Zhotovitel v</w:t>
      </w:r>
      <w:r w:rsidR="00ED1567" w:rsidRPr="00F15DCD">
        <w:rPr>
          <w:rFonts w:ascii="Segoe UI" w:hAnsi="Segoe UI" w:cs="Segoe UI"/>
          <w:color w:val="000000"/>
          <w:sz w:val="22"/>
          <w:szCs w:val="22"/>
        </w:rPr>
        <w:t> </w:t>
      </w:r>
      <w:r w:rsidRPr="00F15DCD">
        <w:rPr>
          <w:rFonts w:ascii="Segoe UI" w:hAnsi="Segoe UI" w:cs="Segoe UI"/>
          <w:color w:val="000000"/>
          <w:sz w:val="22"/>
          <w:szCs w:val="22"/>
        </w:rPr>
        <w:t>prodlení s</w:t>
      </w:r>
      <w:r w:rsidR="00ED1567" w:rsidRPr="00F15DCD">
        <w:rPr>
          <w:rFonts w:ascii="Segoe UI" w:hAnsi="Segoe UI" w:cs="Segoe UI"/>
          <w:color w:val="000000"/>
          <w:sz w:val="22"/>
          <w:szCs w:val="22"/>
        </w:rPr>
        <w:t> </w:t>
      </w:r>
      <w:r w:rsidRPr="00F15DCD">
        <w:rPr>
          <w:rFonts w:ascii="Segoe UI" w:hAnsi="Segoe UI" w:cs="Segoe UI"/>
          <w:color w:val="000000"/>
          <w:sz w:val="22"/>
          <w:szCs w:val="22"/>
        </w:rPr>
        <w:t xml:space="preserve">úhradou příslušné částky </w:t>
      </w:r>
      <w:r w:rsidR="00FA557D" w:rsidRPr="00F15DCD">
        <w:rPr>
          <w:rFonts w:ascii="Segoe UI" w:hAnsi="Segoe UI" w:cs="Segoe UI"/>
          <w:color w:val="000000"/>
          <w:sz w:val="22"/>
          <w:szCs w:val="22"/>
        </w:rPr>
        <w:t>P</w:t>
      </w:r>
      <w:r w:rsidRPr="00F15DCD">
        <w:rPr>
          <w:rFonts w:ascii="Segoe UI" w:hAnsi="Segoe UI" w:cs="Segoe UI"/>
          <w:color w:val="000000"/>
          <w:sz w:val="22"/>
          <w:szCs w:val="22"/>
        </w:rPr>
        <w:t>oddodavateli po dobu nejméně 45 dnů</w:t>
      </w:r>
      <w:r w:rsidR="000C608E" w:rsidRPr="00F15DCD">
        <w:rPr>
          <w:rFonts w:ascii="Segoe UI" w:hAnsi="Segoe UI" w:cs="Segoe UI"/>
          <w:color w:val="000000"/>
          <w:sz w:val="22"/>
          <w:szCs w:val="22"/>
        </w:rPr>
        <w:t xml:space="preserve"> ode dne její splatnosti</w:t>
      </w:r>
      <w:r w:rsidRPr="00F15DCD">
        <w:rPr>
          <w:rFonts w:ascii="Segoe UI" w:hAnsi="Segoe UI" w:cs="Segoe UI"/>
          <w:color w:val="000000"/>
          <w:sz w:val="22"/>
          <w:szCs w:val="22"/>
        </w:rPr>
        <w:t xml:space="preserve">.  </w:t>
      </w:r>
    </w:p>
    <w:p w14:paraId="39E0DCB9" w14:textId="687FB9AD" w:rsidR="00BD7618" w:rsidRPr="00F15DCD" w:rsidRDefault="00BD7618" w:rsidP="007F4CFA">
      <w:pPr>
        <w:pStyle w:val="RLTextlnkuslovan"/>
        <w:numPr>
          <w:ilvl w:val="1"/>
          <w:numId w:val="11"/>
        </w:numPr>
        <w:tabs>
          <w:tab w:val="num" w:pos="1474"/>
        </w:tabs>
        <w:spacing w:line="240" w:lineRule="auto"/>
        <w:ind w:left="1418"/>
        <w:rPr>
          <w:rFonts w:ascii="Segoe UI" w:hAnsi="Segoe UI" w:cs="Segoe UI"/>
          <w:sz w:val="22"/>
        </w:rPr>
      </w:pPr>
      <w:bookmarkStart w:id="132" w:name="_Ref61013308"/>
      <w:r w:rsidRPr="00F15DCD">
        <w:rPr>
          <w:rFonts w:ascii="Segoe UI" w:hAnsi="Segoe UI" w:cs="Segoe UI"/>
          <w:color w:val="000000"/>
          <w:sz w:val="22"/>
          <w:szCs w:val="22"/>
        </w:rPr>
        <w:t xml:space="preserve">Přímá platba </w:t>
      </w:r>
      <w:r w:rsidR="008D5DD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w:t>
      </w:r>
      <w:r w:rsidRPr="00F15DCD">
        <w:rPr>
          <w:rFonts w:ascii="Segoe UI" w:hAnsi="Segoe UI" w:cs="Segoe UI"/>
          <w:color w:val="000000"/>
          <w:sz w:val="22"/>
          <w:szCs w:val="22"/>
          <w:shd w:val="clear" w:color="auto" w:fill="FFFFFF"/>
        </w:rPr>
        <w:t>bude</w:t>
      </w:r>
      <w:r w:rsidRPr="00F15DCD">
        <w:rPr>
          <w:rFonts w:ascii="Segoe UI" w:hAnsi="Segoe UI" w:cs="Segoe UI"/>
          <w:color w:val="000000"/>
          <w:sz w:val="22"/>
          <w:szCs w:val="22"/>
        </w:rPr>
        <w:t xml:space="preserve"> </w:t>
      </w:r>
      <w:r w:rsidR="008D5DDD"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provedena na základě faktury </w:t>
      </w:r>
      <w:r w:rsidR="00ED1567" w:rsidRPr="00F15DCD">
        <w:rPr>
          <w:rFonts w:ascii="Segoe UI" w:hAnsi="Segoe UI" w:cs="Segoe UI"/>
          <w:color w:val="000000"/>
          <w:sz w:val="22"/>
          <w:szCs w:val="22"/>
        </w:rPr>
        <w:t>–</w:t>
      </w:r>
      <w:r w:rsidRPr="00F15DCD">
        <w:rPr>
          <w:rFonts w:ascii="Segoe UI" w:hAnsi="Segoe UI" w:cs="Segoe UI"/>
          <w:color w:val="000000"/>
          <w:sz w:val="22"/>
          <w:szCs w:val="22"/>
        </w:rPr>
        <w:t xml:space="preserve"> daňového dokladu vystaveného Poddodavatelem Objednateli, která bude obsahovat informaci o výši částky, která má být přímo uhrazena </w:t>
      </w:r>
      <w:r w:rsidR="008D5DDD" w:rsidRPr="00F15DCD">
        <w:rPr>
          <w:rFonts w:ascii="Segoe UI" w:hAnsi="Segoe UI" w:cs="Segoe UI"/>
          <w:color w:val="000000"/>
          <w:sz w:val="22"/>
          <w:szCs w:val="22"/>
        </w:rPr>
        <w:t>P</w:t>
      </w:r>
      <w:r w:rsidRPr="00F15DCD">
        <w:rPr>
          <w:rFonts w:ascii="Segoe UI" w:hAnsi="Segoe UI" w:cs="Segoe UI"/>
          <w:color w:val="000000"/>
          <w:sz w:val="22"/>
          <w:szCs w:val="22"/>
        </w:rPr>
        <w:t>oddodavateli (dále jen „</w:t>
      </w:r>
      <w:r w:rsidRPr="00F15DCD">
        <w:rPr>
          <w:rFonts w:ascii="Segoe UI" w:hAnsi="Segoe UI" w:cs="Segoe UI"/>
          <w:b/>
          <w:i/>
          <w:color w:val="000000"/>
          <w:sz w:val="22"/>
          <w:szCs w:val="22"/>
        </w:rPr>
        <w:t>částka k</w:t>
      </w:r>
      <w:r w:rsidR="00ED1567" w:rsidRPr="00F15DCD">
        <w:rPr>
          <w:rFonts w:ascii="Segoe UI" w:hAnsi="Segoe UI" w:cs="Segoe UI"/>
          <w:b/>
          <w:i/>
          <w:color w:val="000000"/>
          <w:sz w:val="22"/>
          <w:szCs w:val="22"/>
        </w:rPr>
        <w:t> </w:t>
      </w:r>
      <w:r w:rsidRPr="00F15DCD">
        <w:rPr>
          <w:rFonts w:ascii="Segoe UI" w:hAnsi="Segoe UI" w:cs="Segoe UI"/>
          <w:b/>
          <w:i/>
          <w:color w:val="000000"/>
          <w:sz w:val="22"/>
          <w:szCs w:val="22"/>
        </w:rPr>
        <w:t>přímé úhradě“</w:t>
      </w:r>
      <w:r w:rsidR="003478C0" w:rsidRPr="00F15DCD">
        <w:rPr>
          <w:rFonts w:ascii="Segoe UI" w:hAnsi="Segoe UI" w:cs="Segoe UI"/>
          <w:bCs/>
          <w:iCs/>
          <w:color w:val="000000"/>
          <w:sz w:val="22"/>
          <w:szCs w:val="22"/>
        </w:rPr>
        <w:t>)</w:t>
      </w:r>
      <w:r w:rsidRPr="00F15DCD">
        <w:rPr>
          <w:rFonts w:ascii="Segoe UI" w:hAnsi="Segoe UI" w:cs="Segoe UI"/>
          <w:i/>
          <w:color w:val="000000"/>
          <w:sz w:val="22"/>
          <w:szCs w:val="22"/>
        </w:rPr>
        <w:t>,</w:t>
      </w:r>
      <w:r w:rsidRPr="00F15DCD">
        <w:rPr>
          <w:rFonts w:ascii="Segoe UI" w:hAnsi="Segoe UI" w:cs="Segoe UI"/>
          <w:color w:val="000000"/>
          <w:sz w:val="22"/>
          <w:szCs w:val="22"/>
        </w:rPr>
        <w:t xml:space="preserve"> a náležitostmi dle čl. </w:t>
      </w:r>
      <w:r w:rsidRPr="00F15DCD">
        <w:rPr>
          <w:rFonts w:ascii="Segoe UI" w:hAnsi="Segoe UI" w:cs="Segoe UI"/>
          <w:color w:val="000000"/>
          <w:sz w:val="22"/>
          <w:szCs w:val="22"/>
        </w:rPr>
        <w:fldChar w:fldCharType="begin"/>
      </w:r>
      <w:r w:rsidRPr="00F15DCD">
        <w:rPr>
          <w:rFonts w:ascii="Segoe UI" w:hAnsi="Segoe UI" w:cs="Segoe UI"/>
          <w:color w:val="000000"/>
          <w:sz w:val="22"/>
          <w:szCs w:val="22"/>
        </w:rPr>
        <w:instrText xml:space="preserve"> REF _Ref50557598 \r \h </w:instrText>
      </w:r>
      <w:r w:rsidR="006D0639" w:rsidRPr="00F15DCD">
        <w:rPr>
          <w:rFonts w:ascii="Segoe UI" w:hAnsi="Segoe UI" w:cs="Segoe UI"/>
          <w:color w:val="000000"/>
          <w:sz w:val="22"/>
          <w:szCs w:val="22"/>
        </w:rPr>
        <w:instrText xml:space="preserve"> \* MERGEFORMAT </w:instrText>
      </w:r>
      <w:r w:rsidRPr="00F15DCD">
        <w:rPr>
          <w:rFonts w:ascii="Segoe UI" w:hAnsi="Segoe UI" w:cs="Segoe UI"/>
          <w:color w:val="000000"/>
          <w:sz w:val="22"/>
          <w:szCs w:val="22"/>
        </w:rPr>
      </w:r>
      <w:r w:rsidRPr="00F15DCD">
        <w:rPr>
          <w:rFonts w:ascii="Segoe UI" w:hAnsi="Segoe UI" w:cs="Segoe UI"/>
          <w:color w:val="000000"/>
          <w:sz w:val="22"/>
          <w:szCs w:val="22"/>
        </w:rPr>
        <w:fldChar w:fldCharType="separate"/>
      </w:r>
      <w:r w:rsidR="00C4674D">
        <w:rPr>
          <w:rFonts w:ascii="Segoe UI" w:hAnsi="Segoe UI" w:cs="Segoe UI"/>
          <w:color w:val="000000"/>
          <w:sz w:val="22"/>
          <w:szCs w:val="22"/>
        </w:rPr>
        <w:t>26</w:t>
      </w:r>
      <w:r w:rsidRPr="00F15DCD">
        <w:rPr>
          <w:rFonts w:ascii="Segoe UI" w:hAnsi="Segoe UI" w:cs="Segoe UI"/>
          <w:color w:val="000000"/>
          <w:sz w:val="22"/>
          <w:szCs w:val="22"/>
        </w:rPr>
        <w:fldChar w:fldCharType="end"/>
      </w:r>
      <w:r w:rsidRPr="00F15DCD">
        <w:rPr>
          <w:rFonts w:ascii="Segoe UI" w:hAnsi="Segoe UI" w:cs="Segoe UI"/>
          <w:color w:val="000000"/>
          <w:sz w:val="22"/>
          <w:szCs w:val="22"/>
        </w:rPr>
        <w:t xml:space="preserve"> Smlouvy přiměřeně. Nedílnou součástí faktury bude také:</w:t>
      </w:r>
      <w:bookmarkEnd w:id="132"/>
      <w:r w:rsidRPr="00F15DCD">
        <w:rPr>
          <w:rFonts w:ascii="Segoe UI" w:hAnsi="Segoe UI" w:cs="Segoe UI"/>
          <w:color w:val="000000"/>
          <w:sz w:val="22"/>
          <w:szCs w:val="22"/>
        </w:rPr>
        <w:t xml:space="preserve"> </w:t>
      </w:r>
    </w:p>
    <w:p w14:paraId="10C03B2A" w14:textId="00944FA3"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kopie dokladu o existujícím závazku mezi Zhotovitelem a Poddodavatelem (objednávka, smlouva či jiný obdobný dokument) a výši sjednané ceny (případně cen za dílčí plnění) ve vazbě na p</w:t>
      </w:r>
      <w:r w:rsidR="00B20066" w:rsidRPr="00F15DCD">
        <w:rPr>
          <w:rFonts w:ascii="Segoe UI" w:hAnsi="Segoe UI" w:cs="Segoe UI"/>
          <w:color w:val="000000"/>
          <w:sz w:val="22"/>
          <w:szCs w:val="22"/>
        </w:rPr>
        <w:t>rovádění Díla</w:t>
      </w:r>
      <w:r w:rsidRPr="00F15DCD">
        <w:rPr>
          <w:rFonts w:ascii="Segoe UI" w:hAnsi="Segoe UI" w:cs="Segoe UI"/>
          <w:color w:val="000000"/>
          <w:sz w:val="22"/>
          <w:szCs w:val="22"/>
        </w:rPr>
        <w:t xml:space="preserve"> dle </w:t>
      </w:r>
      <w:r w:rsidR="008D5DDD" w:rsidRPr="00F15DCD">
        <w:rPr>
          <w:rFonts w:ascii="Segoe UI" w:hAnsi="Segoe UI" w:cs="Segoe UI"/>
          <w:color w:val="000000"/>
          <w:sz w:val="22"/>
          <w:szCs w:val="22"/>
        </w:rPr>
        <w:t>S</w:t>
      </w:r>
      <w:r w:rsidRPr="00F15DCD">
        <w:rPr>
          <w:rFonts w:ascii="Segoe UI" w:hAnsi="Segoe UI" w:cs="Segoe UI"/>
          <w:color w:val="000000"/>
          <w:sz w:val="22"/>
          <w:szCs w:val="22"/>
        </w:rPr>
        <w:t xml:space="preserve">mlouvy,  </w:t>
      </w:r>
    </w:p>
    <w:p w14:paraId="3CE33FF1" w14:textId="1946B884"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Zhotovitelem odsouhlasený (podepsaný) soupis </w:t>
      </w:r>
      <w:r w:rsidRPr="00F15DCD">
        <w:rPr>
          <w:rFonts w:ascii="Segoe UI" w:hAnsi="Segoe UI" w:cs="Segoe UI"/>
          <w:sz w:val="22"/>
          <w:szCs w:val="22"/>
        </w:rPr>
        <w:t xml:space="preserve">skutečně provedených </w:t>
      </w:r>
      <w:r w:rsidRPr="00F15DCD">
        <w:rPr>
          <w:rFonts w:ascii="Segoe UI" w:hAnsi="Segoe UI" w:cs="Segoe UI"/>
          <w:color w:val="000000"/>
          <w:sz w:val="22"/>
          <w:szCs w:val="22"/>
        </w:rPr>
        <w:t xml:space="preserve">stavebních prací / dodávek / služeb, vč. </w:t>
      </w:r>
      <w:r w:rsidR="00BF648C" w:rsidRPr="00F15DCD">
        <w:rPr>
          <w:rFonts w:ascii="Segoe UI" w:hAnsi="Segoe UI" w:cs="Segoe UI"/>
          <w:color w:val="000000"/>
          <w:sz w:val="22"/>
          <w:szCs w:val="22"/>
        </w:rPr>
        <w:t>j</w:t>
      </w:r>
      <w:r w:rsidRPr="00F15DCD">
        <w:rPr>
          <w:rFonts w:ascii="Segoe UI" w:hAnsi="Segoe UI" w:cs="Segoe UI"/>
          <w:color w:val="000000"/>
          <w:sz w:val="22"/>
          <w:szCs w:val="22"/>
        </w:rPr>
        <w:t>ejich ocenění nebo předávací protokol, ze kterého bude zřejmé, že částka k</w:t>
      </w:r>
      <w:r w:rsidR="00ED1567"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uvedená na faktuře je stanovena ve správné výši; pokud Poddodavatel není schopen doložit realizované plnění podepsaným soupisem </w:t>
      </w:r>
      <w:r w:rsidRPr="00F15DCD">
        <w:rPr>
          <w:rFonts w:ascii="Segoe UI" w:hAnsi="Segoe UI" w:cs="Segoe UI"/>
          <w:sz w:val="22"/>
          <w:szCs w:val="22"/>
        </w:rPr>
        <w:t xml:space="preserve">skutečně </w:t>
      </w:r>
      <w:r w:rsidRPr="00F15DCD">
        <w:rPr>
          <w:rFonts w:ascii="Segoe UI" w:hAnsi="Segoe UI" w:cs="Segoe UI"/>
          <w:sz w:val="22"/>
          <w:szCs w:val="22"/>
        </w:rPr>
        <w:lastRenderedPageBreak/>
        <w:t xml:space="preserve">provedených </w:t>
      </w:r>
      <w:r w:rsidRPr="00F15DCD">
        <w:rPr>
          <w:rFonts w:ascii="Segoe UI" w:hAnsi="Segoe UI" w:cs="Segoe UI"/>
          <w:color w:val="000000"/>
          <w:sz w:val="22"/>
          <w:szCs w:val="22"/>
        </w:rPr>
        <w:t xml:space="preserve">stavebních prací / dodávek / služeb, vč. </w:t>
      </w:r>
      <w:r w:rsidR="00BF648C" w:rsidRPr="00F15DCD">
        <w:rPr>
          <w:rFonts w:ascii="Segoe UI" w:hAnsi="Segoe UI" w:cs="Segoe UI"/>
          <w:color w:val="000000"/>
          <w:sz w:val="22"/>
          <w:szCs w:val="22"/>
        </w:rPr>
        <w:t>j</w:t>
      </w:r>
      <w:r w:rsidRPr="00F15DCD">
        <w:rPr>
          <w:rFonts w:ascii="Segoe UI" w:hAnsi="Segoe UI" w:cs="Segoe UI"/>
          <w:color w:val="000000"/>
          <w:sz w:val="22"/>
          <w:szCs w:val="22"/>
        </w:rPr>
        <w:t xml:space="preserve">ejich ocenění nebo předávacím protokolem, je Poddodavatel oprávněn poskytnuté plnění doložit </w:t>
      </w:r>
      <w:r w:rsidRPr="00F15DCD">
        <w:rPr>
          <w:rFonts w:ascii="Segoe UI" w:hAnsi="Segoe UI" w:cs="Segoe UI"/>
          <w:color w:val="000000"/>
          <w:sz w:val="22"/>
          <w:szCs w:val="22"/>
          <w:shd w:val="clear" w:color="auto" w:fill="FFFFFF"/>
        </w:rPr>
        <w:t>smlouvou se Zhotovitelem a dokladem o uskutečnění plnění Poddodavatele, pokud z</w:t>
      </w:r>
      <w:r w:rsidR="00F3046F" w:rsidRPr="00F15DCD">
        <w:rPr>
          <w:rFonts w:ascii="Segoe UI" w:hAnsi="Segoe UI" w:cs="Segoe UI"/>
          <w:color w:val="000000"/>
          <w:sz w:val="22"/>
          <w:szCs w:val="22"/>
          <w:shd w:val="clear" w:color="auto" w:fill="FFFFFF"/>
        </w:rPr>
        <w:t> </w:t>
      </w:r>
      <w:r w:rsidRPr="00F15DCD">
        <w:rPr>
          <w:rFonts w:ascii="Segoe UI" w:hAnsi="Segoe UI" w:cs="Segoe UI"/>
          <w:color w:val="000000"/>
          <w:sz w:val="22"/>
          <w:szCs w:val="22"/>
          <w:shd w:val="clear" w:color="auto" w:fill="FFFFFF"/>
        </w:rPr>
        <w:t xml:space="preserve">nich plyne požadovaná částka a </w:t>
      </w:r>
    </w:p>
    <w:p w14:paraId="027C9801" w14:textId="35335922"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informace o tom, kdy byla částka, kterou měl Zhotovitel uhradit </w:t>
      </w:r>
      <w:r w:rsidR="00FA557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splatná. </w:t>
      </w:r>
    </w:p>
    <w:p w14:paraId="192FCDE9" w14:textId="3F4D0E74" w:rsidR="00BD761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bookmarkStart w:id="133" w:name="_Ref51251169"/>
      <w:r w:rsidRPr="00F15DCD">
        <w:rPr>
          <w:rFonts w:ascii="Segoe UI" w:hAnsi="Segoe UI" w:cs="Segoe UI"/>
          <w:color w:val="000000"/>
          <w:sz w:val="22"/>
          <w:szCs w:val="22"/>
        </w:rPr>
        <w:t>Částka k</w:t>
      </w:r>
      <w:r w:rsidR="00F3046F" w:rsidRPr="00F15DCD">
        <w:rPr>
          <w:rFonts w:ascii="Segoe UI" w:hAnsi="Segoe UI" w:cs="Segoe UI"/>
          <w:color w:val="000000"/>
          <w:sz w:val="22"/>
          <w:szCs w:val="22"/>
        </w:rPr>
        <w:t> </w:t>
      </w:r>
      <w:r w:rsidRPr="00F15DCD">
        <w:rPr>
          <w:rFonts w:ascii="Segoe UI" w:hAnsi="Segoe UI" w:cs="Segoe UI"/>
          <w:color w:val="000000"/>
          <w:sz w:val="22"/>
          <w:szCs w:val="22"/>
        </w:rPr>
        <w:t>přímé úhradě, uvedená Poddodavatelem na faktuře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úhradě </w:t>
      </w:r>
      <w:r w:rsidR="00B307B6"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nesmí být vyšší než částka odpovídající </w:t>
      </w:r>
      <w:r w:rsidRPr="00F15DCD">
        <w:rPr>
          <w:rFonts w:ascii="Segoe UI" w:hAnsi="Segoe UI" w:cs="Segoe UI"/>
          <w:sz w:val="22"/>
          <w:szCs w:val="22"/>
        </w:rPr>
        <w:t xml:space="preserve">skutečně </w:t>
      </w:r>
      <w:r w:rsidR="00B307B6" w:rsidRPr="00F15DCD">
        <w:rPr>
          <w:rFonts w:ascii="Segoe UI" w:hAnsi="Segoe UI" w:cs="Segoe UI"/>
          <w:sz w:val="22"/>
          <w:szCs w:val="22"/>
        </w:rPr>
        <w:t xml:space="preserve">Zhotovitelem </w:t>
      </w:r>
      <w:r w:rsidRPr="00F15DCD">
        <w:rPr>
          <w:rFonts w:ascii="Segoe UI" w:hAnsi="Segoe UI" w:cs="Segoe UI"/>
          <w:sz w:val="22"/>
          <w:szCs w:val="22"/>
        </w:rPr>
        <w:t xml:space="preserve">provedeným </w:t>
      </w:r>
      <w:r w:rsidRPr="00F15DCD">
        <w:rPr>
          <w:rFonts w:ascii="Segoe UI" w:hAnsi="Segoe UI" w:cs="Segoe UI"/>
          <w:color w:val="000000"/>
          <w:sz w:val="22"/>
          <w:szCs w:val="22"/>
        </w:rPr>
        <w:t>stavebním pracím, dodávkám nebo službám.</w:t>
      </w:r>
      <w:bookmarkEnd w:id="133"/>
      <w:r w:rsidRPr="00F15DCD">
        <w:rPr>
          <w:rFonts w:ascii="Segoe UI" w:hAnsi="Segoe UI" w:cs="Segoe UI"/>
          <w:color w:val="000000"/>
          <w:sz w:val="22"/>
          <w:szCs w:val="22"/>
        </w:rPr>
        <w:t xml:space="preserve"> </w:t>
      </w:r>
    </w:p>
    <w:p w14:paraId="09CD8620" w14:textId="6D6434A2" w:rsidR="0010054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 xml:space="preserve">Objednatel informuje </w:t>
      </w:r>
      <w:r w:rsidR="00B20066" w:rsidRPr="00F15DCD">
        <w:rPr>
          <w:rFonts w:ascii="Segoe UI" w:hAnsi="Segoe UI" w:cs="Segoe UI"/>
          <w:color w:val="000000"/>
          <w:sz w:val="22"/>
          <w:szCs w:val="22"/>
        </w:rPr>
        <w:t>Z</w:t>
      </w:r>
      <w:r w:rsidRPr="00F15DCD">
        <w:rPr>
          <w:rFonts w:ascii="Segoe UI" w:hAnsi="Segoe UI" w:cs="Segoe UI"/>
          <w:color w:val="000000"/>
          <w:sz w:val="22"/>
          <w:szCs w:val="22"/>
        </w:rPr>
        <w:t>hotovitele o skutečnosti, že obdržel fakturu Poddodavatele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w:t>
      </w:r>
      <w:r w:rsidR="00B307B6"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a též o dokumentech dle odst.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E35F43" w:rsidRPr="00F15DCD">
        <w:rPr>
          <w:rFonts w:ascii="Segoe UI" w:hAnsi="Segoe UI" w:cs="Segoe UI"/>
          <w:color w:val="000000"/>
          <w:sz w:val="22"/>
          <w:szCs w:val="22"/>
        </w:rPr>
        <w:t xml:space="preserve"> </w:t>
      </w:r>
      <w:r w:rsidRPr="00F15DCD">
        <w:rPr>
          <w:rFonts w:ascii="Segoe UI" w:hAnsi="Segoe UI" w:cs="Segoe UI"/>
          <w:color w:val="000000"/>
          <w:sz w:val="22"/>
          <w:szCs w:val="22"/>
        </w:rPr>
        <w:t>Smlouvy. 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případě, že Zhotovitel do </w:t>
      </w:r>
      <w:r w:rsidR="005327BD" w:rsidRPr="00F15DCD">
        <w:rPr>
          <w:rFonts w:ascii="Segoe UI" w:hAnsi="Segoe UI" w:cs="Segoe UI"/>
          <w:color w:val="000000"/>
          <w:sz w:val="22"/>
          <w:szCs w:val="22"/>
        </w:rPr>
        <w:t>14</w:t>
      </w:r>
      <w:r w:rsidRPr="00F15DCD">
        <w:rPr>
          <w:rFonts w:ascii="Segoe UI" w:hAnsi="Segoe UI" w:cs="Segoe UI"/>
          <w:color w:val="000000"/>
          <w:sz w:val="22"/>
          <w:szCs w:val="22"/>
        </w:rPr>
        <w:t xml:space="preserve"> dnů ode dne obdržení informace od Objednatele neprokáže, že tvrzení uváděná Poddodavatelem 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dokumentech dle odst.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8B726E" w:rsidRPr="00F15DCD">
        <w:rPr>
          <w:rFonts w:ascii="Segoe UI" w:hAnsi="Segoe UI" w:cs="Segoe UI"/>
          <w:color w:val="000000"/>
          <w:sz w:val="22"/>
          <w:szCs w:val="22"/>
        </w:rPr>
        <w:t xml:space="preserve"> </w:t>
      </w:r>
      <w:r w:rsidR="00100548" w:rsidRPr="00F15DCD">
        <w:rPr>
          <w:rFonts w:ascii="Segoe UI" w:hAnsi="Segoe UI" w:cs="Segoe UI"/>
          <w:color w:val="000000"/>
          <w:sz w:val="22"/>
          <w:szCs w:val="22"/>
        </w:rPr>
        <w:t>Smlouvy</w:t>
      </w:r>
      <w:r w:rsidRPr="00F15DCD">
        <w:rPr>
          <w:rFonts w:ascii="Segoe UI" w:hAnsi="Segoe UI" w:cs="Segoe UI"/>
          <w:color w:val="000000"/>
          <w:sz w:val="22"/>
          <w:szCs w:val="22"/>
        </w:rPr>
        <w:t xml:space="preserve"> jsou nesprávná, má se za to, že s</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provedením přímé úhrady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oddodavateli souhlasí.</w:t>
      </w:r>
      <w:r w:rsidR="00100548" w:rsidRPr="00F15DCD">
        <w:rPr>
          <w:rFonts w:ascii="Segoe UI" w:hAnsi="Segoe UI" w:cs="Segoe UI"/>
          <w:color w:val="000000"/>
          <w:sz w:val="22"/>
          <w:szCs w:val="22"/>
        </w:rPr>
        <w:t xml:space="preserve"> </w:t>
      </w:r>
    </w:p>
    <w:p w14:paraId="4D25F5D1" w14:textId="2A570848" w:rsidR="00BD761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 xml:space="preserve">Splatnost faktury činí </w:t>
      </w:r>
      <w:r w:rsidR="00107F82" w:rsidRPr="00F15DCD">
        <w:rPr>
          <w:rFonts w:ascii="Segoe UI" w:hAnsi="Segoe UI" w:cs="Segoe UI"/>
          <w:color w:val="000000"/>
          <w:sz w:val="22"/>
          <w:szCs w:val="22"/>
        </w:rPr>
        <w:t>35</w:t>
      </w:r>
      <w:r w:rsidRPr="00F15DCD">
        <w:rPr>
          <w:rFonts w:ascii="Segoe UI" w:hAnsi="Segoe UI" w:cs="Segoe UI"/>
          <w:color w:val="000000"/>
          <w:sz w:val="22"/>
          <w:szCs w:val="22"/>
        </w:rPr>
        <w:t xml:space="preserve"> dnů ode dne jejího doručení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bjednateli. Objednatel je oprávněn před uplynutím lhůty splatnosti vrátit </w:t>
      </w:r>
      <w:r w:rsidR="000C608E" w:rsidRPr="00F15DCD">
        <w:rPr>
          <w:rFonts w:ascii="Segoe UI" w:hAnsi="Segoe UI" w:cs="Segoe UI"/>
          <w:color w:val="000000"/>
          <w:sz w:val="22"/>
          <w:szCs w:val="22"/>
        </w:rPr>
        <w:t xml:space="preserve">Poddodavateli </w:t>
      </w:r>
      <w:r w:rsidRPr="00F15DCD">
        <w:rPr>
          <w:rFonts w:ascii="Segoe UI" w:hAnsi="Segoe UI" w:cs="Segoe UI"/>
          <w:color w:val="000000"/>
          <w:sz w:val="22"/>
          <w:szCs w:val="22"/>
        </w:rPr>
        <w:t xml:space="preserve">fakturu, která neobsahuje požadované náležitosti nebo obsahuje nesprávné údaje. Objednatel je oprávněn vrátit fakturu tehdy, pokud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 ve stanovené lhůtě prokázal, že tvrzení uváděná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oddodavatelem v</w:t>
      </w:r>
      <w:r w:rsidR="00F3046F" w:rsidRPr="00F15DCD">
        <w:rPr>
          <w:rFonts w:ascii="Segoe UI" w:hAnsi="Segoe UI" w:cs="Segoe UI"/>
          <w:color w:val="000000"/>
          <w:sz w:val="22"/>
          <w:szCs w:val="22"/>
        </w:rPr>
        <w:t> </w:t>
      </w:r>
      <w:r w:rsidRPr="00F15DCD">
        <w:rPr>
          <w:rFonts w:ascii="Segoe UI" w:hAnsi="Segoe UI" w:cs="Segoe UI"/>
          <w:color w:val="000000"/>
          <w:sz w:val="22"/>
          <w:szCs w:val="22"/>
        </w:rPr>
        <w:t>dokumentech dle odst.</w:t>
      </w:r>
      <w:r w:rsidR="00E35F43" w:rsidRPr="00F15DCD">
        <w:rPr>
          <w:rFonts w:ascii="Segoe UI" w:hAnsi="Segoe UI" w:cs="Segoe UI"/>
          <w:color w:val="000000"/>
          <w:sz w:val="22"/>
          <w:szCs w:val="22"/>
        </w:rPr>
        <w:t xml:space="preserve">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8B726E" w:rsidRPr="00F15DCD">
        <w:rPr>
          <w:rFonts w:ascii="Segoe UI" w:hAnsi="Segoe UI" w:cs="Segoe UI"/>
          <w:color w:val="000000"/>
          <w:sz w:val="22"/>
          <w:szCs w:val="22"/>
        </w:rPr>
        <w:t xml:space="preserve"> </w:t>
      </w:r>
      <w:r w:rsidR="00100548" w:rsidRPr="00F15DCD">
        <w:rPr>
          <w:rFonts w:ascii="Segoe UI" w:hAnsi="Segoe UI" w:cs="Segoe UI"/>
          <w:color w:val="000000"/>
          <w:sz w:val="22"/>
          <w:szCs w:val="22"/>
        </w:rPr>
        <w:t>Smlouvy</w:t>
      </w:r>
      <w:r w:rsidRPr="00F15DCD">
        <w:rPr>
          <w:rFonts w:ascii="Segoe UI" w:hAnsi="Segoe UI" w:cs="Segoe UI"/>
          <w:color w:val="000000"/>
          <w:sz w:val="22"/>
          <w:szCs w:val="22"/>
        </w:rPr>
        <w:t xml:space="preserve"> jsou nesprávná. Oprávněným vrácením faktury přestává běžet lhůta její splatnosti. </w:t>
      </w:r>
    </w:p>
    <w:p w14:paraId="53D37781" w14:textId="6B892F32" w:rsidR="002A5AEE"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případě, že plnění, o jehož přímou úhradu žádá </w:t>
      </w:r>
      <w:r w:rsidR="00100548"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 již bylo uhrazeno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hotoviteli,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 uhradí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oddodavateli částku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a o tuto částku bude snížena následující platba nebo platby, které budou hrazeny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hotoviteli na základě této smlouvy; o zápočtu proti pohledávce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musí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písemně informovat. Není-li již budoucí platba, kterou by </w:t>
      </w:r>
      <w:r w:rsidR="00100548" w:rsidRPr="00F15DCD">
        <w:rPr>
          <w:rFonts w:ascii="Segoe UI" w:hAnsi="Segoe UI" w:cs="Segoe UI"/>
          <w:color w:val="000000"/>
          <w:sz w:val="22"/>
          <w:szCs w:val="22"/>
        </w:rPr>
        <w:t>O</w:t>
      </w:r>
      <w:r w:rsidRPr="00F15DCD">
        <w:rPr>
          <w:rFonts w:ascii="Segoe UI" w:hAnsi="Segoe UI" w:cs="Segoe UI"/>
          <w:color w:val="000000"/>
          <w:sz w:val="22"/>
          <w:szCs w:val="22"/>
        </w:rPr>
        <w:t>bjednatel mohl započíst prot</w:t>
      </w:r>
      <w:r w:rsidR="00B20066" w:rsidRPr="00F15DCD">
        <w:rPr>
          <w:rFonts w:ascii="Segoe UI" w:hAnsi="Segoe UI" w:cs="Segoe UI"/>
          <w:color w:val="000000"/>
          <w:sz w:val="22"/>
          <w:szCs w:val="22"/>
        </w:rPr>
        <w:t>i</w:t>
      </w:r>
      <w:r w:rsidRPr="00F15DCD">
        <w:rPr>
          <w:rFonts w:ascii="Segoe UI" w:hAnsi="Segoe UI" w:cs="Segoe UI"/>
          <w:color w:val="000000"/>
          <w:sz w:val="22"/>
          <w:szCs w:val="22"/>
        </w:rPr>
        <w:t xml:space="preserve"> pohledávce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představuje výše částky uhrazená na základě </w:t>
      </w:r>
      <w:r w:rsidR="00B20066" w:rsidRPr="00F15DCD">
        <w:rPr>
          <w:rFonts w:ascii="Segoe UI" w:hAnsi="Segoe UI" w:cs="Segoe UI"/>
          <w:color w:val="000000"/>
          <w:sz w:val="22"/>
          <w:szCs w:val="22"/>
        </w:rPr>
        <w:t>S</w:t>
      </w:r>
      <w:r w:rsidRPr="00F15DCD">
        <w:rPr>
          <w:rFonts w:ascii="Segoe UI" w:hAnsi="Segoe UI" w:cs="Segoe UI"/>
          <w:color w:val="000000"/>
          <w:sz w:val="22"/>
          <w:szCs w:val="22"/>
        </w:rPr>
        <w:t xml:space="preserve">mlouvy </w:t>
      </w:r>
      <w:r w:rsidR="00B20066"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přímo </w:t>
      </w:r>
      <w:r w:rsidR="00100548"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výši smluvní pokuty za neplnění povinnosti </w:t>
      </w:r>
      <w:r w:rsidR="00162925" w:rsidRPr="00F15DCD">
        <w:rPr>
          <w:rFonts w:ascii="Segoe UI" w:hAnsi="Segoe UI" w:cs="Segoe UI"/>
          <w:color w:val="000000"/>
          <w:sz w:val="22"/>
          <w:szCs w:val="22"/>
        </w:rPr>
        <w:t>Z</w:t>
      </w:r>
      <w:r w:rsidRPr="00F15DCD">
        <w:rPr>
          <w:rFonts w:ascii="Segoe UI" w:hAnsi="Segoe UI" w:cs="Segoe UI"/>
          <w:color w:val="000000"/>
          <w:sz w:val="22"/>
          <w:szCs w:val="22"/>
        </w:rPr>
        <w:t>hotovitele dle</w:t>
      </w:r>
      <w:r w:rsidR="00162925" w:rsidRPr="00F15DCD">
        <w:rPr>
          <w:rFonts w:ascii="Segoe UI" w:hAnsi="Segoe UI" w:cs="Segoe UI"/>
          <w:color w:val="000000"/>
          <w:sz w:val="22"/>
          <w:szCs w:val="22"/>
        </w:rPr>
        <w:t xml:space="preserve"> čl. </w:t>
      </w:r>
      <w:r w:rsidR="00162925" w:rsidRPr="00F15DCD">
        <w:rPr>
          <w:rFonts w:ascii="Segoe UI" w:hAnsi="Segoe UI" w:cs="Segoe UI"/>
          <w:color w:val="000000"/>
          <w:sz w:val="22"/>
          <w:szCs w:val="22"/>
        </w:rPr>
        <w:fldChar w:fldCharType="begin"/>
      </w:r>
      <w:r w:rsidR="00162925" w:rsidRPr="00F15DCD">
        <w:rPr>
          <w:rFonts w:ascii="Segoe UI" w:hAnsi="Segoe UI" w:cs="Segoe UI"/>
          <w:color w:val="000000"/>
          <w:sz w:val="22"/>
          <w:szCs w:val="22"/>
        </w:rPr>
        <w:instrText xml:space="preserve"> REF _Ref53263458 \r \h </w:instrText>
      </w:r>
      <w:r w:rsidR="006D0639" w:rsidRPr="00F15DCD">
        <w:rPr>
          <w:rFonts w:ascii="Segoe UI" w:hAnsi="Segoe UI" w:cs="Segoe UI"/>
          <w:color w:val="000000"/>
          <w:sz w:val="22"/>
          <w:szCs w:val="22"/>
        </w:rPr>
        <w:instrText xml:space="preserve"> \* MERGEFORMAT </w:instrText>
      </w:r>
      <w:r w:rsidR="00162925" w:rsidRPr="00F15DCD">
        <w:rPr>
          <w:rFonts w:ascii="Segoe UI" w:hAnsi="Segoe UI" w:cs="Segoe UI"/>
          <w:color w:val="000000"/>
          <w:sz w:val="22"/>
          <w:szCs w:val="22"/>
        </w:rPr>
      </w:r>
      <w:r w:rsidR="00162925" w:rsidRPr="00F15DCD">
        <w:rPr>
          <w:rFonts w:ascii="Segoe UI" w:hAnsi="Segoe UI" w:cs="Segoe UI"/>
          <w:color w:val="000000"/>
          <w:sz w:val="22"/>
          <w:szCs w:val="22"/>
        </w:rPr>
        <w:fldChar w:fldCharType="separate"/>
      </w:r>
      <w:r w:rsidR="00C4674D">
        <w:rPr>
          <w:rFonts w:ascii="Segoe UI" w:hAnsi="Segoe UI" w:cs="Segoe UI"/>
          <w:color w:val="000000"/>
          <w:sz w:val="22"/>
          <w:szCs w:val="22"/>
        </w:rPr>
        <w:t>6</w:t>
      </w:r>
      <w:r w:rsidR="00162925" w:rsidRPr="00F15DCD">
        <w:rPr>
          <w:rFonts w:ascii="Segoe UI" w:hAnsi="Segoe UI" w:cs="Segoe UI"/>
          <w:color w:val="000000"/>
          <w:sz w:val="22"/>
          <w:szCs w:val="22"/>
        </w:rPr>
        <w:fldChar w:fldCharType="end"/>
      </w:r>
      <w:r w:rsidR="00E35F43" w:rsidRPr="00F15DCD">
        <w:rPr>
          <w:rFonts w:ascii="Segoe UI" w:hAnsi="Segoe UI" w:cs="Segoe UI"/>
          <w:color w:val="000000"/>
          <w:sz w:val="22"/>
          <w:szCs w:val="22"/>
        </w:rPr>
        <w:t xml:space="preserve"> </w:t>
      </w:r>
      <w:r w:rsidR="006722FF" w:rsidRPr="00F15DCD">
        <w:rPr>
          <w:rFonts w:ascii="Segoe UI" w:hAnsi="Segoe UI" w:cs="Segoe UI"/>
          <w:color w:val="000000"/>
          <w:sz w:val="22"/>
          <w:szCs w:val="22"/>
        </w:rPr>
        <w:t xml:space="preserve">Smlouvy </w:t>
      </w:r>
      <w:r w:rsidRPr="00F15DCD">
        <w:rPr>
          <w:rFonts w:ascii="Segoe UI" w:hAnsi="Segoe UI" w:cs="Segoe UI"/>
          <w:color w:val="000000"/>
          <w:sz w:val="22"/>
          <w:szCs w:val="22"/>
        </w:rPr>
        <w:t xml:space="preserve">a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 se zavazuje tuto smluvní pokutu </w:t>
      </w:r>
      <w:r w:rsidR="00162925" w:rsidRPr="00F15DCD">
        <w:rPr>
          <w:rFonts w:ascii="Segoe UI" w:hAnsi="Segoe UI" w:cs="Segoe UI"/>
          <w:color w:val="000000"/>
          <w:sz w:val="22"/>
          <w:szCs w:val="22"/>
        </w:rPr>
        <w:t>O</w:t>
      </w:r>
      <w:r w:rsidRPr="00F15DCD">
        <w:rPr>
          <w:rFonts w:ascii="Segoe UI" w:hAnsi="Segoe UI" w:cs="Segoe UI"/>
          <w:color w:val="000000"/>
          <w:sz w:val="22"/>
          <w:szCs w:val="22"/>
        </w:rPr>
        <w:t>bjednateli zaplatit nejpozději do 1</w:t>
      </w:r>
      <w:r w:rsidR="005327BD" w:rsidRPr="00F15DCD">
        <w:rPr>
          <w:rFonts w:ascii="Segoe UI" w:hAnsi="Segoe UI" w:cs="Segoe UI"/>
          <w:color w:val="000000"/>
          <w:sz w:val="22"/>
          <w:szCs w:val="22"/>
        </w:rPr>
        <w:t>4</w:t>
      </w:r>
      <w:r w:rsidRPr="00F15DCD">
        <w:rPr>
          <w:rFonts w:ascii="Segoe UI" w:hAnsi="Segoe UI" w:cs="Segoe UI"/>
          <w:color w:val="000000"/>
          <w:sz w:val="22"/>
          <w:szCs w:val="22"/>
        </w:rPr>
        <w:t xml:space="preserve"> dnů ode dne doručení výzvy k</w:t>
      </w:r>
      <w:r w:rsidR="00F3046F" w:rsidRPr="00F15DCD">
        <w:rPr>
          <w:rFonts w:ascii="Segoe UI" w:hAnsi="Segoe UI" w:cs="Segoe UI"/>
          <w:color w:val="000000"/>
          <w:sz w:val="22"/>
          <w:szCs w:val="22"/>
        </w:rPr>
        <w:t> </w:t>
      </w:r>
      <w:r w:rsidRPr="00F15DCD">
        <w:rPr>
          <w:rFonts w:ascii="Segoe UI" w:hAnsi="Segoe UI" w:cs="Segoe UI"/>
          <w:color w:val="000000"/>
          <w:sz w:val="22"/>
          <w:szCs w:val="22"/>
        </w:rPr>
        <w:t>zaplacení.</w:t>
      </w:r>
    </w:p>
    <w:p w14:paraId="3DE1A075" w14:textId="4533E12F" w:rsidR="009C0922" w:rsidRPr="00F15DCD" w:rsidRDefault="009B2421" w:rsidP="007F4CFA">
      <w:pPr>
        <w:pStyle w:val="RLlneksmlouvy"/>
        <w:numPr>
          <w:ilvl w:val="0"/>
          <w:numId w:val="11"/>
        </w:numPr>
        <w:tabs>
          <w:tab w:val="clear" w:pos="823"/>
          <w:tab w:val="num" w:pos="0"/>
        </w:tabs>
        <w:spacing w:line="240" w:lineRule="auto"/>
        <w:ind w:left="737" w:hanging="737"/>
        <w:rPr>
          <w:rFonts w:cs="Segoe UI"/>
        </w:rPr>
      </w:pPr>
      <w:bookmarkStart w:id="134" w:name="_Toc415160141"/>
      <w:bookmarkStart w:id="135" w:name="_Toc192631532"/>
      <w:bookmarkStart w:id="136" w:name="_Toc169076925"/>
      <w:r w:rsidRPr="00F15DCD">
        <w:rPr>
          <w:rFonts w:cs="Segoe UI"/>
        </w:rPr>
        <w:t xml:space="preserve">FINANCOVÁNÍ </w:t>
      </w:r>
      <w:r w:rsidR="00D73433" w:rsidRPr="00F15DCD">
        <w:rPr>
          <w:rFonts w:cs="Segoe UI"/>
        </w:rPr>
        <w:t>NÁKLADŮ</w:t>
      </w:r>
      <w:r w:rsidR="00E90427" w:rsidRPr="00F15DCD">
        <w:rPr>
          <w:rFonts w:cs="Segoe UI"/>
        </w:rPr>
        <w:t xml:space="preserve"> A VÝDAJŮ</w:t>
      </w:r>
      <w:r w:rsidR="00D73433" w:rsidRPr="00F15DCD">
        <w:rPr>
          <w:rFonts w:cs="Segoe UI"/>
        </w:rPr>
        <w:t xml:space="preserve"> </w:t>
      </w:r>
      <w:r w:rsidR="006F4593" w:rsidRPr="00F15DCD">
        <w:rPr>
          <w:rFonts w:cs="Segoe UI"/>
        </w:rPr>
        <w:t>ZHOTOVITEL</w:t>
      </w:r>
      <w:r w:rsidRPr="00F15DCD">
        <w:rPr>
          <w:rFonts w:cs="Segoe UI"/>
        </w:rPr>
        <w:t>E</w:t>
      </w:r>
      <w:bookmarkEnd w:id="134"/>
      <w:bookmarkEnd w:id="135"/>
      <w:bookmarkEnd w:id="136"/>
    </w:p>
    <w:p w14:paraId="13D56DAA" w14:textId="6A42DDB7" w:rsidR="00E90427" w:rsidRPr="00F15DCD" w:rsidRDefault="00E90427"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Pro vyloučení pochybností smluvní strany sjednávají, že</w:t>
      </w:r>
      <w:r w:rsidR="00AE1F2F" w:rsidRPr="00F15DCD">
        <w:rPr>
          <w:rFonts w:ascii="Segoe UI" w:hAnsi="Segoe UI" w:cs="Segoe UI"/>
          <w:sz w:val="22"/>
        </w:rPr>
        <w:t xml:space="preserve"> nestanoví-li tato Smlouva jinak,</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 neodpovídá za jakékoli závazky, povinnosti a dluhy </w:t>
      </w:r>
      <w:r w:rsidR="006F4593" w:rsidRPr="00F15DCD">
        <w:rPr>
          <w:rFonts w:ascii="Segoe UI" w:hAnsi="Segoe UI" w:cs="Segoe UI"/>
          <w:sz w:val="22"/>
        </w:rPr>
        <w:t>Zhotovitel</w:t>
      </w:r>
      <w:r w:rsidRPr="00F15DCD">
        <w:rPr>
          <w:rFonts w:ascii="Segoe UI" w:hAnsi="Segoe UI" w:cs="Segoe UI"/>
          <w:sz w:val="22"/>
        </w:rPr>
        <w:t xml:space="preserve">e vůči třetím osobám spojené se zajišťováním úhrady nákladů a výdajů </w:t>
      </w:r>
      <w:r w:rsidR="006F4593" w:rsidRPr="00F15DCD">
        <w:rPr>
          <w:rFonts w:ascii="Segoe UI" w:hAnsi="Segoe UI" w:cs="Segoe UI"/>
          <w:sz w:val="22"/>
        </w:rPr>
        <w:t>Zhotovitel</w:t>
      </w:r>
      <w:r w:rsidRPr="00F15DCD">
        <w:rPr>
          <w:rFonts w:ascii="Segoe UI" w:hAnsi="Segoe UI" w:cs="Segoe UI"/>
          <w:sz w:val="22"/>
        </w:rPr>
        <w:t>e spojených s</w:t>
      </w:r>
      <w:r w:rsidR="00F3046F" w:rsidRPr="00F15DCD">
        <w:rPr>
          <w:rFonts w:ascii="Segoe UI" w:hAnsi="Segoe UI" w:cs="Segoe UI"/>
          <w:sz w:val="22"/>
        </w:rPr>
        <w:t> </w:t>
      </w:r>
      <w:r w:rsidRPr="00F15DCD">
        <w:rPr>
          <w:rFonts w:ascii="Segoe UI" w:hAnsi="Segoe UI" w:cs="Segoe UI"/>
          <w:sz w:val="22"/>
        </w:rPr>
        <w:t xml:space="preserve">plněním závazků </w:t>
      </w:r>
      <w:r w:rsidR="006F4593" w:rsidRPr="00F15DCD">
        <w:rPr>
          <w:rFonts w:ascii="Segoe UI" w:hAnsi="Segoe UI" w:cs="Segoe UI"/>
          <w:sz w:val="22"/>
        </w:rPr>
        <w:t>Zhotovitel</w:t>
      </w:r>
      <w:r w:rsidRPr="00F15DCD">
        <w:rPr>
          <w:rFonts w:ascii="Segoe UI" w:hAnsi="Segoe UI" w:cs="Segoe UI"/>
          <w:sz w:val="22"/>
        </w:rPr>
        <w:t>e z</w:t>
      </w:r>
      <w:r w:rsidR="00F3046F" w:rsidRPr="00F15DCD">
        <w:rPr>
          <w:rFonts w:ascii="Segoe UI" w:hAnsi="Segoe UI" w:cs="Segoe UI"/>
          <w:sz w:val="22"/>
        </w:rPr>
        <w:t> </w:t>
      </w:r>
      <w:r w:rsidRPr="00F15DCD">
        <w:rPr>
          <w:rFonts w:ascii="Segoe UI" w:hAnsi="Segoe UI" w:cs="Segoe UI"/>
          <w:sz w:val="22"/>
        </w:rPr>
        <w:t xml:space="preserve">této Smlouvy, přičemž </w:t>
      </w:r>
      <w:r w:rsidR="006F4593" w:rsidRPr="00F15DCD">
        <w:rPr>
          <w:rFonts w:ascii="Segoe UI" w:hAnsi="Segoe UI" w:cs="Segoe UI"/>
          <w:sz w:val="22"/>
        </w:rPr>
        <w:t>Objednatel</w:t>
      </w:r>
      <w:r w:rsidRPr="00F15DCD">
        <w:rPr>
          <w:rFonts w:ascii="Segoe UI" w:hAnsi="Segoe UI" w:cs="Segoe UI"/>
          <w:sz w:val="22"/>
        </w:rPr>
        <w:t xml:space="preserve"> zejména nepřevezme jakýkoli dluh ani nepřistoupí k</w:t>
      </w:r>
      <w:r w:rsidR="00F3046F" w:rsidRPr="00F15DCD">
        <w:rPr>
          <w:rFonts w:ascii="Segoe UI" w:hAnsi="Segoe UI" w:cs="Segoe UI"/>
          <w:sz w:val="22"/>
        </w:rPr>
        <w:t> </w:t>
      </w:r>
      <w:r w:rsidRPr="00F15DCD">
        <w:rPr>
          <w:rFonts w:ascii="Segoe UI" w:hAnsi="Segoe UI" w:cs="Segoe UI"/>
          <w:sz w:val="22"/>
        </w:rPr>
        <w:t xml:space="preserve">jakémukoli dluhu </w:t>
      </w:r>
      <w:r w:rsidR="006F4593" w:rsidRPr="00F15DCD">
        <w:rPr>
          <w:rFonts w:ascii="Segoe UI" w:hAnsi="Segoe UI" w:cs="Segoe UI"/>
          <w:sz w:val="22"/>
        </w:rPr>
        <w:t>Zhotovitel</w:t>
      </w:r>
      <w:r w:rsidRPr="00F15DCD">
        <w:rPr>
          <w:rFonts w:ascii="Segoe UI" w:hAnsi="Segoe UI" w:cs="Segoe UI"/>
          <w:sz w:val="22"/>
        </w:rPr>
        <w:t xml:space="preserve">e, nezajistí ani neutvrdí jakýkoli dluh </w:t>
      </w:r>
      <w:r w:rsidR="006F4593" w:rsidRPr="00F15DCD">
        <w:rPr>
          <w:rFonts w:ascii="Segoe UI" w:hAnsi="Segoe UI" w:cs="Segoe UI"/>
          <w:sz w:val="22"/>
        </w:rPr>
        <w:t>Zhotovitel</w:t>
      </w:r>
      <w:r w:rsidRPr="00F15DCD">
        <w:rPr>
          <w:rFonts w:ascii="Segoe UI" w:hAnsi="Segoe UI" w:cs="Segoe UI"/>
          <w:sz w:val="22"/>
        </w:rPr>
        <w:t xml:space="preserve">e ani neposkytne jakýkoli svůj majetek jako zástavu či jinou jistotu. </w:t>
      </w:r>
      <w:r w:rsidR="006F4593" w:rsidRPr="00F15DCD">
        <w:rPr>
          <w:rFonts w:ascii="Segoe UI" w:hAnsi="Segoe UI" w:cs="Segoe UI"/>
          <w:sz w:val="22"/>
        </w:rPr>
        <w:t>Zhotovitel</w:t>
      </w:r>
      <w:r w:rsidRPr="00F15DCD">
        <w:rPr>
          <w:rFonts w:ascii="Segoe UI" w:hAnsi="Segoe UI" w:cs="Segoe UI"/>
          <w:sz w:val="22"/>
        </w:rPr>
        <w:t xml:space="preserve"> </w:t>
      </w:r>
      <w:r w:rsidRPr="00F15DCD">
        <w:rPr>
          <w:rFonts w:ascii="Segoe UI" w:hAnsi="Segoe UI" w:cs="Segoe UI"/>
          <w:sz w:val="22"/>
        </w:rPr>
        <w:lastRenderedPageBreak/>
        <w:t>nesmí</w:t>
      </w:r>
      <w:r w:rsidR="00AE1F2F" w:rsidRPr="00F15DCD">
        <w:rPr>
          <w:rFonts w:ascii="Segoe UI" w:hAnsi="Segoe UI" w:cs="Segoe UI"/>
          <w:sz w:val="22"/>
        </w:rPr>
        <w:t xml:space="preserve"> bez písemného souhlasu </w:t>
      </w:r>
      <w:r w:rsidR="006F4593" w:rsidRPr="00F15DCD">
        <w:rPr>
          <w:rFonts w:ascii="Segoe UI" w:hAnsi="Segoe UI" w:cs="Segoe UI"/>
          <w:sz w:val="22"/>
        </w:rPr>
        <w:t>Objednatel</w:t>
      </w:r>
      <w:r w:rsidR="00AE1F2F" w:rsidRPr="00F15DCD">
        <w:rPr>
          <w:rFonts w:ascii="Segoe UI" w:hAnsi="Segoe UI" w:cs="Segoe UI"/>
          <w:sz w:val="22"/>
        </w:rPr>
        <w:t>e</w:t>
      </w:r>
      <w:r w:rsidRPr="00F15DCD">
        <w:rPr>
          <w:rFonts w:ascii="Segoe UI" w:hAnsi="Segoe UI" w:cs="Segoe UI"/>
          <w:sz w:val="22"/>
        </w:rPr>
        <w:t xml:space="preserve"> zatížit majetek </w:t>
      </w:r>
      <w:r w:rsidR="006F4593" w:rsidRPr="00F15DCD">
        <w:rPr>
          <w:rFonts w:ascii="Segoe UI" w:hAnsi="Segoe UI" w:cs="Segoe UI"/>
          <w:sz w:val="22"/>
        </w:rPr>
        <w:t>Objednatel</w:t>
      </w:r>
      <w:r w:rsidRPr="00F15DCD">
        <w:rPr>
          <w:rFonts w:ascii="Segoe UI" w:hAnsi="Segoe UI" w:cs="Segoe UI"/>
          <w:sz w:val="22"/>
        </w:rPr>
        <w:t xml:space="preserve">e, včetně </w:t>
      </w:r>
      <w:r w:rsidR="00EC23CD" w:rsidRPr="00F15DCD">
        <w:rPr>
          <w:rFonts w:ascii="Segoe UI" w:hAnsi="Segoe UI" w:cs="Segoe UI"/>
          <w:sz w:val="22"/>
        </w:rPr>
        <w:t>Link</w:t>
      </w:r>
      <w:r w:rsidR="00DF2596" w:rsidRPr="00F15DCD">
        <w:rPr>
          <w:rFonts w:ascii="Segoe UI" w:hAnsi="Segoe UI" w:cs="Segoe UI"/>
          <w:sz w:val="22"/>
        </w:rPr>
        <w:t>y</w:t>
      </w:r>
      <w:r w:rsidR="001C6A3B" w:rsidRPr="00F15DCD">
        <w:rPr>
          <w:rFonts w:ascii="Segoe UI" w:hAnsi="Segoe UI" w:cs="Segoe UI"/>
          <w:sz w:val="22"/>
        </w:rPr>
        <w:t>, jakýmikoli dluhy ani právy třetích osob, zejména zástavním právem, jistotou, zajišťovacím převodem práva atd</w:t>
      </w:r>
      <w:r w:rsidR="00136B12" w:rsidRPr="00F15DCD">
        <w:rPr>
          <w:rFonts w:ascii="Segoe UI" w:hAnsi="Segoe UI" w:cs="Segoe UI"/>
          <w:sz w:val="22"/>
        </w:rPr>
        <w:t>.</w:t>
      </w:r>
    </w:p>
    <w:p w14:paraId="7DDCDF55" w14:textId="2398B983" w:rsidR="00723622" w:rsidRPr="00F15DCD" w:rsidRDefault="006F4593" w:rsidP="007F4CFA">
      <w:pPr>
        <w:pStyle w:val="RLTextlnkuslovan"/>
        <w:numPr>
          <w:ilvl w:val="1"/>
          <w:numId w:val="11"/>
        </w:numPr>
        <w:tabs>
          <w:tab w:val="clear" w:pos="1588"/>
          <w:tab w:val="num" w:pos="737"/>
        </w:tabs>
        <w:spacing w:line="240" w:lineRule="auto"/>
        <w:ind w:left="1418"/>
        <w:rPr>
          <w:rFonts w:ascii="Segoe UI" w:hAnsi="Segoe UI" w:cs="Segoe UI"/>
          <w:sz w:val="22"/>
        </w:rPr>
      </w:pPr>
      <w:r w:rsidRPr="00F15DCD">
        <w:rPr>
          <w:rFonts w:ascii="Segoe UI" w:hAnsi="Segoe UI" w:cs="Segoe UI"/>
          <w:sz w:val="22"/>
        </w:rPr>
        <w:t>Zhotovitel</w:t>
      </w:r>
      <w:r w:rsidR="00496EF4" w:rsidRPr="00F15DCD">
        <w:rPr>
          <w:rFonts w:ascii="Segoe UI" w:hAnsi="Segoe UI" w:cs="Segoe UI"/>
          <w:sz w:val="22"/>
        </w:rPr>
        <w:t xml:space="preserve"> se zavazuje zajistit </w:t>
      </w:r>
      <w:r w:rsidR="00D73433" w:rsidRPr="00F15DCD">
        <w:rPr>
          <w:rFonts w:ascii="Segoe UI" w:hAnsi="Segoe UI" w:cs="Segoe UI"/>
          <w:sz w:val="22"/>
        </w:rPr>
        <w:t>si svým jménem, na svoji odpovědnost a náklady</w:t>
      </w:r>
      <w:r w:rsidR="00791BFA" w:rsidRPr="00F15DCD">
        <w:rPr>
          <w:rFonts w:ascii="Segoe UI" w:hAnsi="Segoe UI" w:cs="Segoe UI"/>
          <w:sz w:val="22"/>
        </w:rPr>
        <w:t>,</w:t>
      </w:r>
      <w:r w:rsidR="00D73433" w:rsidRPr="00F15DCD">
        <w:rPr>
          <w:rFonts w:ascii="Segoe UI" w:hAnsi="Segoe UI" w:cs="Segoe UI"/>
          <w:sz w:val="22"/>
        </w:rPr>
        <w:t xml:space="preserve"> </w:t>
      </w:r>
      <w:r w:rsidR="00496EF4" w:rsidRPr="00F15DCD">
        <w:rPr>
          <w:rFonts w:ascii="Segoe UI" w:hAnsi="Segoe UI" w:cs="Segoe UI"/>
          <w:sz w:val="22"/>
        </w:rPr>
        <w:t>financování veškerých svých závazků z</w:t>
      </w:r>
      <w:r w:rsidR="00F3046F" w:rsidRPr="00F15DCD">
        <w:rPr>
          <w:rFonts w:ascii="Segoe UI" w:hAnsi="Segoe UI" w:cs="Segoe UI"/>
          <w:sz w:val="22"/>
        </w:rPr>
        <w:t> </w:t>
      </w:r>
      <w:r w:rsidR="00496EF4" w:rsidRPr="00F15DCD">
        <w:rPr>
          <w:rFonts w:ascii="Segoe UI" w:hAnsi="Segoe UI" w:cs="Segoe UI"/>
          <w:sz w:val="22"/>
        </w:rPr>
        <w:t>této Smlouvy,</w:t>
      </w:r>
      <w:r w:rsidR="00070D20" w:rsidRPr="00F15DCD">
        <w:rPr>
          <w:rFonts w:ascii="Segoe UI" w:hAnsi="Segoe UI" w:cs="Segoe UI"/>
          <w:sz w:val="22"/>
        </w:rPr>
        <w:t xml:space="preserve"> které</w:t>
      </w:r>
      <w:r w:rsidR="00E66888" w:rsidRPr="00F15DCD">
        <w:rPr>
          <w:rFonts w:ascii="Segoe UI" w:hAnsi="Segoe UI" w:cs="Segoe UI"/>
          <w:sz w:val="22"/>
        </w:rPr>
        <w:t xml:space="preserve"> nejsou hrazeny </w:t>
      </w:r>
      <w:r w:rsidRPr="00F15DCD">
        <w:rPr>
          <w:rFonts w:ascii="Segoe UI" w:hAnsi="Segoe UI" w:cs="Segoe UI"/>
          <w:sz w:val="22"/>
        </w:rPr>
        <w:t>Objednatel</w:t>
      </w:r>
      <w:r w:rsidR="002D6C15" w:rsidRPr="00F15DCD">
        <w:rPr>
          <w:rFonts w:ascii="Segoe UI" w:hAnsi="Segoe UI" w:cs="Segoe UI"/>
          <w:sz w:val="22"/>
        </w:rPr>
        <w:t>em v</w:t>
      </w:r>
      <w:r w:rsidR="00F3046F" w:rsidRPr="00F15DCD">
        <w:rPr>
          <w:rFonts w:ascii="Segoe UI" w:hAnsi="Segoe UI" w:cs="Segoe UI"/>
          <w:sz w:val="22"/>
        </w:rPr>
        <w:t> </w:t>
      </w:r>
      <w:r w:rsidR="002D6C15" w:rsidRPr="00F15DCD">
        <w:rPr>
          <w:rFonts w:ascii="Segoe UI" w:hAnsi="Segoe UI" w:cs="Segoe UI"/>
          <w:sz w:val="22"/>
        </w:rPr>
        <w:t>případech výslovně stanovených touto Smlouvou</w:t>
      </w:r>
      <w:r w:rsidR="00E66888" w:rsidRPr="00F15DCD">
        <w:rPr>
          <w:rFonts w:ascii="Segoe UI" w:hAnsi="Segoe UI" w:cs="Segoe UI"/>
          <w:sz w:val="22"/>
        </w:rPr>
        <w:t>.</w:t>
      </w:r>
    </w:p>
    <w:p w14:paraId="7DE30028" w14:textId="5BEF2C44" w:rsidR="00625EA3" w:rsidRPr="00F15DCD" w:rsidRDefault="00625EA3" w:rsidP="007F4CFA">
      <w:pPr>
        <w:pStyle w:val="RLlneksmlouvy"/>
        <w:numPr>
          <w:ilvl w:val="0"/>
          <w:numId w:val="11"/>
        </w:numPr>
        <w:tabs>
          <w:tab w:val="clear" w:pos="823"/>
        </w:tabs>
        <w:spacing w:line="240" w:lineRule="auto"/>
        <w:ind w:left="709" w:hanging="737"/>
        <w:rPr>
          <w:rFonts w:cs="Segoe UI"/>
        </w:rPr>
      </w:pPr>
      <w:bookmarkStart w:id="137" w:name="_Toc415160150"/>
      <w:bookmarkStart w:id="138" w:name="_Ref493678706"/>
      <w:bookmarkStart w:id="139" w:name="_Ref50389169"/>
      <w:bookmarkStart w:id="140" w:name="_Toc192631533"/>
      <w:bookmarkStart w:id="141" w:name="_Toc169076926"/>
      <w:r w:rsidRPr="00F15DCD">
        <w:rPr>
          <w:rFonts w:cs="Segoe UI"/>
        </w:rPr>
        <w:t>ZÁSTUPCI S</w:t>
      </w:r>
      <w:r w:rsidR="009B2421" w:rsidRPr="00F15DCD">
        <w:rPr>
          <w:rFonts w:cs="Segoe UI"/>
        </w:rPr>
        <w:t>MLUVNÍCH S</w:t>
      </w:r>
      <w:r w:rsidRPr="00F15DCD">
        <w:rPr>
          <w:rFonts w:cs="Segoe UI"/>
        </w:rPr>
        <w:t>TRAN</w:t>
      </w:r>
      <w:bookmarkStart w:id="142" w:name="_Toc253494494"/>
      <w:bookmarkEnd w:id="124"/>
      <w:bookmarkEnd w:id="125"/>
      <w:bookmarkEnd w:id="126"/>
      <w:bookmarkEnd w:id="137"/>
      <w:bookmarkEnd w:id="138"/>
      <w:bookmarkEnd w:id="139"/>
      <w:bookmarkEnd w:id="140"/>
      <w:bookmarkEnd w:id="142"/>
      <w:bookmarkEnd w:id="141"/>
    </w:p>
    <w:p w14:paraId="32A6D1F1" w14:textId="113AE21D" w:rsidR="001C1997" w:rsidRPr="00F15DCD" w:rsidRDefault="001C1997" w:rsidP="007F4CFA">
      <w:pPr>
        <w:spacing w:line="240" w:lineRule="auto"/>
        <w:ind w:left="0" w:firstLine="709"/>
        <w:rPr>
          <w:rFonts w:ascii="Segoe UI" w:eastAsia="Calibri" w:hAnsi="Segoe UI" w:cs="Segoe UI"/>
          <w:b/>
          <w:sz w:val="22"/>
          <w:szCs w:val="22"/>
          <w:lang w:eastAsia="cs-CZ"/>
        </w:rPr>
      </w:pPr>
      <w:bookmarkStart w:id="143" w:name="_Toc253494497"/>
      <w:bookmarkStart w:id="144" w:name="_Ref467239711"/>
      <w:r w:rsidRPr="00F15DCD">
        <w:rPr>
          <w:rFonts w:ascii="Segoe UI" w:eastAsia="Calibri" w:hAnsi="Segoe UI" w:cs="Segoe UI"/>
          <w:b/>
          <w:sz w:val="22"/>
          <w:szCs w:val="22"/>
          <w:lang w:eastAsia="cs-CZ"/>
        </w:rPr>
        <w:t>Zástupce Objednatele</w:t>
      </w:r>
    </w:p>
    <w:p w14:paraId="2E3B23DC" w14:textId="334934B0" w:rsidR="00E23AD5" w:rsidRPr="00F15DCD" w:rsidRDefault="00DC54B9" w:rsidP="007F4CFA">
      <w:pPr>
        <w:pStyle w:val="RLTextlnkuslovan"/>
        <w:numPr>
          <w:ilvl w:val="1"/>
          <w:numId w:val="11"/>
        </w:numPr>
        <w:tabs>
          <w:tab w:val="clear" w:pos="1588"/>
        </w:tabs>
        <w:spacing w:line="240" w:lineRule="auto"/>
        <w:ind w:left="1418" w:hanging="681"/>
        <w:rPr>
          <w:rFonts w:ascii="Segoe UI" w:hAnsi="Segoe UI" w:cs="Segoe UI"/>
          <w:sz w:val="22"/>
        </w:rPr>
      </w:pPr>
      <w:bookmarkStart w:id="145" w:name="_Ref51164241"/>
      <w:r w:rsidRPr="00F15DCD">
        <w:rPr>
          <w:rFonts w:ascii="Segoe UI" w:hAnsi="Segoe UI" w:cs="Segoe UI"/>
          <w:sz w:val="22"/>
        </w:rPr>
        <w:t xml:space="preserve">Zástupce </w:t>
      </w:r>
      <w:r w:rsidR="006F4593" w:rsidRPr="00F15DCD">
        <w:rPr>
          <w:rFonts w:ascii="Segoe UI" w:hAnsi="Segoe UI" w:cs="Segoe UI"/>
          <w:sz w:val="22"/>
        </w:rPr>
        <w:t>Objednatel</w:t>
      </w:r>
      <w:r w:rsidRPr="00F15DCD">
        <w:rPr>
          <w:rFonts w:ascii="Segoe UI" w:hAnsi="Segoe UI" w:cs="Segoe UI"/>
          <w:sz w:val="22"/>
        </w:rPr>
        <w:t xml:space="preserve">e je osoba, která je </w:t>
      </w:r>
      <w:r w:rsidR="00861688" w:rsidRPr="00F15DCD">
        <w:rPr>
          <w:rFonts w:ascii="Segoe UI" w:hAnsi="Segoe UI" w:cs="Segoe UI"/>
          <w:sz w:val="22"/>
        </w:rPr>
        <w:t>oprávněná</w:t>
      </w:r>
      <w:r w:rsidRPr="00F15DCD">
        <w:rPr>
          <w:rFonts w:ascii="Segoe UI" w:hAnsi="Segoe UI" w:cs="Segoe UI"/>
          <w:sz w:val="22"/>
        </w:rPr>
        <w:t xml:space="preserve"> zastupovat </w:t>
      </w:r>
      <w:r w:rsidR="006F4593" w:rsidRPr="00F15DCD">
        <w:rPr>
          <w:rFonts w:ascii="Segoe UI" w:hAnsi="Segoe UI" w:cs="Segoe UI"/>
          <w:sz w:val="22"/>
        </w:rPr>
        <w:t>Objednatel</w:t>
      </w:r>
      <w:r w:rsidRPr="00F15DCD">
        <w:rPr>
          <w:rFonts w:ascii="Segoe UI" w:hAnsi="Segoe UI" w:cs="Segoe UI"/>
          <w:sz w:val="22"/>
        </w:rPr>
        <w:t>e v</w:t>
      </w:r>
      <w:r w:rsidR="00F3046F" w:rsidRPr="00F15DCD">
        <w:rPr>
          <w:rFonts w:ascii="Segoe UI" w:hAnsi="Segoe UI" w:cs="Segoe UI"/>
          <w:sz w:val="22"/>
        </w:rPr>
        <w:t> </w:t>
      </w:r>
      <w:r w:rsidRPr="00F15DCD">
        <w:rPr>
          <w:rFonts w:ascii="Segoe UI" w:hAnsi="Segoe UI" w:cs="Segoe UI"/>
          <w:sz w:val="22"/>
        </w:rPr>
        <w:t>souvislosti s</w:t>
      </w:r>
      <w:r w:rsidR="00F3046F" w:rsidRPr="00F15DCD">
        <w:rPr>
          <w:rFonts w:ascii="Segoe UI" w:hAnsi="Segoe UI" w:cs="Segoe UI"/>
          <w:sz w:val="22"/>
        </w:rPr>
        <w:t> </w:t>
      </w:r>
      <w:r w:rsidRPr="00F15DCD">
        <w:rPr>
          <w:rFonts w:ascii="Segoe UI" w:hAnsi="Segoe UI" w:cs="Segoe UI"/>
          <w:sz w:val="22"/>
        </w:rPr>
        <w:t xml:space="preserve">realizací </w:t>
      </w:r>
      <w:r w:rsidR="002340D0" w:rsidRPr="00F15DCD">
        <w:rPr>
          <w:rFonts w:ascii="Segoe UI" w:hAnsi="Segoe UI" w:cs="Segoe UI"/>
          <w:sz w:val="22"/>
        </w:rPr>
        <w:t>této Smlouvy</w:t>
      </w:r>
      <w:r w:rsidR="006E793E" w:rsidRPr="00F15DCD">
        <w:rPr>
          <w:rFonts w:ascii="Segoe UI" w:hAnsi="Segoe UI" w:cs="Segoe UI"/>
          <w:sz w:val="22"/>
        </w:rPr>
        <w:t xml:space="preserve"> při právních jednáních a </w:t>
      </w:r>
      <w:r w:rsidR="0011578E" w:rsidRPr="00F15DCD">
        <w:rPr>
          <w:rFonts w:ascii="Segoe UI" w:hAnsi="Segoe UI" w:cs="Segoe UI"/>
          <w:sz w:val="22"/>
        </w:rPr>
        <w:t>faktických jednáních</w:t>
      </w:r>
      <w:r w:rsidR="006E793E" w:rsidRPr="00F15DCD">
        <w:rPr>
          <w:rFonts w:ascii="Segoe UI" w:hAnsi="Segoe UI" w:cs="Segoe UI"/>
          <w:sz w:val="22"/>
        </w:rPr>
        <w:t xml:space="preserve">, </w:t>
      </w:r>
      <w:r w:rsidR="005F3B8B" w:rsidRPr="00F15DCD">
        <w:rPr>
          <w:rFonts w:ascii="Segoe UI" w:hAnsi="Segoe UI" w:cs="Segoe UI"/>
          <w:sz w:val="22"/>
        </w:rPr>
        <w:t>a to v</w:t>
      </w:r>
      <w:r w:rsidR="00F3046F" w:rsidRPr="00F15DCD">
        <w:rPr>
          <w:rFonts w:ascii="Segoe UI" w:hAnsi="Segoe UI" w:cs="Segoe UI"/>
          <w:sz w:val="22"/>
        </w:rPr>
        <w:t> </w:t>
      </w:r>
      <w:r w:rsidR="005F3B8B" w:rsidRPr="00F15DCD">
        <w:rPr>
          <w:rFonts w:ascii="Segoe UI" w:hAnsi="Segoe UI" w:cs="Segoe UI"/>
          <w:sz w:val="22"/>
        </w:rPr>
        <w:t>rozsahu vyplývajícím z</w:t>
      </w:r>
      <w:r w:rsidR="00F3046F" w:rsidRPr="00F15DCD">
        <w:rPr>
          <w:rFonts w:ascii="Segoe UI" w:hAnsi="Segoe UI" w:cs="Segoe UI"/>
          <w:sz w:val="22"/>
        </w:rPr>
        <w:t> </w:t>
      </w:r>
      <w:r w:rsidR="005F3B8B" w:rsidRPr="00F15DCD">
        <w:rPr>
          <w:rFonts w:ascii="Segoe UI" w:hAnsi="Segoe UI" w:cs="Segoe UI"/>
          <w:sz w:val="22"/>
        </w:rPr>
        <w:t>Právních předpisů nebo určeném v</w:t>
      </w:r>
      <w:r w:rsidR="00F3046F" w:rsidRPr="00F15DCD">
        <w:rPr>
          <w:rFonts w:ascii="Segoe UI" w:hAnsi="Segoe UI" w:cs="Segoe UI"/>
          <w:sz w:val="22"/>
        </w:rPr>
        <w:t> </w:t>
      </w:r>
      <w:r w:rsidR="005F3B8B" w:rsidRPr="00F15DCD">
        <w:rPr>
          <w:rFonts w:ascii="Segoe UI" w:hAnsi="Segoe UI" w:cs="Segoe UI"/>
          <w:sz w:val="22"/>
        </w:rPr>
        <w:t>řádném písemném pověření či zmocnění</w:t>
      </w:r>
      <w:r w:rsidRPr="00F15DCD">
        <w:rPr>
          <w:rFonts w:ascii="Segoe UI" w:hAnsi="Segoe UI" w:cs="Segoe UI"/>
          <w:sz w:val="22"/>
        </w:rPr>
        <w:t>.</w:t>
      </w:r>
      <w:bookmarkStart w:id="146" w:name="_Toc253494498"/>
      <w:bookmarkEnd w:id="143"/>
      <w:bookmarkEnd w:id="144"/>
      <w:bookmarkEnd w:id="145"/>
    </w:p>
    <w:p w14:paraId="2DDB7941" w14:textId="63C74F1B" w:rsidR="00E23AD5" w:rsidRPr="00F15DCD" w:rsidRDefault="00A60B28" w:rsidP="007F4CFA">
      <w:pPr>
        <w:pStyle w:val="RLTextlnkuslovan"/>
        <w:numPr>
          <w:ilvl w:val="1"/>
          <w:numId w:val="11"/>
        </w:numPr>
        <w:tabs>
          <w:tab w:val="clear" w:pos="1588"/>
        </w:tabs>
        <w:spacing w:line="240" w:lineRule="auto"/>
        <w:ind w:left="1418" w:hanging="681"/>
        <w:rPr>
          <w:rFonts w:ascii="Segoe UI" w:hAnsi="Segoe UI" w:cs="Segoe UI"/>
          <w:sz w:val="22"/>
        </w:rPr>
      </w:pPr>
      <w:bookmarkStart w:id="147" w:name="_Toc253494499"/>
      <w:bookmarkEnd w:id="146"/>
      <w:r w:rsidRPr="00F15DCD">
        <w:rPr>
          <w:rFonts w:ascii="Segoe UI" w:hAnsi="Segoe UI" w:cs="Segoe UI"/>
          <w:sz w:val="22"/>
        </w:rPr>
        <w:t>Zá</w:t>
      </w:r>
      <w:r w:rsidR="00DC54B9" w:rsidRPr="00F15DCD">
        <w:rPr>
          <w:rFonts w:ascii="Segoe UI" w:hAnsi="Segoe UI" w:cs="Segoe UI"/>
          <w:sz w:val="22"/>
        </w:rPr>
        <w:t xml:space="preserve">stupce </w:t>
      </w:r>
      <w:r w:rsidR="006F4593" w:rsidRPr="00F15DCD">
        <w:rPr>
          <w:rFonts w:ascii="Segoe UI" w:hAnsi="Segoe UI" w:cs="Segoe UI"/>
          <w:sz w:val="22"/>
        </w:rPr>
        <w:t>Objednatel</w:t>
      </w:r>
      <w:r w:rsidR="00DC54B9" w:rsidRPr="00F15DCD">
        <w:rPr>
          <w:rFonts w:ascii="Segoe UI" w:hAnsi="Segoe UI" w:cs="Segoe UI"/>
          <w:sz w:val="22"/>
        </w:rPr>
        <w:t>e je oprávn</w:t>
      </w:r>
      <w:r w:rsidRPr="00F15DCD">
        <w:rPr>
          <w:rFonts w:ascii="Segoe UI" w:hAnsi="Segoe UI" w:cs="Segoe UI"/>
          <w:sz w:val="22"/>
        </w:rPr>
        <w:t>ě</w:t>
      </w:r>
      <w:r w:rsidR="00DC54B9" w:rsidRPr="00F15DCD">
        <w:rPr>
          <w:rFonts w:ascii="Segoe UI" w:hAnsi="Segoe UI" w:cs="Segoe UI"/>
          <w:sz w:val="22"/>
        </w:rPr>
        <w:t xml:space="preserve">n zmocnit i jinou osobu, aby zastupovala </w:t>
      </w:r>
      <w:r w:rsidR="006F4593" w:rsidRPr="00F15DCD">
        <w:rPr>
          <w:rFonts w:ascii="Segoe UI" w:hAnsi="Segoe UI" w:cs="Segoe UI"/>
          <w:sz w:val="22"/>
        </w:rPr>
        <w:t>Objednatel</w:t>
      </w:r>
      <w:r w:rsidR="00DC54B9" w:rsidRPr="00F15DCD">
        <w:rPr>
          <w:rFonts w:ascii="Segoe UI" w:hAnsi="Segoe UI" w:cs="Segoe UI"/>
          <w:sz w:val="22"/>
        </w:rPr>
        <w:t>e</w:t>
      </w:r>
      <w:r w:rsidRPr="00F15DCD">
        <w:rPr>
          <w:rFonts w:ascii="Segoe UI" w:hAnsi="Segoe UI" w:cs="Segoe UI"/>
          <w:sz w:val="22"/>
        </w:rPr>
        <w:t xml:space="preserve"> </w:t>
      </w:r>
      <w:r w:rsidR="00861688" w:rsidRPr="00F15DCD">
        <w:rPr>
          <w:rFonts w:ascii="Segoe UI" w:hAnsi="Segoe UI" w:cs="Segoe UI"/>
          <w:sz w:val="22"/>
        </w:rPr>
        <w:t>v</w:t>
      </w:r>
      <w:r w:rsidR="00F3046F" w:rsidRPr="00F15DCD">
        <w:rPr>
          <w:rFonts w:ascii="Segoe UI" w:hAnsi="Segoe UI" w:cs="Segoe UI"/>
          <w:sz w:val="22"/>
        </w:rPr>
        <w:t> </w:t>
      </w:r>
      <w:r w:rsidR="006E793E" w:rsidRPr="00F15DCD">
        <w:rPr>
          <w:rFonts w:ascii="Segoe UI" w:hAnsi="Segoe UI" w:cs="Segoe UI"/>
          <w:sz w:val="22"/>
        </w:rPr>
        <w:t>jím</w:t>
      </w:r>
      <w:r w:rsidR="00DC54B9" w:rsidRPr="00F15DCD">
        <w:rPr>
          <w:rFonts w:ascii="Segoe UI" w:hAnsi="Segoe UI" w:cs="Segoe UI"/>
          <w:sz w:val="22"/>
        </w:rPr>
        <w:t xml:space="preserve"> stanoveném rozsahu. Pokud </w:t>
      </w:r>
      <w:r w:rsidR="00483D84" w:rsidRPr="00F15DCD">
        <w:rPr>
          <w:rFonts w:ascii="Segoe UI" w:hAnsi="Segoe UI" w:cs="Segoe UI"/>
          <w:sz w:val="22"/>
        </w:rPr>
        <w:t>tato Smlouv</w:t>
      </w:r>
      <w:r w:rsidR="00DC54B9" w:rsidRPr="00F15DCD">
        <w:rPr>
          <w:rFonts w:ascii="Segoe UI" w:hAnsi="Segoe UI" w:cs="Segoe UI"/>
          <w:sz w:val="22"/>
        </w:rPr>
        <w:t xml:space="preserve">a odkazuje na Zástupce </w:t>
      </w:r>
      <w:r w:rsidR="006F4593" w:rsidRPr="00F15DCD">
        <w:rPr>
          <w:rFonts w:ascii="Segoe UI" w:hAnsi="Segoe UI" w:cs="Segoe UI"/>
          <w:sz w:val="22"/>
        </w:rPr>
        <w:t>Objednatel</w:t>
      </w:r>
      <w:r w:rsidR="00DC54B9" w:rsidRPr="00F15DCD">
        <w:rPr>
          <w:rFonts w:ascii="Segoe UI" w:hAnsi="Segoe UI" w:cs="Segoe UI"/>
          <w:sz w:val="22"/>
        </w:rPr>
        <w:t>e, platí</w:t>
      </w:r>
      <w:r w:rsidRPr="00F15DCD">
        <w:rPr>
          <w:rFonts w:ascii="Segoe UI" w:hAnsi="Segoe UI" w:cs="Segoe UI"/>
          <w:sz w:val="22"/>
        </w:rPr>
        <w:t xml:space="preserve"> </w:t>
      </w:r>
      <w:r w:rsidR="00DC54B9" w:rsidRPr="00F15DCD">
        <w:rPr>
          <w:rFonts w:ascii="Segoe UI" w:hAnsi="Segoe UI" w:cs="Segoe UI"/>
          <w:sz w:val="22"/>
        </w:rPr>
        <w:t>tento odkaz i pro takto zmocn</w:t>
      </w:r>
      <w:r w:rsidRPr="00F15DCD">
        <w:rPr>
          <w:rFonts w:ascii="Segoe UI" w:hAnsi="Segoe UI" w:cs="Segoe UI"/>
          <w:sz w:val="22"/>
        </w:rPr>
        <w:t>ě</w:t>
      </w:r>
      <w:r w:rsidR="00DC54B9" w:rsidRPr="00F15DCD">
        <w:rPr>
          <w:rFonts w:ascii="Segoe UI" w:hAnsi="Segoe UI" w:cs="Segoe UI"/>
          <w:sz w:val="22"/>
        </w:rPr>
        <w:t>nou osobu.</w:t>
      </w:r>
      <w:bookmarkStart w:id="148" w:name="_Toc253494500"/>
      <w:bookmarkEnd w:id="147"/>
      <w:r w:rsidR="00BE1828" w:rsidRPr="00F15DCD">
        <w:rPr>
          <w:rFonts w:ascii="Segoe UI" w:hAnsi="Segoe UI" w:cs="Segoe UI"/>
          <w:sz w:val="22"/>
        </w:rPr>
        <w:t xml:space="preserve"> Takto může </w:t>
      </w:r>
      <w:r w:rsidR="006F4593" w:rsidRPr="00F15DCD">
        <w:rPr>
          <w:rFonts w:ascii="Segoe UI" w:hAnsi="Segoe UI" w:cs="Segoe UI"/>
          <w:sz w:val="22"/>
        </w:rPr>
        <w:t>Objednatel</w:t>
      </w:r>
      <w:r w:rsidR="00BE1828" w:rsidRPr="00F15DCD">
        <w:rPr>
          <w:rFonts w:ascii="Segoe UI" w:hAnsi="Segoe UI" w:cs="Segoe UI"/>
          <w:sz w:val="22"/>
        </w:rPr>
        <w:t xml:space="preserve"> zmocnit i více Zástupců </w:t>
      </w:r>
      <w:r w:rsidR="006F4593" w:rsidRPr="00F15DCD">
        <w:rPr>
          <w:rFonts w:ascii="Segoe UI" w:hAnsi="Segoe UI" w:cs="Segoe UI"/>
          <w:sz w:val="22"/>
        </w:rPr>
        <w:t>Objednatel</w:t>
      </w:r>
      <w:r w:rsidR="00BE1828" w:rsidRPr="00F15DCD">
        <w:rPr>
          <w:rFonts w:ascii="Segoe UI" w:hAnsi="Segoe UI" w:cs="Segoe UI"/>
          <w:sz w:val="22"/>
        </w:rPr>
        <w:t xml:space="preserve">e bez ohledu na to, zda </w:t>
      </w:r>
      <w:r w:rsidR="006C7EAE" w:rsidRPr="00F15DCD">
        <w:rPr>
          <w:rFonts w:ascii="Segoe UI" w:hAnsi="Segoe UI" w:cs="Segoe UI"/>
          <w:sz w:val="22"/>
        </w:rPr>
        <w:t xml:space="preserve">tak učiní </w:t>
      </w:r>
      <w:r w:rsidR="00BE1828" w:rsidRPr="00F15DCD">
        <w:rPr>
          <w:rFonts w:ascii="Segoe UI" w:hAnsi="Segoe UI" w:cs="Segoe UI"/>
          <w:sz w:val="22"/>
        </w:rPr>
        <w:t>ve stejném či v</w:t>
      </w:r>
      <w:r w:rsidR="00F3046F" w:rsidRPr="00F15DCD">
        <w:rPr>
          <w:rFonts w:ascii="Segoe UI" w:hAnsi="Segoe UI" w:cs="Segoe UI"/>
          <w:sz w:val="22"/>
        </w:rPr>
        <w:t> </w:t>
      </w:r>
      <w:r w:rsidR="00BE1828" w:rsidRPr="00F15DCD">
        <w:rPr>
          <w:rFonts w:ascii="Segoe UI" w:hAnsi="Segoe UI" w:cs="Segoe UI"/>
          <w:sz w:val="22"/>
        </w:rPr>
        <w:t>různém rozsahu zmocnění.</w:t>
      </w:r>
    </w:p>
    <w:p w14:paraId="265B7A83" w14:textId="7032A5FB" w:rsidR="00E32C2C" w:rsidRPr="00F15DCD" w:rsidRDefault="00E623C6" w:rsidP="007F4CFA">
      <w:pPr>
        <w:pStyle w:val="RLTextlnkuslovan"/>
        <w:spacing w:line="240" w:lineRule="auto"/>
        <w:ind w:left="1418"/>
        <w:rPr>
          <w:rFonts w:ascii="Segoe UI" w:hAnsi="Segoe UI" w:cs="Segoe UI"/>
          <w:sz w:val="22"/>
        </w:rPr>
      </w:pPr>
      <w:r w:rsidRPr="00F15DCD">
        <w:rPr>
          <w:rFonts w:ascii="Segoe UI" w:hAnsi="Segoe UI" w:cs="Segoe UI"/>
          <w:sz w:val="22"/>
        </w:rPr>
        <w:t xml:space="preserve">Zástupce </w:t>
      </w:r>
      <w:r w:rsidR="006F4593" w:rsidRPr="00F15DCD">
        <w:rPr>
          <w:rFonts w:ascii="Segoe UI" w:hAnsi="Segoe UI" w:cs="Segoe UI"/>
          <w:sz w:val="22"/>
        </w:rPr>
        <w:t>Objednatel</w:t>
      </w:r>
      <w:r w:rsidRPr="00F15DCD">
        <w:rPr>
          <w:rFonts w:ascii="Segoe UI" w:hAnsi="Segoe UI" w:cs="Segoe UI"/>
          <w:sz w:val="22"/>
        </w:rPr>
        <w:t>e je uveden v</w:t>
      </w:r>
      <w:r w:rsidR="00F3046F" w:rsidRPr="00F15DCD">
        <w:rPr>
          <w:rFonts w:ascii="Segoe UI" w:hAnsi="Segoe UI" w:cs="Segoe UI"/>
          <w:sz w:val="22"/>
        </w:rPr>
        <w:t> </w:t>
      </w:r>
      <w:r w:rsidR="00272BAC" w:rsidRPr="00F15DCD">
        <w:rPr>
          <w:rFonts w:ascii="Segoe UI" w:hAnsi="Segoe UI" w:cs="Segoe UI"/>
          <w:sz w:val="22"/>
        </w:rPr>
        <w:t>p</w:t>
      </w:r>
      <w:r w:rsidRPr="00F15DCD">
        <w:rPr>
          <w:rFonts w:ascii="Segoe UI" w:hAnsi="Segoe UI" w:cs="Segoe UI"/>
          <w:sz w:val="22"/>
        </w:rPr>
        <w:t>říloze č.</w:t>
      </w:r>
      <w:r w:rsidR="004A498F" w:rsidRPr="00F15DCD">
        <w:rPr>
          <w:rFonts w:ascii="Segoe UI" w:hAnsi="Segoe UI" w:cs="Segoe UI"/>
          <w:sz w:val="22"/>
        </w:rPr>
        <w:t xml:space="preserve"> B1 Organizace projektu</w:t>
      </w:r>
      <w:r w:rsidRPr="00F15DCD">
        <w:rPr>
          <w:rFonts w:ascii="Segoe UI" w:hAnsi="Segoe UI" w:cs="Segoe UI"/>
          <w:sz w:val="22"/>
        </w:rPr>
        <w:t>.</w:t>
      </w:r>
      <w:r w:rsidRPr="00F15DCD" w:rsidDel="008736E6">
        <w:rPr>
          <w:rFonts w:ascii="Segoe UI" w:hAnsi="Segoe UI" w:cs="Segoe UI"/>
          <w:sz w:val="22"/>
        </w:rPr>
        <w:t xml:space="preserve"> </w:t>
      </w:r>
    </w:p>
    <w:p w14:paraId="57C76D48" w14:textId="621692F4" w:rsidR="00E23AD5" w:rsidRPr="00F15DCD" w:rsidRDefault="006F4593" w:rsidP="007F4CFA">
      <w:pPr>
        <w:pStyle w:val="RLTextlnkuslovan"/>
        <w:numPr>
          <w:ilvl w:val="1"/>
          <w:numId w:val="11"/>
        </w:numPr>
        <w:tabs>
          <w:tab w:val="clear" w:pos="1588"/>
        </w:tabs>
        <w:spacing w:line="240" w:lineRule="auto"/>
        <w:ind w:left="1418" w:hanging="681"/>
        <w:rPr>
          <w:rFonts w:ascii="Segoe UI" w:hAnsi="Segoe UI" w:cs="Segoe UI"/>
          <w:sz w:val="22"/>
        </w:rPr>
      </w:pPr>
      <w:r w:rsidRPr="00F15DCD">
        <w:rPr>
          <w:rFonts w:ascii="Segoe UI" w:hAnsi="Segoe UI" w:cs="Segoe UI"/>
          <w:sz w:val="22"/>
        </w:rPr>
        <w:t>Objednatel</w:t>
      </w:r>
      <w:r w:rsidR="00DC54B9" w:rsidRPr="00F15DCD">
        <w:rPr>
          <w:rFonts w:ascii="Segoe UI" w:hAnsi="Segoe UI" w:cs="Segoe UI"/>
          <w:sz w:val="22"/>
        </w:rPr>
        <w:t xml:space="preserve"> je oprávn</w:t>
      </w:r>
      <w:r w:rsidR="00A60B28" w:rsidRPr="00F15DCD">
        <w:rPr>
          <w:rFonts w:ascii="Segoe UI" w:hAnsi="Segoe UI" w:cs="Segoe UI"/>
          <w:sz w:val="22"/>
        </w:rPr>
        <w:t>ě</w:t>
      </w:r>
      <w:r w:rsidR="00DC54B9" w:rsidRPr="00F15DCD">
        <w:rPr>
          <w:rFonts w:ascii="Segoe UI" w:hAnsi="Segoe UI" w:cs="Segoe UI"/>
          <w:sz w:val="22"/>
        </w:rPr>
        <w:t>n kdykoli zm</w:t>
      </w:r>
      <w:r w:rsidR="00A60B28" w:rsidRPr="00F15DCD">
        <w:rPr>
          <w:rFonts w:ascii="Segoe UI" w:hAnsi="Segoe UI" w:cs="Segoe UI"/>
          <w:sz w:val="22"/>
        </w:rPr>
        <w:t>ě</w:t>
      </w:r>
      <w:r w:rsidR="00DC54B9" w:rsidRPr="00F15DCD">
        <w:rPr>
          <w:rFonts w:ascii="Segoe UI" w:hAnsi="Segoe UI" w:cs="Segoe UI"/>
          <w:sz w:val="22"/>
        </w:rPr>
        <w:t>nit</w:t>
      </w:r>
      <w:r w:rsidR="00A8149A" w:rsidRPr="00F15DCD">
        <w:rPr>
          <w:rFonts w:ascii="Segoe UI" w:hAnsi="Segoe UI" w:cs="Segoe UI"/>
          <w:sz w:val="22"/>
        </w:rPr>
        <w:t>, doplnit</w:t>
      </w:r>
      <w:r w:rsidR="00DC54B9" w:rsidRPr="00F15DCD">
        <w:rPr>
          <w:rFonts w:ascii="Segoe UI" w:hAnsi="Segoe UI" w:cs="Segoe UI"/>
          <w:sz w:val="22"/>
        </w:rPr>
        <w:t xml:space="preserve"> Zástupce </w:t>
      </w:r>
      <w:r w:rsidRPr="00F15DCD">
        <w:rPr>
          <w:rFonts w:ascii="Segoe UI" w:hAnsi="Segoe UI" w:cs="Segoe UI"/>
          <w:sz w:val="22"/>
        </w:rPr>
        <w:t>Objednatel</w:t>
      </w:r>
      <w:r w:rsidR="00DC54B9" w:rsidRPr="00F15DCD">
        <w:rPr>
          <w:rFonts w:ascii="Segoe UI" w:hAnsi="Segoe UI" w:cs="Segoe UI"/>
          <w:sz w:val="22"/>
        </w:rPr>
        <w:t>e a tato zm</w:t>
      </w:r>
      <w:r w:rsidR="00A60B28" w:rsidRPr="00F15DCD">
        <w:rPr>
          <w:rFonts w:ascii="Segoe UI" w:hAnsi="Segoe UI" w:cs="Segoe UI"/>
          <w:sz w:val="22"/>
        </w:rPr>
        <w:t>ě</w:t>
      </w:r>
      <w:r w:rsidR="00DC54B9" w:rsidRPr="00F15DCD">
        <w:rPr>
          <w:rFonts w:ascii="Segoe UI" w:hAnsi="Segoe UI" w:cs="Segoe UI"/>
          <w:sz w:val="22"/>
        </w:rPr>
        <w:t>na je v</w:t>
      </w:r>
      <w:r w:rsidR="00A60B28" w:rsidRPr="00F15DCD">
        <w:rPr>
          <w:rFonts w:ascii="Segoe UI" w:hAnsi="Segoe UI" w:cs="Segoe UI"/>
          <w:sz w:val="22"/>
        </w:rPr>
        <w:t xml:space="preserve">ůči </w:t>
      </w:r>
      <w:r w:rsidRPr="00F15DCD">
        <w:rPr>
          <w:rFonts w:ascii="Segoe UI" w:hAnsi="Segoe UI" w:cs="Segoe UI"/>
          <w:sz w:val="22"/>
        </w:rPr>
        <w:t>Zhotovitel</w:t>
      </w:r>
      <w:r w:rsidR="00DC54B9" w:rsidRPr="00F15DCD">
        <w:rPr>
          <w:rFonts w:ascii="Segoe UI" w:hAnsi="Segoe UI" w:cs="Segoe UI"/>
          <w:sz w:val="22"/>
        </w:rPr>
        <w:t>i ú</w:t>
      </w:r>
      <w:r w:rsidR="00A60B28" w:rsidRPr="00F15DCD">
        <w:rPr>
          <w:rFonts w:ascii="Segoe UI" w:hAnsi="Segoe UI" w:cs="Segoe UI"/>
          <w:sz w:val="22"/>
        </w:rPr>
        <w:t>č</w:t>
      </w:r>
      <w:r w:rsidR="00DC54B9" w:rsidRPr="00F15DCD">
        <w:rPr>
          <w:rFonts w:ascii="Segoe UI" w:hAnsi="Segoe UI" w:cs="Segoe UI"/>
          <w:sz w:val="22"/>
        </w:rPr>
        <w:t>inná okamžikem, kdy mu dojde oznámení o této zm</w:t>
      </w:r>
      <w:r w:rsidR="00A60B28" w:rsidRPr="00F15DCD">
        <w:rPr>
          <w:rFonts w:ascii="Segoe UI" w:hAnsi="Segoe UI" w:cs="Segoe UI"/>
          <w:sz w:val="22"/>
        </w:rPr>
        <w:t>ě</w:t>
      </w:r>
      <w:r w:rsidR="00DC54B9" w:rsidRPr="00F15DCD">
        <w:rPr>
          <w:rFonts w:ascii="Segoe UI" w:hAnsi="Segoe UI" w:cs="Segoe UI"/>
          <w:sz w:val="22"/>
        </w:rPr>
        <w:t>n</w:t>
      </w:r>
      <w:r w:rsidR="00A60B28" w:rsidRPr="00F15DCD">
        <w:rPr>
          <w:rFonts w:ascii="Segoe UI" w:hAnsi="Segoe UI" w:cs="Segoe UI"/>
          <w:sz w:val="22"/>
        </w:rPr>
        <w:t>ě</w:t>
      </w:r>
      <w:r w:rsidR="00DC54B9" w:rsidRPr="00F15DCD">
        <w:rPr>
          <w:rFonts w:ascii="Segoe UI" w:hAnsi="Segoe UI" w:cs="Segoe UI"/>
          <w:sz w:val="22"/>
        </w:rPr>
        <w:t>.</w:t>
      </w:r>
      <w:bookmarkStart w:id="149" w:name="_Toc253494501"/>
      <w:bookmarkEnd w:id="148"/>
      <w:r w:rsidR="00A8149A" w:rsidRPr="00F15DCD">
        <w:rPr>
          <w:rFonts w:ascii="Segoe UI" w:hAnsi="Segoe UI" w:cs="Segoe UI"/>
          <w:sz w:val="22"/>
        </w:rPr>
        <w:t xml:space="preserve"> Za účelem provedení změny, doplnění Zástupce </w:t>
      </w:r>
      <w:r w:rsidRPr="00F15DCD">
        <w:rPr>
          <w:rFonts w:ascii="Segoe UI" w:hAnsi="Segoe UI" w:cs="Segoe UI"/>
          <w:sz w:val="22"/>
        </w:rPr>
        <w:t>Objednatel</w:t>
      </w:r>
      <w:r w:rsidR="00A8149A" w:rsidRPr="00F15DCD">
        <w:rPr>
          <w:rFonts w:ascii="Segoe UI" w:hAnsi="Segoe UI" w:cs="Segoe UI"/>
          <w:sz w:val="22"/>
        </w:rPr>
        <w:t>e není nutné uzavírat dodatek k</w:t>
      </w:r>
      <w:r w:rsidR="00F3046F" w:rsidRPr="00F15DCD">
        <w:rPr>
          <w:rFonts w:ascii="Segoe UI" w:hAnsi="Segoe UI" w:cs="Segoe UI"/>
          <w:sz w:val="22"/>
        </w:rPr>
        <w:t> </w:t>
      </w:r>
      <w:r w:rsidR="00A8149A" w:rsidRPr="00F15DCD">
        <w:rPr>
          <w:rFonts w:ascii="Segoe UI" w:hAnsi="Segoe UI" w:cs="Segoe UI"/>
          <w:sz w:val="22"/>
        </w:rPr>
        <w:t>této Smlouvě.</w:t>
      </w:r>
    </w:p>
    <w:p w14:paraId="18B8459D" w14:textId="724DAAEF" w:rsidR="00DB398E" w:rsidRPr="00F15DCD" w:rsidRDefault="00A60B28" w:rsidP="007F4CFA">
      <w:pPr>
        <w:pStyle w:val="RLTextlnkuslovan"/>
        <w:numPr>
          <w:ilvl w:val="1"/>
          <w:numId w:val="11"/>
        </w:numPr>
        <w:tabs>
          <w:tab w:val="clear" w:pos="1588"/>
        </w:tabs>
        <w:spacing w:line="240" w:lineRule="auto"/>
        <w:ind w:left="1418" w:hanging="681"/>
        <w:rPr>
          <w:rFonts w:ascii="Segoe UI" w:hAnsi="Segoe UI" w:cs="Segoe UI"/>
          <w:sz w:val="22"/>
        </w:rPr>
      </w:pPr>
      <w:r w:rsidRPr="00F15DCD">
        <w:rPr>
          <w:rFonts w:ascii="Segoe UI" w:hAnsi="Segoe UI" w:cs="Segoe UI"/>
          <w:sz w:val="22"/>
        </w:rPr>
        <w:t>J</w:t>
      </w:r>
      <w:r w:rsidR="00DC54B9" w:rsidRPr="00F15DCD">
        <w:rPr>
          <w:rFonts w:ascii="Segoe UI" w:hAnsi="Segoe UI" w:cs="Segoe UI"/>
          <w:sz w:val="22"/>
        </w:rPr>
        <w:t xml:space="preserve">ednání nebo pokyny Zástupce </w:t>
      </w:r>
      <w:r w:rsidR="006F4593" w:rsidRPr="00F15DCD">
        <w:rPr>
          <w:rFonts w:ascii="Segoe UI" w:hAnsi="Segoe UI" w:cs="Segoe UI"/>
          <w:sz w:val="22"/>
        </w:rPr>
        <w:t>Objednatel</w:t>
      </w:r>
      <w:r w:rsidR="00DC54B9" w:rsidRPr="00F15DCD">
        <w:rPr>
          <w:rFonts w:ascii="Segoe UI" w:hAnsi="Segoe UI" w:cs="Segoe UI"/>
          <w:sz w:val="22"/>
        </w:rPr>
        <w:t>e v</w:t>
      </w:r>
      <w:r w:rsidR="00F3046F" w:rsidRPr="00F15DCD">
        <w:rPr>
          <w:rFonts w:ascii="Segoe UI" w:hAnsi="Segoe UI" w:cs="Segoe UI"/>
          <w:sz w:val="22"/>
        </w:rPr>
        <w:t> </w:t>
      </w:r>
      <w:r w:rsidR="00DC54B9" w:rsidRPr="00F15DCD">
        <w:rPr>
          <w:rFonts w:ascii="Segoe UI" w:hAnsi="Segoe UI" w:cs="Segoe UI"/>
          <w:sz w:val="22"/>
        </w:rPr>
        <w:t>rozsahu, v</w:t>
      </w:r>
      <w:r w:rsidR="00F3046F" w:rsidRPr="00F15DCD">
        <w:rPr>
          <w:rFonts w:ascii="Segoe UI" w:hAnsi="Segoe UI" w:cs="Segoe UI"/>
          <w:sz w:val="22"/>
        </w:rPr>
        <w:t> </w:t>
      </w:r>
      <w:r w:rsidR="00DC54B9" w:rsidRPr="00F15DCD">
        <w:rPr>
          <w:rFonts w:ascii="Segoe UI" w:hAnsi="Segoe UI" w:cs="Segoe UI"/>
          <w:sz w:val="22"/>
        </w:rPr>
        <w:t>jakém jsou p</w:t>
      </w:r>
      <w:r w:rsidRPr="00F15DCD">
        <w:rPr>
          <w:rFonts w:ascii="Segoe UI" w:hAnsi="Segoe UI" w:cs="Segoe UI"/>
          <w:sz w:val="22"/>
        </w:rPr>
        <w:t>ř</w:t>
      </w:r>
      <w:r w:rsidR="00DC54B9" w:rsidRPr="00F15DCD">
        <w:rPr>
          <w:rFonts w:ascii="Segoe UI" w:hAnsi="Segoe UI" w:cs="Segoe UI"/>
          <w:sz w:val="22"/>
        </w:rPr>
        <w:t>edvídány touto</w:t>
      </w:r>
      <w:r w:rsidRPr="00F15DCD">
        <w:rPr>
          <w:rFonts w:ascii="Segoe UI" w:hAnsi="Segoe UI" w:cs="Segoe UI"/>
          <w:sz w:val="22"/>
        </w:rPr>
        <w:t xml:space="preserve"> S</w:t>
      </w:r>
      <w:r w:rsidR="00DC54B9" w:rsidRPr="00F15DCD">
        <w:rPr>
          <w:rFonts w:ascii="Segoe UI" w:hAnsi="Segoe UI" w:cs="Segoe UI"/>
          <w:sz w:val="22"/>
        </w:rPr>
        <w:t xml:space="preserve">mlouvou, se považují za jednání nebo pokyny </w:t>
      </w:r>
      <w:r w:rsidR="006F4593" w:rsidRPr="00F15DCD">
        <w:rPr>
          <w:rFonts w:ascii="Segoe UI" w:hAnsi="Segoe UI" w:cs="Segoe UI"/>
          <w:sz w:val="22"/>
        </w:rPr>
        <w:t>Objednatel</w:t>
      </w:r>
      <w:r w:rsidR="00DC54B9" w:rsidRPr="00F15DCD">
        <w:rPr>
          <w:rFonts w:ascii="Segoe UI" w:hAnsi="Segoe UI" w:cs="Segoe UI"/>
          <w:sz w:val="22"/>
        </w:rPr>
        <w:t xml:space="preserve">e a </w:t>
      </w:r>
      <w:r w:rsidR="006F4593" w:rsidRPr="00F15DCD">
        <w:rPr>
          <w:rFonts w:ascii="Segoe UI" w:hAnsi="Segoe UI" w:cs="Segoe UI"/>
          <w:sz w:val="22"/>
        </w:rPr>
        <w:t>Zhotovitel</w:t>
      </w:r>
      <w:r w:rsidR="00DC54B9" w:rsidRPr="00F15DCD">
        <w:rPr>
          <w:rFonts w:ascii="Segoe UI" w:hAnsi="Segoe UI" w:cs="Segoe UI"/>
          <w:sz w:val="22"/>
        </w:rPr>
        <w:t xml:space="preserve"> nebo</w:t>
      </w:r>
      <w:r w:rsidRPr="00F15DCD">
        <w:rPr>
          <w:rFonts w:ascii="Segoe UI" w:hAnsi="Segoe UI" w:cs="Segoe UI"/>
          <w:sz w:val="22"/>
        </w:rPr>
        <w:t xml:space="preserve"> </w:t>
      </w:r>
      <w:r w:rsidR="00DC54B9" w:rsidRPr="00F15DCD">
        <w:rPr>
          <w:rFonts w:ascii="Segoe UI" w:hAnsi="Segoe UI" w:cs="Segoe UI"/>
          <w:sz w:val="22"/>
        </w:rPr>
        <w:t xml:space="preserve">Zástupce </w:t>
      </w:r>
      <w:r w:rsidR="006F4593" w:rsidRPr="00F15DCD">
        <w:rPr>
          <w:rFonts w:ascii="Segoe UI" w:hAnsi="Segoe UI" w:cs="Segoe UI"/>
          <w:sz w:val="22"/>
        </w:rPr>
        <w:t>Zhotovitel</w:t>
      </w:r>
      <w:r w:rsidR="00DC54B9" w:rsidRPr="00F15DCD">
        <w:rPr>
          <w:rFonts w:ascii="Segoe UI" w:hAnsi="Segoe UI" w:cs="Segoe UI"/>
          <w:sz w:val="22"/>
        </w:rPr>
        <w:t>e je povinen podle nich postupovat.</w:t>
      </w:r>
      <w:bookmarkEnd w:id="149"/>
    </w:p>
    <w:p w14:paraId="7053656F" w14:textId="1CAA0BC0" w:rsidR="00E23AD5" w:rsidRPr="00F15DCD" w:rsidRDefault="00625EA3" w:rsidP="007F4CFA">
      <w:pPr>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Zástupce </w:t>
      </w:r>
      <w:r w:rsidR="006F4593" w:rsidRPr="00F15DCD">
        <w:rPr>
          <w:rFonts w:ascii="Segoe UI" w:eastAsia="Calibri" w:hAnsi="Segoe UI" w:cs="Segoe UI"/>
          <w:b/>
          <w:sz w:val="22"/>
          <w:szCs w:val="22"/>
          <w:lang w:eastAsia="cs-CZ"/>
        </w:rPr>
        <w:t>Zhotovitel</w:t>
      </w:r>
      <w:r w:rsidRPr="00F15DCD">
        <w:rPr>
          <w:rFonts w:ascii="Segoe UI" w:eastAsia="Calibri" w:hAnsi="Segoe UI" w:cs="Segoe UI"/>
          <w:b/>
          <w:sz w:val="22"/>
          <w:szCs w:val="22"/>
          <w:lang w:eastAsia="cs-CZ"/>
        </w:rPr>
        <w:t>e</w:t>
      </w:r>
      <w:bookmarkStart w:id="150" w:name="_Toc253494503"/>
    </w:p>
    <w:p w14:paraId="76E2ABE5" w14:textId="2E6408CB" w:rsidR="00027204" w:rsidRPr="00F15DCD" w:rsidRDefault="00E23AD5"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bookmarkStart w:id="151" w:name="_Ref467239665"/>
      <w:r w:rsidRPr="00F15DCD">
        <w:rPr>
          <w:rFonts w:ascii="Segoe UI" w:hAnsi="Segoe UI" w:cs="Segoe UI"/>
          <w:sz w:val="22"/>
        </w:rPr>
        <w:t>Z</w:t>
      </w:r>
      <w:r w:rsidR="00DC54B9" w:rsidRPr="00F15DCD">
        <w:rPr>
          <w:rFonts w:ascii="Segoe UI" w:hAnsi="Segoe UI" w:cs="Segoe UI"/>
          <w:sz w:val="22"/>
        </w:rPr>
        <w:t xml:space="preserve">ástupce </w:t>
      </w:r>
      <w:r w:rsidR="006F4593" w:rsidRPr="00F15DCD">
        <w:rPr>
          <w:rFonts w:ascii="Segoe UI" w:hAnsi="Segoe UI" w:cs="Segoe UI"/>
          <w:sz w:val="22"/>
        </w:rPr>
        <w:t>Zhotovitel</w:t>
      </w:r>
      <w:r w:rsidR="00DC54B9" w:rsidRPr="00F15DCD">
        <w:rPr>
          <w:rFonts w:ascii="Segoe UI" w:hAnsi="Segoe UI" w:cs="Segoe UI"/>
          <w:sz w:val="22"/>
        </w:rPr>
        <w:t xml:space="preserve">e je osoba, která je </w:t>
      </w:r>
      <w:r w:rsidR="00861688" w:rsidRPr="00F15DCD">
        <w:rPr>
          <w:rFonts w:ascii="Segoe UI" w:hAnsi="Segoe UI" w:cs="Segoe UI"/>
          <w:sz w:val="22"/>
        </w:rPr>
        <w:t>oprávněn</w:t>
      </w:r>
      <w:r w:rsidR="00DC54B9" w:rsidRPr="00F15DCD">
        <w:rPr>
          <w:rFonts w:ascii="Segoe UI" w:hAnsi="Segoe UI" w:cs="Segoe UI"/>
          <w:sz w:val="22"/>
        </w:rPr>
        <w:t xml:space="preserve">á zastupovat </w:t>
      </w:r>
      <w:r w:rsidR="006F4593" w:rsidRPr="00F15DCD">
        <w:rPr>
          <w:rFonts w:ascii="Segoe UI" w:hAnsi="Segoe UI" w:cs="Segoe UI"/>
          <w:sz w:val="22"/>
        </w:rPr>
        <w:t>Zhotovitel</w:t>
      </w:r>
      <w:r w:rsidR="00DC54B9" w:rsidRPr="00F15DCD">
        <w:rPr>
          <w:rFonts w:ascii="Segoe UI" w:hAnsi="Segoe UI" w:cs="Segoe UI"/>
          <w:sz w:val="22"/>
        </w:rPr>
        <w:t>e</w:t>
      </w:r>
      <w:r w:rsidR="00A60B28" w:rsidRPr="00F15DCD">
        <w:rPr>
          <w:rFonts w:ascii="Segoe UI" w:hAnsi="Segoe UI" w:cs="Segoe UI"/>
          <w:sz w:val="22"/>
        </w:rPr>
        <w:t xml:space="preserve"> </w:t>
      </w:r>
      <w:r w:rsidR="00861688" w:rsidRPr="00F15DCD">
        <w:rPr>
          <w:rFonts w:ascii="Segoe UI" w:hAnsi="Segoe UI" w:cs="Segoe UI"/>
          <w:sz w:val="22"/>
        </w:rPr>
        <w:t>v</w:t>
      </w:r>
      <w:r w:rsidR="00F3046F" w:rsidRPr="00F15DCD">
        <w:rPr>
          <w:rFonts w:ascii="Segoe UI" w:hAnsi="Segoe UI" w:cs="Segoe UI"/>
          <w:sz w:val="22"/>
        </w:rPr>
        <w:t> </w:t>
      </w:r>
      <w:r w:rsidR="00DC54B9" w:rsidRPr="00F15DCD">
        <w:rPr>
          <w:rFonts w:ascii="Segoe UI" w:hAnsi="Segoe UI" w:cs="Segoe UI"/>
          <w:sz w:val="22"/>
        </w:rPr>
        <w:t>souvislosti s</w:t>
      </w:r>
      <w:r w:rsidR="00F3046F" w:rsidRPr="00F15DCD">
        <w:rPr>
          <w:rFonts w:ascii="Segoe UI" w:hAnsi="Segoe UI" w:cs="Segoe UI"/>
          <w:sz w:val="22"/>
        </w:rPr>
        <w:t> </w:t>
      </w:r>
      <w:r w:rsidR="00DC54B9" w:rsidRPr="00F15DCD">
        <w:rPr>
          <w:rFonts w:ascii="Segoe UI" w:hAnsi="Segoe UI" w:cs="Segoe UI"/>
          <w:sz w:val="22"/>
        </w:rPr>
        <w:t xml:space="preserve">realizací </w:t>
      </w:r>
      <w:r w:rsidR="002340D0" w:rsidRPr="00F15DCD">
        <w:rPr>
          <w:rFonts w:ascii="Segoe UI" w:hAnsi="Segoe UI" w:cs="Segoe UI"/>
          <w:sz w:val="22"/>
        </w:rPr>
        <w:t>této Smlouvy</w:t>
      </w:r>
      <w:r w:rsidR="006E793E" w:rsidRPr="00F15DCD">
        <w:rPr>
          <w:rFonts w:ascii="Segoe UI" w:hAnsi="Segoe UI" w:cs="Segoe UI"/>
          <w:sz w:val="22"/>
        </w:rPr>
        <w:t xml:space="preserve"> </w:t>
      </w:r>
      <w:r w:rsidR="00B1152E" w:rsidRPr="00F15DCD">
        <w:rPr>
          <w:rFonts w:ascii="Segoe UI" w:hAnsi="Segoe UI" w:cs="Segoe UI"/>
          <w:sz w:val="22"/>
        </w:rPr>
        <w:t xml:space="preserve">při </w:t>
      </w:r>
      <w:r w:rsidR="006E793E" w:rsidRPr="00F15DCD">
        <w:rPr>
          <w:rFonts w:ascii="Segoe UI" w:hAnsi="Segoe UI" w:cs="Segoe UI"/>
          <w:sz w:val="22"/>
        </w:rPr>
        <w:t xml:space="preserve">právních jednáních a </w:t>
      </w:r>
      <w:r w:rsidR="0011578E" w:rsidRPr="00F15DCD">
        <w:rPr>
          <w:rFonts w:ascii="Segoe UI" w:hAnsi="Segoe UI" w:cs="Segoe UI"/>
          <w:sz w:val="22"/>
        </w:rPr>
        <w:t>faktických jednáních</w:t>
      </w:r>
      <w:r w:rsidR="006E793E" w:rsidRPr="00F15DCD">
        <w:rPr>
          <w:rFonts w:ascii="Segoe UI" w:hAnsi="Segoe UI" w:cs="Segoe UI"/>
          <w:sz w:val="22"/>
        </w:rPr>
        <w:t>, a to v</w:t>
      </w:r>
      <w:r w:rsidR="00F3046F" w:rsidRPr="00F15DCD">
        <w:rPr>
          <w:rFonts w:ascii="Segoe UI" w:hAnsi="Segoe UI" w:cs="Segoe UI"/>
          <w:sz w:val="22"/>
        </w:rPr>
        <w:t> </w:t>
      </w:r>
      <w:r w:rsidR="006E793E" w:rsidRPr="00F15DCD">
        <w:rPr>
          <w:rFonts w:ascii="Segoe UI" w:hAnsi="Segoe UI" w:cs="Segoe UI"/>
          <w:sz w:val="22"/>
        </w:rPr>
        <w:t xml:space="preserve">rozsahu </w:t>
      </w:r>
      <w:r w:rsidR="00BE1828" w:rsidRPr="00F15DCD">
        <w:rPr>
          <w:rFonts w:ascii="Segoe UI" w:hAnsi="Segoe UI" w:cs="Segoe UI"/>
          <w:sz w:val="22"/>
        </w:rPr>
        <w:t>vyplývajícím z</w:t>
      </w:r>
      <w:r w:rsidR="00F3046F" w:rsidRPr="00F15DCD">
        <w:rPr>
          <w:rFonts w:ascii="Segoe UI" w:hAnsi="Segoe UI" w:cs="Segoe UI"/>
          <w:sz w:val="22"/>
        </w:rPr>
        <w:t> </w:t>
      </w:r>
      <w:r w:rsidR="009E18E0" w:rsidRPr="00F15DCD">
        <w:rPr>
          <w:rFonts w:ascii="Segoe UI" w:hAnsi="Segoe UI" w:cs="Segoe UI"/>
          <w:sz w:val="22"/>
        </w:rPr>
        <w:t>P</w:t>
      </w:r>
      <w:r w:rsidR="00BE1828" w:rsidRPr="00F15DCD">
        <w:rPr>
          <w:rFonts w:ascii="Segoe UI" w:hAnsi="Segoe UI" w:cs="Segoe UI"/>
          <w:sz w:val="22"/>
        </w:rPr>
        <w:t xml:space="preserve">rávních předpisů nebo </w:t>
      </w:r>
      <w:r w:rsidR="006E793E" w:rsidRPr="00F15DCD">
        <w:rPr>
          <w:rFonts w:ascii="Segoe UI" w:hAnsi="Segoe UI" w:cs="Segoe UI"/>
          <w:sz w:val="22"/>
        </w:rPr>
        <w:t>určeném v</w:t>
      </w:r>
      <w:r w:rsidR="00F3046F" w:rsidRPr="00F15DCD">
        <w:rPr>
          <w:rFonts w:ascii="Segoe UI" w:hAnsi="Segoe UI" w:cs="Segoe UI"/>
          <w:sz w:val="22"/>
        </w:rPr>
        <w:t> </w:t>
      </w:r>
      <w:r w:rsidR="006E793E" w:rsidRPr="00F15DCD">
        <w:rPr>
          <w:rFonts w:ascii="Segoe UI" w:hAnsi="Segoe UI" w:cs="Segoe UI"/>
          <w:sz w:val="22"/>
        </w:rPr>
        <w:t>řádném písemném pověření či zmocnění</w:t>
      </w:r>
      <w:r w:rsidR="00DC54B9" w:rsidRPr="00F15DCD">
        <w:rPr>
          <w:rFonts w:ascii="Segoe UI" w:hAnsi="Segoe UI" w:cs="Segoe UI"/>
          <w:sz w:val="22"/>
        </w:rPr>
        <w:t>.</w:t>
      </w:r>
      <w:bookmarkStart w:id="152" w:name="_Toc253494504"/>
      <w:bookmarkEnd w:id="150"/>
      <w:bookmarkEnd w:id="151"/>
    </w:p>
    <w:p w14:paraId="6B68EEF2" w14:textId="4EB22DF6" w:rsidR="00E32C2C" w:rsidRPr="00F15DCD" w:rsidRDefault="00E623C6" w:rsidP="007F4CFA">
      <w:pPr>
        <w:pStyle w:val="RLTextlnkuslovan"/>
        <w:spacing w:line="240" w:lineRule="auto"/>
        <w:ind w:left="1418"/>
        <w:rPr>
          <w:rFonts w:ascii="Segoe UI" w:hAnsi="Segoe UI" w:cs="Segoe UI"/>
          <w:sz w:val="22"/>
        </w:rPr>
      </w:pPr>
      <w:bookmarkStart w:id="153" w:name="_Hlk32761826"/>
      <w:r w:rsidRPr="00F15DCD">
        <w:rPr>
          <w:rFonts w:ascii="Segoe UI" w:hAnsi="Segoe UI" w:cs="Segoe UI"/>
          <w:sz w:val="22"/>
        </w:rPr>
        <w:t xml:space="preserve">Zástupce </w:t>
      </w:r>
      <w:r w:rsidR="006F4593" w:rsidRPr="00F15DCD">
        <w:rPr>
          <w:rFonts w:ascii="Segoe UI" w:hAnsi="Segoe UI" w:cs="Segoe UI"/>
          <w:sz w:val="22"/>
        </w:rPr>
        <w:t>Zhotovitel</w:t>
      </w:r>
      <w:r w:rsidR="00E32C2C" w:rsidRPr="00F15DCD">
        <w:rPr>
          <w:rFonts w:ascii="Segoe UI" w:hAnsi="Segoe UI" w:cs="Segoe UI"/>
          <w:sz w:val="22"/>
        </w:rPr>
        <w:t>e</w:t>
      </w:r>
      <w:r w:rsidRPr="00F15DCD">
        <w:rPr>
          <w:rFonts w:ascii="Segoe UI" w:hAnsi="Segoe UI" w:cs="Segoe UI"/>
          <w:sz w:val="22"/>
        </w:rPr>
        <w:t xml:space="preserve"> je uveden v</w:t>
      </w:r>
      <w:r w:rsidR="00F3046F" w:rsidRPr="00F15DCD">
        <w:rPr>
          <w:rFonts w:ascii="Segoe UI" w:hAnsi="Segoe UI" w:cs="Segoe UI"/>
          <w:sz w:val="22"/>
        </w:rPr>
        <w:t> </w:t>
      </w:r>
      <w:r w:rsidR="004A498F" w:rsidRPr="00F15DCD">
        <w:rPr>
          <w:rFonts w:ascii="Segoe UI" w:hAnsi="Segoe UI" w:cs="Segoe UI"/>
          <w:sz w:val="22"/>
        </w:rPr>
        <w:t>Nabídce Zhotovitele</w:t>
      </w:r>
      <w:r w:rsidRPr="00F15DCD">
        <w:rPr>
          <w:rFonts w:ascii="Segoe UI" w:hAnsi="Segoe UI" w:cs="Segoe UI"/>
          <w:sz w:val="22"/>
        </w:rPr>
        <w:t>.</w:t>
      </w:r>
      <w:r w:rsidRPr="00F15DCD" w:rsidDel="008736E6">
        <w:rPr>
          <w:rFonts w:ascii="Segoe UI" w:hAnsi="Segoe UI" w:cs="Segoe UI"/>
          <w:sz w:val="22"/>
        </w:rPr>
        <w:t xml:space="preserve"> </w:t>
      </w:r>
      <w:bookmarkEnd w:id="153"/>
    </w:p>
    <w:p w14:paraId="70E97350" w14:textId="320B3634" w:rsidR="00E23AD5" w:rsidRPr="00F15DCD" w:rsidRDefault="003F71FB"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bookmarkStart w:id="154" w:name="_Toc253494505"/>
      <w:bookmarkEnd w:id="152"/>
      <w:r w:rsidRPr="00F15DCD">
        <w:rPr>
          <w:rFonts w:ascii="Segoe UI" w:hAnsi="Segoe UI" w:cs="Segoe UI"/>
          <w:sz w:val="22"/>
        </w:rPr>
        <w:t xml:space="preserve">Při schválení Zástupce Zhotovitele po uzavření Smlouvy se postupuje podle přílohy č. B1 </w:t>
      </w:r>
      <w:r w:rsidR="006A427C" w:rsidRPr="00F15DCD">
        <w:rPr>
          <w:rFonts w:ascii="Segoe UI" w:hAnsi="Segoe UI" w:cs="Segoe UI"/>
          <w:sz w:val="22"/>
        </w:rPr>
        <w:t>Organizace projektu</w:t>
      </w:r>
      <w:r w:rsidRPr="00F15DCD">
        <w:rPr>
          <w:rFonts w:ascii="Segoe UI" w:hAnsi="Segoe UI" w:cs="Segoe UI"/>
          <w:sz w:val="22"/>
        </w:rPr>
        <w:t>.</w:t>
      </w:r>
      <w:r w:rsidR="0076732F" w:rsidRPr="00F15DCD">
        <w:rPr>
          <w:rFonts w:ascii="Segoe UI" w:hAnsi="Segoe UI" w:cs="Segoe UI"/>
          <w:sz w:val="22"/>
        </w:rPr>
        <w:t xml:space="preserve"> </w:t>
      </w:r>
      <w:r w:rsidR="006F4593" w:rsidRPr="00F15DCD">
        <w:rPr>
          <w:rFonts w:ascii="Segoe UI" w:hAnsi="Segoe UI" w:cs="Segoe UI"/>
          <w:sz w:val="22"/>
        </w:rPr>
        <w:t>Zhotovitel</w:t>
      </w:r>
      <w:r w:rsidR="009C7481" w:rsidRPr="00F15DCD">
        <w:rPr>
          <w:rFonts w:ascii="Segoe UI" w:hAnsi="Segoe UI" w:cs="Segoe UI"/>
          <w:sz w:val="22"/>
        </w:rPr>
        <w:t xml:space="preserve"> je oprávněn změnit</w:t>
      </w:r>
      <w:r w:rsidRPr="00F15DCD">
        <w:rPr>
          <w:rFonts w:ascii="Segoe UI" w:hAnsi="Segoe UI" w:cs="Segoe UI"/>
          <w:sz w:val="22"/>
        </w:rPr>
        <w:t xml:space="preserve"> či</w:t>
      </w:r>
      <w:r w:rsidR="00A8149A" w:rsidRPr="00F15DCD">
        <w:rPr>
          <w:rFonts w:ascii="Segoe UI" w:hAnsi="Segoe UI" w:cs="Segoe UI"/>
          <w:sz w:val="22"/>
        </w:rPr>
        <w:t xml:space="preserve"> doplnit</w:t>
      </w:r>
      <w:r w:rsidR="009C7481" w:rsidRPr="00F15DCD">
        <w:rPr>
          <w:rFonts w:ascii="Segoe UI" w:hAnsi="Segoe UI" w:cs="Segoe UI"/>
          <w:sz w:val="22"/>
        </w:rPr>
        <w:t xml:space="preserve"> Zástupce </w:t>
      </w:r>
      <w:r w:rsidR="006F4593" w:rsidRPr="00F15DCD">
        <w:rPr>
          <w:rFonts w:ascii="Segoe UI" w:hAnsi="Segoe UI" w:cs="Segoe UI"/>
          <w:sz w:val="22"/>
        </w:rPr>
        <w:t>Zhotovitel</w:t>
      </w:r>
      <w:r w:rsidR="009C7481" w:rsidRPr="00F15DCD">
        <w:rPr>
          <w:rFonts w:ascii="Segoe UI" w:hAnsi="Segoe UI" w:cs="Segoe UI"/>
          <w:sz w:val="22"/>
        </w:rPr>
        <w:t>e</w:t>
      </w:r>
      <w:r w:rsidRPr="00F15DCD">
        <w:rPr>
          <w:rFonts w:ascii="Segoe UI" w:hAnsi="Segoe UI" w:cs="Segoe UI"/>
          <w:sz w:val="22"/>
        </w:rPr>
        <w:t xml:space="preserve"> po schválení Objednatelem</w:t>
      </w:r>
      <w:bookmarkStart w:id="155" w:name="_Toc253494506"/>
      <w:bookmarkEnd w:id="154"/>
      <w:r w:rsidR="00861688" w:rsidRPr="00F15DCD">
        <w:rPr>
          <w:rFonts w:ascii="Segoe UI" w:hAnsi="Segoe UI" w:cs="Segoe UI"/>
          <w:sz w:val="22"/>
        </w:rPr>
        <w:t>.</w:t>
      </w:r>
      <w:r w:rsidR="00A8149A" w:rsidRPr="00F15DCD">
        <w:rPr>
          <w:rFonts w:ascii="Segoe UI" w:hAnsi="Segoe UI" w:cs="Segoe UI"/>
          <w:sz w:val="22"/>
        </w:rPr>
        <w:t xml:space="preserve"> </w:t>
      </w:r>
      <w:r w:rsidR="0076732F" w:rsidRPr="00F15DCD">
        <w:rPr>
          <w:rFonts w:ascii="Segoe UI" w:hAnsi="Segoe UI" w:cs="Segoe UI"/>
          <w:sz w:val="22"/>
        </w:rPr>
        <w:t>Jestliže Objednatel neschválí Zástupce Zhotovitele, a to při uzavření Smlouvy či v</w:t>
      </w:r>
      <w:r w:rsidR="00F3046F" w:rsidRPr="00F15DCD">
        <w:rPr>
          <w:rFonts w:ascii="Segoe UI" w:hAnsi="Segoe UI" w:cs="Segoe UI"/>
          <w:sz w:val="22"/>
        </w:rPr>
        <w:t> </w:t>
      </w:r>
      <w:r w:rsidR="00E35F43" w:rsidRPr="00F15DCD">
        <w:rPr>
          <w:rFonts w:ascii="Segoe UI" w:hAnsi="Segoe UI" w:cs="Segoe UI"/>
          <w:sz w:val="22"/>
        </w:rPr>
        <w:t>p</w:t>
      </w:r>
      <w:r w:rsidR="0076732F" w:rsidRPr="00F15DCD">
        <w:rPr>
          <w:rFonts w:ascii="Segoe UI" w:hAnsi="Segoe UI" w:cs="Segoe UI"/>
          <w:sz w:val="22"/>
        </w:rPr>
        <w:t>růběhu</w:t>
      </w:r>
      <w:r w:rsidR="00E35F43" w:rsidRPr="00F15DCD">
        <w:rPr>
          <w:rFonts w:ascii="Segoe UI" w:hAnsi="Segoe UI" w:cs="Segoe UI"/>
          <w:sz w:val="22"/>
        </w:rPr>
        <w:t xml:space="preserve"> provádění Díla</w:t>
      </w:r>
      <w:r w:rsidR="0076732F" w:rsidRPr="00F15DCD">
        <w:rPr>
          <w:rFonts w:ascii="Segoe UI" w:hAnsi="Segoe UI" w:cs="Segoe UI"/>
          <w:sz w:val="22"/>
        </w:rPr>
        <w:t xml:space="preserve">, sdělí Zhotoviteli důvody nesouhlasu. </w:t>
      </w:r>
      <w:r w:rsidR="00A8149A" w:rsidRPr="00F15DCD">
        <w:rPr>
          <w:rFonts w:ascii="Segoe UI" w:hAnsi="Segoe UI" w:cs="Segoe UI"/>
          <w:sz w:val="22"/>
        </w:rPr>
        <w:t xml:space="preserve">Za účelem provedení změny, doplnění Zástupce </w:t>
      </w:r>
      <w:r w:rsidR="006F4593" w:rsidRPr="00F15DCD">
        <w:rPr>
          <w:rFonts w:ascii="Segoe UI" w:hAnsi="Segoe UI" w:cs="Segoe UI"/>
          <w:sz w:val="22"/>
        </w:rPr>
        <w:t>Zhotovitel</w:t>
      </w:r>
      <w:r w:rsidR="00A8149A" w:rsidRPr="00F15DCD">
        <w:rPr>
          <w:rFonts w:ascii="Segoe UI" w:hAnsi="Segoe UI" w:cs="Segoe UI"/>
          <w:sz w:val="22"/>
        </w:rPr>
        <w:t>e není nutné uzavírat dodatek k</w:t>
      </w:r>
      <w:r w:rsidR="00F3046F" w:rsidRPr="00F15DCD">
        <w:rPr>
          <w:rFonts w:ascii="Segoe UI" w:hAnsi="Segoe UI" w:cs="Segoe UI"/>
          <w:sz w:val="22"/>
        </w:rPr>
        <w:t> </w:t>
      </w:r>
      <w:r w:rsidR="00A8149A" w:rsidRPr="00F15DCD">
        <w:rPr>
          <w:rFonts w:ascii="Segoe UI" w:hAnsi="Segoe UI" w:cs="Segoe UI"/>
          <w:sz w:val="22"/>
        </w:rPr>
        <w:t>této Smlouvě.</w:t>
      </w:r>
      <w:r w:rsidR="001C1997" w:rsidRPr="00F15DCD">
        <w:rPr>
          <w:rFonts w:ascii="Segoe UI" w:hAnsi="Segoe UI" w:cs="Segoe UI"/>
          <w:sz w:val="22"/>
        </w:rPr>
        <w:t xml:space="preserve"> Bude-li se </w:t>
      </w:r>
      <w:r w:rsidR="001C1997" w:rsidRPr="00F15DCD">
        <w:rPr>
          <w:rFonts w:ascii="Segoe UI" w:hAnsi="Segoe UI" w:cs="Segoe UI"/>
          <w:sz w:val="22"/>
        </w:rPr>
        <w:lastRenderedPageBreak/>
        <w:t>jednat o zástupce</w:t>
      </w:r>
      <w:r w:rsidR="00FA557D" w:rsidRPr="00F15DCD">
        <w:rPr>
          <w:rFonts w:ascii="Segoe UI" w:hAnsi="Segoe UI" w:cs="Segoe UI"/>
          <w:sz w:val="22"/>
        </w:rPr>
        <w:t>,</w:t>
      </w:r>
      <w:r w:rsidR="001C1997" w:rsidRPr="00F15DCD">
        <w:rPr>
          <w:rFonts w:ascii="Segoe UI" w:hAnsi="Segoe UI" w:cs="Segoe UI"/>
          <w:sz w:val="22"/>
        </w:rPr>
        <w:t xml:space="preserve"> s</w:t>
      </w:r>
      <w:r w:rsidR="00F3046F" w:rsidRPr="00F15DCD">
        <w:rPr>
          <w:rFonts w:ascii="Segoe UI" w:hAnsi="Segoe UI" w:cs="Segoe UI"/>
          <w:sz w:val="22"/>
        </w:rPr>
        <w:t> </w:t>
      </w:r>
      <w:r w:rsidR="001C1997" w:rsidRPr="00F15DCD">
        <w:rPr>
          <w:rFonts w:ascii="Segoe UI" w:hAnsi="Segoe UI" w:cs="Segoe UI"/>
          <w:sz w:val="22"/>
        </w:rPr>
        <w:t>nímž byla spojena povinnost prokázat kvalifikaci v</w:t>
      </w:r>
      <w:r w:rsidR="00F3046F" w:rsidRPr="00F15DCD">
        <w:rPr>
          <w:rFonts w:ascii="Segoe UI" w:hAnsi="Segoe UI" w:cs="Segoe UI"/>
          <w:sz w:val="22"/>
        </w:rPr>
        <w:t> </w:t>
      </w:r>
      <w:r w:rsidR="001C1997" w:rsidRPr="00F15DCD">
        <w:rPr>
          <w:rFonts w:ascii="Segoe UI" w:hAnsi="Segoe UI" w:cs="Segoe UI"/>
          <w:sz w:val="22"/>
        </w:rPr>
        <w:t>řízení</w:t>
      </w:r>
      <w:r w:rsidR="00FA557D" w:rsidRPr="00F15DCD">
        <w:rPr>
          <w:rFonts w:ascii="Segoe UI" w:hAnsi="Segoe UI" w:cs="Segoe UI"/>
          <w:sz w:val="22"/>
        </w:rPr>
        <w:t xml:space="preserve"> dle ZZVZ předcházejícím</w:t>
      </w:r>
      <w:r w:rsidR="001C1997" w:rsidRPr="00F15DCD">
        <w:rPr>
          <w:rFonts w:ascii="Segoe UI" w:hAnsi="Segoe UI" w:cs="Segoe UI"/>
          <w:sz w:val="22"/>
        </w:rPr>
        <w:t xml:space="preserve"> uzavření Smlouvy, pak budou na změnu takového zástupce Zhotovitele aplikována ujednání dle odst. </w:t>
      </w:r>
      <w:r w:rsidR="005304D5" w:rsidRPr="00F15DCD">
        <w:rPr>
          <w:rFonts w:ascii="Segoe UI" w:hAnsi="Segoe UI" w:cs="Segoe UI"/>
          <w:sz w:val="22"/>
        </w:rPr>
        <w:fldChar w:fldCharType="begin"/>
      </w:r>
      <w:r w:rsidR="005304D5" w:rsidRPr="00F15DCD">
        <w:rPr>
          <w:rFonts w:ascii="Segoe UI" w:hAnsi="Segoe UI" w:cs="Segoe UI"/>
          <w:sz w:val="22"/>
        </w:rPr>
        <w:instrText xml:space="preserve"> REF _Ref61014004 \r \h </w:instrText>
      </w:r>
      <w:r w:rsidR="007F4CFA" w:rsidRPr="00F15DCD">
        <w:rPr>
          <w:rFonts w:ascii="Segoe UI" w:hAnsi="Segoe UI" w:cs="Segoe UI"/>
          <w:sz w:val="22"/>
        </w:rPr>
        <w:instrText xml:space="preserve"> \* MERGEFORMAT </w:instrText>
      </w:r>
      <w:r w:rsidR="005304D5" w:rsidRPr="00F15DCD">
        <w:rPr>
          <w:rFonts w:ascii="Segoe UI" w:hAnsi="Segoe UI" w:cs="Segoe UI"/>
          <w:sz w:val="22"/>
        </w:rPr>
      </w:r>
      <w:r w:rsidR="005304D5" w:rsidRPr="00F15DCD">
        <w:rPr>
          <w:rFonts w:ascii="Segoe UI" w:hAnsi="Segoe UI" w:cs="Segoe UI"/>
          <w:sz w:val="22"/>
        </w:rPr>
        <w:fldChar w:fldCharType="separate"/>
      </w:r>
      <w:r w:rsidR="00C4674D">
        <w:rPr>
          <w:rFonts w:ascii="Segoe UI" w:hAnsi="Segoe UI" w:cs="Segoe UI"/>
          <w:sz w:val="22"/>
        </w:rPr>
        <w:t>23.2</w:t>
      </w:r>
      <w:r w:rsidR="005304D5" w:rsidRPr="00F15DCD">
        <w:rPr>
          <w:rFonts w:ascii="Segoe UI" w:hAnsi="Segoe UI" w:cs="Segoe UI"/>
          <w:sz w:val="22"/>
        </w:rPr>
        <w:fldChar w:fldCharType="end"/>
      </w:r>
      <w:r w:rsidR="005304D5" w:rsidRPr="00F15DCD">
        <w:rPr>
          <w:rFonts w:ascii="Segoe UI" w:hAnsi="Segoe UI" w:cs="Segoe UI"/>
          <w:sz w:val="22"/>
        </w:rPr>
        <w:t xml:space="preserve"> </w:t>
      </w:r>
      <w:r w:rsidR="001C1997" w:rsidRPr="00F15DCD">
        <w:rPr>
          <w:rFonts w:ascii="Segoe UI" w:hAnsi="Segoe UI" w:cs="Segoe UI"/>
          <w:sz w:val="22"/>
        </w:rPr>
        <w:t xml:space="preserve">Smlouvy. </w:t>
      </w:r>
    </w:p>
    <w:p w14:paraId="46F9BF78" w14:textId="357E6D05" w:rsidR="00DC54B9" w:rsidRPr="00F15DCD" w:rsidRDefault="00A60B28"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V</w:t>
      </w:r>
      <w:r w:rsidR="00DC54B9" w:rsidRPr="00F15DCD">
        <w:rPr>
          <w:rFonts w:ascii="Segoe UI" w:hAnsi="Segoe UI" w:cs="Segoe UI"/>
          <w:sz w:val="22"/>
        </w:rPr>
        <w:t xml:space="preserve">eškerá jednání nebo pokyny Zástupce </w:t>
      </w:r>
      <w:r w:rsidR="006F4593" w:rsidRPr="00F15DCD">
        <w:rPr>
          <w:rFonts w:ascii="Segoe UI" w:hAnsi="Segoe UI" w:cs="Segoe UI"/>
          <w:sz w:val="22"/>
        </w:rPr>
        <w:t>Zhotovitel</w:t>
      </w:r>
      <w:r w:rsidR="00DC54B9" w:rsidRPr="00F15DCD">
        <w:rPr>
          <w:rFonts w:ascii="Segoe UI" w:hAnsi="Segoe UI" w:cs="Segoe UI"/>
          <w:sz w:val="22"/>
        </w:rPr>
        <w:t>e se považují za jednání nebo</w:t>
      </w:r>
      <w:r w:rsidRPr="00F15DCD">
        <w:rPr>
          <w:rFonts w:ascii="Segoe UI" w:hAnsi="Segoe UI" w:cs="Segoe UI"/>
          <w:sz w:val="22"/>
        </w:rPr>
        <w:t xml:space="preserve"> </w:t>
      </w:r>
      <w:r w:rsidR="00DC54B9" w:rsidRPr="00F15DCD">
        <w:rPr>
          <w:rFonts w:ascii="Segoe UI" w:hAnsi="Segoe UI" w:cs="Segoe UI"/>
          <w:sz w:val="22"/>
        </w:rPr>
        <w:t xml:space="preserve">pokyny </w:t>
      </w:r>
      <w:r w:rsidR="006F4593" w:rsidRPr="00F15DCD">
        <w:rPr>
          <w:rFonts w:ascii="Segoe UI" w:hAnsi="Segoe UI" w:cs="Segoe UI"/>
          <w:sz w:val="22"/>
        </w:rPr>
        <w:t>Zhotovitel</w:t>
      </w:r>
      <w:r w:rsidR="00DC54B9" w:rsidRPr="00F15DCD">
        <w:rPr>
          <w:rFonts w:ascii="Segoe UI" w:hAnsi="Segoe UI" w:cs="Segoe UI"/>
          <w:sz w:val="22"/>
        </w:rPr>
        <w:t>e.</w:t>
      </w:r>
      <w:bookmarkEnd w:id="155"/>
    </w:p>
    <w:p w14:paraId="728D8918" w14:textId="36145744" w:rsidR="00261643" w:rsidRPr="00F15DCD" w:rsidRDefault="00921627" w:rsidP="007F4CFA">
      <w:pPr>
        <w:pStyle w:val="RLlneksmlouvy"/>
        <w:numPr>
          <w:ilvl w:val="0"/>
          <w:numId w:val="11"/>
        </w:numPr>
        <w:tabs>
          <w:tab w:val="clear" w:pos="823"/>
          <w:tab w:val="num" w:pos="737"/>
        </w:tabs>
        <w:spacing w:line="240" w:lineRule="auto"/>
        <w:ind w:left="737" w:hanging="737"/>
        <w:rPr>
          <w:rFonts w:cs="Segoe UI"/>
        </w:rPr>
      </w:pPr>
      <w:bookmarkStart w:id="156" w:name="_Toc415160152"/>
      <w:bookmarkStart w:id="157" w:name="_Ref416163792"/>
      <w:bookmarkStart w:id="158" w:name="_Ref416164757"/>
      <w:bookmarkStart w:id="159" w:name="_Ref467679996"/>
      <w:bookmarkStart w:id="160" w:name="_Toc192631534"/>
      <w:bookmarkStart w:id="161" w:name="_Toc169076927"/>
      <w:r w:rsidRPr="00F15DCD">
        <w:rPr>
          <w:rFonts w:cs="Segoe UI"/>
        </w:rPr>
        <w:t>ZÁKLADNÍ POŽAD</w:t>
      </w:r>
      <w:r w:rsidR="0045535F" w:rsidRPr="00F15DCD">
        <w:rPr>
          <w:rFonts w:cs="Segoe UI"/>
        </w:rPr>
        <w:t>AV</w:t>
      </w:r>
      <w:r w:rsidRPr="00F15DCD">
        <w:rPr>
          <w:rFonts w:cs="Segoe UI"/>
        </w:rPr>
        <w:t xml:space="preserve">KY </w:t>
      </w:r>
      <w:r w:rsidR="006F4593" w:rsidRPr="00F15DCD">
        <w:rPr>
          <w:rFonts w:cs="Segoe UI"/>
        </w:rPr>
        <w:t>OBJEDNATEL</w:t>
      </w:r>
      <w:r w:rsidRPr="00F15DCD">
        <w:rPr>
          <w:rFonts w:cs="Segoe UI"/>
        </w:rPr>
        <w:t>E</w:t>
      </w:r>
      <w:r w:rsidR="0045535F" w:rsidRPr="00F15DCD">
        <w:rPr>
          <w:rFonts w:cs="Segoe UI"/>
        </w:rPr>
        <w:t xml:space="preserve"> NA </w:t>
      </w:r>
      <w:bookmarkEnd w:id="156"/>
      <w:bookmarkEnd w:id="157"/>
      <w:bookmarkEnd w:id="158"/>
      <w:bookmarkEnd w:id="159"/>
      <w:r w:rsidR="00EC23CD" w:rsidRPr="00F15DCD">
        <w:rPr>
          <w:rFonts w:cs="Segoe UI"/>
        </w:rPr>
        <w:t>LINK</w:t>
      </w:r>
      <w:r w:rsidR="00DF2596" w:rsidRPr="00F15DCD">
        <w:rPr>
          <w:rFonts w:cs="Segoe UI"/>
        </w:rPr>
        <w:t>U</w:t>
      </w:r>
      <w:bookmarkEnd w:id="160"/>
      <w:bookmarkEnd w:id="161"/>
    </w:p>
    <w:p w14:paraId="30C2BA76" w14:textId="21F16D73" w:rsidR="00771717" w:rsidRPr="00F15DCD" w:rsidRDefault="00B2656C" w:rsidP="00771717">
      <w:pPr>
        <w:pStyle w:val="RLTextlnkuslovan"/>
        <w:numPr>
          <w:ilvl w:val="1"/>
          <w:numId w:val="11"/>
        </w:numPr>
        <w:tabs>
          <w:tab w:val="clear" w:pos="1588"/>
          <w:tab w:val="num" w:pos="737"/>
        </w:tabs>
        <w:spacing w:line="240" w:lineRule="auto"/>
        <w:ind w:left="1418" w:hanging="681"/>
        <w:rPr>
          <w:rFonts w:ascii="Segoe UI" w:hAnsi="Segoe UI" w:cs="Segoe UI"/>
          <w:sz w:val="22"/>
          <w:szCs w:val="22"/>
        </w:rPr>
      </w:pPr>
      <w:bookmarkStart w:id="162" w:name="_Ref192142000"/>
      <w:r w:rsidRPr="00F15DCD">
        <w:rPr>
          <w:rFonts w:ascii="Segoe UI" w:hAnsi="Segoe UI" w:cs="Segoe UI"/>
          <w:sz w:val="22"/>
        </w:rPr>
        <w:t>Smluvní stran</w:t>
      </w:r>
      <w:r w:rsidR="00123C1F" w:rsidRPr="00F15DCD">
        <w:rPr>
          <w:rFonts w:ascii="Segoe UI" w:hAnsi="Segoe UI" w:cs="Segoe UI"/>
          <w:sz w:val="22"/>
        </w:rPr>
        <w:t>y sjednávají, že při</w:t>
      </w:r>
      <w:r w:rsidR="0046696E" w:rsidRPr="00F15DCD">
        <w:rPr>
          <w:rFonts w:ascii="Segoe UI" w:hAnsi="Segoe UI" w:cs="Segoe UI"/>
          <w:sz w:val="22"/>
        </w:rPr>
        <w:t xml:space="preserve"> </w:t>
      </w:r>
      <w:r w:rsidR="00B23766" w:rsidRPr="00F15DCD">
        <w:rPr>
          <w:rFonts w:ascii="Segoe UI" w:hAnsi="Segoe UI" w:cs="Segoe UI"/>
          <w:sz w:val="22"/>
        </w:rPr>
        <w:t>p</w:t>
      </w:r>
      <w:r w:rsidR="0046696E" w:rsidRPr="00F15DCD">
        <w:rPr>
          <w:rFonts w:ascii="Segoe UI" w:hAnsi="Segoe UI" w:cs="Segoe UI"/>
          <w:sz w:val="22"/>
        </w:rPr>
        <w:t>rovádění Díla</w:t>
      </w:r>
      <w:r w:rsidRPr="00F15DCD">
        <w:rPr>
          <w:rFonts w:ascii="Segoe UI" w:hAnsi="Segoe UI" w:cs="Segoe UI"/>
          <w:sz w:val="22"/>
        </w:rPr>
        <w:t xml:space="preserve"> </w:t>
      </w:r>
      <w:r w:rsidR="00123C1F" w:rsidRPr="00F15DCD">
        <w:rPr>
          <w:rFonts w:ascii="Segoe UI" w:hAnsi="Segoe UI" w:cs="Segoe UI"/>
          <w:sz w:val="22"/>
        </w:rPr>
        <w:t xml:space="preserve">a </w:t>
      </w:r>
      <w:r w:rsidR="00553A2C" w:rsidRPr="00F15DCD">
        <w:rPr>
          <w:rFonts w:ascii="Segoe UI" w:hAnsi="Segoe UI" w:cs="Segoe UI"/>
          <w:sz w:val="22"/>
        </w:rPr>
        <w:t>Stavbě</w:t>
      </w:r>
      <w:r w:rsidR="005A2F63" w:rsidRPr="00F15DCD">
        <w:rPr>
          <w:rFonts w:ascii="Segoe UI" w:hAnsi="Segoe UI" w:cs="Segoe UI"/>
          <w:sz w:val="22"/>
        </w:rPr>
        <w:t xml:space="preserve"> </w:t>
      </w:r>
      <w:r w:rsidR="00EC23CD" w:rsidRPr="00F15DCD">
        <w:rPr>
          <w:rFonts w:ascii="Segoe UI" w:hAnsi="Segoe UI" w:cs="Segoe UI"/>
          <w:sz w:val="22"/>
        </w:rPr>
        <w:t>Link</w:t>
      </w:r>
      <w:r w:rsidR="00DF2596" w:rsidRPr="00F15DCD">
        <w:rPr>
          <w:rFonts w:ascii="Segoe UI" w:hAnsi="Segoe UI" w:cs="Segoe UI"/>
          <w:sz w:val="22"/>
        </w:rPr>
        <w:t>y</w:t>
      </w:r>
      <w:r w:rsidR="00123C1F" w:rsidRPr="00F15DCD">
        <w:rPr>
          <w:rFonts w:ascii="Segoe UI" w:hAnsi="Segoe UI" w:cs="Segoe UI"/>
          <w:sz w:val="22"/>
        </w:rPr>
        <w:t xml:space="preserve"> budou </w:t>
      </w:r>
      <w:r w:rsidR="003427F7" w:rsidRPr="00F15DCD">
        <w:rPr>
          <w:rFonts w:ascii="Segoe UI" w:hAnsi="Segoe UI" w:cs="Segoe UI"/>
          <w:sz w:val="22"/>
        </w:rPr>
        <w:t xml:space="preserve">zohledněny </w:t>
      </w:r>
      <w:r w:rsidR="00123C1F" w:rsidRPr="00F15DCD">
        <w:rPr>
          <w:rFonts w:ascii="Segoe UI" w:hAnsi="Segoe UI" w:cs="Segoe UI"/>
          <w:sz w:val="22"/>
        </w:rPr>
        <w:t>požadavky</w:t>
      </w:r>
      <w:r w:rsidR="00DD02DA" w:rsidRPr="00F15DCD">
        <w:rPr>
          <w:rFonts w:ascii="Segoe UI" w:hAnsi="Segoe UI" w:cs="Segoe UI"/>
          <w:sz w:val="22"/>
        </w:rPr>
        <w:t xml:space="preserve"> </w:t>
      </w:r>
      <w:r w:rsidR="00180EAD" w:rsidRPr="00F15DCD">
        <w:rPr>
          <w:rFonts w:ascii="Segoe UI" w:hAnsi="Segoe UI" w:cs="Segoe UI"/>
          <w:sz w:val="22"/>
        </w:rPr>
        <w:t>Podkladové</w:t>
      </w:r>
      <w:r w:rsidR="00DD02DA" w:rsidRPr="00F15DCD">
        <w:rPr>
          <w:rFonts w:ascii="Segoe UI" w:hAnsi="Segoe UI" w:cs="Segoe UI"/>
          <w:sz w:val="22"/>
        </w:rPr>
        <w:t xml:space="preserve"> dokumentace</w:t>
      </w:r>
      <w:r w:rsidR="002831B0" w:rsidRPr="00F15DCD">
        <w:rPr>
          <w:rFonts w:ascii="Segoe UI" w:hAnsi="Segoe UI" w:cs="Segoe UI"/>
          <w:sz w:val="22"/>
        </w:rPr>
        <w:t xml:space="preserve"> tak</w:t>
      </w:r>
      <w:r w:rsidR="003427F7" w:rsidRPr="00F15DCD">
        <w:rPr>
          <w:rFonts w:ascii="Segoe UI" w:hAnsi="Segoe UI" w:cs="Segoe UI"/>
          <w:sz w:val="22"/>
        </w:rPr>
        <w:t>, aby by byl</w:t>
      </w:r>
      <w:r w:rsidR="006C439F" w:rsidRPr="00F15DCD">
        <w:rPr>
          <w:rFonts w:ascii="Segoe UI" w:hAnsi="Segoe UI" w:cs="Segoe UI"/>
          <w:sz w:val="22"/>
        </w:rPr>
        <w:t xml:space="preserve"> vždy</w:t>
      </w:r>
      <w:r w:rsidR="003427F7" w:rsidRPr="00F15DCD">
        <w:rPr>
          <w:rFonts w:ascii="Segoe UI" w:hAnsi="Segoe UI" w:cs="Segoe UI"/>
          <w:sz w:val="22"/>
        </w:rPr>
        <w:t xml:space="preserve"> dodržen Harmonogram</w:t>
      </w:r>
      <w:r w:rsidR="006C439F" w:rsidRPr="00F15DCD">
        <w:rPr>
          <w:rFonts w:ascii="Segoe UI" w:hAnsi="Segoe UI" w:cs="Segoe UI"/>
          <w:sz w:val="22"/>
        </w:rPr>
        <w:t>,</w:t>
      </w:r>
      <w:r w:rsidR="003427F7" w:rsidRPr="00F15DCD">
        <w:rPr>
          <w:rFonts w:ascii="Segoe UI" w:hAnsi="Segoe UI" w:cs="Segoe UI"/>
          <w:sz w:val="22"/>
        </w:rPr>
        <w:t xml:space="preserve"> </w:t>
      </w:r>
      <w:r w:rsidR="001C6F0C" w:rsidRPr="00F15DCD">
        <w:rPr>
          <w:rFonts w:ascii="Segoe UI" w:hAnsi="Segoe UI" w:cs="Segoe UI"/>
          <w:sz w:val="22"/>
        </w:rPr>
        <w:t xml:space="preserve">požadavky </w:t>
      </w:r>
      <w:r w:rsidR="009E18E0" w:rsidRPr="00F15DCD">
        <w:rPr>
          <w:rFonts w:ascii="Segoe UI" w:hAnsi="Segoe UI" w:cs="Segoe UI"/>
          <w:sz w:val="22"/>
        </w:rPr>
        <w:t>P</w:t>
      </w:r>
      <w:r w:rsidR="00901D3E" w:rsidRPr="00F15DCD">
        <w:rPr>
          <w:rFonts w:ascii="Segoe UI" w:hAnsi="Segoe UI" w:cs="Segoe UI"/>
          <w:sz w:val="22"/>
        </w:rPr>
        <w:t xml:space="preserve">rávních předpisů na </w:t>
      </w:r>
      <w:r w:rsidR="00EC23CD" w:rsidRPr="00F15DCD">
        <w:rPr>
          <w:rFonts w:ascii="Segoe UI" w:hAnsi="Segoe UI" w:cs="Segoe UI"/>
          <w:sz w:val="22"/>
        </w:rPr>
        <w:t>Link</w:t>
      </w:r>
      <w:r w:rsidR="00DF2596" w:rsidRPr="00F15DCD">
        <w:rPr>
          <w:rFonts w:ascii="Segoe UI" w:hAnsi="Segoe UI" w:cs="Segoe UI"/>
          <w:sz w:val="22"/>
        </w:rPr>
        <w:t xml:space="preserve">u </w:t>
      </w:r>
      <w:r w:rsidR="00F97ACD" w:rsidRPr="00F15DCD">
        <w:rPr>
          <w:rFonts w:ascii="Segoe UI" w:hAnsi="Segoe UI" w:cs="Segoe UI"/>
          <w:sz w:val="22"/>
        </w:rPr>
        <w:t>a</w:t>
      </w:r>
      <w:r w:rsidR="008A317E" w:rsidRPr="00F15DCD">
        <w:rPr>
          <w:rFonts w:ascii="Segoe UI" w:hAnsi="Segoe UI" w:cs="Segoe UI"/>
          <w:sz w:val="22"/>
        </w:rPr>
        <w:t xml:space="preserve"> P</w:t>
      </w:r>
      <w:r w:rsidR="00306DB0" w:rsidRPr="00F15DCD">
        <w:rPr>
          <w:rFonts w:ascii="Segoe UI" w:hAnsi="Segoe UI" w:cs="Segoe UI"/>
          <w:sz w:val="22"/>
        </w:rPr>
        <w:t xml:space="preserve">ožadavky </w:t>
      </w:r>
      <w:r w:rsidR="006F4593" w:rsidRPr="00F15DCD">
        <w:rPr>
          <w:rFonts w:ascii="Segoe UI" w:hAnsi="Segoe UI" w:cs="Segoe UI"/>
          <w:sz w:val="22"/>
          <w:szCs w:val="22"/>
        </w:rPr>
        <w:t>Objednatel</w:t>
      </w:r>
      <w:r w:rsidR="00306DB0" w:rsidRPr="00F15DCD">
        <w:rPr>
          <w:rFonts w:ascii="Segoe UI" w:hAnsi="Segoe UI" w:cs="Segoe UI"/>
          <w:sz w:val="22"/>
          <w:szCs w:val="22"/>
        </w:rPr>
        <w:t>e</w:t>
      </w:r>
      <w:r w:rsidR="00123C1F" w:rsidRPr="00F15DCD">
        <w:rPr>
          <w:rFonts w:ascii="Segoe UI" w:hAnsi="Segoe UI" w:cs="Segoe UI"/>
          <w:sz w:val="22"/>
          <w:szCs w:val="22"/>
        </w:rPr>
        <w:t>.</w:t>
      </w:r>
      <w:r w:rsidR="00805CD1" w:rsidRPr="00F15DCD">
        <w:rPr>
          <w:rFonts w:ascii="Segoe UI" w:hAnsi="Segoe UI" w:cs="Segoe UI"/>
          <w:sz w:val="22"/>
          <w:szCs w:val="22"/>
        </w:rPr>
        <w:t xml:space="preserve"> </w:t>
      </w:r>
      <w:r w:rsidR="00282C2B" w:rsidRPr="00F15DCD">
        <w:rPr>
          <w:rFonts w:ascii="Segoe UI" w:hAnsi="Segoe UI" w:cs="Segoe UI"/>
          <w:sz w:val="22"/>
          <w:szCs w:val="22"/>
        </w:rPr>
        <w:t xml:space="preserve">Zhotovitel je povinen volit způsob plnění svých závazků tak, aby při umisťování nových zařízení upřednostňoval umístění v objektech, které nejsou přímo součástí aktuálních výrobních prostor Stávajících zařízení a tímto umístěním minimalizoval možné negativní vlivy na platnost doposud vydaných a platných </w:t>
      </w:r>
      <w:r w:rsidR="00282C2B">
        <w:rPr>
          <w:rFonts w:ascii="Segoe UI" w:hAnsi="Segoe UI" w:cs="Segoe UI"/>
          <w:sz w:val="22"/>
          <w:szCs w:val="22"/>
        </w:rPr>
        <w:t>Povolení a/nebo Podkladové dokumentace</w:t>
      </w:r>
      <w:r w:rsidR="00282C2B" w:rsidRPr="00F15DCD">
        <w:rPr>
          <w:rFonts w:ascii="Segoe UI" w:hAnsi="Segoe UI" w:cs="Segoe UI"/>
          <w:sz w:val="22"/>
          <w:szCs w:val="22"/>
        </w:rPr>
        <w:t>.</w:t>
      </w:r>
    </w:p>
    <w:p w14:paraId="6EB0C3EE" w14:textId="77777777" w:rsidR="00771717" w:rsidRPr="00F15DCD" w:rsidRDefault="00DF53C1"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Zhotovitel není povinen zcela respektovat informace/doklady/dokumenty dle Podkladové dokumentace, avšak tím není dotčena jeho odpovědnost realizovat Dílo řádně a včas.</w:t>
      </w:r>
      <w:bookmarkEnd w:id="162"/>
      <w:r w:rsidR="00020FE9" w:rsidRPr="00F15DCD">
        <w:rPr>
          <w:rFonts w:ascii="Segoe UI" w:hAnsi="Segoe UI" w:cs="Segoe UI"/>
          <w:sz w:val="22"/>
        </w:rPr>
        <w:t xml:space="preserve"> </w:t>
      </w:r>
    </w:p>
    <w:p w14:paraId="3AD14C63" w14:textId="34CC19AC" w:rsidR="00883292" w:rsidRPr="00F15DCD" w:rsidRDefault="00282C2B" w:rsidP="007F4CFA">
      <w:pPr>
        <w:pStyle w:val="RLTextlnkuslovan"/>
        <w:numPr>
          <w:ilvl w:val="1"/>
          <w:numId w:val="11"/>
        </w:numPr>
        <w:tabs>
          <w:tab w:val="clear" w:pos="1588"/>
          <w:tab w:val="num" w:pos="737"/>
        </w:tabs>
        <w:spacing w:line="240" w:lineRule="auto"/>
        <w:ind w:left="1418" w:hanging="681"/>
        <w:rPr>
          <w:rFonts w:ascii="Segoe UI" w:hAnsi="Segoe UI" w:cs="Segoe UI"/>
          <w:sz w:val="22"/>
          <w:szCs w:val="22"/>
        </w:rPr>
      </w:pPr>
      <w:r w:rsidRPr="00F15DCD">
        <w:rPr>
          <w:rFonts w:ascii="Segoe UI" w:hAnsi="Segoe UI" w:cs="Segoe UI"/>
          <w:sz w:val="22"/>
        </w:rPr>
        <w:t xml:space="preserve">Bude-li mít Zhotovitelem zvolené řešení </w:t>
      </w:r>
      <w:r w:rsidRPr="00F15DCD">
        <w:rPr>
          <w:rFonts w:ascii="Segoe UI" w:hAnsi="Segoe UI" w:cs="Segoe UI"/>
          <w:sz w:val="22"/>
          <w:szCs w:val="22"/>
        </w:rPr>
        <w:t>negativní dopad na doposud vydaná a platná Povolení a/nebo Podkladovou dokumentaci, odpovídá za tyto dopady i dodržení Harmonogramu Zhotovitel.</w:t>
      </w:r>
      <w:r>
        <w:rPr>
          <w:rFonts w:ascii="Segoe UI" w:hAnsi="Segoe UI" w:cs="Segoe UI"/>
          <w:sz w:val="22"/>
          <w:szCs w:val="22"/>
        </w:rPr>
        <w:t xml:space="preserve"> </w:t>
      </w:r>
      <w:r w:rsidR="00020FE9" w:rsidRPr="00F15DCD">
        <w:rPr>
          <w:rFonts w:ascii="Segoe UI" w:hAnsi="Segoe UI" w:cs="Segoe UI"/>
          <w:sz w:val="22"/>
          <w:szCs w:val="22"/>
        </w:rPr>
        <w:t xml:space="preserve">Pokud dojde z tohoto důvodu ke změně </w:t>
      </w:r>
      <w:r>
        <w:rPr>
          <w:rFonts w:ascii="Segoe UI" w:hAnsi="Segoe UI" w:cs="Segoe UI"/>
          <w:sz w:val="22"/>
          <w:szCs w:val="22"/>
        </w:rPr>
        <w:t xml:space="preserve">Povolení a/nebo </w:t>
      </w:r>
      <w:r w:rsidR="00020FE9" w:rsidRPr="00F15DCD">
        <w:rPr>
          <w:rFonts w:ascii="Segoe UI" w:hAnsi="Segoe UI" w:cs="Segoe UI"/>
          <w:sz w:val="22"/>
          <w:szCs w:val="22"/>
        </w:rPr>
        <w:t>Podkladové dokumentace, veškeré změny je povinen zajistit si Zhotovitel s tím, že toto nemá vliv na povinnost dodržet Harmonogram, Právní předpisy a Požadavky</w:t>
      </w:r>
      <w:r w:rsidR="00EE1100" w:rsidRPr="00F15DCD">
        <w:rPr>
          <w:rFonts w:ascii="Segoe UI" w:hAnsi="Segoe UI" w:cs="Segoe UI"/>
          <w:sz w:val="22"/>
          <w:szCs w:val="22"/>
        </w:rPr>
        <w:t xml:space="preserve"> Objednatele</w:t>
      </w:r>
      <w:r w:rsidR="00020FE9" w:rsidRPr="00F15DCD">
        <w:rPr>
          <w:rFonts w:ascii="Segoe UI" w:hAnsi="Segoe UI" w:cs="Segoe UI"/>
          <w:sz w:val="22"/>
          <w:szCs w:val="22"/>
        </w:rPr>
        <w:t xml:space="preserve">. </w:t>
      </w:r>
    </w:p>
    <w:p w14:paraId="1C0FE7E2" w14:textId="03B941CC" w:rsidR="000B0049" w:rsidRPr="00F15DCD" w:rsidRDefault="006A427C" w:rsidP="00771717">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 xml:space="preserve">Požádá-li Zhotovitel Objednatele o předložení dokumentace Stávajícího zařízení, Objednatel mu takovou dokumentaci </w:t>
      </w:r>
      <w:r w:rsidR="00890477" w:rsidRPr="00F15DCD">
        <w:rPr>
          <w:rFonts w:ascii="Segoe UI" w:hAnsi="Segoe UI" w:cs="Segoe UI"/>
          <w:sz w:val="22"/>
        </w:rPr>
        <w:t xml:space="preserve">v přiměřeném a dostupném </w:t>
      </w:r>
      <w:r w:rsidR="0026610B" w:rsidRPr="00F15DCD">
        <w:rPr>
          <w:rFonts w:ascii="Segoe UI" w:hAnsi="Segoe UI" w:cs="Segoe UI"/>
          <w:sz w:val="22"/>
        </w:rPr>
        <w:t xml:space="preserve">rozsahu </w:t>
      </w:r>
      <w:r w:rsidRPr="00F15DCD">
        <w:rPr>
          <w:rFonts w:ascii="Segoe UI" w:hAnsi="Segoe UI" w:cs="Segoe UI"/>
          <w:sz w:val="22"/>
        </w:rPr>
        <w:t>předloží do 14 dnů ode dne žádosti Zhotovitele</w:t>
      </w:r>
      <w:r w:rsidR="000B0049" w:rsidRPr="00F15DCD">
        <w:rPr>
          <w:rFonts w:ascii="Segoe UI" w:hAnsi="Segoe UI" w:cs="Segoe UI"/>
          <w:sz w:val="22"/>
        </w:rPr>
        <w:t>. Zhotovitel v</w:t>
      </w:r>
      <w:r w:rsidR="00F3046F" w:rsidRPr="00F15DCD">
        <w:rPr>
          <w:rFonts w:ascii="Segoe UI" w:hAnsi="Segoe UI" w:cs="Segoe UI"/>
          <w:sz w:val="22"/>
        </w:rPr>
        <w:t> </w:t>
      </w:r>
      <w:r w:rsidR="000B0049" w:rsidRPr="00F15DCD">
        <w:rPr>
          <w:rFonts w:ascii="Segoe UI" w:hAnsi="Segoe UI" w:cs="Segoe UI"/>
          <w:sz w:val="22"/>
        </w:rPr>
        <w:t xml:space="preserve">žádosti specifikuje požadovanou dokumentaci. </w:t>
      </w:r>
      <w:r w:rsidR="007427F3" w:rsidRPr="00F15DCD">
        <w:rPr>
          <w:rFonts w:ascii="Segoe UI" w:hAnsi="Segoe UI" w:cs="Segoe UI"/>
          <w:sz w:val="22"/>
        </w:rPr>
        <w:t>D</w:t>
      </w:r>
      <w:r w:rsidR="000B0049" w:rsidRPr="00F15DCD">
        <w:rPr>
          <w:rFonts w:ascii="Segoe UI" w:hAnsi="Segoe UI" w:cs="Segoe UI"/>
          <w:sz w:val="22"/>
        </w:rPr>
        <w:t>okumentace</w:t>
      </w:r>
      <w:r w:rsidR="007427F3" w:rsidRPr="00F15DCD">
        <w:rPr>
          <w:rFonts w:ascii="Segoe UI" w:hAnsi="Segoe UI" w:cs="Segoe UI"/>
          <w:sz w:val="22"/>
        </w:rPr>
        <w:t xml:space="preserve"> Stávajícího zařízení</w:t>
      </w:r>
      <w:r w:rsidR="000B0049" w:rsidRPr="00F15DCD">
        <w:rPr>
          <w:rFonts w:ascii="Segoe UI" w:hAnsi="Segoe UI" w:cs="Segoe UI"/>
          <w:sz w:val="22"/>
        </w:rPr>
        <w:t xml:space="preserve"> má indikativní povahu a nezbavuje Zhotovitele povinnosti provést Dílo řádně a včas. </w:t>
      </w:r>
    </w:p>
    <w:p w14:paraId="34BCB2DD" w14:textId="1346805E" w:rsidR="00DD7823" w:rsidRPr="00F15DCD" w:rsidRDefault="00A52937" w:rsidP="007F4CFA">
      <w:pPr>
        <w:pStyle w:val="RLlneksmlouvy"/>
        <w:numPr>
          <w:ilvl w:val="0"/>
          <w:numId w:val="11"/>
        </w:numPr>
        <w:tabs>
          <w:tab w:val="clear" w:pos="823"/>
          <w:tab w:val="num" w:pos="709"/>
        </w:tabs>
        <w:spacing w:line="240" w:lineRule="auto"/>
        <w:ind w:left="851" w:hanging="851"/>
        <w:rPr>
          <w:rFonts w:cs="Segoe UI"/>
        </w:rPr>
      </w:pPr>
      <w:bookmarkStart w:id="163" w:name="_Toc55565757"/>
      <w:bookmarkStart w:id="164" w:name="_Toc60936210"/>
      <w:bookmarkStart w:id="165" w:name="_Toc60990712"/>
      <w:bookmarkStart w:id="166" w:name="_Toc60992952"/>
      <w:bookmarkStart w:id="167" w:name="_Toc60993000"/>
      <w:bookmarkStart w:id="168" w:name="_Toc60993953"/>
      <w:bookmarkStart w:id="169" w:name="_Toc60994000"/>
      <w:bookmarkStart w:id="170" w:name="_Toc60994047"/>
      <w:bookmarkStart w:id="171" w:name="_Toc60994220"/>
      <w:bookmarkStart w:id="172" w:name="_Toc60995297"/>
      <w:bookmarkStart w:id="173" w:name="_Toc60997667"/>
      <w:bookmarkStart w:id="174" w:name="_Toc60997734"/>
      <w:bookmarkStart w:id="175" w:name="_Toc60997843"/>
      <w:bookmarkStart w:id="176" w:name="_Toc60997910"/>
      <w:bookmarkStart w:id="177" w:name="_Toc60998011"/>
      <w:bookmarkStart w:id="178" w:name="_Toc60998230"/>
      <w:bookmarkStart w:id="179" w:name="_Toc60998399"/>
      <w:bookmarkStart w:id="180" w:name="_Toc55565758"/>
      <w:bookmarkStart w:id="181" w:name="_Toc60936211"/>
      <w:bookmarkStart w:id="182" w:name="_Toc60990713"/>
      <w:bookmarkStart w:id="183" w:name="_Toc60992953"/>
      <w:bookmarkStart w:id="184" w:name="_Toc60993001"/>
      <w:bookmarkStart w:id="185" w:name="_Toc60993954"/>
      <w:bookmarkStart w:id="186" w:name="_Toc60994001"/>
      <w:bookmarkStart w:id="187" w:name="_Toc60994048"/>
      <w:bookmarkStart w:id="188" w:name="_Toc60994221"/>
      <w:bookmarkStart w:id="189" w:name="_Toc60995298"/>
      <w:bookmarkStart w:id="190" w:name="_Toc60997668"/>
      <w:bookmarkStart w:id="191" w:name="_Toc60997735"/>
      <w:bookmarkStart w:id="192" w:name="_Toc60997844"/>
      <w:bookmarkStart w:id="193" w:name="_Toc60997911"/>
      <w:bookmarkStart w:id="194" w:name="_Toc60998012"/>
      <w:bookmarkStart w:id="195" w:name="_Toc60998231"/>
      <w:bookmarkStart w:id="196" w:name="_Toc60998400"/>
      <w:bookmarkStart w:id="197" w:name="_Toc55565759"/>
      <w:bookmarkStart w:id="198" w:name="_Toc60936212"/>
      <w:bookmarkStart w:id="199" w:name="_Toc60990714"/>
      <w:bookmarkStart w:id="200" w:name="_Toc60992954"/>
      <w:bookmarkStart w:id="201" w:name="_Toc60993002"/>
      <w:bookmarkStart w:id="202" w:name="_Toc60993955"/>
      <w:bookmarkStart w:id="203" w:name="_Toc60994002"/>
      <w:bookmarkStart w:id="204" w:name="_Toc60994049"/>
      <w:bookmarkStart w:id="205" w:name="_Toc60994222"/>
      <w:bookmarkStart w:id="206" w:name="_Toc60995299"/>
      <w:bookmarkStart w:id="207" w:name="_Toc60997669"/>
      <w:bookmarkStart w:id="208" w:name="_Toc60997736"/>
      <w:bookmarkStart w:id="209" w:name="_Toc60997845"/>
      <w:bookmarkStart w:id="210" w:name="_Toc60997912"/>
      <w:bookmarkStart w:id="211" w:name="_Toc60998013"/>
      <w:bookmarkStart w:id="212" w:name="_Toc60998232"/>
      <w:bookmarkStart w:id="213" w:name="_Toc60998401"/>
      <w:bookmarkStart w:id="214" w:name="_Ref30608856"/>
      <w:bookmarkStart w:id="215" w:name="_Toc192631535"/>
      <w:bookmarkStart w:id="216" w:name="_Toc169076928"/>
      <w:bookmarkStart w:id="217" w:name="_Toc415160154"/>
      <w:bookmarkStart w:id="218" w:name="_Ref416164429"/>
      <w:bookmarkStart w:id="219" w:name="_Ref416164445"/>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F15DCD">
        <w:rPr>
          <w:rFonts w:cs="Segoe UI"/>
        </w:rPr>
        <w:t>STAVENIŠTĚ</w:t>
      </w:r>
      <w:r w:rsidR="00BF3C23" w:rsidRPr="00F15DCD">
        <w:rPr>
          <w:rFonts w:cs="Segoe UI"/>
        </w:rPr>
        <w:t xml:space="preserve"> A</w:t>
      </w:r>
      <w:r w:rsidR="00EF671D" w:rsidRPr="00F15DCD">
        <w:rPr>
          <w:rFonts w:cs="Segoe UI"/>
        </w:rPr>
        <w:t xml:space="preserve"> </w:t>
      </w:r>
      <w:r w:rsidRPr="00F15DCD">
        <w:rPr>
          <w:rFonts w:cs="Segoe UI"/>
        </w:rPr>
        <w:t>PODLOŽÍ</w:t>
      </w:r>
      <w:bookmarkStart w:id="220" w:name="_Toc30680683"/>
      <w:bookmarkStart w:id="221" w:name="_Toc31718194"/>
      <w:bookmarkStart w:id="222" w:name="_Toc31723640"/>
      <w:bookmarkStart w:id="223" w:name="_Toc31898131"/>
      <w:bookmarkStart w:id="224" w:name="_Toc31963822"/>
      <w:bookmarkStart w:id="225" w:name="_Toc31979383"/>
      <w:bookmarkStart w:id="226" w:name="_Toc32759944"/>
      <w:bookmarkStart w:id="227" w:name="_Toc32766997"/>
      <w:bookmarkStart w:id="228" w:name="_Toc32864898"/>
      <w:bookmarkStart w:id="229" w:name="_Toc32868104"/>
      <w:bookmarkStart w:id="230" w:name="_Toc33626161"/>
      <w:bookmarkStart w:id="231" w:name="_Toc33638859"/>
      <w:bookmarkEnd w:id="214"/>
      <w:bookmarkEnd w:id="215"/>
      <w:bookmarkEnd w:id="220"/>
      <w:bookmarkEnd w:id="221"/>
      <w:bookmarkEnd w:id="222"/>
      <w:bookmarkEnd w:id="223"/>
      <w:bookmarkEnd w:id="224"/>
      <w:bookmarkEnd w:id="225"/>
      <w:bookmarkEnd w:id="226"/>
      <w:bookmarkEnd w:id="227"/>
      <w:bookmarkEnd w:id="228"/>
      <w:bookmarkEnd w:id="229"/>
      <w:bookmarkEnd w:id="230"/>
      <w:bookmarkEnd w:id="231"/>
      <w:bookmarkEnd w:id="216"/>
      <w:r w:rsidR="00EF671D" w:rsidRPr="00F15DCD">
        <w:rPr>
          <w:rFonts w:cs="Segoe UI"/>
        </w:rPr>
        <w:t xml:space="preserve"> </w:t>
      </w:r>
    </w:p>
    <w:p w14:paraId="0DB17550" w14:textId="0AA4352F" w:rsidR="00DD7823" w:rsidRPr="00F15DCD" w:rsidRDefault="00DD782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Vymezení </w:t>
      </w:r>
      <w:r w:rsidR="00F74737" w:rsidRPr="00F15DCD">
        <w:rPr>
          <w:rFonts w:ascii="Segoe UI" w:hAnsi="Segoe UI" w:cs="Segoe UI"/>
          <w:sz w:val="22"/>
          <w:szCs w:val="22"/>
        </w:rPr>
        <w:t>S</w:t>
      </w:r>
      <w:r w:rsidRPr="00F15DCD">
        <w:rPr>
          <w:rFonts w:ascii="Segoe UI" w:hAnsi="Segoe UI" w:cs="Segoe UI"/>
          <w:sz w:val="22"/>
          <w:szCs w:val="22"/>
        </w:rPr>
        <w:t xml:space="preserve">taveniště, podmínky a okolnosti předání Staveniště </w:t>
      </w:r>
      <w:r w:rsidR="006F4593" w:rsidRPr="00F15DCD">
        <w:rPr>
          <w:rFonts w:ascii="Segoe UI" w:hAnsi="Segoe UI" w:cs="Segoe UI"/>
          <w:sz w:val="22"/>
          <w:szCs w:val="22"/>
        </w:rPr>
        <w:t>Zhotovitel</w:t>
      </w:r>
      <w:r w:rsidRPr="00F15DCD">
        <w:rPr>
          <w:rFonts w:ascii="Segoe UI" w:hAnsi="Segoe UI" w:cs="Segoe UI"/>
          <w:sz w:val="22"/>
          <w:szCs w:val="22"/>
        </w:rPr>
        <w:t xml:space="preserve">i, podmínky užívání Staveniště </w:t>
      </w:r>
      <w:r w:rsidR="006F4593" w:rsidRPr="00F15DCD">
        <w:rPr>
          <w:rFonts w:ascii="Segoe UI" w:hAnsi="Segoe UI" w:cs="Segoe UI"/>
          <w:sz w:val="22"/>
          <w:szCs w:val="22"/>
        </w:rPr>
        <w:t>Zhotovitel</w:t>
      </w:r>
      <w:r w:rsidRPr="00F15DCD">
        <w:rPr>
          <w:rFonts w:ascii="Segoe UI" w:hAnsi="Segoe UI" w:cs="Segoe UI"/>
          <w:sz w:val="22"/>
          <w:szCs w:val="22"/>
        </w:rPr>
        <w:t>em (včetně práv a povinností smluvních stran) jsou pro účely Projektování, Inženýr</w:t>
      </w:r>
      <w:r w:rsidR="004560AE" w:rsidRPr="00F15DCD">
        <w:rPr>
          <w:rFonts w:ascii="Segoe UI" w:hAnsi="Segoe UI" w:cs="Segoe UI"/>
          <w:sz w:val="22"/>
          <w:szCs w:val="22"/>
        </w:rPr>
        <w:t>ské činnosti</w:t>
      </w:r>
      <w:r w:rsidRPr="00F15DCD">
        <w:rPr>
          <w:rFonts w:ascii="Segoe UI" w:hAnsi="Segoe UI" w:cs="Segoe UI"/>
          <w:sz w:val="22"/>
          <w:szCs w:val="22"/>
        </w:rPr>
        <w:t xml:space="preserve"> a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xml:space="preserve"> sjednány</w:t>
      </w:r>
      <w:r w:rsidR="00DF2596" w:rsidRPr="00F15DCD">
        <w:rPr>
          <w:rFonts w:ascii="Segoe UI" w:hAnsi="Segoe UI" w:cs="Segoe UI"/>
          <w:sz w:val="22"/>
          <w:szCs w:val="22"/>
        </w:rPr>
        <w:t xml:space="preserve"> </w:t>
      </w:r>
      <w:r w:rsidR="004A498F" w:rsidRPr="00F15DCD">
        <w:rPr>
          <w:rFonts w:ascii="Segoe UI" w:hAnsi="Segoe UI" w:cs="Segoe UI"/>
          <w:sz w:val="22"/>
          <w:szCs w:val="22"/>
        </w:rPr>
        <w:t>S</w:t>
      </w:r>
      <w:r w:rsidR="00FC5877" w:rsidRPr="00F15DCD">
        <w:rPr>
          <w:rFonts w:ascii="Segoe UI" w:hAnsi="Segoe UI" w:cs="Segoe UI"/>
          <w:sz w:val="22"/>
          <w:szCs w:val="22"/>
        </w:rPr>
        <w:t xml:space="preserve">mlouvou a dále určeny </w:t>
      </w:r>
      <w:r w:rsidR="00C10096" w:rsidRPr="00F15DCD">
        <w:rPr>
          <w:rFonts w:ascii="Segoe UI" w:hAnsi="Segoe UI" w:cs="Segoe UI"/>
          <w:sz w:val="22"/>
          <w:szCs w:val="22"/>
        </w:rPr>
        <w:t>v</w:t>
      </w:r>
      <w:r w:rsidR="00F3046F" w:rsidRPr="00F15DCD">
        <w:rPr>
          <w:rFonts w:ascii="Segoe UI" w:hAnsi="Segoe UI" w:cs="Segoe UI"/>
          <w:sz w:val="22"/>
          <w:szCs w:val="22"/>
        </w:rPr>
        <w:t> </w:t>
      </w:r>
      <w:r w:rsidR="00F2728B" w:rsidRPr="00F15DCD">
        <w:rPr>
          <w:rFonts w:ascii="Segoe UI" w:hAnsi="Segoe UI" w:cs="Segoe UI"/>
          <w:sz w:val="22"/>
          <w:szCs w:val="22"/>
        </w:rPr>
        <w:t>Podkladové</w:t>
      </w:r>
      <w:r w:rsidR="00C10096" w:rsidRPr="00F15DCD">
        <w:rPr>
          <w:rFonts w:ascii="Segoe UI" w:hAnsi="Segoe UI" w:cs="Segoe UI"/>
          <w:sz w:val="22"/>
          <w:szCs w:val="22"/>
        </w:rPr>
        <w:t xml:space="preserve"> dokumentaci</w:t>
      </w:r>
      <w:r w:rsidR="008464C9" w:rsidRPr="00F15DCD">
        <w:rPr>
          <w:rFonts w:ascii="Segoe UI" w:hAnsi="Segoe UI" w:cs="Segoe UI"/>
          <w:sz w:val="22"/>
          <w:szCs w:val="22"/>
        </w:rPr>
        <w:t xml:space="preserve"> </w:t>
      </w:r>
      <w:r w:rsidR="00C10096" w:rsidRPr="00F15DCD">
        <w:rPr>
          <w:rFonts w:ascii="Segoe UI" w:hAnsi="Segoe UI" w:cs="Segoe UI"/>
          <w:sz w:val="22"/>
          <w:szCs w:val="22"/>
        </w:rPr>
        <w:t>a Požadavcích Objednatele.</w:t>
      </w:r>
    </w:p>
    <w:p w14:paraId="2F7E83CF" w14:textId="0DE93EA1" w:rsidR="00DD7823" w:rsidRPr="00F15DCD" w:rsidRDefault="006F459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Objednatel</w:t>
      </w:r>
      <w:r w:rsidR="00DD7823" w:rsidRPr="00F15DCD">
        <w:rPr>
          <w:rFonts w:ascii="Segoe UI" w:hAnsi="Segoe UI" w:cs="Segoe UI"/>
          <w:sz w:val="22"/>
          <w:szCs w:val="22"/>
        </w:rPr>
        <w:t xml:space="preserve"> zajistil a předal </w:t>
      </w:r>
      <w:r w:rsidRPr="00F15DCD">
        <w:rPr>
          <w:rFonts w:ascii="Segoe UI" w:hAnsi="Segoe UI" w:cs="Segoe UI"/>
          <w:sz w:val="22"/>
          <w:szCs w:val="22"/>
        </w:rPr>
        <w:t>Zhotovitel</w:t>
      </w:r>
      <w:r w:rsidR="00DD7823" w:rsidRPr="00F15DCD">
        <w:rPr>
          <w:rFonts w:ascii="Segoe UI" w:hAnsi="Segoe UI" w:cs="Segoe UI"/>
          <w:sz w:val="22"/>
          <w:szCs w:val="22"/>
        </w:rPr>
        <w:t>i</w:t>
      </w:r>
      <w:r w:rsidR="00315C8C" w:rsidRPr="00F15DCD">
        <w:rPr>
          <w:rFonts w:ascii="Segoe UI" w:hAnsi="Segoe UI" w:cs="Segoe UI"/>
          <w:sz w:val="22"/>
          <w:szCs w:val="22"/>
        </w:rPr>
        <w:t xml:space="preserve"> indikativní</w:t>
      </w:r>
      <w:r w:rsidR="00DD7823" w:rsidRPr="00F15DCD">
        <w:rPr>
          <w:rFonts w:ascii="Segoe UI" w:hAnsi="Segoe UI" w:cs="Segoe UI"/>
          <w:sz w:val="22"/>
          <w:szCs w:val="22"/>
        </w:rPr>
        <w:t xml:space="preserve"> Průzkumy</w:t>
      </w:r>
      <w:r w:rsidR="00BB2390" w:rsidRPr="00F15DCD">
        <w:rPr>
          <w:rFonts w:ascii="Segoe UI" w:hAnsi="Segoe UI" w:cs="Segoe UI"/>
          <w:sz w:val="22"/>
          <w:szCs w:val="22"/>
        </w:rPr>
        <w:t xml:space="preserve"> a </w:t>
      </w:r>
      <w:r w:rsidR="00F2728B" w:rsidRPr="00F15DCD">
        <w:rPr>
          <w:rFonts w:ascii="Segoe UI" w:hAnsi="Segoe UI" w:cs="Segoe UI"/>
          <w:sz w:val="22"/>
          <w:szCs w:val="22"/>
        </w:rPr>
        <w:t>Podkladovou</w:t>
      </w:r>
      <w:r w:rsidR="0068321A" w:rsidRPr="00F15DCD">
        <w:rPr>
          <w:rFonts w:ascii="Segoe UI" w:hAnsi="Segoe UI" w:cs="Segoe UI"/>
          <w:sz w:val="22"/>
          <w:szCs w:val="22"/>
        </w:rPr>
        <w:t xml:space="preserve"> dokumentaci</w:t>
      </w:r>
      <w:r w:rsidR="00DD7823" w:rsidRPr="00F15DCD">
        <w:rPr>
          <w:rFonts w:ascii="Segoe UI" w:hAnsi="Segoe UI" w:cs="Segoe UI"/>
          <w:sz w:val="22"/>
          <w:szCs w:val="22"/>
        </w:rPr>
        <w:t xml:space="preserve">. </w:t>
      </w:r>
      <w:r w:rsidRPr="00F15DCD">
        <w:rPr>
          <w:rFonts w:ascii="Segoe UI" w:hAnsi="Segoe UI" w:cs="Segoe UI"/>
          <w:sz w:val="22"/>
          <w:szCs w:val="22"/>
        </w:rPr>
        <w:t>Zhotovitel</w:t>
      </w:r>
      <w:r w:rsidR="00DD7823" w:rsidRPr="00F15DCD">
        <w:rPr>
          <w:rFonts w:ascii="Segoe UI" w:hAnsi="Segoe UI" w:cs="Segoe UI"/>
          <w:sz w:val="22"/>
          <w:szCs w:val="22"/>
        </w:rPr>
        <w:t xml:space="preserve"> potvrzuje, že se s</w:t>
      </w:r>
      <w:r w:rsidR="00F3046F" w:rsidRPr="00F15DCD">
        <w:rPr>
          <w:rFonts w:ascii="Segoe UI" w:hAnsi="Segoe UI" w:cs="Segoe UI"/>
          <w:sz w:val="22"/>
          <w:szCs w:val="22"/>
        </w:rPr>
        <w:t> </w:t>
      </w:r>
      <w:r w:rsidR="00DD7823" w:rsidRPr="00F15DCD">
        <w:rPr>
          <w:rFonts w:ascii="Segoe UI" w:hAnsi="Segoe UI" w:cs="Segoe UI"/>
          <w:sz w:val="22"/>
          <w:szCs w:val="22"/>
        </w:rPr>
        <w:t>Průzkumy</w:t>
      </w:r>
      <w:r w:rsidR="00BB2390" w:rsidRPr="00F15DCD">
        <w:rPr>
          <w:rFonts w:ascii="Segoe UI" w:hAnsi="Segoe UI" w:cs="Segoe UI"/>
          <w:sz w:val="22"/>
          <w:szCs w:val="22"/>
        </w:rPr>
        <w:t xml:space="preserve"> a </w:t>
      </w:r>
      <w:r w:rsidR="00F2728B" w:rsidRPr="00F15DCD">
        <w:rPr>
          <w:rFonts w:ascii="Segoe UI" w:hAnsi="Segoe UI" w:cs="Segoe UI"/>
          <w:sz w:val="22"/>
          <w:szCs w:val="22"/>
        </w:rPr>
        <w:t>Podkladovou</w:t>
      </w:r>
      <w:r w:rsidR="0068321A" w:rsidRPr="00F15DCD">
        <w:rPr>
          <w:rFonts w:ascii="Segoe UI" w:hAnsi="Segoe UI" w:cs="Segoe UI"/>
          <w:sz w:val="22"/>
          <w:szCs w:val="22"/>
        </w:rPr>
        <w:t xml:space="preserve"> dokumentac</w:t>
      </w:r>
      <w:r w:rsidR="00FA557D" w:rsidRPr="00F15DCD">
        <w:rPr>
          <w:rFonts w:ascii="Segoe UI" w:hAnsi="Segoe UI" w:cs="Segoe UI"/>
          <w:sz w:val="22"/>
          <w:szCs w:val="22"/>
        </w:rPr>
        <w:t>í</w:t>
      </w:r>
      <w:r w:rsidR="0068321A" w:rsidRPr="00F15DCD">
        <w:rPr>
          <w:rFonts w:ascii="Segoe UI" w:hAnsi="Segoe UI" w:cs="Segoe UI"/>
          <w:sz w:val="22"/>
          <w:szCs w:val="22"/>
        </w:rPr>
        <w:t xml:space="preserve"> </w:t>
      </w:r>
      <w:r w:rsidR="00DD7823" w:rsidRPr="00F15DCD">
        <w:rPr>
          <w:rFonts w:ascii="Segoe UI" w:hAnsi="Segoe UI" w:cs="Segoe UI"/>
          <w:sz w:val="22"/>
          <w:szCs w:val="22"/>
        </w:rPr>
        <w:t>řádně seznámil</w:t>
      </w:r>
      <w:r w:rsidR="00E231EF" w:rsidRPr="00F15DCD">
        <w:rPr>
          <w:rFonts w:ascii="Segoe UI" w:hAnsi="Segoe UI" w:cs="Segoe UI"/>
          <w:sz w:val="22"/>
          <w:szCs w:val="22"/>
        </w:rPr>
        <w:t xml:space="preserve"> a že si je </w:t>
      </w:r>
      <w:r w:rsidR="002D1C87" w:rsidRPr="00F15DCD">
        <w:rPr>
          <w:rFonts w:ascii="Segoe UI" w:hAnsi="Segoe UI" w:cs="Segoe UI"/>
          <w:sz w:val="22"/>
          <w:szCs w:val="22"/>
        </w:rPr>
        <w:t xml:space="preserve">na základě dostupných prostředků a možností </w:t>
      </w:r>
      <w:r w:rsidR="00E231EF" w:rsidRPr="00F15DCD">
        <w:rPr>
          <w:rFonts w:ascii="Segoe UI" w:hAnsi="Segoe UI" w:cs="Segoe UI"/>
          <w:sz w:val="22"/>
          <w:szCs w:val="22"/>
        </w:rPr>
        <w:t>ověřil</w:t>
      </w:r>
      <w:r w:rsidR="00DD7823" w:rsidRPr="00F15DCD">
        <w:rPr>
          <w:rFonts w:ascii="Segoe UI" w:hAnsi="Segoe UI" w:cs="Segoe UI"/>
          <w:sz w:val="22"/>
          <w:szCs w:val="22"/>
        </w:rPr>
        <w:t xml:space="preserve"> před podáním </w:t>
      </w:r>
      <w:r w:rsidR="0026610B" w:rsidRPr="00F15DCD">
        <w:rPr>
          <w:rFonts w:ascii="Segoe UI" w:hAnsi="Segoe UI" w:cs="Segoe UI"/>
          <w:sz w:val="22"/>
          <w:szCs w:val="22"/>
        </w:rPr>
        <w:t>N</w:t>
      </w:r>
      <w:r w:rsidR="00DD7823" w:rsidRPr="00F15DCD">
        <w:rPr>
          <w:rFonts w:ascii="Segoe UI" w:hAnsi="Segoe UI" w:cs="Segoe UI"/>
          <w:sz w:val="22"/>
          <w:szCs w:val="22"/>
        </w:rPr>
        <w:t>abídky v</w:t>
      </w:r>
      <w:r w:rsidR="00F3046F" w:rsidRPr="00F15DCD">
        <w:rPr>
          <w:rFonts w:ascii="Segoe UI" w:hAnsi="Segoe UI" w:cs="Segoe UI"/>
          <w:sz w:val="22"/>
          <w:szCs w:val="22"/>
        </w:rPr>
        <w:t> </w:t>
      </w:r>
      <w:r w:rsidR="002D1C87" w:rsidRPr="00F15DCD">
        <w:rPr>
          <w:rFonts w:ascii="Segoe UI" w:hAnsi="Segoe UI" w:cs="Segoe UI"/>
          <w:sz w:val="22"/>
          <w:szCs w:val="22"/>
        </w:rPr>
        <w:t xml:space="preserve">Zadávacím </w:t>
      </w:r>
      <w:r w:rsidR="00DD7823" w:rsidRPr="00F15DCD">
        <w:rPr>
          <w:rFonts w:ascii="Segoe UI" w:hAnsi="Segoe UI" w:cs="Segoe UI"/>
          <w:sz w:val="22"/>
          <w:szCs w:val="22"/>
        </w:rPr>
        <w:t xml:space="preserve">řízení a nepovažuje </w:t>
      </w:r>
      <w:r w:rsidR="00DD7823" w:rsidRPr="00F15DCD">
        <w:rPr>
          <w:rFonts w:ascii="Segoe UI" w:hAnsi="Segoe UI" w:cs="Segoe UI"/>
          <w:sz w:val="22"/>
          <w:szCs w:val="22"/>
        </w:rPr>
        <w:lastRenderedPageBreak/>
        <w:t xml:space="preserve">Průzkumy </w:t>
      </w:r>
      <w:r w:rsidR="00BB2390" w:rsidRPr="00F15DCD">
        <w:rPr>
          <w:rFonts w:ascii="Segoe UI" w:hAnsi="Segoe UI" w:cs="Segoe UI"/>
          <w:sz w:val="22"/>
          <w:szCs w:val="22"/>
        </w:rPr>
        <w:t xml:space="preserve">a </w:t>
      </w:r>
      <w:r w:rsidR="00F2728B" w:rsidRPr="00F15DCD">
        <w:rPr>
          <w:rFonts w:ascii="Segoe UI" w:hAnsi="Segoe UI" w:cs="Segoe UI"/>
          <w:sz w:val="22"/>
          <w:szCs w:val="22"/>
        </w:rPr>
        <w:t>Podkladovou</w:t>
      </w:r>
      <w:r w:rsidR="008464C9" w:rsidRPr="00F15DCD">
        <w:rPr>
          <w:rFonts w:ascii="Segoe UI" w:hAnsi="Segoe UI" w:cs="Segoe UI"/>
          <w:sz w:val="22"/>
          <w:szCs w:val="22"/>
        </w:rPr>
        <w:t xml:space="preserve"> </w:t>
      </w:r>
      <w:r w:rsidR="0068321A" w:rsidRPr="00F15DCD">
        <w:rPr>
          <w:rFonts w:ascii="Segoe UI" w:hAnsi="Segoe UI" w:cs="Segoe UI"/>
          <w:sz w:val="22"/>
          <w:szCs w:val="22"/>
        </w:rPr>
        <w:t xml:space="preserve">dokumentaci </w:t>
      </w:r>
      <w:r w:rsidR="00DD7823" w:rsidRPr="00F15DCD">
        <w:rPr>
          <w:rFonts w:ascii="Segoe UI" w:hAnsi="Segoe UI" w:cs="Segoe UI"/>
          <w:sz w:val="22"/>
          <w:szCs w:val="22"/>
        </w:rPr>
        <w:t>za chybné</w:t>
      </w:r>
      <w:r w:rsidR="0002489C" w:rsidRPr="00F15DCD">
        <w:rPr>
          <w:rFonts w:ascii="Segoe UI" w:hAnsi="Segoe UI" w:cs="Segoe UI"/>
          <w:sz w:val="22"/>
          <w:szCs w:val="22"/>
        </w:rPr>
        <w:t>,</w:t>
      </w:r>
      <w:r w:rsidR="00DD7823" w:rsidRPr="00F15DCD">
        <w:rPr>
          <w:rFonts w:ascii="Segoe UI" w:hAnsi="Segoe UI" w:cs="Segoe UI"/>
          <w:sz w:val="22"/>
          <w:szCs w:val="22"/>
        </w:rPr>
        <w:t xml:space="preserve"> nesrozumitelné ani nedostatečné. </w:t>
      </w:r>
      <w:r w:rsidRPr="00F15DCD">
        <w:rPr>
          <w:rFonts w:ascii="Segoe UI" w:hAnsi="Segoe UI" w:cs="Segoe UI"/>
          <w:sz w:val="22"/>
          <w:szCs w:val="22"/>
        </w:rPr>
        <w:t>Zhotovitel</w:t>
      </w:r>
      <w:r w:rsidR="00DD7823" w:rsidRPr="00F15DCD">
        <w:rPr>
          <w:rFonts w:ascii="Segoe UI" w:hAnsi="Segoe UI" w:cs="Segoe UI"/>
          <w:sz w:val="22"/>
          <w:szCs w:val="22"/>
        </w:rPr>
        <w:t xml:space="preserve"> prohlašuje, že dostatečně přezkoumal odbornou způsobilost autorů, výsledky a metodiku těchto Průzkumů, a akceptuje riziko jejich nesprávnosti či neúplnosti. Pokud by se ukázalo, že Průzkumy </w:t>
      </w:r>
      <w:r w:rsidR="00BB2390" w:rsidRPr="00F15DCD">
        <w:rPr>
          <w:rFonts w:ascii="Segoe UI" w:hAnsi="Segoe UI" w:cs="Segoe UI"/>
          <w:sz w:val="22"/>
          <w:szCs w:val="22"/>
        </w:rPr>
        <w:t xml:space="preserve">a/nebo </w:t>
      </w:r>
      <w:r w:rsidR="00F2728B" w:rsidRPr="00F15DCD">
        <w:rPr>
          <w:rFonts w:ascii="Segoe UI" w:hAnsi="Segoe UI" w:cs="Segoe UI"/>
          <w:sz w:val="22"/>
          <w:szCs w:val="22"/>
        </w:rPr>
        <w:t>Podkladová</w:t>
      </w:r>
      <w:r w:rsidR="0068321A" w:rsidRPr="00F15DCD">
        <w:rPr>
          <w:rFonts w:ascii="Segoe UI" w:hAnsi="Segoe UI" w:cs="Segoe UI"/>
          <w:sz w:val="22"/>
          <w:szCs w:val="22"/>
        </w:rPr>
        <w:t xml:space="preserve"> dokumentace </w:t>
      </w:r>
      <w:r w:rsidR="00DD7823" w:rsidRPr="00F15DCD">
        <w:rPr>
          <w:rFonts w:ascii="Segoe UI" w:hAnsi="Segoe UI" w:cs="Segoe UI"/>
          <w:sz w:val="22"/>
          <w:szCs w:val="22"/>
        </w:rPr>
        <w:t xml:space="preserve">jsou nesprávné či neúplné, nemůže </w:t>
      </w:r>
      <w:r w:rsidRPr="00F15DCD">
        <w:rPr>
          <w:rFonts w:ascii="Segoe UI" w:hAnsi="Segoe UI" w:cs="Segoe UI"/>
          <w:sz w:val="22"/>
          <w:szCs w:val="22"/>
        </w:rPr>
        <w:t>Zhotovitel</w:t>
      </w:r>
      <w:r w:rsidR="00DD7823" w:rsidRPr="00F15DCD">
        <w:rPr>
          <w:rFonts w:ascii="Segoe UI" w:hAnsi="Segoe UI" w:cs="Segoe UI"/>
          <w:sz w:val="22"/>
          <w:szCs w:val="22"/>
        </w:rPr>
        <w:t xml:space="preserve"> namítat, že tuto Smlouvu uzavřel v</w:t>
      </w:r>
      <w:r w:rsidR="00F3046F" w:rsidRPr="00F15DCD">
        <w:rPr>
          <w:rFonts w:ascii="Segoe UI" w:hAnsi="Segoe UI" w:cs="Segoe UI"/>
          <w:sz w:val="22"/>
          <w:szCs w:val="22"/>
        </w:rPr>
        <w:t> </w:t>
      </w:r>
      <w:r w:rsidR="00DD7823" w:rsidRPr="00F15DCD">
        <w:rPr>
          <w:rFonts w:ascii="Segoe UI" w:hAnsi="Segoe UI" w:cs="Segoe UI"/>
          <w:sz w:val="22"/>
          <w:szCs w:val="22"/>
        </w:rPr>
        <w:t xml:space="preserve">omylu, ani žádat jakoukoliv náhradu či úlevu od </w:t>
      </w:r>
      <w:r w:rsidRPr="00F15DCD">
        <w:rPr>
          <w:rFonts w:ascii="Segoe UI" w:hAnsi="Segoe UI" w:cs="Segoe UI"/>
          <w:sz w:val="22"/>
          <w:szCs w:val="22"/>
        </w:rPr>
        <w:t>Objednatel</w:t>
      </w:r>
      <w:r w:rsidR="00DD7823" w:rsidRPr="00F15DCD">
        <w:rPr>
          <w:rFonts w:ascii="Segoe UI" w:hAnsi="Segoe UI" w:cs="Segoe UI"/>
          <w:sz w:val="22"/>
          <w:szCs w:val="22"/>
        </w:rPr>
        <w:t xml:space="preserve">e, nestanoví-li tato Smlouva jinak. </w:t>
      </w:r>
      <w:r w:rsidR="00F31BB8" w:rsidRPr="00F15DCD">
        <w:rPr>
          <w:rFonts w:ascii="Segoe UI" w:hAnsi="Segoe UI" w:cs="Segoe UI"/>
          <w:sz w:val="22"/>
          <w:szCs w:val="22"/>
        </w:rPr>
        <w:t xml:space="preserve">Zhotovitel je při své činnosti </w:t>
      </w:r>
      <w:r w:rsidR="00844EDB" w:rsidRPr="00F15DCD">
        <w:rPr>
          <w:rFonts w:ascii="Segoe UI" w:hAnsi="Segoe UI" w:cs="Segoe UI"/>
          <w:sz w:val="22"/>
          <w:szCs w:val="22"/>
        </w:rPr>
        <w:t xml:space="preserve">povinen </w:t>
      </w:r>
      <w:r w:rsidR="00F31BB8" w:rsidRPr="00F15DCD">
        <w:rPr>
          <w:rFonts w:ascii="Segoe UI" w:hAnsi="Segoe UI" w:cs="Segoe UI"/>
          <w:sz w:val="22"/>
          <w:szCs w:val="22"/>
        </w:rPr>
        <w:t xml:space="preserve">respektovat Průzkumy </w:t>
      </w:r>
      <w:r w:rsidR="00844EDB" w:rsidRPr="00F15DCD">
        <w:rPr>
          <w:rFonts w:ascii="Segoe UI" w:hAnsi="Segoe UI" w:cs="Segoe UI"/>
          <w:sz w:val="22"/>
          <w:szCs w:val="22"/>
        </w:rPr>
        <w:t xml:space="preserve">a dodržovat </w:t>
      </w:r>
      <w:r w:rsidR="00F31BB8" w:rsidRPr="00F15DCD">
        <w:rPr>
          <w:rFonts w:ascii="Segoe UI" w:hAnsi="Segoe UI" w:cs="Segoe UI"/>
          <w:sz w:val="22"/>
          <w:szCs w:val="22"/>
        </w:rPr>
        <w:t xml:space="preserve">Podkladovou dokumentaci, čímž není dotčeno ujednání odst. </w:t>
      </w:r>
      <w:r w:rsidR="00F31BB8" w:rsidRPr="00F15DCD">
        <w:rPr>
          <w:rFonts w:ascii="Segoe UI" w:hAnsi="Segoe UI" w:cs="Segoe UI"/>
          <w:sz w:val="22"/>
          <w:szCs w:val="22"/>
        </w:rPr>
        <w:fldChar w:fldCharType="begin"/>
      </w:r>
      <w:r w:rsidR="00F31BB8" w:rsidRPr="00F15DCD">
        <w:rPr>
          <w:rFonts w:ascii="Segoe UI" w:hAnsi="Segoe UI" w:cs="Segoe UI"/>
          <w:sz w:val="22"/>
          <w:szCs w:val="22"/>
        </w:rPr>
        <w:instrText xml:space="preserve"> REF _Ref33521020 \r \h </w:instrText>
      </w:r>
      <w:r w:rsidR="007F4CFA" w:rsidRPr="00F15DCD">
        <w:rPr>
          <w:rFonts w:ascii="Segoe UI" w:hAnsi="Segoe UI" w:cs="Segoe UI"/>
          <w:sz w:val="22"/>
          <w:szCs w:val="22"/>
        </w:rPr>
        <w:instrText xml:space="preserve"> \* MERGEFORMAT </w:instrText>
      </w:r>
      <w:r w:rsidR="00F31BB8" w:rsidRPr="00F15DCD">
        <w:rPr>
          <w:rFonts w:ascii="Segoe UI" w:hAnsi="Segoe UI" w:cs="Segoe UI"/>
          <w:sz w:val="22"/>
          <w:szCs w:val="22"/>
        </w:rPr>
      </w:r>
      <w:r w:rsidR="00F31BB8" w:rsidRPr="00F15DCD">
        <w:rPr>
          <w:rFonts w:ascii="Segoe UI" w:hAnsi="Segoe UI" w:cs="Segoe UI"/>
          <w:sz w:val="22"/>
          <w:szCs w:val="22"/>
        </w:rPr>
        <w:fldChar w:fldCharType="separate"/>
      </w:r>
      <w:r w:rsidR="00C4674D">
        <w:rPr>
          <w:rFonts w:ascii="Segoe UI" w:hAnsi="Segoe UI" w:cs="Segoe UI"/>
          <w:sz w:val="22"/>
          <w:szCs w:val="22"/>
        </w:rPr>
        <w:t>10.4</w:t>
      </w:r>
      <w:r w:rsidR="00F31BB8" w:rsidRPr="00F15DCD">
        <w:rPr>
          <w:rFonts w:ascii="Segoe UI" w:hAnsi="Segoe UI" w:cs="Segoe UI"/>
          <w:sz w:val="22"/>
          <w:szCs w:val="22"/>
        </w:rPr>
        <w:fldChar w:fldCharType="end"/>
      </w:r>
      <w:r w:rsidR="00F31BB8" w:rsidRPr="00F15DCD">
        <w:rPr>
          <w:rFonts w:ascii="Segoe UI" w:hAnsi="Segoe UI" w:cs="Segoe UI"/>
          <w:sz w:val="22"/>
          <w:szCs w:val="22"/>
        </w:rPr>
        <w:t xml:space="preserve"> a </w:t>
      </w:r>
      <w:del w:id="232" w:author="Radko Majerčík" w:date="2025-03-24T15:03:00Z" w16du:dateUtc="2025-03-24T14:03:00Z">
        <w:r w:rsidR="00F31BB8" w:rsidRPr="00F15DCD" w:rsidDel="005C37F5">
          <w:rPr>
            <w:rFonts w:ascii="Segoe UI" w:hAnsi="Segoe UI" w:cs="Segoe UI"/>
            <w:sz w:val="22"/>
            <w:szCs w:val="22"/>
          </w:rPr>
          <w:fldChar w:fldCharType="begin"/>
        </w:r>
        <w:r w:rsidR="00F31BB8" w:rsidRPr="00F15DCD" w:rsidDel="005C37F5">
          <w:rPr>
            <w:rFonts w:ascii="Segoe UI" w:hAnsi="Segoe UI" w:cs="Segoe UI"/>
            <w:sz w:val="22"/>
            <w:szCs w:val="22"/>
          </w:rPr>
          <w:delInstrText xml:space="preserve"> REF _Ref63946637 \r \h </w:delInstrText>
        </w:r>
        <w:r w:rsidR="007F4CFA" w:rsidRPr="00F15DCD" w:rsidDel="005C37F5">
          <w:rPr>
            <w:rFonts w:ascii="Segoe UI" w:hAnsi="Segoe UI" w:cs="Segoe UI"/>
            <w:sz w:val="22"/>
            <w:szCs w:val="22"/>
          </w:rPr>
          <w:delInstrText xml:space="preserve"> \* MERGEFORMAT </w:delInstrText>
        </w:r>
        <w:r w:rsidR="00F31BB8" w:rsidRPr="00F15DCD" w:rsidDel="005C37F5">
          <w:rPr>
            <w:rFonts w:ascii="Segoe UI" w:hAnsi="Segoe UI" w:cs="Segoe UI"/>
            <w:sz w:val="22"/>
            <w:szCs w:val="22"/>
          </w:rPr>
        </w:r>
        <w:r w:rsidR="00F31BB8" w:rsidRPr="00F15DCD" w:rsidDel="005C37F5">
          <w:rPr>
            <w:rFonts w:ascii="Segoe UI" w:hAnsi="Segoe UI" w:cs="Segoe UI"/>
            <w:sz w:val="22"/>
            <w:szCs w:val="22"/>
          </w:rPr>
          <w:fldChar w:fldCharType="separate"/>
        </w:r>
        <w:r w:rsidR="00C4674D" w:rsidDel="005C37F5">
          <w:rPr>
            <w:rFonts w:ascii="Segoe UI" w:hAnsi="Segoe UI" w:cs="Segoe UI"/>
            <w:sz w:val="22"/>
            <w:szCs w:val="22"/>
          </w:rPr>
          <w:delText>11.10.5</w:delText>
        </w:r>
        <w:r w:rsidR="00F31BB8" w:rsidRPr="00F15DCD" w:rsidDel="005C37F5">
          <w:rPr>
            <w:rFonts w:ascii="Segoe UI" w:hAnsi="Segoe UI" w:cs="Segoe UI"/>
            <w:sz w:val="22"/>
            <w:szCs w:val="22"/>
          </w:rPr>
          <w:fldChar w:fldCharType="end"/>
        </w:r>
      </w:del>
      <w:ins w:id="233" w:author="Radko Majerčík" w:date="2025-03-24T15:03:00Z" w16du:dateUtc="2025-03-24T14:03:00Z">
        <w:r w:rsidR="005C37F5">
          <w:rPr>
            <w:rFonts w:ascii="Segoe UI" w:hAnsi="Segoe UI" w:cs="Segoe UI"/>
            <w:sz w:val="22"/>
            <w:szCs w:val="22"/>
          </w:rPr>
          <w:t xml:space="preserve"> </w:t>
        </w:r>
        <w:r w:rsidR="005C37F5">
          <w:rPr>
            <w:rFonts w:ascii="Segoe UI" w:hAnsi="Segoe UI" w:cs="Segoe UI"/>
            <w:sz w:val="22"/>
            <w:szCs w:val="22"/>
          </w:rPr>
          <w:fldChar w:fldCharType="begin"/>
        </w:r>
        <w:r w:rsidR="005C37F5">
          <w:rPr>
            <w:rFonts w:ascii="Segoe UI" w:hAnsi="Segoe UI" w:cs="Segoe UI"/>
            <w:sz w:val="22"/>
            <w:szCs w:val="22"/>
          </w:rPr>
          <w:instrText xml:space="preserve"> REF _Ref63946637 \n </w:instrText>
        </w:r>
        <w:r w:rsidR="005C37F5">
          <w:rPr>
            <w:rFonts w:ascii="Segoe UI" w:hAnsi="Segoe UI" w:cs="Segoe UI"/>
            <w:sz w:val="22"/>
            <w:szCs w:val="22"/>
          </w:rPr>
          <w:fldChar w:fldCharType="separate"/>
        </w:r>
        <w:r w:rsidR="005C37F5">
          <w:rPr>
            <w:rFonts w:ascii="Segoe UI" w:hAnsi="Segoe UI" w:cs="Segoe UI"/>
            <w:sz w:val="22"/>
            <w:szCs w:val="22"/>
          </w:rPr>
          <w:t>10.5</w:t>
        </w:r>
        <w:r w:rsidR="005C37F5">
          <w:rPr>
            <w:rFonts w:ascii="Segoe UI" w:hAnsi="Segoe UI" w:cs="Segoe UI"/>
            <w:sz w:val="22"/>
            <w:szCs w:val="22"/>
          </w:rPr>
          <w:fldChar w:fldCharType="end"/>
        </w:r>
      </w:ins>
      <w:r w:rsidR="00F31BB8" w:rsidRPr="00F15DCD">
        <w:rPr>
          <w:rFonts w:ascii="Segoe UI" w:hAnsi="Segoe UI" w:cs="Segoe UI"/>
          <w:sz w:val="22"/>
          <w:szCs w:val="22"/>
        </w:rPr>
        <w:t xml:space="preserve"> této Smlouvy.</w:t>
      </w:r>
      <w:r w:rsidR="00DD7823" w:rsidRPr="00F15DCD">
        <w:rPr>
          <w:rFonts w:ascii="Segoe UI" w:hAnsi="Segoe UI" w:cs="Segoe UI"/>
          <w:sz w:val="22"/>
          <w:szCs w:val="22"/>
        </w:rPr>
        <w:t xml:space="preserve">  </w:t>
      </w:r>
    </w:p>
    <w:p w14:paraId="6AC83371" w14:textId="71AA52CA" w:rsidR="00DD7823" w:rsidRPr="00F15DCD" w:rsidRDefault="00DD782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Pokud není v</w:t>
      </w:r>
      <w:r w:rsidR="00F3046F" w:rsidRPr="00F15DCD">
        <w:rPr>
          <w:rFonts w:ascii="Segoe UI" w:hAnsi="Segoe UI" w:cs="Segoe UI"/>
          <w:sz w:val="22"/>
          <w:szCs w:val="22"/>
        </w:rPr>
        <w:t> </w:t>
      </w:r>
      <w:r w:rsidRPr="00F15DCD">
        <w:rPr>
          <w:rFonts w:ascii="Segoe UI" w:hAnsi="Segoe UI" w:cs="Segoe UI"/>
          <w:sz w:val="22"/>
          <w:szCs w:val="22"/>
        </w:rPr>
        <w:t xml:space="preserve">této Smlouvě stanoveno výslovně jinak, nese </w:t>
      </w:r>
      <w:r w:rsidR="007A2B47" w:rsidRPr="00F15DCD">
        <w:rPr>
          <w:rFonts w:ascii="Segoe UI" w:hAnsi="Segoe UI" w:cs="Segoe UI"/>
          <w:sz w:val="22"/>
          <w:szCs w:val="22"/>
        </w:rPr>
        <w:t>Objednatel</w:t>
      </w:r>
      <w:r w:rsidRPr="00F15DCD">
        <w:rPr>
          <w:rFonts w:ascii="Segoe UI" w:hAnsi="Segoe UI" w:cs="Segoe UI"/>
          <w:sz w:val="22"/>
          <w:szCs w:val="22"/>
        </w:rPr>
        <w:t xml:space="preserve"> odpovědnost a riziko:  </w:t>
      </w:r>
    </w:p>
    <w:p w14:paraId="2C257647" w14:textId="138E78FA" w:rsidR="00450705" w:rsidRPr="00F15DCD" w:rsidRDefault="00DD7823" w:rsidP="007F4CFA">
      <w:pPr>
        <w:pStyle w:val="Odstavecseseznamem"/>
        <w:numPr>
          <w:ilvl w:val="2"/>
          <w:numId w:val="13"/>
        </w:numPr>
        <w:spacing w:line="240" w:lineRule="auto"/>
        <w:ind w:left="2268" w:hanging="850"/>
        <w:rPr>
          <w:rFonts w:ascii="Segoe UI" w:hAnsi="Segoe UI" w:cs="Segoe UI"/>
          <w:sz w:val="22"/>
          <w:szCs w:val="22"/>
        </w:rPr>
      </w:pPr>
      <w:r w:rsidRPr="00F15DCD">
        <w:rPr>
          <w:rFonts w:ascii="Segoe UI" w:hAnsi="Segoe UI" w:cs="Segoe UI"/>
          <w:sz w:val="22"/>
          <w:szCs w:val="22"/>
        </w:rPr>
        <w:t xml:space="preserve">nepředvídaných vlastností </w:t>
      </w:r>
      <w:r w:rsidR="001F25C1" w:rsidRPr="00F15DCD">
        <w:rPr>
          <w:rFonts w:ascii="Segoe UI" w:hAnsi="Segoe UI" w:cs="Segoe UI"/>
          <w:sz w:val="22"/>
          <w:szCs w:val="22"/>
        </w:rPr>
        <w:t xml:space="preserve">pozemků, na nichž se nachází </w:t>
      </w:r>
      <w:r w:rsidRPr="00F15DCD">
        <w:rPr>
          <w:rFonts w:ascii="Segoe UI" w:hAnsi="Segoe UI" w:cs="Segoe UI"/>
          <w:sz w:val="22"/>
          <w:szCs w:val="22"/>
        </w:rPr>
        <w:t xml:space="preserve">Staveniště, včetně jeho podloží; </w:t>
      </w:r>
      <w:r w:rsidR="009519EA" w:rsidRPr="00F15DCD">
        <w:rPr>
          <w:rFonts w:ascii="Segoe UI" w:hAnsi="Segoe UI" w:cs="Segoe UI"/>
          <w:sz w:val="22"/>
          <w:szCs w:val="22"/>
        </w:rPr>
        <w:t xml:space="preserve">za nepředvídanou vlastnost pozemků se považuje vlastnost, která </w:t>
      </w:r>
      <w:r w:rsidR="000811D3" w:rsidRPr="00F15DCD">
        <w:rPr>
          <w:rFonts w:ascii="Segoe UI" w:hAnsi="Segoe UI" w:cs="Segoe UI"/>
          <w:sz w:val="22"/>
          <w:szCs w:val="22"/>
        </w:rPr>
        <w:t xml:space="preserve">je nepředvídaná, </w:t>
      </w:r>
      <w:r w:rsidR="009519EA" w:rsidRPr="00F15DCD">
        <w:rPr>
          <w:rFonts w:ascii="Segoe UI" w:hAnsi="Segoe UI" w:cs="Segoe UI"/>
          <w:sz w:val="22"/>
          <w:szCs w:val="22"/>
        </w:rPr>
        <w:t xml:space="preserve">není definována v Průzkumech </w:t>
      </w:r>
      <w:r w:rsidR="000811D3" w:rsidRPr="00F15DCD">
        <w:rPr>
          <w:rFonts w:ascii="Segoe UI" w:hAnsi="Segoe UI" w:cs="Segoe UI"/>
          <w:sz w:val="22"/>
          <w:szCs w:val="22"/>
        </w:rPr>
        <w:t xml:space="preserve">a která prokazatelně </w:t>
      </w:r>
      <w:r w:rsidR="004869C4" w:rsidRPr="00F15DCD">
        <w:rPr>
          <w:rFonts w:ascii="Segoe UI" w:hAnsi="Segoe UI" w:cs="Segoe UI"/>
          <w:sz w:val="22"/>
          <w:szCs w:val="22"/>
        </w:rPr>
        <w:t>mimořádným</w:t>
      </w:r>
      <w:r w:rsidR="000811D3" w:rsidRPr="00F15DCD">
        <w:rPr>
          <w:rFonts w:ascii="Segoe UI" w:hAnsi="Segoe UI" w:cs="Segoe UI"/>
          <w:sz w:val="22"/>
          <w:szCs w:val="22"/>
        </w:rPr>
        <w:t xml:space="preserve"> způsobem ovlivňuje možnost Zhotovitele realizovat Stavbu včas a/nebo </w:t>
      </w:r>
      <w:r w:rsidR="00AC4654" w:rsidRPr="00F15DCD">
        <w:rPr>
          <w:rFonts w:ascii="Segoe UI" w:hAnsi="Segoe UI" w:cs="Segoe UI"/>
          <w:sz w:val="22"/>
          <w:szCs w:val="22"/>
        </w:rPr>
        <w:t xml:space="preserve">vede k prokazatelnému zvýšení nákladů Zhotovitele na realizaci Díla alespoň o </w:t>
      </w:r>
      <w:r w:rsidR="000811D3" w:rsidRPr="00F15DCD">
        <w:rPr>
          <w:rFonts w:ascii="Segoe UI" w:hAnsi="Segoe UI" w:cs="Segoe UI"/>
          <w:sz w:val="22"/>
          <w:szCs w:val="22"/>
        </w:rPr>
        <w:t xml:space="preserve">10 mil. Kč bez DPH; </w:t>
      </w:r>
      <w:r w:rsidR="00450705" w:rsidRPr="00F15DCD">
        <w:rPr>
          <w:rFonts w:ascii="Segoe UI" w:hAnsi="Segoe UI" w:cs="Segoe UI"/>
          <w:sz w:val="22"/>
          <w:szCs w:val="22"/>
        </w:rPr>
        <w:t xml:space="preserve"> </w:t>
      </w:r>
    </w:p>
    <w:p w14:paraId="3864655F" w14:textId="2E371103" w:rsidR="003C6254" w:rsidRPr="00F15DCD" w:rsidRDefault="00A07E86" w:rsidP="007F4CFA">
      <w:pPr>
        <w:pStyle w:val="Odstavecseseznamem"/>
        <w:numPr>
          <w:ilvl w:val="2"/>
          <w:numId w:val="13"/>
        </w:numPr>
        <w:spacing w:line="240" w:lineRule="auto"/>
        <w:ind w:left="2268" w:hanging="850"/>
        <w:rPr>
          <w:rFonts w:ascii="Segoe UI" w:hAnsi="Segoe UI" w:cs="Segoe UI"/>
          <w:sz w:val="22"/>
          <w:szCs w:val="22"/>
        </w:rPr>
      </w:pPr>
      <w:r w:rsidRPr="00F15DCD">
        <w:rPr>
          <w:rFonts w:ascii="Segoe UI" w:hAnsi="Segoe UI" w:cs="Segoe UI"/>
          <w:sz w:val="22"/>
          <w:szCs w:val="22"/>
        </w:rPr>
        <w:t xml:space="preserve">zajištění zhotovení či výměny přeložek inženýrských sítí, </w:t>
      </w:r>
      <w:r w:rsidR="00850110" w:rsidRPr="00F15DCD">
        <w:rPr>
          <w:rFonts w:ascii="Segoe UI" w:hAnsi="Segoe UI" w:cs="Segoe UI"/>
          <w:sz w:val="22"/>
          <w:szCs w:val="22"/>
        </w:rPr>
        <w:t xml:space="preserve">avšak </w:t>
      </w:r>
      <w:r w:rsidR="00F2728B" w:rsidRPr="00F15DCD">
        <w:rPr>
          <w:rFonts w:ascii="Segoe UI" w:hAnsi="Segoe UI" w:cs="Segoe UI"/>
          <w:sz w:val="22"/>
          <w:szCs w:val="22"/>
        </w:rPr>
        <w:t xml:space="preserve">nikoliv </w:t>
      </w:r>
      <w:r w:rsidR="00850110" w:rsidRPr="00F15DCD">
        <w:rPr>
          <w:rFonts w:ascii="Segoe UI" w:hAnsi="Segoe UI" w:cs="Segoe UI"/>
          <w:sz w:val="22"/>
          <w:szCs w:val="22"/>
        </w:rPr>
        <w:t>těch, u nichž povinnost přeložení vyplývá z</w:t>
      </w:r>
      <w:r w:rsidR="00F3046F" w:rsidRPr="00F15DCD">
        <w:rPr>
          <w:rFonts w:ascii="Segoe UI" w:hAnsi="Segoe UI" w:cs="Segoe UI"/>
          <w:sz w:val="22"/>
          <w:szCs w:val="22"/>
        </w:rPr>
        <w:t> </w:t>
      </w:r>
      <w:r w:rsidR="00850110" w:rsidRPr="00F15DCD">
        <w:rPr>
          <w:rFonts w:ascii="Segoe UI" w:hAnsi="Segoe UI" w:cs="Segoe UI"/>
          <w:sz w:val="22"/>
          <w:szCs w:val="22"/>
        </w:rPr>
        <w:t>Požadavků Objednatele</w:t>
      </w:r>
      <w:r w:rsidR="003C6254" w:rsidRPr="00F15DCD">
        <w:rPr>
          <w:rFonts w:ascii="Segoe UI" w:hAnsi="Segoe UI" w:cs="Segoe UI"/>
          <w:sz w:val="22"/>
          <w:szCs w:val="22"/>
        </w:rPr>
        <w:t xml:space="preserve">; </w:t>
      </w:r>
    </w:p>
    <w:p w14:paraId="0960F223" w14:textId="1A8BB5C6" w:rsidR="00A07E86" w:rsidRPr="00F15DCD" w:rsidRDefault="003C6254" w:rsidP="007F4CFA">
      <w:pPr>
        <w:spacing w:line="240" w:lineRule="auto"/>
        <w:ind w:left="1418" w:firstLine="0"/>
        <w:rPr>
          <w:rFonts w:ascii="Segoe UI" w:hAnsi="Segoe UI" w:cs="Segoe UI"/>
          <w:sz w:val="22"/>
          <w:szCs w:val="22"/>
        </w:rPr>
      </w:pPr>
      <w:r w:rsidRPr="00F15DCD">
        <w:rPr>
          <w:rFonts w:ascii="Segoe UI" w:hAnsi="Segoe UI" w:cs="Segoe UI"/>
          <w:sz w:val="22"/>
          <w:szCs w:val="22"/>
        </w:rPr>
        <w:t xml:space="preserve">nepředvídanou vlastností pozemku nemůže být zejména skutečnost, kterou </w:t>
      </w:r>
      <w:r w:rsidR="00143F0E" w:rsidRPr="00F15DCD">
        <w:rPr>
          <w:rFonts w:ascii="Segoe UI" w:hAnsi="Segoe UI" w:cs="Segoe UI"/>
          <w:sz w:val="22"/>
          <w:szCs w:val="22"/>
        </w:rPr>
        <w:t>Zhotovitel</w:t>
      </w:r>
      <w:r w:rsidRPr="00F15DCD">
        <w:rPr>
          <w:rFonts w:ascii="Segoe UI" w:hAnsi="Segoe UI" w:cs="Segoe UI"/>
          <w:sz w:val="22"/>
          <w:szCs w:val="22"/>
        </w:rPr>
        <w:t xml:space="preserve"> </w:t>
      </w:r>
      <w:r w:rsidR="00143F0E" w:rsidRPr="00F15DCD">
        <w:rPr>
          <w:rFonts w:ascii="Segoe UI" w:hAnsi="Segoe UI" w:cs="Segoe UI"/>
          <w:sz w:val="22"/>
          <w:szCs w:val="22"/>
        </w:rPr>
        <w:t>může</w:t>
      </w:r>
      <w:r w:rsidRPr="00F15DCD">
        <w:rPr>
          <w:rFonts w:ascii="Segoe UI" w:hAnsi="Segoe UI" w:cs="Segoe UI"/>
          <w:sz w:val="22"/>
          <w:szCs w:val="22"/>
        </w:rPr>
        <w:t xml:space="preserve"> zjistit z</w:t>
      </w:r>
      <w:r w:rsidR="000811D3" w:rsidRPr="00F15DCD">
        <w:rPr>
          <w:rFonts w:ascii="Segoe UI" w:hAnsi="Segoe UI" w:cs="Segoe UI"/>
          <w:sz w:val="22"/>
          <w:szCs w:val="22"/>
        </w:rPr>
        <w:t> </w:t>
      </w:r>
      <w:r w:rsidRPr="00F15DCD">
        <w:rPr>
          <w:rFonts w:ascii="Segoe UI" w:hAnsi="Segoe UI" w:cs="Segoe UI"/>
          <w:sz w:val="22"/>
          <w:szCs w:val="22"/>
        </w:rPr>
        <w:t xml:space="preserve">Průzkumů a Podkladové dokumentace, nebo ohledně které měl Zhotovitel jako odborná osoba provést vlastní podrobnější šetření a průzkumy podle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_Ref33521020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10.4</w:t>
      </w:r>
      <w:r w:rsidRPr="00F15DCD">
        <w:rPr>
          <w:rFonts w:ascii="Segoe UI" w:hAnsi="Segoe UI" w:cs="Segoe UI"/>
          <w:sz w:val="22"/>
          <w:szCs w:val="22"/>
        </w:rPr>
        <w:fldChar w:fldCharType="end"/>
      </w:r>
      <w:r w:rsidRPr="00F15DCD">
        <w:rPr>
          <w:rFonts w:ascii="Segoe UI" w:hAnsi="Segoe UI" w:cs="Segoe UI"/>
          <w:sz w:val="22"/>
          <w:szCs w:val="22"/>
        </w:rPr>
        <w:t xml:space="preserve"> Smlouvy.</w:t>
      </w:r>
      <w:r w:rsidR="00DF2596" w:rsidRPr="00F15DCD">
        <w:rPr>
          <w:rFonts w:ascii="Segoe UI" w:hAnsi="Segoe UI" w:cs="Segoe UI"/>
          <w:sz w:val="22"/>
          <w:szCs w:val="22"/>
        </w:rPr>
        <w:t xml:space="preserve"> </w:t>
      </w:r>
      <w:r w:rsidR="00A07E86" w:rsidRPr="00F15DCD">
        <w:rPr>
          <w:rFonts w:ascii="Segoe UI" w:hAnsi="Segoe UI" w:cs="Segoe UI"/>
          <w:sz w:val="22"/>
          <w:szCs w:val="22"/>
        </w:rPr>
        <w:t xml:space="preserve"> </w:t>
      </w:r>
    </w:p>
    <w:p w14:paraId="312E0C69" w14:textId="3E73622C" w:rsidR="00DD7823" w:rsidRPr="00F15DCD" w:rsidRDefault="006F4593" w:rsidP="002C047A">
      <w:pPr>
        <w:pStyle w:val="Odstavecseseznamem"/>
        <w:numPr>
          <w:ilvl w:val="1"/>
          <w:numId w:val="74"/>
        </w:numPr>
        <w:spacing w:line="240" w:lineRule="auto"/>
        <w:ind w:left="1418" w:hanging="709"/>
        <w:rPr>
          <w:rFonts w:ascii="Segoe UI" w:hAnsi="Segoe UI" w:cs="Segoe UI"/>
          <w:sz w:val="22"/>
          <w:szCs w:val="22"/>
        </w:rPr>
      </w:pPr>
      <w:bookmarkStart w:id="234" w:name="_Ref33521020"/>
      <w:r w:rsidRPr="00F15DCD">
        <w:rPr>
          <w:rFonts w:ascii="Segoe UI" w:hAnsi="Segoe UI" w:cs="Segoe UI"/>
          <w:sz w:val="22"/>
          <w:szCs w:val="22"/>
        </w:rPr>
        <w:t>Zhotovitel</w:t>
      </w:r>
      <w:r w:rsidR="00450705" w:rsidRPr="00F15DCD">
        <w:rPr>
          <w:rFonts w:ascii="Segoe UI" w:hAnsi="Segoe UI" w:cs="Segoe UI"/>
          <w:sz w:val="22"/>
          <w:szCs w:val="22"/>
        </w:rPr>
        <w:t xml:space="preserve"> se zavazuje, pokud se v</w:t>
      </w:r>
      <w:r w:rsidR="00F3046F" w:rsidRPr="00F15DCD">
        <w:rPr>
          <w:rFonts w:ascii="Segoe UI" w:hAnsi="Segoe UI" w:cs="Segoe UI"/>
          <w:sz w:val="22"/>
          <w:szCs w:val="22"/>
        </w:rPr>
        <w:t> </w:t>
      </w:r>
      <w:r w:rsidR="00450705" w:rsidRPr="00F15DCD">
        <w:rPr>
          <w:rFonts w:ascii="Segoe UI" w:hAnsi="Segoe UI" w:cs="Segoe UI"/>
          <w:sz w:val="22"/>
          <w:szCs w:val="22"/>
        </w:rPr>
        <w:t>průběhu Projektování, Inženýr</w:t>
      </w:r>
      <w:r w:rsidR="004560AE" w:rsidRPr="00F15DCD">
        <w:rPr>
          <w:rFonts w:ascii="Segoe UI" w:hAnsi="Segoe UI" w:cs="Segoe UI"/>
          <w:sz w:val="22"/>
          <w:szCs w:val="22"/>
        </w:rPr>
        <w:t>ské činnosti</w:t>
      </w:r>
      <w:r w:rsidR="00450705" w:rsidRPr="00F15DCD">
        <w:rPr>
          <w:rFonts w:ascii="Segoe UI" w:hAnsi="Segoe UI" w:cs="Segoe UI"/>
          <w:sz w:val="22"/>
          <w:szCs w:val="22"/>
        </w:rPr>
        <w:t xml:space="preserve"> či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00450705" w:rsidRPr="00F15DCD">
        <w:rPr>
          <w:rFonts w:ascii="Segoe UI" w:hAnsi="Segoe UI" w:cs="Segoe UI"/>
          <w:sz w:val="22"/>
          <w:szCs w:val="22"/>
        </w:rPr>
        <w:t xml:space="preserve"> kdykoli objeví potřeba, že zajistí včas, v</w:t>
      </w:r>
      <w:r w:rsidR="00F3046F" w:rsidRPr="00F15DCD">
        <w:rPr>
          <w:rFonts w:ascii="Segoe UI" w:hAnsi="Segoe UI" w:cs="Segoe UI"/>
          <w:sz w:val="22"/>
          <w:szCs w:val="22"/>
        </w:rPr>
        <w:t> </w:t>
      </w:r>
      <w:r w:rsidR="00450705" w:rsidRPr="00F15DCD">
        <w:rPr>
          <w:rFonts w:ascii="Segoe UI" w:hAnsi="Segoe UI" w:cs="Segoe UI"/>
          <w:sz w:val="22"/>
          <w:szCs w:val="22"/>
        </w:rPr>
        <w:t>dostatečném rozsahu, v</w:t>
      </w:r>
      <w:r w:rsidR="00F3046F" w:rsidRPr="00F15DCD">
        <w:rPr>
          <w:rFonts w:ascii="Segoe UI" w:hAnsi="Segoe UI" w:cs="Segoe UI"/>
          <w:sz w:val="22"/>
          <w:szCs w:val="22"/>
        </w:rPr>
        <w:t> </w:t>
      </w:r>
      <w:r w:rsidR="00450705" w:rsidRPr="00F15DCD">
        <w:rPr>
          <w:rFonts w:ascii="Segoe UI" w:hAnsi="Segoe UI" w:cs="Segoe UI"/>
          <w:sz w:val="22"/>
          <w:szCs w:val="22"/>
        </w:rPr>
        <w:t>souladu s</w:t>
      </w:r>
      <w:r w:rsidR="00F3046F" w:rsidRPr="00F15DCD">
        <w:rPr>
          <w:rFonts w:ascii="Segoe UI" w:hAnsi="Segoe UI" w:cs="Segoe UI"/>
          <w:sz w:val="22"/>
          <w:szCs w:val="22"/>
        </w:rPr>
        <w:t> </w:t>
      </w:r>
      <w:r w:rsidR="00450705" w:rsidRPr="00F15DCD">
        <w:rPr>
          <w:rFonts w:ascii="Segoe UI" w:hAnsi="Segoe UI" w:cs="Segoe UI"/>
          <w:sz w:val="22"/>
          <w:szCs w:val="22"/>
        </w:rPr>
        <w:t>Právními předpisy, s</w:t>
      </w:r>
      <w:r w:rsidR="00F3046F" w:rsidRPr="00F15DCD">
        <w:rPr>
          <w:rFonts w:ascii="Segoe UI" w:hAnsi="Segoe UI" w:cs="Segoe UI"/>
          <w:sz w:val="22"/>
          <w:szCs w:val="22"/>
        </w:rPr>
        <w:t> </w:t>
      </w:r>
      <w:r w:rsidR="00450705" w:rsidRPr="00F15DCD">
        <w:rPr>
          <w:rFonts w:ascii="Segoe UI" w:hAnsi="Segoe UI" w:cs="Segoe UI"/>
          <w:sz w:val="22"/>
          <w:szCs w:val="22"/>
        </w:rPr>
        <w:t>řádnou odbornou péčí a s</w:t>
      </w:r>
      <w:r w:rsidR="00F3046F" w:rsidRPr="00F15DCD">
        <w:rPr>
          <w:rFonts w:ascii="Segoe UI" w:hAnsi="Segoe UI" w:cs="Segoe UI"/>
          <w:sz w:val="22"/>
          <w:szCs w:val="22"/>
        </w:rPr>
        <w:t> </w:t>
      </w:r>
      <w:r w:rsidR="00450705" w:rsidRPr="00F15DCD">
        <w:rPr>
          <w:rFonts w:ascii="Segoe UI" w:hAnsi="Segoe UI" w:cs="Segoe UI"/>
          <w:sz w:val="22"/>
          <w:szCs w:val="22"/>
        </w:rPr>
        <w:t>uspokojivými výsledky:</w:t>
      </w:r>
      <w:bookmarkEnd w:id="234"/>
      <w:r w:rsidR="00450705" w:rsidRPr="00F15DCD">
        <w:rPr>
          <w:rFonts w:ascii="Segoe UI" w:hAnsi="Segoe UI" w:cs="Segoe UI"/>
          <w:sz w:val="22"/>
          <w:szCs w:val="22"/>
        </w:rPr>
        <w:t xml:space="preserve"> </w:t>
      </w:r>
    </w:p>
    <w:p w14:paraId="3D61069D" w14:textId="77777777"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fyzikální a geofyzikální průzkum stavu podloží Staveniště a jeho okolí, včetně jakýchkoliv staveb a sítí, které se nacházejí na Staveništi, nad ním či pod ním; </w:t>
      </w:r>
    </w:p>
    <w:p w14:paraId="4E477CAB" w14:textId="77777777"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přezkoumání a vyhodnocení stavu Staveniště, půdy i podloží, zejména profilu Staveniště i jeho únosnosti, rizik úrazů, poškození majetku, povahu materiálu, který má být ze Staveniště vytěžen; </w:t>
      </w:r>
    </w:p>
    <w:p w14:paraId="2786787A" w14:textId="2853A214"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přezkoumání rozsahu potřebných úprav Projektové dokumentace a úprav v</w:t>
      </w:r>
      <w:r w:rsidR="00F3046F" w:rsidRPr="00F15DCD">
        <w:rPr>
          <w:rFonts w:ascii="Segoe UI" w:hAnsi="Segoe UI" w:cs="Segoe UI"/>
          <w:sz w:val="22"/>
          <w:szCs w:val="22"/>
        </w:rPr>
        <w:t> </w:t>
      </w:r>
      <w:r w:rsidRPr="00F15DCD">
        <w:rPr>
          <w:rFonts w:ascii="Segoe UI" w:hAnsi="Segoe UI" w:cs="Segoe UI"/>
          <w:sz w:val="22"/>
          <w:szCs w:val="22"/>
        </w:rPr>
        <w:t xml:space="preserve">rámci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xml:space="preserve">; </w:t>
      </w:r>
    </w:p>
    <w:p w14:paraId="62F940E7" w14:textId="0AB292EB" w:rsidR="00450705" w:rsidRPr="00F15DCD" w:rsidRDefault="00450705" w:rsidP="007F4CFA">
      <w:pPr>
        <w:pStyle w:val="Odstavecseseznamem"/>
        <w:numPr>
          <w:ilvl w:val="2"/>
          <w:numId w:val="14"/>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přezkoumání rozsahu potřebného přístupu na Staveniště, jeho vybavení, rizik úrazů, ochrany majetku a zdraví jakýchkoli osob. </w:t>
      </w:r>
    </w:p>
    <w:p w14:paraId="7FFB340C" w14:textId="760CED56" w:rsidR="00817AB4" w:rsidRPr="00F15DCD" w:rsidRDefault="006F4593" w:rsidP="007F4CFA">
      <w:pPr>
        <w:pStyle w:val="Odstavecseseznamem"/>
        <w:numPr>
          <w:ilvl w:val="1"/>
          <w:numId w:val="15"/>
        </w:numPr>
        <w:spacing w:line="240" w:lineRule="auto"/>
        <w:ind w:left="1418" w:hanging="709"/>
        <w:contextualSpacing w:val="0"/>
        <w:rPr>
          <w:rFonts w:ascii="Segoe UI" w:hAnsi="Segoe UI" w:cs="Segoe UI"/>
          <w:sz w:val="22"/>
          <w:szCs w:val="22"/>
        </w:rPr>
      </w:pPr>
      <w:bookmarkStart w:id="235" w:name="_Ref63946637"/>
      <w:r w:rsidRPr="00F15DCD">
        <w:rPr>
          <w:rFonts w:ascii="Segoe UI" w:hAnsi="Segoe UI" w:cs="Segoe UI"/>
          <w:sz w:val="22"/>
          <w:szCs w:val="22"/>
        </w:rPr>
        <w:t>Zhotovitel</w:t>
      </w:r>
      <w:r w:rsidR="005F62AD" w:rsidRPr="00F15DCD">
        <w:rPr>
          <w:rFonts w:ascii="Segoe UI" w:hAnsi="Segoe UI" w:cs="Segoe UI"/>
          <w:sz w:val="22"/>
          <w:szCs w:val="22"/>
        </w:rPr>
        <w:t xml:space="preserve"> se zavazuje bezodkladně:</w:t>
      </w:r>
      <w:bookmarkEnd w:id="235"/>
      <w:r w:rsidR="005F62AD" w:rsidRPr="00F15DCD">
        <w:rPr>
          <w:rFonts w:ascii="Segoe UI" w:hAnsi="Segoe UI" w:cs="Segoe UI"/>
          <w:sz w:val="22"/>
          <w:szCs w:val="22"/>
        </w:rPr>
        <w:t xml:space="preserve"> </w:t>
      </w:r>
    </w:p>
    <w:p w14:paraId="10E85C2D" w14:textId="4C8814F6" w:rsidR="005F62AD" w:rsidRPr="00F15DCD" w:rsidRDefault="005F62AD" w:rsidP="007F4CFA">
      <w:pPr>
        <w:pStyle w:val="Odstavecseseznamem"/>
        <w:numPr>
          <w:ilvl w:val="2"/>
          <w:numId w:val="15"/>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lastRenderedPageBreak/>
        <w:t xml:space="preserve">zohlednit informace a výstupy získané dle </w:t>
      </w:r>
      <w:r w:rsidR="0096509B" w:rsidRPr="00F15DCD">
        <w:rPr>
          <w:rFonts w:ascii="Segoe UI" w:hAnsi="Segoe UI" w:cs="Segoe UI"/>
          <w:sz w:val="22"/>
          <w:szCs w:val="22"/>
        </w:rPr>
        <w:t>odst.</w:t>
      </w:r>
      <w:r w:rsidRPr="00F15DCD">
        <w:rPr>
          <w:rFonts w:ascii="Segoe UI" w:hAnsi="Segoe UI" w:cs="Segoe UI"/>
          <w:sz w:val="22"/>
          <w:szCs w:val="22"/>
        </w:rPr>
        <w:t xml:space="preserve"> </w:t>
      </w:r>
      <w:r w:rsidR="00450705" w:rsidRPr="00F15DCD">
        <w:rPr>
          <w:rFonts w:ascii="Segoe UI" w:hAnsi="Segoe UI" w:cs="Segoe UI"/>
          <w:sz w:val="22"/>
          <w:szCs w:val="22"/>
        </w:rPr>
        <w:fldChar w:fldCharType="begin"/>
      </w:r>
      <w:r w:rsidR="00450705" w:rsidRPr="00F15DCD">
        <w:rPr>
          <w:rFonts w:ascii="Segoe UI" w:hAnsi="Segoe UI" w:cs="Segoe UI"/>
          <w:sz w:val="22"/>
          <w:szCs w:val="22"/>
        </w:rPr>
        <w:instrText xml:space="preserve"> REF _Ref33521020 \r \h </w:instrText>
      </w:r>
      <w:r w:rsidR="005621DC" w:rsidRPr="00F15DCD">
        <w:rPr>
          <w:rFonts w:ascii="Segoe UI" w:hAnsi="Segoe UI" w:cs="Segoe UI"/>
          <w:sz w:val="22"/>
          <w:szCs w:val="22"/>
        </w:rPr>
        <w:instrText xml:space="preserve"> \* MERGEFORMAT </w:instrText>
      </w:r>
      <w:r w:rsidR="00450705" w:rsidRPr="00F15DCD">
        <w:rPr>
          <w:rFonts w:ascii="Segoe UI" w:hAnsi="Segoe UI" w:cs="Segoe UI"/>
          <w:sz w:val="22"/>
          <w:szCs w:val="22"/>
        </w:rPr>
      </w:r>
      <w:r w:rsidR="00450705" w:rsidRPr="00F15DCD">
        <w:rPr>
          <w:rFonts w:ascii="Segoe UI" w:hAnsi="Segoe UI" w:cs="Segoe UI"/>
          <w:sz w:val="22"/>
          <w:szCs w:val="22"/>
        </w:rPr>
        <w:fldChar w:fldCharType="separate"/>
      </w:r>
      <w:r w:rsidR="00C4674D">
        <w:rPr>
          <w:rFonts w:ascii="Segoe UI" w:hAnsi="Segoe UI" w:cs="Segoe UI"/>
          <w:sz w:val="22"/>
          <w:szCs w:val="22"/>
        </w:rPr>
        <w:t>10.4</w:t>
      </w:r>
      <w:r w:rsidR="00450705" w:rsidRPr="00F15DCD">
        <w:rPr>
          <w:rFonts w:ascii="Segoe UI" w:hAnsi="Segoe UI" w:cs="Segoe UI"/>
          <w:sz w:val="22"/>
          <w:szCs w:val="22"/>
        </w:rPr>
        <w:fldChar w:fldCharType="end"/>
      </w:r>
      <w:r w:rsidR="00450705" w:rsidRPr="00F15DCD">
        <w:rPr>
          <w:rFonts w:ascii="Segoe UI" w:hAnsi="Segoe UI" w:cs="Segoe UI"/>
          <w:sz w:val="22"/>
          <w:szCs w:val="22"/>
        </w:rPr>
        <w:t xml:space="preserve"> </w:t>
      </w:r>
      <w:r w:rsidRPr="00F15DCD">
        <w:rPr>
          <w:rFonts w:ascii="Segoe UI" w:hAnsi="Segoe UI" w:cs="Segoe UI"/>
          <w:sz w:val="22"/>
          <w:szCs w:val="22"/>
        </w:rPr>
        <w:t>této Smlouvy v</w:t>
      </w:r>
      <w:r w:rsidR="00F3046F" w:rsidRPr="00F15DCD">
        <w:rPr>
          <w:rFonts w:ascii="Segoe UI" w:hAnsi="Segoe UI" w:cs="Segoe UI"/>
          <w:sz w:val="22"/>
          <w:szCs w:val="22"/>
        </w:rPr>
        <w:t> </w:t>
      </w:r>
      <w:r w:rsidRPr="00F15DCD">
        <w:rPr>
          <w:rFonts w:ascii="Segoe UI" w:hAnsi="Segoe UI" w:cs="Segoe UI"/>
          <w:sz w:val="22"/>
          <w:szCs w:val="22"/>
        </w:rPr>
        <w:t>rámci Projektování, Inžený</w:t>
      </w:r>
      <w:r w:rsidR="004560AE" w:rsidRPr="00F15DCD">
        <w:rPr>
          <w:rFonts w:ascii="Segoe UI" w:hAnsi="Segoe UI" w:cs="Segoe UI"/>
          <w:sz w:val="22"/>
          <w:szCs w:val="22"/>
        </w:rPr>
        <w:t>rské činnosti</w:t>
      </w:r>
      <w:r w:rsidRPr="00F15DCD">
        <w:rPr>
          <w:rFonts w:ascii="Segoe UI" w:hAnsi="Segoe UI" w:cs="Segoe UI"/>
          <w:sz w:val="22"/>
          <w:szCs w:val="22"/>
        </w:rPr>
        <w:t xml:space="preserve"> 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zejména přijmou</w:t>
      </w:r>
      <w:r w:rsidR="00C10096" w:rsidRPr="00F15DCD">
        <w:rPr>
          <w:rFonts w:ascii="Segoe UI" w:hAnsi="Segoe UI" w:cs="Segoe UI"/>
          <w:sz w:val="22"/>
          <w:szCs w:val="22"/>
        </w:rPr>
        <w:t>t</w:t>
      </w:r>
      <w:r w:rsidRPr="00F15DCD">
        <w:rPr>
          <w:rFonts w:ascii="Segoe UI" w:hAnsi="Segoe UI" w:cs="Segoe UI"/>
          <w:sz w:val="22"/>
          <w:szCs w:val="22"/>
        </w:rPr>
        <w:t xml:space="preserve"> odpovídající opatření; </w:t>
      </w:r>
    </w:p>
    <w:p w14:paraId="6B454B0E" w14:textId="54C7CA7F" w:rsidR="005F62AD" w:rsidRPr="00F15DCD" w:rsidRDefault="005F62AD" w:rsidP="007F4CFA">
      <w:pPr>
        <w:pStyle w:val="Odstavecseseznamem"/>
        <w:numPr>
          <w:ilvl w:val="2"/>
          <w:numId w:val="16"/>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písemně informovat </w:t>
      </w:r>
      <w:r w:rsidR="006F4593" w:rsidRPr="00F15DCD">
        <w:rPr>
          <w:rFonts w:ascii="Segoe UI" w:hAnsi="Segoe UI" w:cs="Segoe UI"/>
          <w:sz w:val="22"/>
          <w:szCs w:val="22"/>
        </w:rPr>
        <w:t>Objednatel</w:t>
      </w:r>
      <w:r w:rsidRPr="00F15DCD">
        <w:rPr>
          <w:rFonts w:ascii="Segoe UI" w:hAnsi="Segoe UI" w:cs="Segoe UI"/>
          <w:sz w:val="22"/>
          <w:szCs w:val="22"/>
        </w:rPr>
        <w:t xml:space="preserve">e o informacích a výstupech získaných dle </w:t>
      </w:r>
      <w:r w:rsidR="0096509B" w:rsidRPr="00F15DCD">
        <w:rPr>
          <w:rFonts w:ascii="Segoe UI" w:hAnsi="Segoe UI" w:cs="Segoe UI"/>
          <w:sz w:val="22"/>
          <w:szCs w:val="22"/>
        </w:rPr>
        <w:t>odst.</w:t>
      </w:r>
      <w:r w:rsidRPr="00F15DCD">
        <w:rPr>
          <w:rFonts w:ascii="Segoe UI" w:hAnsi="Segoe UI" w:cs="Segoe UI"/>
          <w:sz w:val="22"/>
          <w:szCs w:val="22"/>
        </w:rPr>
        <w:t xml:space="preserve"> </w:t>
      </w:r>
      <w:r w:rsidR="00450705" w:rsidRPr="00F15DCD">
        <w:rPr>
          <w:rFonts w:ascii="Segoe UI" w:hAnsi="Segoe UI" w:cs="Segoe UI"/>
          <w:sz w:val="22"/>
          <w:szCs w:val="22"/>
        </w:rPr>
        <w:fldChar w:fldCharType="begin"/>
      </w:r>
      <w:r w:rsidR="00450705" w:rsidRPr="00F15DCD">
        <w:rPr>
          <w:rFonts w:ascii="Segoe UI" w:hAnsi="Segoe UI" w:cs="Segoe UI"/>
          <w:sz w:val="22"/>
          <w:szCs w:val="22"/>
        </w:rPr>
        <w:instrText xml:space="preserve"> REF _Ref33521020 \r \h </w:instrText>
      </w:r>
      <w:r w:rsidR="005621DC" w:rsidRPr="00F15DCD">
        <w:rPr>
          <w:rFonts w:ascii="Segoe UI" w:hAnsi="Segoe UI" w:cs="Segoe UI"/>
          <w:sz w:val="22"/>
          <w:szCs w:val="22"/>
        </w:rPr>
        <w:instrText xml:space="preserve"> \* MERGEFORMAT </w:instrText>
      </w:r>
      <w:r w:rsidR="00450705" w:rsidRPr="00F15DCD">
        <w:rPr>
          <w:rFonts w:ascii="Segoe UI" w:hAnsi="Segoe UI" w:cs="Segoe UI"/>
          <w:sz w:val="22"/>
          <w:szCs w:val="22"/>
        </w:rPr>
      </w:r>
      <w:r w:rsidR="00450705" w:rsidRPr="00F15DCD">
        <w:rPr>
          <w:rFonts w:ascii="Segoe UI" w:hAnsi="Segoe UI" w:cs="Segoe UI"/>
          <w:sz w:val="22"/>
          <w:szCs w:val="22"/>
        </w:rPr>
        <w:fldChar w:fldCharType="separate"/>
      </w:r>
      <w:r w:rsidR="00C4674D">
        <w:rPr>
          <w:rFonts w:ascii="Segoe UI" w:hAnsi="Segoe UI" w:cs="Segoe UI"/>
          <w:sz w:val="22"/>
          <w:szCs w:val="22"/>
        </w:rPr>
        <w:t>10.4</w:t>
      </w:r>
      <w:r w:rsidR="00450705" w:rsidRPr="00F15DCD">
        <w:rPr>
          <w:rFonts w:ascii="Segoe UI" w:hAnsi="Segoe UI" w:cs="Segoe UI"/>
          <w:sz w:val="22"/>
          <w:szCs w:val="22"/>
        </w:rPr>
        <w:fldChar w:fldCharType="end"/>
      </w:r>
      <w:r w:rsidR="00450705" w:rsidRPr="00F15DCD">
        <w:rPr>
          <w:rFonts w:ascii="Segoe UI" w:hAnsi="Segoe UI" w:cs="Segoe UI"/>
          <w:sz w:val="22"/>
          <w:szCs w:val="22"/>
        </w:rPr>
        <w:t xml:space="preserve"> </w:t>
      </w:r>
      <w:r w:rsidRPr="00F15DCD">
        <w:rPr>
          <w:rFonts w:ascii="Segoe UI" w:hAnsi="Segoe UI" w:cs="Segoe UI"/>
          <w:sz w:val="22"/>
          <w:szCs w:val="22"/>
        </w:rPr>
        <w:t xml:space="preserve">této Smlouvy a opatřeních dle předcházejícího odstavce tohoto bodu Smlouvy. </w:t>
      </w:r>
    </w:p>
    <w:p w14:paraId="712C3ADF" w14:textId="7A77051B" w:rsidR="00EB242E" w:rsidRPr="00F15DCD" w:rsidRDefault="00EB242E"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Pokud jakékoliv skutečnosti, které Zhotovitel zjistí při provádění Díla</w:t>
      </w:r>
      <w:r w:rsidR="00844EDB" w:rsidRPr="00F15DCD">
        <w:rPr>
          <w:rFonts w:ascii="Segoe UI" w:hAnsi="Segoe UI" w:cs="Segoe UI"/>
          <w:sz w:val="22"/>
          <w:szCs w:val="22"/>
        </w:rPr>
        <w:t>,</w:t>
      </w:r>
      <w:r w:rsidRPr="00F15DCD">
        <w:rPr>
          <w:rFonts w:ascii="Segoe UI" w:hAnsi="Segoe UI" w:cs="Segoe UI"/>
          <w:sz w:val="22"/>
          <w:szCs w:val="22"/>
        </w:rPr>
        <w:t xml:space="preserve"> </w:t>
      </w:r>
      <w:r w:rsidR="00844EDB" w:rsidRPr="00F15DCD">
        <w:rPr>
          <w:rFonts w:ascii="Segoe UI" w:hAnsi="Segoe UI" w:cs="Segoe UI"/>
          <w:sz w:val="22"/>
          <w:szCs w:val="22"/>
        </w:rPr>
        <w:t>vyvolávají</w:t>
      </w:r>
      <w:r w:rsidRPr="00F15DCD">
        <w:rPr>
          <w:rFonts w:ascii="Segoe UI" w:hAnsi="Segoe UI" w:cs="Segoe UI"/>
          <w:sz w:val="22"/>
          <w:szCs w:val="22"/>
        </w:rPr>
        <w:t xml:space="preserve"> potřebu</w:t>
      </w:r>
      <w:r w:rsidR="00145235" w:rsidRPr="00F15DCD">
        <w:rPr>
          <w:rFonts w:ascii="Segoe UI" w:hAnsi="Segoe UI" w:cs="Segoe UI"/>
          <w:sz w:val="22"/>
          <w:szCs w:val="22"/>
        </w:rPr>
        <w:t xml:space="preserve"> </w:t>
      </w:r>
      <w:r w:rsidRPr="00F15DCD">
        <w:rPr>
          <w:rFonts w:ascii="Segoe UI" w:hAnsi="Segoe UI" w:cs="Segoe UI"/>
          <w:sz w:val="22"/>
          <w:szCs w:val="22"/>
        </w:rPr>
        <w:t xml:space="preserve">změny Podkladové dokumentace, je povinen o takové potřebě informovat Objednatele a postupovat dle jeho pokynu. Pokud </w:t>
      </w:r>
      <w:r w:rsidR="00844EDB" w:rsidRPr="00F15DCD">
        <w:rPr>
          <w:rFonts w:ascii="Segoe UI" w:hAnsi="Segoe UI" w:cs="Segoe UI"/>
          <w:sz w:val="22"/>
          <w:szCs w:val="22"/>
        </w:rPr>
        <w:t xml:space="preserve">má jakákoliv potřebná změna kterékoliv části Podkladové dokumentace </w:t>
      </w:r>
      <w:r w:rsidRPr="00F15DCD">
        <w:rPr>
          <w:rFonts w:ascii="Segoe UI" w:hAnsi="Segoe UI" w:cs="Segoe UI"/>
          <w:sz w:val="22"/>
          <w:szCs w:val="22"/>
        </w:rPr>
        <w:t>vliv na Harmonogram a lhůty v</w:t>
      </w:r>
      <w:r w:rsidR="00F3046F" w:rsidRPr="00F15DCD">
        <w:rPr>
          <w:rFonts w:ascii="Segoe UI" w:hAnsi="Segoe UI" w:cs="Segoe UI"/>
          <w:sz w:val="22"/>
          <w:szCs w:val="22"/>
        </w:rPr>
        <w:t> </w:t>
      </w:r>
      <w:r w:rsidRPr="00F15DCD">
        <w:rPr>
          <w:rFonts w:ascii="Segoe UI" w:hAnsi="Segoe UI" w:cs="Segoe UI"/>
          <w:sz w:val="22"/>
          <w:szCs w:val="22"/>
        </w:rPr>
        <w:t xml:space="preserve">něm uvedené, je třeba </w:t>
      </w:r>
      <w:r w:rsidR="00844EDB" w:rsidRPr="00F15DCD">
        <w:rPr>
          <w:rFonts w:ascii="Segoe UI" w:hAnsi="Segoe UI" w:cs="Segoe UI"/>
          <w:sz w:val="22"/>
          <w:szCs w:val="22"/>
        </w:rPr>
        <w:t xml:space="preserve">současně </w:t>
      </w:r>
      <w:r w:rsidRPr="00F15DCD">
        <w:rPr>
          <w:rFonts w:ascii="Segoe UI" w:hAnsi="Segoe UI" w:cs="Segoe UI"/>
          <w:sz w:val="22"/>
          <w:szCs w:val="22"/>
        </w:rPr>
        <w:t xml:space="preserve">postupovat dle čl. </w:t>
      </w:r>
      <w:r w:rsidR="00475F87" w:rsidRPr="00F15DCD">
        <w:rPr>
          <w:rFonts w:ascii="Segoe UI" w:hAnsi="Segoe UI" w:cs="Segoe UI"/>
          <w:sz w:val="22"/>
          <w:szCs w:val="22"/>
        </w:rPr>
        <w:fldChar w:fldCharType="begin"/>
      </w:r>
      <w:r w:rsidR="00475F87" w:rsidRPr="00F15DCD">
        <w:rPr>
          <w:rFonts w:ascii="Segoe UI" w:hAnsi="Segoe UI" w:cs="Segoe UI"/>
          <w:sz w:val="22"/>
          <w:szCs w:val="22"/>
        </w:rPr>
        <w:instrText xml:space="preserve"> REF _Ref70331314 \r \h </w:instrText>
      </w:r>
      <w:r w:rsidR="007F4CFA" w:rsidRPr="00F15DCD">
        <w:rPr>
          <w:rFonts w:ascii="Segoe UI" w:hAnsi="Segoe UI" w:cs="Segoe UI"/>
          <w:sz w:val="22"/>
          <w:szCs w:val="22"/>
        </w:rPr>
        <w:instrText xml:space="preserve"> \* MERGEFORMAT </w:instrText>
      </w:r>
      <w:r w:rsidR="00475F87" w:rsidRPr="00F15DCD">
        <w:rPr>
          <w:rFonts w:ascii="Segoe UI" w:hAnsi="Segoe UI" w:cs="Segoe UI"/>
          <w:sz w:val="22"/>
          <w:szCs w:val="22"/>
        </w:rPr>
      </w:r>
      <w:r w:rsidR="00475F87" w:rsidRPr="00F15DCD">
        <w:rPr>
          <w:rFonts w:ascii="Segoe UI" w:hAnsi="Segoe UI" w:cs="Segoe UI"/>
          <w:sz w:val="22"/>
          <w:szCs w:val="22"/>
        </w:rPr>
        <w:fldChar w:fldCharType="separate"/>
      </w:r>
      <w:r w:rsidR="00C4674D">
        <w:rPr>
          <w:rFonts w:ascii="Segoe UI" w:hAnsi="Segoe UI" w:cs="Segoe UI"/>
          <w:sz w:val="22"/>
          <w:szCs w:val="22"/>
        </w:rPr>
        <w:t>27</w:t>
      </w:r>
      <w:r w:rsidR="00475F87" w:rsidRPr="00F15DCD">
        <w:rPr>
          <w:rFonts w:ascii="Segoe UI" w:hAnsi="Segoe UI" w:cs="Segoe UI"/>
          <w:sz w:val="22"/>
          <w:szCs w:val="22"/>
        </w:rPr>
        <w:fldChar w:fldCharType="end"/>
      </w:r>
      <w:r w:rsidRPr="00F15DCD">
        <w:rPr>
          <w:rFonts w:ascii="Segoe UI" w:hAnsi="Segoe UI" w:cs="Segoe UI"/>
          <w:sz w:val="22"/>
          <w:szCs w:val="22"/>
        </w:rPr>
        <w:t xml:space="preserve"> této Smlouvy.</w:t>
      </w:r>
    </w:p>
    <w:p w14:paraId="16F89AA1" w14:textId="61A7D397"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Staveniště bude Zhotoviteli předáno v</w:t>
      </w:r>
      <w:r w:rsidR="00F3046F" w:rsidRPr="00F15DCD">
        <w:rPr>
          <w:rFonts w:ascii="Segoe UI" w:hAnsi="Segoe UI" w:cs="Segoe UI"/>
          <w:sz w:val="22"/>
          <w:szCs w:val="22"/>
        </w:rPr>
        <w:t> </w:t>
      </w:r>
      <w:r w:rsidRPr="00F15DCD">
        <w:rPr>
          <w:rFonts w:ascii="Segoe UI" w:hAnsi="Segoe UI" w:cs="Segoe UI"/>
          <w:sz w:val="22"/>
          <w:szCs w:val="22"/>
        </w:rPr>
        <w:t xml:space="preserve">termínech dle této Smlouvy. </w:t>
      </w:r>
      <w:r w:rsidR="00D87C99" w:rsidRPr="00F15DCD">
        <w:rPr>
          <w:rFonts w:ascii="Segoe UI" w:hAnsi="Segoe UI" w:cs="Segoe UI"/>
          <w:sz w:val="22"/>
          <w:szCs w:val="22"/>
        </w:rPr>
        <w:t>Zhotovitel je povinen dodržovat Objednatelem určené</w:t>
      </w:r>
      <w:r w:rsidRPr="00F15DCD">
        <w:rPr>
          <w:rFonts w:ascii="Segoe UI" w:hAnsi="Segoe UI" w:cs="Segoe UI"/>
          <w:sz w:val="22"/>
          <w:szCs w:val="22"/>
        </w:rPr>
        <w:t xml:space="preserve"> přístupové cesty a připojovací místa energií a medií k</w:t>
      </w:r>
      <w:r w:rsidR="00F3046F" w:rsidRPr="00F15DCD">
        <w:rPr>
          <w:rFonts w:ascii="Segoe UI" w:hAnsi="Segoe UI" w:cs="Segoe UI"/>
          <w:sz w:val="22"/>
          <w:szCs w:val="22"/>
        </w:rPr>
        <w:t> </w:t>
      </w:r>
      <w:r w:rsidRPr="00F15DCD">
        <w:rPr>
          <w:rFonts w:ascii="Segoe UI" w:hAnsi="Segoe UI" w:cs="Segoe UI"/>
          <w:sz w:val="22"/>
          <w:szCs w:val="22"/>
        </w:rPr>
        <w:t xml:space="preserve">provedení Díla. </w:t>
      </w:r>
    </w:p>
    <w:p w14:paraId="34FD4221" w14:textId="36E0148D"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bookmarkStart w:id="236" w:name="_Ref63950919"/>
      <w:r w:rsidRPr="00F15DCD">
        <w:rPr>
          <w:rFonts w:ascii="Segoe UI" w:hAnsi="Segoe UI" w:cs="Segoe UI"/>
          <w:sz w:val="22"/>
          <w:szCs w:val="22"/>
        </w:rPr>
        <w:t xml:space="preserve">Zhotovitel vypracuje návrh plánu </w:t>
      </w:r>
      <w:r w:rsidR="00221EF3" w:rsidRPr="00F15DCD">
        <w:rPr>
          <w:rFonts w:ascii="Segoe UI" w:hAnsi="Segoe UI" w:cs="Segoe UI"/>
          <w:sz w:val="22"/>
          <w:szCs w:val="22"/>
        </w:rPr>
        <w:t>S</w:t>
      </w:r>
      <w:r w:rsidRPr="00F15DCD">
        <w:rPr>
          <w:rFonts w:ascii="Segoe UI" w:hAnsi="Segoe UI" w:cs="Segoe UI"/>
          <w:sz w:val="22"/>
          <w:szCs w:val="22"/>
        </w:rPr>
        <w:t>taveniště</w:t>
      </w:r>
      <w:r w:rsidR="009D0683" w:rsidRPr="00F15DCD">
        <w:rPr>
          <w:rFonts w:ascii="Segoe UI" w:hAnsi="Segoe UI" w:cs="Segoe UI"/>
          <w:sz w:val="22"/>
          <w:szCs w:val="22"/>
        </w:rPr>
        <w:t xml:space="preserve"> včetně návrhu zásad organizace výstavby dle VDS</w:t>
      </w:r>
      <w:r w:rsidRPr="00F15DCD">
        <w:rPr>
          <w:rFonts w:ascii="Segoe UI" w:hAnsi="Segoe UI" w:cs="Segoe UI"/>
          <w:sz w:val="22"/>
          <w:szCs w:val="22"/>
        </w:rPr>
        <w:t xml:space="preserve"> a předá jej </w:t>
      </w:r>
      <w:r w:rsidR="009D0683" w:rsidRPr="00F15DCD">
        <w:rPr>
          <w:rFonts w:ascii="Segoe UI" w:hAnsi="Segoe UI" w:cs="Segoe UI"/>
          <w:sz w:val="22"/>
          <w:szCs w:val="22"/>
        </w:rPr>
        <w:t xml:space="preserve">ke schválení Objednateli </w:t>
      </w:r>
      <w:r w:rsidR="009A52FE" w:rsidRPr="00F15DCD">
        <w:rPr>
          <w:rFonts w:ascii="Segoe UI" w:hAnsi="Segoe UI" w:cs="Segoe UI"/>
          <w:sz w:val="22"/>
          <w:szCs w:val="22"/>
        </w:rPr>
        <w:t>společně s</w:t>
      </w:r>
      <w:r w:rsidR="009D0683" w:rsidRPr="00F15DCD">
        <w:rPr>
          <w:rFonts w:ascii="Segoe UI" w:hAnsi="Segoe UI" w:cs="Segoe UI"/>
          <w:sz w:val="22"/>
          <w:szCs w:val="22"/>
        </w:rPr>
        <w:t>e</w:t>
      </w:r>
      <w:r w:rsidR="009A52FE" w:rsidRPr="00F15DCD">
        <w:rPr>
          <w:rFonts w:ascii="Segoe UI" w:hAnsi="Segoe UI" w:cs="Segoe UI"/>
          <w:sz w:val="22"/>
          <w:szCs w:val="22"/>
        </w:rPr>
        <w:t> žá</w:t>
      </w:r>
      <w:r w:rsidR="009D0683" w:rsidRPr="00F15DCD">
        <w:rPr>
          <w:rFonts w:ascii="Segoe UI" w:hAnsi="Segoe UI" w:cs="Segoe UI"/>
          <w:sz w:val="22"/>
          <w:szCs w:val="22"/>
        </w:rPr>
        <w:t>d</w:t>
      </w:r>
      <w:r w:rsidR="009A52FE" w:rsidRPr="00F15DCD">
        <w:rPr>
          <w:rFonts w:ascii="Segoe UI" w:hAnsi="Segoe UI" w:cs="Segoe UI"/>
          <w:sz w:val="22"/>
          <w:szCs w:val="22"/>
        </w:rPr>
        <w:t xml:space="preserve">ostí o předání </w:t>
      </w:r>
      <w:r w:rsidR="009D0683" w:rsidRPr="00F15DCD">
        <w:rPr>
          <w:rFonts w:ascii="Segoe UI" w:hAnsi="Segoe UI" w:cs="Segoe UI"/>
          <w:sz w:val="22"/>
          <w:szCs w:val="22"/>
        </w:rPr>
        <w:t xml:space="preserve">Staveniště </w:t>
      </w:r>
      <w:r w:rsidR="008A1BBB" w:rsidRPr="00F15DCD">
        <w:rPr>
          <w:rFonts w:ascii="Segoe UI" w:hAnsi="Segoe UI" w:cs="Segoe UI"/>
          <w:sz w:val="22"/>
          <w:szCs w:val="22"/>
        </w:rPr>
        <w:t>v</w:t>
      </w:r>
      <w:r w:rsidR="00F3046F" w:rsidRPr="00F15DCD">
        <w:rPr>
          <w:rFonts w:ascii="Segoe UI" w:hAnsi="Segoe UI" w:cs="Segoe UI"/>
          <w:sz w:val="22"/>
          <w:szCs w:val="22"/>
        </w:rPr>
        <w:t> </w:t>
      </w:r>
      <w:r w:rsidR="008A1BBB" w:rsidRPr="00F15DCD">
        <w:rPr>
          <w:rFonts w:ascii="Segoe UI" w:hAnsi="Segoe UI" w:cs="Segoe UI"/>
          <w:sz w:val="22"/>
          <w:szCs w:val="22"/>
        </w:rPr>
        <w:t>písemné podobě (dále též</w:t>
      </w:r>
      <w:r w:rsidR="00BB5F6C" w:rsidRPr="00F15DCD">
        <w:rPr>
          <w:rFonts w:ascii="Segoe UI" w:hAnsi="Segoe UI" w:cs="Segoe UI"/>
          <w:sz w:val="22"/>
          <w:szCs w:val="22"/>
        </w:rPr>
        <w:t xml:space="preserve"> v</w:t>
      </w:r>
      <w:r w:rsidR="00F3046F" w:rsidRPr="00F15DCD">
        <w:rPr>
          <w:rFonts w:ascii="Segoe UI" w:hAnsi="Segoe UI" w:cs="Segoe UI"/>
          <w:sz w:val="22"/>
          <w:szCs w:val="22"/>
        </w:rPr>
        <w:t> </w:t>
      </w:r>
      <w:r w:rsidR="00BB5F6C" w:rsidRPr="00F15DCD">
        <w:rPr>
          <w:rFonts w:ascii="Segoe UI" w:hAnsi="Segoe UI" w:cs="Segoe UI"/>
          <w:sz w:val="22"/>
          <w:szCs w:val="22"/>
        </w:rPr>
        <w:t xml:space="preserve">tomto odstavci, odst. </w:t>
      </w:r>
      <w:r w:rsidR="00BB5F6C" w:rsidRPr="00F15DCD">
        <w:rPr>
          <w:rFonts w:ascii="Segoe UI" w:hAnsi="Segoe UI" w:cs="Segoe UI"/>
          <w:sz w:val="22"/>
          <w:szCs w:val="22"/>
        </w:rPr>
        <w:fldChar w:fldCharType="begin"/>
      </w:r>
      <w:r w:rsidR="00BB5F6C" w:rsidRPr="00F15DCD">
        <w:rPr>
          <w:rFonts w:ascii="Segoe UI" w:hAnsi="Segoe UI" w:cs="Segoe UI"/>
          <w:sz w:val="22"/>
          <w:szCs w:val="22"/>
        </w:rPr>
        <w:instrText xml:space="preserve"> REF _Ref63951262 \r \h </w:instrText>
      </w:r>
      <w:r w:rsidR="007F4CFA" w:rsidRPr="00F15DCD">
        <w:rPr>
          <w:rFonts w:ascii="Segoe UI" w:hAnsi="Segoe UI" w:cs="Segoe UI"/>
          <w:sz w:val="22"/>
          <w:szCs w:val="22"/>
        </w:rPr>
        <w:instrText xml:space="preserve"> \* MERGEFORMAT </w:instrText>
      </w:r>
      <w:r w:rsidR="00BB5F6C" w:rsidRPr="00F15DCD">
        <w:rPr>
          <w:rFonts w:ascii="Segoe UI" w:hAnsi="Segoe UI" w:cs="Segoe UI"/>
          <w:sz w:val="22"/>
          <w:szCs w:val="22"/>
        </w:rPr>
      </w:r>
      <w:r w:rsidR="00BB5F6C" w:rsidRPr="00F15DCD">
        <w:rPr>
          <w:rFonts w:ascii="Segoe UI" w:hAnsi="Segoe UI" w:cs="Segoe UI"/>
          <w:sz w:val="22"/>
          <w:szCs w:val="22"/>
        </w:rPr>
        <w:fldChar w:fldCharType="separate"/>
      </w:r>
      <w:r w:rsidR="00C4674D">
        <w:rPr>
          <w:rFonts w:ascii="Segoe UI" w:hAnsi="Segoe UI" w:cs="Segoe UI"/>
          <w:sz w:val="22"/>
          <w:szCs w:val="22"/>
        </w:rPr>
        <w:t>23.15</w:t>
      </w:r>
      <w:r w:rsidR="00BB5F6C" w:rsidRPr="00F15DCD">
        <w:rPr>
          <w:rFonts w:ascii="Segoe UI" w:hAnsi="Segoe UI" w:cs="Segoe UI"/>
          <w:sz w:val="22"/>
          <w:szCs w:val="22"/>
        </w:rPr>
        <w:fldChar w:fldCharType="end"/>
      </w:r>
      <w:r w:rsidR="00BB5F6C" w:rsidRPr="00F15DCD">
        <w:rPr>
          <w:rFonts w:ascii="Segoe UI" w:hAnsi="Segoe UI" w:cs="Segoe UI"/>
          <w:sz w:val="22"/>
          <w:szCs w:val="22"/>
        </w:rPr>
        <w:t xml:space="preserve"> a </w:t>
      </w:r>
      <w:r w:rsidR="00BB5F6C" w:rsidRPr="00F15DCD">
        <w:rPr>
          <w:rFonts w:ascii="Segoe UI" w:hAnsi="Segoe UI" w:cs="Segoe UI"/>
          <w:sz w:val="22"/>
          <w:szCs w:val="22"/>
        </w:rPr>
        <w:fldChar w:fldCharType="begin"/>
      </w:r>
      <w:r w:rsidR="00BB5F6C" w:rsidRPr="00F15DCD">
        <w:rPr>
          <w:rFonts w:ascii="Segoe UI" w:hAnsi="Segoe UI" w:cs="Segoe UI"/>
          <w:sz w:val="22"/>
          <w:szCs w:val="22"/>
        </w:rPr>
        <w:instrText xml:space="preserve"> REF _Ref63951239 \r \h </w:instrText>
      </w:r>
      <w:r w:rsidR="007F4CFA" w:rsidRPr="00F15DCD">
        <w:rPr>
          <w:rFonts w:ascii="Segoe UI" w:hAnsi="Segoe UI" w:cs="Segoe UI"/>
          <w:sz w:val="22"/>
          <w:szCs w:val="22"/>
        </w:rPr>
        <w:instrText xml:space="preserve"> \* MERGEFORMAT </w:instrText>
      </w:r>
      <w:r w:rsidR="00BB5F6C" w:rsidRPr="00F15DCD">
        <w:rPr>
          <w:rFonts w:ascii="Segoe UI" w:hAnsi="Segoe UI" w:cs="Segoe UI"/>
          <w:sz w:val="22"/>
          <w:szCs w:val="22"/>
        </w:rPr>
      </w:r>
      <w:r w:rsidR="00BB5F6C" w:rsidRPr="00F15DCD">
        <w:rPr>
          <w:rFonts w:ascii="Segoe UI" w:hAnsi="Segoe UI" w:cs="Segoe UI"/>
          <w:sz w:val="22"/>
          <w:szCs w:val="22"/>
        </w:rPr>
        <w:fldChar w:fldCharType="separate"/>
      </w:r>
      <w:r w:rsidR="00C4674D">
        <w:rPr>
          <w:rFonts w:ascii="Segoe UI" w:hAnsi="Segoe UI" w:cs="Segoe UI"/>
          <w:sz w:val="22"/>
          <w:szCs w:val="22"/>
        </w:rPr>
        <w:t>24.2</w:t>
      </w:r>
      <w:r w:rsidR="00BB5F6C" w:rsidRPr="00F15DCD">
        <w:rPr>
          <w:rFonts w:ascii="Segoe UI" w:hAnsi="Segoe UI" w:cs="Segoe UI"/>
          <w:sz w:val="22"/>
          <w:szCs w:val="22"/>
        </w:rPr>
        <w:fldChar w:fldCharType="end"/>
      </w:r>
      <w:r w:rsidR="00BB5F6C" w:rsidRPr="00F15DCD">
        <w:rPr>
          <w:rFonts w:ascii="Segoe UI" w:hAnsi="Segoe UI" w:cs="Segoe UI"/>
          <w:sz w:val="22"/>
          <w:szCs w:val="22"/>
        </w:rPr>
        <w:t xml:space="preserve"> této Smlouvy</w:t>
      </w:r>
      <w:r w:rsidR="008A1BBB" w:rsidRPr="00F15DCD">
        <w:rPr>
          <w:rFonts w:ascii="Segoe UI" w:hAnsi="Segoe UI" w:cs="Segoe UI"/>
          <w:sz w:val="22"/>
          <w:szCs w:val="22"/>
        </w:rPr>
        <w:t xml:space="preserve"> jen „</w:t>
      </w:r>
      <w:r w:rsidR="008A1BBB" w:rsidRPr="00F15DCD">
        <w:rPr>
          <w:rFonts w:ascii="Segoe UI" w:hAnsi="Segoe UI" w:cs="Segoe UI"/>
          <w:b/>
          <w:bCs/>
          <w:i/>
          <w:iCs/>
          <w:sz w:val="22"/>
          <w:szCs w:val="22"/>
        </w:rPr>
        <w:t>Žádost</w:t>
      </w:r>
      <w:r w:rsidR="008A1BBB" w:rsidRPr="00F15DCD">
        <w:rPr>
          <w:rFonts w:ascii="Segoe UI" w:hAnsi="Segoe UI" w:cs="Segoe UI"/>
          <w:sz w:val="22"/>
          <w:szCs w:val="22"/>
        </w:rPr>
        <w:t>“)</w:t>
      </w:r>
      <w:r w:rsidRPr="00F15DCD">
        <w:rPr>
          <w:rFonts w:ascii="Segoe UI" w:hAnsi="Segoe UI" w:cs="Segoe UI"/>
          <w:sz w:val="22"/>
          <w:szCs w:val="22"/>
        </w:rPr>
        <w:t xml:space="preserve">. </w:t>
      </w:r>
      <w:r w:rsidR="008A1BBB" w:rsidRPr="00F15DCD">
        <w:rPr>
          <w:rFonts w:ascii="Segoe UI" w:hAnsi="Segoe UI" w:cs="Segoe UI"/>
          <w:sz w:val="22"/>
          <w:szCs w:val="22"/>
        </w:rPr>
        <w:t xml:space="preserve">Zhotovitel je povinen </w:t>
      </w:r>
      <w:r w:rsidR="00BB5F6C" w:rsidRPr="00F15DCD">
        <w:rPr>
          <w:rFonts w:ascii="Segoe UI" w:hAnsi="Segoe UI" w:cs="Segoe UI"/>
          <w:sz w:val="22"/>
          <w:szCs w:val="22"/>
        </w:rPr>
        <w:t>předat Objednateli</w:t>
      </w:r>
      <w:r w:rsidR="008A1BBB" w:rsidRPr="00F15DCD">
        <w:rPr>
          <w:rFonts w:ascii="Segoe UI" w:hAnsi="Segoe UI" w:cs="Segoe UI"/>
          <w:sz w:val="22"/>
          <w:szCs w:val="22"/>
        </w:rPr>
        <w:t xml:space="preserve"> Žádost řádně a včas. Objednatel je povinen se k</w:t>
      </w:r>
      <w:r w:rsidR="00F3046F" w:rsidRPr="00F15DCD">
        <w:rPr>
          <w:rFonts w:ascii="Segoe UI" w:hAnsi="Segoe UI" w:cs="Segoe UI"/>
          <w:sz w:val="22"/>
          <w:szCs w:val="22"/>
        </w:rPr>
        <w:t> </w:t>
      </w:r>
      <w:r w:rsidR="00BB5F6C" w:rsidRPr="00F15DCD">
        <w:rPr>
          <w:rFonts w:ascii="Segoe UI" w:hAnsi="Segoe UI" w:cs="Segoe UI"/>
          <w:sz w:val="22"/>
          <w:szCs w:val="22"/>
        </w:rPr>
        <w:t>předané</w:t>
      </w:r>
      <w:r w:rsidR="008A1BBB" w:rsidRPr="00F15DCD">
        <w:rPr>
          <w:rFonts w:ascii="Segoe UI" w:hAnsi="Segoe UI" w:cs="Segoe UI"/>
          <w:sz w:val="22"/>
          <w:szCs w:val="22"/>
        </w:rPr>
        <w:t xml:space="preserve"> Žádosti písemně vyjádřit do 14 dnů od jejího </w:t>
      </w:r>
      <w:r w:rsidR="00BB5F6C" w:rsidRPr="00F15DCD">
        <w:rPr>
          <w:rFonts w:ascii="Segoe UI" w:hAnsi="Segoe UI" w:cs="Segoe UI"/>
          <w:sz w:val="22"/>
          <w:szCs w:val="22"/>
        </w:rPr>
        <w:t>předání</w:t>
      </w:r>
      <w:r w:rsidR="008A1BBB" w:rsidRPr="00F15DCD">
        <w:rPr>
          <w:rFonts w:ascii="Segoe UI" w:hAnsi="Segoe UI" w:cs="Segoe UI"/>
          <w:sz w:val="22"/>
          <w:szCs w:val="22"/>
        </w:rPr>
        <w:t xml:space="preserve">. Ve vyjádření dle předchozí věty Objednatel uvede, zda Žádost schvaluje či nikoliv, včetně důvodů neschválení. </w:t>
      </w:r>
      <w:r w:rsidRPr="00F15DCD">
        <w:rPr>
          <w:rFonts w:ascii="Segoe UI" w:hAnsi="Segoe UI" w:cs="Segoe UI"/>
          <w:sz w:val="22"/>
          <w:szCs w:val="22"/>
        </w:rPr>
        <w:t xml:space="preserve">Zhotovitel je </w:t>
      </w:r>
      <w:r w:rsidR="008A1BBB" w:rsidRPr="00F15DCD">
        <w:rPr>
          <w:rFonts w:ascii="Segoe UI" w:hAnsi="Segoe UI" w:cs="Segoe UI"/>
          <w:sz w:val="22"/>
          <w:szCs w:val="22"/>
        </w:rPr>
        <w:t>v</w:t>
      </w:r>
      <w:r w:rsidR="00F3046F" w:rsidRPr="00F15DCD">
        <w:rPr>
          <w:rFonts w:ascii="Segoe UI" w:hAnsi="Segoe UI" w:cs="Segoe UI"/>
          <w:sz w:val="22"/>
          <w:szCs w:val="22"/>
        </w:rPr>
        <w:t> </w:t>
      </w:r>
      <w:r w:rsidR="008A1BBB" w:rsidRPr="00F15DCD">
        <w:rPr>
          <w:rFonts w:ascii="Segoe UI" w:hAnsi="Segoe UI" w:cs="Segoe UI"/>
          <w:sz w:val="22"/>
          <w:szCs w:val="22"/>
        </w:rPr>
        <w:t>případě ne</w:t>
      </w:r>
      <w:r w:rsidR="001C6F0C" w:rsidRPr="00F15DCD">
        <w:rPr>
          <w:rFonts w:ascii="Segoe UI" w:hAnsi="Segoe UI" w:cs="Segoe UI"/>
          <w:sz w:val="22"/>
          <w:szCs w:val="22"/>
        </w:rPr>
        <w:t>s</w:t>
      </w:r>
      <w:r w:rsidR="008A1BBB" w:rsidRPr="00F15DCD">
        <w:rPr>
          <w:rFonts w:ascii="Segoe UI" w:hAnsi="Segoe UI" w:cs="Segoe UI"/>
          <w:sz w:val="22"/>
          <w:szCs w:val="22"/>
        </w:rPr>
        <w:t xml:space="preserve">chválení Žádosti </w:t>
      </w:r>
      <w:r w:rsidRPr="00F15DCD">
        <w:rPr>
          <w:rFonts w:ascii="Segoe UI" w:hAnsi="Segoe UI" w:cs="Segoe UI"/>
          <w:sz w:val="22"/>
          <w:szCs w:val="22"/>
        </w:rPr>
        <w:t>povinen</w:t>
      </w:r>
      <w:r w:rsidR="008A1BBB" w:rsidRPr="00F15DCD">
        <w:rPr>
          <w:rFonts w:ascii="Segoe UI" w:hAnsi="Segoe UI" w:cs="Segoe UI"/>
          <w:sz w:val="22"/>
          <w:szCs w:val="22"/>
        </w:rPr>
        <w:t xml:space="preserve"> tuto</w:t>
      </w:r>
      <w:r w:rsidRPr="00F15DCD">
        <w:rPr>
          <w:rFonts w:ascii="Segoe UI" w:hAnsi="Segoe UI" w:cs="Segoe UI"/>
          <w:sz w:val="22"/>
          <w:szCs w:val="22"/>
        </w:rPr>
        <w:t xml:space="preserve"> upravit dle připomínek Objednatele dle předchozí věty a </w:t>
      </w:r>
      <w:r w:rsidR="008A1BBB" w:rsidRPr="00F15DCD">
        <w:rPr>
          <w:rFonts w:ascii="Segoe UI" w:hAnsi="Segoe UI" w:cs="Segoe UI"/>
          <w:sz w:val="22"/>
          <w:szCs w:val="22"/>
        </w:rPr>
        <w:t xml:space="preserve">takto upravenou Žádost </w:t>
      </w:r>
      <w:r w:rsidRPr="00F15DCD">
        <w:rPr>
          <w:rFonts w:ascii="Segoe UI" w:hAnsi="Segoe UI" w:cs="Segoe UI"/>
          <w:sz w:val="22"/>
          <w:szCs w:val="22"/>
        </w:rPr>
        <w:t xml:space="preserve">předložit Objednateli do </w:t>
      </w:r>
      <w:r w:rsidR="00D87C99" w:rsidRPr="00F15DCD">
        <w:rPr>
          <w:rFonts w:ascii="Segoe UI" w:hAnsi="Segoe UI" w:cs="Segoe UI"/>
          <w:sz w:val="22"/>
          <w:szCs w:val="22"/>
        </w:rPr>
        <w:t>7</w:t>
      </w:r>
      <w:r w:rsidRPr="00F15DCD">
        <w:rPr>
          <w:rFonts w:ascii="Segoe UI" w:hAnsi="Segoe UI" w:cs="Segoe UI"/>
          <w:sz w:val="22"/>
          <w:szCs w:val="22"/>
        </w:rPr>
        <w:t xml:space="preserve"> dnů od </w:t>
      </w:r>
      <w:r w:rsidR="008A1BBB" w:rsidRPr="00F15DCD">
        <w:rPr>
          <w:rFonts w:ascii="Segoe UI" w:hAnsi="Segoe UI" w:cs="Segoe UI"/>
          <w:sz w:val="22"/>
          <w:szCs w:val="22"/>
        </w:rPr>
        <w:t>vyjádření Objednatele o ne</w:t>
      </w:r>
      <w:r w:rsidR="001C6F0C" w:rsidRPr="00F15DCD">
        <w:rPr>
          <w:rFonts w:ascii="Segoe UI" w:hAnsi="Segoe UI" w:cs="Segoe UI"/>
          <w:sz w:val="22"/>
          <w:szCs w:val="22"/>
        </w:rPr>
        <w:t>s</w:t>
      </w:r>
      <w:r w:rsidR="008A1BBB" w:rsidRPr="00F15DCD">
        <w:rPr>
          <w:rFonts w:ascii="Segoe UI" w:hAnsi="Segoe UI" w:cs="Segoe UI"/>
          <w:sz w:val="22"/>
          <w:szCs w:val="22"/>
        </w:rPr>
        <w:t>chválení Žádosti. P</w:t>
      </w:r>
      <w:r w:rsidRPr="00F15DCD">
        <w:rPr>
          <w:rFonts w:ascii="Segoe UI" w:hAnsi="Segoe UI" w:cs="Segoe UI"/>
          <w:sz w:val="22"/>
          <w:szCs w:val="22"/>
        </w:rPr>
        <w:t>ostup shora uvedený v</w:t>
      </w:r>
      <w:r w:rsidR="00F3046F" w:rsidRPr="00F15DCD">
        <w:rPr>
          <w:rFonts w:ascii="Segoe UI" w:hAnsi="Segoe UI" w:cs="Segoe UI"/>
          <w:sz w:val="22"/>
          <w:szCs w:val="22"/>
        </w:rPr>
        <w:t> </w:t>
      </w:r>
      <w:r w:rsidRPr="00F15DCD">
        <w:rPr>
          <w:rFonts w:ascii="Segoe UI" w:hAnsi="Segoe UI" w:cs="Segoe UI"/>
          <w:sz w:val="22"/>
          <w:szCs w:val="22"/>
        </w:rPr>
        <w:t>tomto odstavci Smlouvy</w:t>
      </w:r>
      <w:r w:rsidR="008A1BBB" w:rsidRPr="00F15DCD">
        <w:rPr>
          <w:rFonts w:ascii="Segoe UI" w:hAnsi="Segoe UI" w:cs="Segoe UI"/>
          <w:sz w:val="22"/>
          <w:szCs w:val="22"/>
        </w:rPr>
        <w:t xml:space="preserve"> se použije opakovaně</w:t>
      </w:r>
      <w:r w:rsidRPr="00F15DCD">
        <w:rPr>
          <w:rFonts w:ascii="Segoe UI" w:hAnsi="Segoe UI" w:cs="Segoe UI"/>
          <w:sz w:val="22"/>
          <w:szCs w:val="22"/>
        </w:rPr>
        <w:t xml:space="preserve"> až do schválení </w:t>
      </w:r>
      <w:r w:rsidR="008A1BBB" w:rsidRPr="00F15DCD">
        <w:rPr>
          <w:rFonts w:ascii="Segoe UI" w:hAnsi="Segoe UI" w:cs="Segoe UI"/>
          <w:sz w:val="22"/>
          <w:szCs w:val="22"/>
        </w:rPr>
        <w:t>Žádosti.</w:t>
      </w:r>
      <w:bookmarkEnd w:id="236"/>
      <w:r w:rsidRPr="00F15DCD">
        <w:rPr>
          <w:rFonts w:ascii="Segoe UI" w:hAnsi="Segoe UI" w:cs="Segoe UI"/>
          <w:sz w:val="22"/>
          <w:szCs w:val="22"/>
        </w:rPr>
        <w:t xml:space="preserve"> </w:t>
      </w:r>
      <w:r w:rsidR="00A51291" w:rsidRPr="00F15DCD">
        <w:rPr>
          <w:rFonts w:ascii="Segoe UI" w:hAnsi="Segoe UI" w:cs="Segoe UI"/>
          <w:sz w:val="22"/>
          <w:szCs w:val="22"/>
        </w:rPr>
        <w:t>Objednatel nebude bránit schválení bezdůvodně a každé odmítnutí bude vždy odůvodněno, ve smyslu předchozích vět.</w:t>
      </w:r>
    </w:p>
    <w:p w14:paraId="0F0A61A3" w14:textId="205545ED"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Při zpracování návrhu plánu Staveniště je Zhotovitel povinen dodržovat zásady dle VDS a Objednatelem stanovené zásady pro činnost dodavatelů prací v</w:t>
      </w:r>
      <w:r w:rsidR="00F3046F" w:rsidRPr="00F15DCD">
        <w:rPr>
          <w:rFonts w:ascii="Segoe UI" w:hAnsi="Segoe UI" w:cs="Segoe UI"/>
          <w:sz w:val="22"/>
          <w:szCs w:val="22"/>
        </w:rPr>
        <w:t> </w:t>
      </w:r>
      <w:r w:rsidRPr="00F15DCD">
        <w:rPr>
          <w:rFonts w:ascii="Segoe UI" w:hAnsi="Segoe UI" w:cs="Segoe UI"/>
          <w:sz w:val="22"/>
          <w:szCs w:val="22"/>
        </w:rPr>
        <w:t>oblasti ochrany majetku a osob, bezpečnosti práce, požární ochrany a ochrany životního prostředí uvedených v</w:t>
      </w:r>
      <w:r w:rsidR="00F3046F" w:rsidRPr="00F15DCD">
        <w:rPr>
          <w:rFonts w:ascii="Segoe UI" w:hAnsi="Segoe UI" w:cs="Segoe UI"/>
          <w:sz w:val="22"/>
          <w:szCs w:val="22"/>
        </w:rPr>
        <w:t> </w:t>
      </w:r>
      <w:r w:rsidRPr="00F15DCD">
        <w:rPr>
          <w:rFonts w:ascii="Segoe UI" w:hAnsi="Segoe UI" w:cs="Segoe UI"/>
          <w:sz w:val="22"/>
          <w:szCs w:val="22"/>
        </w:rPr>
        <w:t>Požadavcích Objednatele. Plán Staveniště musí mimo jiné obsahovat alespoň níže uvedené oblasti:</w:t>
      </w:r>
    </w:p>
    <w:p w14:paraId="32EA0BDA" w14:textId="23ADFC7E" w:rsidR="00755E87"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technickou zprávu (charakter Stavby, přehled stávajících a nových objektů, strukturu řízení Stavby);</w:t>
      </w:r>
      <w:r w:rsidR="00755E87" w:rsidRPr="00F15DCD">
        <w:rPr>
          <w:rFonts w:ascii="Segoe UI" w:hAnsi="Segoe UI" w:cs="Segoe UI"/>
          <w:sz w:val="22"/>
          <w:szCs w:val="22"/>
        </w:rPr>
        <w:t xml:space="preserve"> </w:t>
      </w:r>
    </w:p>
    <w:p w14:paraId="55D8D66C" w14:textId="25DAA64C" w:rsidR="00F2728B"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časový plán postupu Stavby; </w:t>
      </w:r>
    </w:p>
    <w:p w14:paraId="23BABF46" w14:textId="45FA5339" w:rsidR="00755E87"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dopravní a logistické řešení Stavby (příjezdové a přístupové komunikace, krátkodobé a dlouhodobé zábory ploch, počet Pracovníků); </w:t>
      </w:r>
      <w:r w:rsidR="00755E87" w:rsidRPr="00F15DCD">
        <w:rPr>
          <w:rFonts w:ascii="Segoe UI" w:hAnsi="Segoe UI" w:cs="Segoe UI"/>
          <w:sz w:val="22"/>
          <w:szCs w:val="22"/>
        </w:rPr>
        <w:t xml:space="preserve"> </w:t>
      </w:r>
    </w:p>
    <w:p w14:paraId="2503E3BF" w14:textId="41E6ACED" w:rsidR="002465C8"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lastRenderedPageBreak/>
        <w:t xml:space="preserve">projekt zařízení Staveniště popisující alespoň: </w:t>
      </w:r>
      <w:r w:rsidR="00755E87" w:rsidRPr="00F15DCD">
        <w:rPr>
          <w:rFonts w:ascii="Segoe UI" w:hAnsi="Segoe UI" w:cs="Segoe UI"/>
          <w:sz w:val="22"/>
          <w:szCs w:val="22"/>
        </w:rPr>
        <w:t xml:space="preserve"> </w:t>
      </w:r>
    </w:p>
    <w:p w14:paraId="4984CE19" w14:textId="722CC884" w:rsidR="00755E87" w:rsidRPr="00F15DCD" w:rsidRDefault="00755E87"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zabezpečení a ostrahu Staveniště; </w:t>
      </w:r>
    </w:p>
    <w:p w14:paraId="6EE76AC4" w14:textId="236706D7" w:rsidR="00F2728B" w:rsidRPr="00F15DCD" w:rsidRDefault="00755E87"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zabezpečení bezpečnosti a ochrany zdraví </w:t>
      </w:r>
      <w:r w:rsidR="001C6F0C" w:rsidRPr="00F15DCD">
        <w:rPr>
          <w:rFonts w:ascii="Segoe UI" w:hAnsi="Segoe UI" w:cs="Segoe UI"/>
          <w:sz w:val="22"/>
          <w:szCs w:val="22"/>
        </w:rPr>
        <w:t>při</w:t>
      </w:r>
      <w:r w:rsidRPr="00F15DCD">
        <w:rPr>
          <w:rFonts w:ascii="Segoe UI" w:hAnsi="Segoe UI" w:cs="Segoe UI"/>
          <w:sz w:val="22"/>
          <w:szCs w:val="22"/>
        </w:rPr>
        <w:t xml:space="preserve"> prác</w:t>
      </w:r>
      <w:r w:rsidR="001C6F0C" w:rsidRPr="00F15DCD">
        <w:rPr>
          <w:rFonts w:ascii="Segoe UI" w:hAnsi="Segoe UI" w:cs="Segoe UI"/>
          <w:sz w:val="22"/>
          <w:szCs w:val="22"/>
        </w:rPr>
        <w:t>i</w:t>
      </w:r>
      <w:r w:rsidRPr="00F15DCD">
        <w:rPr>
          <w:rFonts w:ascii="Segoe UI" w:hAnsi="Segoe UI" w:cs="Segoe UI"/>
          <w:sz w:val="22"/>
          <w:szCs w:val="22"/>
        </w:rPr>
        <w:t>, protipožární ochrany a ochrany životního prostředí dle přílohy č. B2 Požadavky na ochranu, zdraví, bezpečnost a životní prostředí</w:t>
      </w:r>
      <w:r w:rsidR="004E1670" w:rsidRPr="00F15DCD">
        <w:rPr>
          <w:rFonts w:ascii="Segoe UI" w:hAnsi="Segoe UI" w:cs="Segoe UI"/>
          <w:sz w:val="22"/>
          <w:szCs w:val="22"/>
        </w:rPr>
        <w:t xml:space="preserve">; </w:t>
      </w:r>
    </w:p>
    <w:p w14:paraId="6FC8020D" w14:textId="6E649213"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sociální zařízení Staveniště; </w:t>
      </w:r>
    </w:p>
    <w:p w14:paraId="2344C223" w14:textId="02684AE6"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zabezpečení lékařské péče v</w:t>
      </w:r>
      <w:r w:rsidR="00F3046F" w:rsidRPr="00F15DCD">
        <w:rPr>
          <w:rFonts w:ascii="Segoe UI" w:hAnsi="Segoe UI" w:cs="Segoe UI"/>
          <w:sz w:val="22"/>
          <w:szCs w:val="22"/>
        </w:rPr>
        <w:t> </w:t>
      </w:r>
      <w:r w:rsidRPr="00F15DCD">
        <w:rPr>
          <w:rFonts w:ascii="Segoe UI" w:hAnsi="Segoe UI" w:cs="Segoe UI"/>
          <w:sz w:val="22"/>
          <w:szCs w:val="22"/>
        </w:rPr>
        <w:t xml:space="preserve">rámci Staveniště; </w:t>
      </w:r>
    </w:p>
    <w:p w14:paraId="417AC7A8" w14:textId="788A23DA"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evakuační plán Staveniště; </w:t>
      </w:r>
    </w:p>
    <w:p w14:paraId="668E4E9D" w14:textId="0A3AFD82" w:rsidR="004E1670" w:rsidRPr="00F15DCD" w:rsidRDefault="004E1670" w:rsidP="002C047A">
      <w:pPr>
        <w:pStyle w:val="Odstavecseseznamem"/>
        <w:numPr>
          <w:ilvl w:val="2"/>
          <w:numId w:val="78"/>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koordinační a celkovou situaci Staveniště.  </w:t>
      </w:r>
    </w:p>
    <w:p w14:paraId="7482571B" w14:textId="6F9DF6D8" w:rsidR="00F2728B" w:rsidRPr="00F15DCD" w:rsidRDefault="00084A55"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Do 28 dnů ode Dne účinnosti, nejpozději však při </w:t>
      </w:r>
      <w:r w:rsidR="00F2728B" w:rsidRPr="00F15DCD">
        <w:rPr>
          <w:rFonts w:ascii="Segoe UI" w:hAnsi="Segoe UI" w:cs="Segoe UI"/>
          <w:sz w:val="22"/>
          <w:szCs w:val="22"/>
        </w:rPr>
        <w:t xml:space="preserve">zahájení provádění činností na Staveništi </w:t>
      </w:r>
      <w:r w:rsidR="004E1670" w:rsidRPr="00F15DCD">
        <w:rPr>
          <w:rFonts w:ascii="Segoe UI" w:hAnsi="Segoe UI" w:cs="Segoe UI"/>
          <w:sz w:val="22"/>
          <w:szCs w:val="22"/>
        </w:rPr>
        <w:t>je Zhotovitel povinen</w:t>
      </w:r>
      <w:r w:rsidR="00F2728B" w:rsidRPr="00F15DCD">
        <w:rPr>
          <w:rFonts w:ascii="Segoe UI" w:hAnsi="Segoe UI" w:cs="Segoe UI"/>
          <w:sz w:val="22"/>
          <w:szCs w:val="22"/>
        </w:rPr>
        <w:t xml:space="preserve"> ve vztahu k</w:t>
      </w:r>
      <w:r w:rsidR="00F3046F" w:rsidRPr="00F15DCD">
        <w:rPr>
          <w:rFonts w:ascii="Segoe UI" w:hAnsi="Segoe UI" w:cs="Segoe UI"/>
          <w:sz w:val="22"/>
          <w:szCs w:val="22"/>
        </w:rPr>
        <w:t> </w:t>
      </w:r>
      <w:r w:rsidR="00F2728B" w:rsidRPr="00F15DCD">
        <w:rPr>
          <w:rFonts w:ascii="Segoe UI" w:hAnsi="Segoe UI" w:cs="Segoe UI"/>
          <w:sz w:val="22"/>
          <w:szCs w:val="22"/>
        </w:rPr>
        <w:t xml:space="preserve">plnění povinností </w:t>
      </w:r>
      <w:r w:rsidR="004E1670" w:rsidRPr="00F15DCD">
        <w:rPr>
          <w:rFonts w:ascii="Segoe UI" w:hAnsi="Segoe UI" w:cs="Segoe UI"/>
          <w:sz w:val="22"/>
          <w:szCs w:val="22"/>
        </w:rPr>
        <w:t xml:space="preserve">bezpečnosti a ochrany zdraví </w:t>
      </w:r>
      <w:r w:rsidR="001C6F0C" w:rsidRPr="00F15DCD">
        <w:rPr>
          <w:rFonts w:ascii="Segoe UI" w:hAnsi="Segoe UI" w:cs="Segoe UI"/>
          <w:sz w:val="22"/>
          <w:szCs w:val="22"/>
        </w:rPr>
        <w:t>při</w:t>
      </w:r>
      <w:r w:rsidR="004E1670" w:rsidRPr="00F15DCD">
        <w:rPr>
          <w:rFonts w:ascii="Segoe UI" w:hAnsi="Segoe UI" w:cs="Segoe UI"/>
          <w:sz w:val="22"/>
          <w:szCs w:val="22"/>
        </w:rPr>
        <w:t xml:space="preserve"> prác</w:t>
      </w:r>
      <w:r w:rsidR="001C6F0C" w:rsidRPr="00F15DCD">
        <w:rPr>
          <w:rFonts w:ascii="Segoe UI" w:hAnsi="Segoe UI" w:cs="Segoe UI"/>
          <w:sz w:val="22"/>
          <w:szCs w:val="22"/>
        </w:rPr>
        <w:t>i</w:t>
      </w:r>
      <w:r w:rsidR="004E1670" w:rsidRPr="00F15DCD">
        <w:rPr>
          <w:rFonts w:ascii="Segoe UI" w:hAnsi="Segoe UI" w:cs="Segoe UI"/>
          <w:sz w:val="22"/>
          <w:szCs w:val="22"/>
        </w:rPr>
        <w:t xml:space="preserve"> </w:t>
      </w:r>
      <w:r w:rsidR="00F2728B" w:rsidRPr="00F15DCD">
        <w:rPr>
          <w:rFonts w:ascii="Segoe UI" w:hAnsi="Segoe UI" w:cs="Segoe UI"/>
          <w:sz w:val="22"/>
          <w:szCs w:val="22"/>
        </w:rPr>
        <w:t>písemně předa</w:t>
      </w:r>
      <w:r w:rsidR="004E1670" w:rsidRPr="00F15DCD">
        <w:rPr>
          <w:rFonts w:ascii="Segoe UI" w:hAnsi="Segoe UI" w:cs="Segoe UI"/>
          <w:sz w:val="22"/>
          <w:szCs w:val="22"/>
        </w:rPr>
        <w:t>t</w:t>
      </w:r>
      <w:r w:rsidR="00F2728B" w:rsidRPr="00F15DCD">
        <w:rPr>
          <w:rFonts w:ascii="Segoe UI" w:hAnsi="Segoe UI" w:cs="Segoe UI"/>
          <w:sz w:val="22"/>
          <w:szCs w:val="22"/>
        </w:rPr>
        <w:t xml:space="preserve"> informace </w:t>
      </w:r>
      <w:r w:rsidR="004E1670" w:rsidRPr="00F15DCD">
        <w:rPr>
          <w:rFonts w:ascii="Segoe UI" w:hAnsi="Segoe UI" w:cs="Segoe UI"/>
          <w:sz w:val="22"/>
          <w:szCs w:val="22"/>
        </w:rPr>
        <w:t xml:space="preserve">Objednateli </w:t>
      </w:r>
      <w:r w:rsidR="00F2728B" w:rsidRPr="00F15DCD">
        <w:rPr>
          <w:rFonts w:ascii="Segoe UI" w:hAnsi="Segoe UI" w:cs="Segoe UI"/>
          <w:sz w:val="22"/>
          <w:szCs w:val="22"/>
        </w:rPr>
        <w:t>o rizicích vyplývajících z</w:t>
      </w:r>
      <w:r w:rsidR="00F3046F" w:rsidRPr="00F15DCD">
        <w:rPr>
          <w:rFonts w:ascii="Segoe UI" w:hAnsi="Segoe UI" w:cs="Segoe UI"/>
          <w:sz w:val="22"/>
          <w:szCs w:val="22"/>
        </w:rPr>
        <w:t> </w:t>
      </w:r>
      <w:r w:rsidR="00F2728B" w:rsidRPr="00F15DCD">
        <w:rPr>
          <w:rFonts w:ascii="Segoe UI" w:hAnsi="Segoe UI" w:cs="Segoe UI"/>
          <w:sz w:val="22"/>
          <w:szCs w:val="22"/>
        </w:rPr>
        <w:t>činnost</w:t>
      </w:r>
      <w:r w:rsidR="004E1670" w:rsidRPr="00F15DCD">
        <w:rPr>
          <w:rFonts w:ascii="Segoe UI" w:hAnsi="Segoe UI" w:cs="Segoe UI"/>
          <w:sz w:val="22"/>
          <w:szCs w:val="22"/>
        </w:rPr>
        <w:t>í prováděných v</w:t>
      </w:r>
      <w:r w:rsidR="00F3046F" w:rsidRPr="00F15DCD">
        <w:rPr>
          <w:rFonts w:ascii="Segoe UI" w:hAnsi="Segoe UI" w:cs="Segoe UI"/>
          <w:sz w:val="22"/>
          <w:szCs w:val="22"/>
        </w:rPr>
        <w:t> </w:t>
      </w:r>
      <w:r w:rsidR="004E1670" w:rsidRPr="00F15DCD">
        <w:rPr>
          <w:rFonts w:ascii="Segoe UI" w:hAnsi="Segoe UI" w:cs="Segoe UI"/>
          <w:sz w:val="22"/>
          <w:szCs w:val="22"/>
        </w:rPr>
        <w:t>rámci Staveniště. Další podrobnosti jsou stanoveny v</w:t>
      </w:r>
      <w:r w:rsidR="00F3046F" w:rsidRPr="00F15DCD">
        <w:rPr>
          <w:rFonts w:ascii="Segoe UI" w:hAnsi="Segoe UI" w:cs="Segoe UI"/>
          <w:sz w:val="22"/>
          <w:szCs w:val="22"/>
        </w:rPr>
        <w:t> </w:t>
      </w:r>
      <w:r w:rsidR="004E1670" w:rsidRPr="00F15DCD">
        <w:rPr>
          <w:rFonts w:ascii="Segoe UI" w:hAnsi="Segoe UI" w:cs="Segoe UI"/>
          <w:sz w:val="22"/>
          <w:szCs w:val="22"/>
        </w:rPr>
        <w:t>příloze č. B2 Požadavky na ochranu, zdraví, bezpečnost a životní prostředí</w:t>
      </w:r>
      <w:r w:rsidR="00F2728B" w:rsidRPr="00F15DCD">
        <w:rPr>
          <w:rFonts w:ascii="Segoe UI" w:hAnsi="Segoe UI" w:cs="Segoe UI"/>
          <w:sz w:val="22"/>
          <w:szCs w:val="22"/>
        </w:rPr>
        <w:t xml:space="preserve">. Bez tohoto nesmí Zhotovitel zahájit práce. </w:t>
      </w:r>
      <w:r w:rsidR="004E1670" w:rsidRPr="00F15DCD">
        <w:rPr>
          <w:rFonts w:ascii="Segoe UI" w:hAnsi="Segoe UI" w:cs="Segoe UI"/>
          <w:sz w:val="22"/>
          <w:szCs w:val="22"/>
        </w:rPr>
        <w:t>Po předání písemných informací dle první věty tohoto odstavce se k</w:t>
      </w:r>
      <w:r w:rsidR="00F3046F" w:rsidRPr="00F15DCD">
        <w:rPr>
          <w:rFonts w:ascii="Segoe UI" w:hAnsi="Segoe UI" w:cs="Segoe UI"/>
          <w:sz w:val="22"/>
          <w:szCs w:val="22"/>
        </w:rPr>
        <w:t> </w:t>
      </w:r>
      <w:r w:rsidR="004E1670" w:rsidRPr="00F15DCD">
        <w:rPr>
          <w:rFonts w:ascii="Segoe UI" w:hAnsi="Segoe UI" w:cs="Segoe UI"/>
          <w:sz w:val="22"/>
          <w:szCs w:val="22"/>
        </w:rPr>
        <w:t>nim Objednatel vyjádří do 2</w:t>
      </w:r>
      <w:r w:rsidR="0082790B" w:rsidRPr="00F15DCD">
        <w:rPr>
          <w:rFonts w:ascii="Segoe UI" w:hAnsi="Segoe UI" w:cs="Segoe UI"/>
          <w:sz w:val="22"/>
          <w:szCs w:val="22"/>
        </w:rPr>
        <w:t>1</w:t>
      </w:r>
      <w:r w:rsidR="004E1670" w:rsidRPr="00F15DCD">
        <w:rPr>
          <w:rFonts w:ascii="Segoe UI" w:hAnsi="Segoe UI" w:cs="Segoe UI"/>
          <w:sz w:val="22"/>
          <w:szCs w:val="22"/>
        </w:rPr>
        <w:t xml:space="preserve"> dnů</w:t>
      </w:r>
      <w:r w:rsidR="0082790B" w:rsidRPr="00F15DCD">
        <w:rPr>
          <w:rFonts w:ascii="Segoe UI" w:hAnsi="Segoe UI" w:cs="Segoe UI"/>
          <w:sz w:val="22"/>
          <w:szCs w:val="22"/>
        </w:rPr>
        <w:t xml:space="preserve"> ode dne jejich obdržení. Zhotovitel</w:t>
      </w:r>
      <w:r w:rsidR="00F7547C" w:rsidRPr="00F15DCD">
        <w:rPr>
          <w:rFonts w:ascii="Segoe UI" w:hAnsi="Segoe UI" w:cs="Segoe UI"/>
          <w:sz w:val="22"/>
          <w:szCs w:val="22"/>
        </w:rPr>
        <w:t xml:space="preserve"> je povinen vyjádření Objednatele dle předchozí věty a z</w:t>
      </w:r>
      <w:r w:rsidR="00F3046F" w:rsidRPr="00F15DCD">
        <w:rPr>
          <w:rFonts w:ascii="Segoe UI" w:hAnsi="Segoe UI" w:cs="Segoe UI"/>
          <w:sz w:val="22"/>
          <w:szCs w:val="22"/>
        </w:rPr>
        <w:t> </w:t>
      </w:r>
      <w:r w:rsidR="00F7547C" w:rsidRPr="00F15DCD">
        <w:rPr>
          <w:rFonts w:ascii="Segoe UI" w:hAnsi="Segoe UI" w:cs="Segoe UI"/>
          <w:sz w:val="22"/>
          <w:szCs w:val="22"/>
        </w:rPr>
        <w:t>něj vyplývající povinnosti dodržovat při plnění závazů z</w:t>
      </w:r>
      <w:r w:rsidR="00F3046F" w:rsidRPr="00F15DCD">
        <w:rPr>
          <w:rFonts w:ascii="Segoe UI" w:hAnsi="Segoe UI" w:cs="Segoe UI"/>
          <w:sz w:val="22"/>
          <w:szCs w:val="22"/>
        </w:rPr>
        <w:t> </w:t>
      </w:r>
      <w:r w:rsidR="00F7547C" w:rsidRPr="00F15DCD">
        <w:rPr>
          <w:rFonts w:ascii="Segoe UI" w:hAnsi="Segoe UI" w:cs="Segoe UI"/>
          <w:sz w:val="22"/>
          <w:szCs w:val="22"/>
        </w:rPr>
        <w:t>této smlouvy a tyto závazně vymáhat po svých zaměstnancích, dodavatelích a třetích osobách, a to bez jakýchkoliv finančních či časových nároků vůči Objednateli</w:t>
      </w:r>
      <w:r w:rsidR="0082790B" w:rsidRPr="00F15DCD">
        <w:rPr>
          <w:rFonts w:ascii="Segoe UI" w:hAnsi="Segoe UI" w:cs="Segoe UI"/>
          <w:sz w:val="22"/>
          <w:szCs w:val="22"/>
        </w:rPr>
        <w:t xml:space="preserve">. </w:t>
      </w:r>
      <w:r w:rsidR="00F2728B" w:rsidRPr="00F15DCD">
        <w:rPr>
          <w:rFonts w:ascii="Segoe UI" w:hAnsi="Segoe UI" w:cs="Segoe UI"/>
          <w:sz w:val="22"/>
          <w:szCs w:val="22"/>
        </w:rPr>
        <w:t xml:space="preserve">  </w:t>
      </w:r>
    </w:p>
    <w:p w14:paraId="4754A97C" w14:textId="481D3707"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Zhotovitel se zavazuje oznámit Objednateli neprodleně vzniklý požár, nehodu nebo pracovní úraz svých pracovníků, jakož i nehody s</w:t>
      </w:r>
      <w:r w:rsidR="00F3046F" w:rsidRPr="00F15DCD">
        <w:rPr>
          <w:rFonts w:ascii="Segoe UI" w:hAnsi="Segoe UI" w:cs="Segoe UI"/>
          <w:sz w:val="22"/>
          <w:szCs w:val="22"/>
        </w:rPr>
        <w:t> </w:t>
      </w:r>
      <w:r w:rsidRPr="00F15DCD">
        <w:rPr>
          <w:rFonts w:ascii="Segoe UI" w:hAnsi="Segoe UI" w:cs="Segoe UI"/>
          <w:sz w:val="22"/>
          <w:szCs w:val="22"/>
        </w:rPr>
        <w:t>dopadem na životní prostředí, dojde-li k</w:t>
      </w:r>
      <w:r w:rsidR="00F3046F" w:rsidRPr="00F15DCD">
        <w:rPr>
          <w:rFonts w:ascii="Segoe UI" w:hAnsi="Segoe UI" w:cs="Segoe UI"/>
          <w:sz w:val="22"/>
          <w:szCs w:val="22"/>
        </w:rPr>
        <w:t> </w:t>
      </w:r>
      <w:r w:rsidRPr="00F15DCD">
        <w:rPr>
          <w:rFonts w:ascii="Segoe UI" w:hAnsi="Segoe UI" w:cs="Segoe UI"/>
          <w:sz w:val="22"/>
          <w:szCs w:val="22"/>
        </w:rPr>
        <w:t>tomu v</w:t>
      </w:r>
      <w:r w:rsidR="00F3046F" w:rsidRPr="00F15DCD">
        <w:rPr>
          <w:rFonts w:ascii="Segoe UI" w:hAnsi="Segoe UI" w:cs="Segoe UI"/>
          <w:sz w:val="22"/>
          <w:szCs w:val="22"/>
        </w:rPr>
        <w:t> </w:t>
      </w:r>
      <w:r w:rsidR="001C6F0C" w:rsidRPr="00F15DCD">
        <w:rPr>
          <w:rFonts w:ascii="Segoe UI" w:hAnsi="Segoe UI" w:cs="Segoe UI"/>
          <w:sz w:val="22"/>
          <w:szCs w:val="22"/>
        </w:rPr>
        <w:t>Areálu SAKO nebo na Staveništi</w:t>
      </w:r>
      <w:r w:rsidRPr="00F15DCD">
        <w:rPr>
          <w:rFonts w:ascii="Segoe UI" w:hAnsi="Segoe UI" w:cs="Segoe UI"/>
          <w:sz w:val="22"/>
          <w:szCs w:val="22"/>
        </w:rPr>
        <w:t xml:space="preserve"> a dále bez ohledu na místo výskytu takové události, došlo-li k</w:t>
      </w:r>
      <w:r w:rsidR="00F3046F" w:rsidRPr="00F15DCD">
        <w:rPr>
          <w:rFonts w:ascii="Segoe UI" w:hAnsi="Segoe UI" w:cs="Segoe UI"/>
          <w:sz w:val="22"/>
          <w:szCs w:val="22"/>
        </w:rPr>
        <w:t> </w:t>
      </w:r>
      <w:r w:rsidRPr="00F15DCD">
        <w:rPr>
          <w:rFonts w:ascii="Segoe UI" w:hAnsi="Segoe UI" w:cs="Segoe UI"/>
          <w:sz w:val="22"/>
          <w:szCs w:val="22"/>
        </w:rPr>
        <w:t>pošk</w:t>
      </w:r>
      <w:r w:rsidR="00691B92" w:rsidRPr="00F15DCD">
        <w:rPr>
          <w:rFonts w:ascii="Segoe UI" w:hAnsi="Segoe UI" w:cs="Segoe UI"/>
          <w:sz w:val="22"/>
          <w:szCs w:val="22"/>
        </w:rPr>
        <w:t>o</w:t>
      </w:r>
      <w:r w:rsidRPr="00F15DCD">
        <w:rPr>
          <w:rFonts w:ascii="Segoe UI" w:hAnsi="Segoe UI" w:cs="Segoe UI"/>
          <w:sz w:val="22"/>
          <w:szCs w:val="22"/>
        </w:rPr>
        <w:t xml:space="preserve">zení </w:t>
      </w:r>
      <w:r w:rsidR="00691B92" w:rsidRPr="00F15DCD">
        <w:rPr>
          <w:rFonts w:ascii="Segoe UI" w:hAnsi="Segoe UI" w:cs="Segoe UI"/>
          <w:sz w:val="22"/>
          <w:szCs w:val="22"/>
        </w:rPr>
        <w:t>majetk</w:t>
      </w:r>
      <w:r w:rsidR="009D0683" w:rsidRPr="00F15DCD">
        <w:rPr>
          <w:rFonts w:ascii="Segoe UI" w:hAnsi="Segoe UI" w:cs="Segoe UI"/>
          <w:sz w:val="22"/>
          <w:szCs w:val="22"/>
        </w:rPr>
        <w:t>u</w:t>
      </w:r>
      <w:r w:rsidR="00691B92" w:rsidRPr="00F15DCD">
        <w:rPr>
          <w:rFonts w:ascii="Segoe UI" w:hAnsi="Segoe UI" w:cs="Segoe UI"/>
          <w:sz w:val="22"/>
          <w:szCs w:val="22"/>
        </w:rPr>
        <w:t xml:space="preserve"> Objednatele či toto hrozí</w:t>
      </w:r>
      <w:r w:rsidRPr="00F15DCD">
        <w:rPr>
          <w:rFonts w:ascii="Segoe UI" w:hAnsi="Segoe UI" w:cs="Segoe UI"/>
          <w:sz w:val="22"/>
          <w:szCs w:val="22"/>
        </w:rPr>
        <w:t xml:space="preserve">. </w:t>
      </w:r>
    </w:p>
    <w:p w14:paraId="419DAF4B" w14:textId="37926CE3"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fldChar w:fldCharType="begin"/>
      </w:r>
      <w:r w:rsidRPr="00F15DCD">
        <w:rPr>
          <w:rFonts w:ascii="Segoe UI" w:hAnsi="Segoe UI" w:cs="Segoe UI"/>
          <w:sz w:val="22"/>
          <w:szCs w:val="22"/>
        </w:rPr>
        <w:instrText>\AUTOČÍSLDES</w:instrText>
      </w:r>
      <w:r w:rsidRPr="00F15DCD">
        <w:rPr>
          <w:rFonts w:ascii="Segoe UI" w:hAnsi="Segoe UI" w:cs="Segoe UI"/>
          <w:sz w:val="22"/>
          <w:szCs w:val="22"/>
        </w:rPr>
        <w:fldChar w:fldCharType="end"/>
      </w:r>
      <w:r w:rsidRPr="00F15DCD">
        <w:rPr>
          <w:rFonts w:ascii="Segoe UI" w:hAnsi="Segoe UI" w:cs="Segoe UI"/>
          <w:sz w:val="22"/>
          <w:szCs w:val="22"/>
        </w:rPr>
        <w:t>Pokud Zhotovitel při plnění Díla užije nástroje, lešení, vyhrazená technická zařízení apod., která mu poskytne Objednatel, užívá je na vlastní riziko a má povinnost nahradit veškeré škody, které jejich užitím vzniknou. Užívat těchto věcí je Zhotovitel povinen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001C6F0C" w:rsidRPr="00F15DCD">
        <w:rPr>
          <w:rFonts w:ascii="Segoe UI" w:hAnsi="Segoe UI" w:cs="Segoe UI"/>
          <w:sz w:val="22"/>
          <w:szCs w:val="22"/>
        </w:rPr>
        <w:t>Právními</w:t>
      </w:r>
      <w:r w:rsidRPr="00F15DCD">
        <w:rPr>
          <w:rFonts w:ascii="Segoe UI" w:hAnsi="Segoe UI" w:cs="Segoe UI"/>
          <w:sz w:val="22"/>
          <w:szCs w:val="22"/>
        </w:rPr>
        <w:t xml:space="preserve"> předpisy.</w:t>
      </w:r>
    </w:p>
    <w:p w14:paraId="595941B1" w14:textId="738DCCC6" w:rsidR="00B40167" w:rsidRPr="0032292B" w:rsidRDefault="00D5239B" w:rsidP="007F4CFA">
      <w:pPr>
        <w:pStyle w:val="Odstavecseseznamem"/>
        <w:numPr>
          <w:ilvl w:val="1"/>
          <w:numId w:val="15"/>
        </w:numPr>
        <w:spacing w:line="240" w:lineRule="auto"/>
        <w:ind w:left="1418" w:hanging="709"/>
        <w:contextualSpacing w:val="0"/>
        <w:rPr>
          <w:rFonts w:ascii="Segoe UI" w:hAnsi="Segoe UI"/>
        </w:rPr>
      </w:pPr>
      <w:r w:rsidRPr="00F15DCD">
        <w:rPr>
          <w:rFonts w:ascii="Segoe UI" w:hAnsi="Segoe UI" w:cs="Segoe UI"/>
          <w:sz w:val="22"/>
          <w:szCs w:val="22"/>
        </w:rPr>
        <w:t xml:space="preserve">Smluvní strany pro vyloučení pochybností sjednávají, že splněním povinností </w:t>
      </w:r>
      <w:r w:rsidR="006F4593" w:rsidRPr="00F15DCD">
        <w:rPr>
          <w:rFonts w:ascii="Segoe UI" w:hAnsi="Segoe UI" w:cs="Segoe UI"/>
          <w:sz w:val="22"/>
          <w:szCs w:val="22"/>
        </w:rPr>
        <w:t>Zhotovitel</w:t>
      </w:r>
      <w:r w:rsidRPr="00F15DCD">
        <w:rPr>
          <w:rFonts w:ascii="Segoe UI" w:hAnsi="Segoe UI" w:cs="Segoe UI"/>
          <w:sz w:val="22"/>
          <w:szCs w:val="22"/>
        </w:rPr>
        <w:t xml:space="preserve">e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_Ref30608856 \r \h </w:instrText>
      </w:r>
      <w:r w:rsidR="00691B92"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10</w:t>
      </w:r>
      <w:r w:rsidRPr="00F15DCD">
        <w:rPr>
          <w:rFonts w:ascii="Segoe UI" w:hAnsi="Segoe UI" w:cs="Segoe UI"/>
          <w:sz w:val="22"/>
          <w:szCs w:val="22"/>
        </w:rPr>
        <w:fldChar w:fldCharType="end"/>
      </w:r>
      <w:r w:rsidRPr="00F15DCD">
        <w:rPr>
          <w:rFonts w:ascii="Segoe UI" w:hAnsi="Segoe UI" w:cs="Segoe UI"/>
          <w:sz w:val="22"/>
          <w:szCs w:val="22"/>
        </w:rPr>
        <w:t xml:space="preserve"> této Smlouvy není jakkoli omezena či dotčena povinnost </w:t>
      </w:r>
      <w:r w:rsidR="006F4593" w:rsidRPr="00F15DCD">
        <w:rPr>
          <w:rFonts w:ascii="Segoe UI" w:hAnsi="Segoe UI" w:cs="Segoe UI"/>
          <w:sz w:val="22"/>
          <w:szCs w:val="22"/>
        </w:rPr>
        <w:t>Zhotovitel</w:t>
      </w:r>
      <w:r w:rsidRPr="00F15DCD">
        <w:rPr>
          <w:rFonts w:ascii="Segoe UI" w:hAnsi="Segoe UI" w:cs="Segoe UI"/>
          <w:sz w:val="22"/>
          <w:szCs w:val="22"/>
        </w:rPr>
        <w:t xml:space="preserve">e získat si souhlas </w:t>
      </w:r>
      <w:r w:rsidR="006F4593" w:rsidRPr="00F15DCD">
        <w:rPr>
          <w:rFonts w:ascii="Segoe UI" w:hAnsi="Segoe UI" w:cs="Segoe UI"/>
          <w:sz w:val="22"/>
          <w:szCs w:val="22"/>
        </w:rPr>
        <w:t>Objednatel</w:t>
      </w:r>
      <w:r w:rsidRPr="00F15DCD">
        <w:rPr>
          <w:rFonts w:ascii="Segoe UI" w:hAnsi="Segoe UI" w:cs="Segoe UI"/>
          <w:sz w:val="22"/>
          <w:szCs w:val="22"/>
        </w:rPr>
        <w:t>e k</w:t>
      </w:r>
      <w:r w:rsidR="00F3046F" w:rsidRPr="00F15DCD">
        <w:rPr>
          <w:rFonts w:ascii="Segoe UI" w:hAnsi="Segoe UI" w:cs="Segoe UI"/>
          <w:sz w:val="22"/>
          <w:szCs w:val="22"/>
        </w:rPr>
        <w:t> </w:t>
      </w:r>
      <w:r w:rsidRPr="00F15DCD">
        <w:rPr>
          <w:rFonts w:ascii="Segoe UI" w:hAnsi="Segoe UI" w:cs="Segoe UI"/>
          <w:sz w:val="22"/>
          <w:szCs w:val="22"/>
        </w:rPr>
        <w:t>takovým</w:t>
      </w:r>
      <w:r w:rsidR="005F62AD" w:rsidRPr="00F15DCD">
        <w:rPr>
          <w:rFonts w:ascii="Segoe UI" w:hAnsi="Segoe UI" w:cs="Segoe UI"/>
          <w:sz w:val="22"/>
          <w:szCs w:val="22"/>
        </w:rPr>
        <w:t xml:space="preserve"> </w:t>
      </w:r>
      <w:r w:rsidRPr="00F15DCD">
        <w:rPr>
          <w:rFonts w:ascii="Segoe UI" w:hAnsi="Segoe UI" w:cs="Segoe UI"/>
          <w:sz w:val="22"/>
          <w:szCs w:val="22"/>
        </w:rPr>
        <w:t>změnám</w:t>
      </w:r>
      <w:r w:rsidR="006C7692" w:rsidRPr="00F15DCD">
        <w:rPr>
          <w:rFonts w:ascii="Segoe UI" w:hAnsi="Segoe UI" w:cs="Segoe UI"/>
          <w:sz w:val="22"/>
          <w:szCs w:val="22"/>
        </w:rPr>
        <w:t xml:space="preserve"> dle</w:t>
      </w:r>
      <w:r w:rsidRPr="00F15DCD">
        <w:rPr>
          <w:rFonts w:ascii="Segoe UI" w:hAnsi="Segoe UI" w:cs="Segoe UI"/>
          <w:sz w:val="22"/>
          <w:szCs w:val="22"/>
        </w:rPr>
        <w:t xml:space="preserve"> Smlouvy (zejména změnám práv a povinností smluvních stran), u nichž tato Smlouva souhlas </w:t>
      </w:r>
      <w:r w:rsidR="006F4593" w:rsidRPr="00F15DCD">
        <w:rPr>
          <w:rFonts w:ascii="Segoe UI" w:hAnsi="Segoe UI" w:cs="Segoe UI"/>
          <w:sz w:val="22"/>
          <w:szCs w:val="22"/>
        </w:rPr>
        <w:t>Objednatel</w:t>
      </w:r>
      <w:r w:rsidRPr="00F15DCD">
        <w:rPr>
          <w:rFonts w:ascii="Segoe UI" w:hAnsi="Segoe UI" w:cs="Segoe UI"/>
          <w:sz w:val="22"/>
          <w:szCs w:val="22"/>
        </w:rPr>
        <w:t xml:space="preserve">e vyžaduje či předpokládá. </w:t>
      </w:r>
      <w:bookmarkStart w:id="237" w:name="_Ref470173099"/>
      <w:r w:rsidR="00B40167" w:rsidRPr="00F15DCD">
        <w:rPr>
          <w:rFonts w:ascii="Segoe UI" w:hAnsi="Segoe UI" w:cs="Segoe UI"/>
          <w:sz w:val="22"/>
          <w:szCs w:val="22"/>
        </w:rPr>
        <w:t xml:space="preserve">  </w:t>
      </w:r>
    </w:p>
    <w:p w14:paraId="570A863C" w14:textId="6B4C0BA9" w:rsidR="00B40167" w:rsidRPr="0032292B" w:rsidRDefault="00B40167" w:rsidP="007F4CFA">
      <w:pPr>
        <w:pStyle w:val="Odstavecseseznamem"/>
        <w:numPr>
          <w:ilvl w:val="1"/>
          <w:numId w:val="15"/>
        </w:numPr>
        <w:spacing w:line="240" w:lineRule="auto"/>
        <w:ind w:left="1418" w:hanging="709"/>
        <w:contextualSpacing w:val="0"/>
        <w:rPr>
          <w:rFonts w:ascii="Segoe UI" w:hAnsi="Segoe UI"/>
        </w:rPr>
      </w:pPr>
      <w:r w:rsidRPr="00F15DCD">
        <w:rPr>
          <w:rFonts w:ascii="Segoe UI" w:hAnsi="Segoe UI" w:cs="Segoe UI"/>
          <w:sz w:val="22"/>
          <w:szCs w:val="22"/>
        </w:rPr>
        <w:t>Zhotovitel bere podpisem této Smlouvy na vědomí, že v době provádění Díla může být realizován projekt „</w:t>
      </w:r>
      <w:r w:rsidRPr="00F15DCD">
        <w:rPr>
          <w:rFonts w:ascii="Segoe UI" w:hAnsi="Segoe UI" w:cs="Segoe UI"/>
          <w:i/>
          <w:iCs/>
          <w:sz w:val="22"/>
          <w:szCs w:val="22"/>
        </w:rPr>
        <w:t>Velký městský okruh Brno</w:t>
      </w:r>
      <w:r w:rsidRPr="00F15DCD">
        <w:rPr>
          <w:rFonts w:ascii="Segoe UI" w:hAnsi="Segoe UI" w:cs="Segoe UI"/>
          <w:sz w:val="22"/>
          <w:szCs w:val="22"/>
        </w:rPr>
        <w:t xml:space="preserve">“. V důsledku realizace uvedeného projektu může dojít k omezením v dopravě a na komunikacích, které mohou ovlivnit realizaci Díla. Zhotovitel je povinen v takovém případě realizovat </w:t>
      </w:r>
      <w:r w:rsidRPr="00F15DCD">
        <w:rPr>
          <w:rFonts w:ascii="Segoe UI" w:hAnsi="Segoe UI" w:cs="Segoe UI"/>
          <w:sz w:val="22"/>
          <w:szCs w:val="22"/>
        </w:rPr>
        <w:lastRenderedPageBreak/>
        <w:t>Dílo tak, aby nedošlo</w:t>
      </w:r>
      <w:r w:rsidR="00651728" w:rsidRPr="00F15DCD">
        <w:rPr>
          <w:rFonts w:ascii="Segoe UI" w:hAnsi="Segoe UI" w:cs="Segoe UI"/>
          <w:sz w:val="22"/>
          <w:szCs w:val="22"/>
        </w:rPr>
        <w:t xml:space="preserve"> k nutnosti změnit Smlouvu, a to zejména upravit Harmonogram či změnit Cenu Díla, z důvodu omezení nastalých podle tohoto odstavce. Zhotovitel nemá nárok na změnu Smlouvy v důsledku omezení dle tohoto odstavce. </w:t>
      </w:r>
      <w:r w:rsidRPr="00F15DCD">
        <w:rPr>
          <w:rFonts w:ascii="Segoe UI" w:hAnsi="Segoe UI" w:cs="Segoe UI"/>
          <w:sz w:val="22"/>
          <w:szCs w:val="22"/>
        </w:rPr>
        <w:t xml:space="preserve">  </w:t>
      </w:r>
    </w:p>
    <w:p w14:paraId="5B6C2001" w14:textId="415B94EC" w:rsidR="00E15125" w:rsidRPr="00F15DCD" w:rsidRDefault="00385A0F" w:rsidP="007F4CFA">
      <w:pPr>
        <w:pStyle w:val="RLlneksmlouvy"/>
        <w:numPr>
          <w:ilvl w:val="0"/>
          <w:numId w:val="17"/>
        </w:numPr>
        <w:spacing w:line="240" w:lineRule="auto"/>
        <w:ind w:left="737" w:hanging="737"/>
        <w:rPr>
          <w:rFonts w:cs="Segoe UI"/>
        </w:rPr>
      </w:pPr>
      <w:bookmarkStart w:id="238" w:name="_Toc63951600"/>
      <w:bookmarkStart w:id="239" w:name="_Toc68191917"/>
      <w:bookmarkStart w:id="240" w:name="_Ref50747263"/>
      <w:bookmarkStart w:id="241" w:name="_Ref52977680"/>
      <w:bookmarkStart w:id="242" w:name="_Toc192631536"/>
      <w:bookmarkStart w:id="243" w:name="_Toc169076929"/>
      <w:bookmarkEnd w:id="237"/>
      <w:bookmarkEnd w:id="238"/>
      <w:bookmarkEnd w:id="239"/>
      <w:r w:rsidRPr="00F15DCD">
        <w:rPr>
          <w:rFonts w:cs="Segoe UI"/>
        </w:rPr>
        <w:t>PROJEKTOVÁ DOKUMENTACE A INŽENÝR</w:t>
      </w:r>
      <w:r w:rsidR="004560AE" w:rsidRPr="00F15DCD">
        <w:rPr>
          <w:rFonts w:cs="Segoe UI"/>
        </w:rPr>
        <w:t>SKÁ ČINNOST</w:t>
      </w:r>
      <w:bookmarkEnd w:id="217"/>
      <w:bookmarkEnd w:id="218"/>
      <w:bookmarkEnd w:id="219"/>
      <w:bookmarkEnd w:id="240"/>
      <w:bookmarkEnd w:id="241"/>
      <w:bookmarkEnd w:id="242"/>
      <w:bookmarkEnd w:id="243"/>
    </w:p>
    <w:p w14:paraId="5E14BDA6" w14:textId="7D051FA1" w:rsidR="002505B6" w:rsidRPr="00F15DCD" w:rsidRDefault="00E15125" w:rsidP="007F4CFA">
      <w:pPr>
        <w:keepNext/>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Projektová dokumentace</w:t>
      </w:r>
      <w:r w:rsidR="008A52FB" w:rsidRPr="00F15DCD">
        <w:rPr>
          <w:rFonts w:ascii="Segoe UI" w:eastAsia="Calibri" w:hAnsi="Segoe UI" w:cs="Segoe UI"/>
          <w:b/>
          <w:sz w:val="22"/>
          <w:szCs w:val="22"/>
          <w:lang w:eastAsia="cs-CZ"/>
        </w:rPr>
        <w:t xml:space="preserve"> </w:t>
      </w:r>
    </w:p>
    <w:p w14:paraId="5CBC69BC" w14:textId="49962FAD" w:rsidR="00883292" w:rsidRPr="00F15DCD" w:rsidRDefault="006F4593" w:rsidP="007F4CFA">
      <w:pPr>
        <w:pStyle w:val="RLTextlnkuslovan"/>
        <w:numPr>
          <w:ilvl w:val="1"/>
          <w:numId w:val="18"/>
        </w:numPr>
        <w:spacing w:line="240" w:lineRule="auto"/>
        <w:ind w:left="1418" w:hanging="709"/>
        <w:rPr>
          <w:rFonts w:ascii="Segoe UI" w:hAnsi="Segoe UI" w:cs="Segoe UI"/>
          <w:sz w:val="22"/>
        </w:rPr>
      </w:pPr>
      <w:r w:rsidRPr="00F15DCD">
        <w:rPr>
          <w:rFonts w:ascii="Segoe UI" w:hAnsi="Segoe UI" w:cs="Segoe UI"/>
          <w:sz w:val="22"/>
        </w:rPr>
        <w:t>Zhotovitel</w:t>
      </w:r>
      <w:r w:rsidR="00F9543A" w:rsidRPr="00F15DCD">
        <w:rPr>
          <w:rFonts w:ascii="Segoe UI" w:hAnsi="Segoe UI" w:cs="Segoe UI"/>
          <w:sz w:val="22"/>
        </w:rPr>
        <w:t xml:space="preserve"> je povinen a zavazuje se zajistit řádně a včas </w:t>
      </w:r>
      <w:r w:rsidR="003F664A" w:rsidRPr="00F15DCD">
        <w:rPr>
          <w:rFonts w:ascii="Segoe UI" w:hAnsi="Segoe UI" w:cs="Segoe UI"/>
          <w:sz w:val="22"/>
        </w:rPr>
        <w:t>Projektovou d</w:t>
      </w:r>
      <w:r w:rsidR="00F9543A" w:rsidRPr="00F15DCD">
        <w:rPr>
          <w:rFonts w:ascii="Segoe UI" w:hAnsi="Segoe UI" w:cs="Segoe UI"/>
          <w:sz w:val="22"/>
        </w:rPr>
        <w:t>okumentaci</w:t>
      </w:r>
      <w:r w:rsidR="008A52FB" w:rsidRPr="00F15DCD">
        <w:rPr>
          <w:rFonts w:ascii="Segoe UI" w:hAnsi="Segoe UI" w:cs="Segoe UI"/>
          <w:sz w:val="22"/>
        </w:rPr>
        <w:t xml:space="preserve"> </w:t>
      </w:r>
      <w:r w:rsidR="000C45DC" w:rsidRPr="00F15DCD">
        <w:rPr>
          <w:rFonts w:ascii="Segoe UI" w:hAnsi="Segoe UI" w:cs="Segoe UI"/>
          <w:sz w:val="22"/>
        </w:rPr>
        <w:t>za účelem provedení Díla</w:t>
      </w:r>
      <w:r w:rsidR="00483C7E" w:rsidRPr="00F15DCD">
        <w:rPr>
          <w:rFonts w:ascii="Segoe UI" w:hAnsi="Segoe UI" w:cs="Segoe UI"/>
          <w:sz w:val="22"/>
        </w:rPr>
        <w:t>.</w:t>
      </w:r>
      <w:r w:rsidR="009565D4" w:rsidRPr="00F15DCD">
        <w:rPr>
          <w:rFonts w:ascii="Segoe UI" w:hAnsi="Segoe UI" w:cs="Segoe UI"/>
          <w:sz w:val="22"/>
        </w:rPr>
        <w:t xml:space="preserve"> </w:t>
      </w:r>
      <w:r w:rsidR="00736E55" w:rsidRPr="00F15DCD">
        <w:rPr>
          <w:rFonts w:ascii="Segoe UI" w:hAnsi="Segoe UI" w:cs="Segoe UI"/>
          <w:sz w:val="22"/>
        </w:rPr>
        <w:t>Projektová dokumentace musí být zpracována s</w:t>
      </w:r>
      <w:r w:rsidR="00F3046F" w:rsidRPr="00F15DCD">
        <w:rPr>
          <w:rFonts w:ascii="Segoe UI" w:hAnsi="Segoe UI" w:cs="Segoe UI"/>
          <w:sz w:val="22"/>
        </w:rPr>
        <w:t> </w:t>
      </w:r>
      <w:r w:rsidR="00736E55" w:rsidRPr="00F15DCD">
        <w:rPr>
          <w:rFonts w:ascii="Segoe UI" w:hAnsi="Segoe UI" w:cs="Segoe UI"/>
          <w:sz w:val="22"/>
        </w:rPr>
        <w:t>odbornou péčí a v</w:t>
      </w:r>
      <w:r w:rsidR="00F3046F" w:rsidRPr="00F15DCD">
        <w:rPr>
          <w:rFonts w:ascii="Segoe UI" w:hAnsi="Segoe UI" w:cs="Segoe UI"/>
          <w:sz w:val="22"/>
        </w:rPr>
        <w:t> </w:t>
      </w:r>
      <w:r w:rsidR="00736E55" w:rsidRPr="00F15DCD">
        <w:rPr>
          <w:rFonts w:ascii="Segoe UI" w:hAnsi="Segoe UI" w:cs="Segoe UI"/>
          <w:sz w:val="22"/>
        </w:rPr>
        <w:t xml:space="preserve">souladu se Smlouvou. </w:t>
      </w:r>
    </w:p>
    <w:p w14:paraId="433148BC" w14:textId="631D9F52" w:rsidR="00946D09" w:rsidRPr="00F15DCD" w:rsidRDefault="00E15125" w:rsidP="007F4CFA">
      <w:pPr>
        <w:pStyle w:val="RLTextlnkuslovan"/>
        <w:numPr>
          <w:ilvl w:val="1"/>
          <w:numId w:val="18"/>
        </w:numPr>
        <w:spacing w:line="240" w:lineRule="auto"/>
        <w:ind w:left="1418" w:hanging="709"/>
        <w:rPr>
          <w:rFonts w:ascii="Segoe UI" w:hAnsi="Segoe UI" w:cs="Segoe UI"/>
          <w:sz w:val="22"/>
        </w:rPr>
      </w:pPr>
      <w:bookmarkStart w:id="244" w:name="_Ref51150342"/>
      <w:r w:rsidRPr="00F15DCD">
        <w:rPr>
          <w:rFonts w:ascii="Segoe UI" w:hAnsi="Segoe UI" w:cs="Segoe UI"/>
          <w:sz w:val="22"/>
        </w:rPr>
        <w:t>Projektová dokumentace</w:t>
      </w:r>
      <w:r w:rsidR="007A4FB2" w:rsidRPr="00F15DCD">
        <w:rPr>
          <w:rFonts w:ascii="Segoe UI" w:hAnsi="Segoe UI" w:cs="Segoe UI"/>
          <w:sz w:val="22"/>
        </w:rPr>
        <w:t xml:space="preserve"> </w:t>
      </w:r>
      <w:r w:rsidR="00747E99" w:rsidRPr="00F15DCD">
        <w:rPr>
          <w:rFonts w:ascii="Segoe UI" w:hAnsi="Segoe UI" w:cs="Segoe UI"/>
          <w:sz w:val="22"/>
        </w:rPr>
        <w:t>bude zpracována v</w:t>
      </w:r>
      <w:r w:rsidR="00F3046F" w:rsidRPr="00F15DCD">
        <w:rPr>
          <w:rFonts w:ascii="Segoe UI" w:hAnsi="Segoe UI" w:cs="Segoe UI"/>
          <w:sz w:val="22"/>
        </w:rPr>
        <w:t> </w:t>
      </w:r>
      <w:r w:rsidR="00747E99" w:rsidRPr="00F15DCD">
        <w:rPr>
          <w:rFonts w:ascii="Segoe UI" w:hAnsi="Segoe UI" w:cs="Segoe UI"/>
          <w:sz w:val="22"/>
        </w:rPr>
        <w:t>souladu s</w:t>
      </w:r>
      <w:r w:rsidR="00F3046F" w:rsidRPr="00F15DCD">
        <w:rPr>
          <w:rFonts w:ascii="Segoe UI" w:hAnsi="Segoe UI" w:cs="Segoe UI"/>
          <w:sz w:val="22"/>
        </w:rPr>
        <w:t> </w:t>
      </w:r>
      <w:r w:rsidR="00747E99" w:rsidRPr="00F15DCD">
        <w:rPr>
          <w:rFonts w:ascii="Segoe UI" w:hAnsi="Segoe UI" w:cs="Segoe UI"/>
          <w:sz w:val="22"/>
        </w:rPr>
        <w:t>požadavky stanovenými v</w:t>
      </w:r>
      <w:r w:rsidR="00F3046F" w:rsidRPr="00F15DCD">
        <w:rPr>
          <w:rFonts w:ascii="Segoe UI" w:hAnsi="Segoe UI" w:cs="Segoe UI"/>
          <w:sz w:val="22"/>
        </w:rPr>
        <w:t> </w:t>
      </w:r>
      <w:r w:rsidR="001C6F0C" w:rsidRPr="00F15DCD">
        <w:rPr>
          <w:rFonts w:ascii="Segoe UI" w:hAnsi="Segoe UI" w:cs="Segoe UI"/>
          <w:sz w:val="22"/>
        </w:rPr>
        <w:t xml:space="preserve">Právních předpisech, </w:t>
      </w:r>
      <w:r w:rsidR="00635CF9" w:rsidRPr="00F15DCD">
        <w:rPr>
          <w:rFonts w:ascii="Segoe UI" w:hAnsi="Segoe UI" w:cs="Segoe UI"/>
          <w:sz w:val="22"/>
        </w:rPr>
        <w:t>Požadav</w:t>
      </w:r>
      <w:r w:rsidR="00AB49E5" w:rsidRPr="00F15DCD">
        <w:rPr>
          <w:rFonts w:ascii="Segoe UI" w:hAnsi="Segoe UI" w:cs="Segoe UI"/>
          <w:sz w:val="22"/>
        </w:rPr>
        <w:t>cích</w:t>
      </w:r>
      <w:r w:rsidR="00635CF9" w:rsidRPr="00F15DCD">
        <w:rPr>
          <w:rFonts w:ascii="Segoe UI" w:hAnsi="Segoe UI" w:cs="Segoe UI"/>
          <w:sz w:val="22"/>
        </w:rPr>
        <w:t xml:space="preserve"> Objednatele</w:t>
      </w:r>
      <w:r w:rsidR="00BF3C23" w:rsidRPr="00F15DCD">
        <w:rPr>
          <w:rFonts w:ascii="Segoe UI" w:hAnsi="Segoe UI" w:cs="Segoe UI"/>
          <w:sz w:val="22"/>
        </w:rPr>
        <w:t>,</w:t>
      </w:r>
      <w:r w:rsidR="00635CF9" w:rsidRPr="00F15DCD">
        <w:rPr>
          <w:rFonts w:ascii="Segoe UI" w:hAnsi="Segoe UI" w:cs="Segoe UI"/>
          <w:sz w:val="22"/>
        </w:rPr>
        <w:t xml:space="preserve"> </w:t>
      </w:r>
      <w:r w:rsidR="00180EAD" w:rsidRPr="00F15DCD">
        <w:rPr>
          <w:rFonts w:ascii="Segoe UI" w:hAnsi="Segoe UI" w:cs="Segoe UI"/>
          <w:sz w:val="22"/>
        </w:rPr>
        <w:t>Podkladové</w:t>
      </w:r>
      <w:r w:rsidR="00635CF9" w:rsidRPr="00F15DCD">
        <w:rPr>
          <w:rFonts w:ascii="Segoe UI" w:hAnsi="Segoe UI" w:cs="Segoe UI"/>
          <w:sz w:val="22"/>
        </w:rPr>
        <w:t xml:space="preserve"> dokumentac</w:t>
      </w:r>
      <w:r w:rsidR="00AB49E5" w:rsidRPr="00F15DCD">
        <w:rPr>
          <w:rFonts w:ascii="Segoe UI" w:hAnsi="Segoe UI" w:cs="Segoe UI"/>
          <w:sz w:val="22"/>
        </w:rPr>
        <w:t>i</w:t>
      </w:r>
      <w:r w:rsidR="00635CF9" w:rsidRPr="00F15DCD">
        <w:rPr>
          <w:rFonts w:ascii="Segoe UI" w:hAnsi="Segoe UI" w:cs="Segoe UI"/>
          <w:sz w:val="22"/>
        </w:rPr>
        <w:t xml:space="preserve"> a v</w:t>
      </w:r>
      <w:r w:rsidR="00F3046F" w:rsidRPr="00F15DCD">
        <w:rPr>
          <w:rFonts w:ascii="Segoe UI" w:hAnsi="Segoe UI" w:cs="Segoe UI"/>
          <w:sz w:val="22"/>
        </w:rPr>
        <w:t> </w:t>
      </w:r>
      <w:r w:rsidR="00635CF9" w:rsidRPr="00F15DCD">
        <w:rPr>
          <w:rFonts w:ascii="Segoe UI" w:hAnsi="Segoe UI" w:cs="Segoe UI"/>
          <w:sz w:val="22"/>
        </w:rPr>
        <w:t>mezích N</w:t>
      </w:r>
      <w:r w:rsidR="00032EDC" w:rsidRPr="00F15DCD">
        <w:rPr>
          <w:rFonts w:ascii="Segoe UI" w:hAnsi="Segoe UI" w:cs="Segoe UI"/>
          <w:sz w:val="22"/>
        </w:rPr>
        <w:t xml:space="preserve">abídky </w:t>
      </w:r>
      <w:r w:rsidR="00635CF9" w:rsidRPr="00F15DCD">
        <w:rPr>
          <w:rFonts w:ascii="Segoe UI" w:hAnsi="Segoe UI" w:cs="Segoe UI"/>
          <w:sz w:val="22"/>
        </w:rPr>
        <w:t>Zhotovitele.</w:t>
      </w:r>
      <w:bookmarkEnd w:id="244"/>
      <w:r w:rsidR="00635CF9" w:rsidRPr="00F15DCD">
        <w:rPr>
          <w:rFonts w:ascii="Segoe UI" w:hAnsi="Segoe UI" w:cs="Segoe UI"/>
          <w:sz w:val="22"/>
        </w:rPr>
        <w:t xml:space="preserve"> </w:t>
      </w:r>
      <w:r w:rsidR="00747E99" w:rsidRPr="00F15DCD">
        <w:rPr>
          <w:rFonts w:ascii="Segoe UI" w:hAnsi="Segoe UI" w:cs="Segoe UI"/>
          <w:sz w:val="22"/>
        </w:rPr>
        <w:t xml:space="preserve">  </w:t>
      </w:r>
    </w:p>
    <w:p w14:paraId="0D32C06A" w14:textId="547C2B23" w:rsidR="00EA32AC" w:rsidRPr="00F15DCD" w:rsidRDefault="006F4593" w:rsidP="007F4CFA">
      <w:pPr>
        <w:pStyle w:val="RLTextlnkuslovan"/>
        <w:numPr>
          <w:ilvl w:val="1"/>
          <w:numId w:val="18"/>
        </w:numPr>
        <w:spacing w:line="240" w:lineRule="auto"/>
        <w:ind w:left="1418" w:hanging="709"/>
        <w:rPr>
          <w:rFonts w:ascii="Segoe UI" w:hAnsi="Segoe UI" w:cs="Segoe UI"/>
          <w:sz w:val="22"/>
          <w:szCs w:val="22"/>
        </w:rPr>
      </w:pPr>
      <w:r w:rsidRPr="00F15DCD">
        <w:rPr>
          <w:rFonts w:ascii="Segoe UI" w:hAnsi="Segoe UI" w:cs="Segoe UI"/>
          <w:sz w:val="22"/>
          <w:szCs w:val="22"/>
        </w:rPr>
        <w:t>Objednatel</w:t>
      </w:r>
      <w:r w:rsidR="00EA32AC" w:rsidRPr="00F15DCD">
        <w:rPr>
          <w:rFonts w:ascii="Segoe UI" w:hAnsi="Segoe UI" w:cs="Segoe UI"/>
          <w:sz w:val="22"/>
          <w:szCs w:val="22"/>
        </w:rPr>
        <w:t xml:space="preserve"> pro potřeby zpracování Projektové dokumentace</w:t>
      </w:r>
      <w:r w:rsidR="007A4FB2" w:rsidRPr="00F15DCD">
        <w:rPr>
          <w:rFonts w:ascii="Segoe UI" w:hAnsi="Segoe UI" w:cs="Segoe UI"/>
          <w:sz w:val="22"/>
          <w:szCs w:val="22"/>
        </w:rPr>
        <w:t xml:space="preserve"> </w:t>
      </w:r>
      <w:r w:rsidR="00EA32AC" w:rsidRPr="00F15DCD">
        <w:rPr>
          <w:rFonts w:ascii="Segoe UI" w:hAnsi="Segoe UI" w:cs="Segoe UI"/>
          <w:sz w:val="22"/>
          <w:szCs w:val="22"/>
        </w:rPr>
        <w:t xml:space="preserve">poskytne </w:t>
      </w:r>
      <w:r w:rsidRPr="00F15DCD">
        <w:rPr>
          <w:rFonts w:ascii="Segoe UI" w:hAnsi="Segoe UI" w:cs="Segoe UI"/>
          <w:sz w:val="22"/>
          <w:szCs w:val="22"/>
        </w:rPr>
        <w:t>Zhotovitel</w:t>
      </w:r>
      <w:r w:rsidR="00EA32AC" w:rsidRPr="00F15DCD">
        <w:rPr>
          <w:rFonts w:ascii="Segoe UI" w:hAnsi="Segoe UI" w:cs="Segoe UI"/>
          <w:sz w:val="22"/>
          <w:szCs w:val="22"/>
        </w:rPr>
        <w:t>i na jeho žádost plnou moc v</w:t>
      </w:r>
      <w:r w:rsidR="00F3046F" w:rsidRPr="00F15DCD">
        <w:rPr>
          <w:rFonts w:ascii="Segoe UI" w:hAnsi="Segoe UI" w:cs="Segoe UI"/>
          <w:sz w:val="22"/>
          <w:szCs w:val="22"/>
        </w:rPr>
        <w:t> </w:t>
      </w:r>
      <w:r w:rsidR="00EA32AC" w:rsidRPr="00F15DCD">
        <w:rPr>
          <w:rFonts w:ascii="Segoe UI" w:hAnsi="Segoe UI" w:cs="Segoe UI"/>
          <w:sz w:val="22"/>
          <w:szCs w:val="22"/>
        </w:rPr>
        <w:t>nezbytném rozsahu k</w:t>
      </w:r>
      <w:r w:rsidR="00F3046F" w:rsidRPr="00F15DCD">
        <w:rPr>
          <w:rFonts w:ascii="Segoe UI" w:hAnsi="Segoe UI" w:cs="Segoe UI"/>
          <w:sz w:val="22"/>
          <w:szCs w:val="22"/>
        </w:rPr>
        <w:t> </w:t>
      </w:r>
      <w:r w:rsidR="00EA32AC" w:rsidRPr="00F15DCD">
        <w:rPr>
          <w:rFonts w:ascii="Segoe UI" w:hAnsi="Segoe UI" w:cs="Segoe UI"/>
          <w:sz w:val="22"/>
          <w:szCs w:val="22"/>
        </w:rPr>
        <w:t>jednání se správními orgány, dotčenými osobami (správci a vlastníky sítí veřejných služeb)</w:t>
      </w:r>
      <w:r w:rsidR="0006189B" w:rsidRPr="00F15DCD">
        <w:rPr>
          <w:rFonts w:ascii="Segoe UI" w:hAnsi="Segoe UI" w:cs="Segoe UI"/>
          <w:sz w:val="22"/>
          <w:szCs w:val="22"/>
        </w:rPr>
        <w:t>, jakýmikoliv dalšími třetími osobami</w:t>
      </w:r>
      <w:r w:rsidR="00EA32AC" w:rsidRPr="00F15DCD">
        <w:rPr>
          <w:rFonts w:ascii="Segoe UI" w:hAnsi="Segoe UI" w:cs="Segoe UI"/>
          <w:sz w:val="22"/>
          <w:szCs w:val="22"/>
        </w:rPr>
        <w:t xml:space="preserve"> a dalším potřebným právním jednáním souvisejícím se zpracováním Projektové dokumentace, a to nejpozději do 1</w:t>
      </w:r>
      <w:r w:rsidR="00736E55" w:rsidRPr="00F15DCD">
        <w:rPr>
          <w:rFonts w:ascii="Segoe UI" w:hAnsi="Segoe UI" w:cs="Segoe UI"/>
          <w:sz w:val="22"/>
          <w:szCs w:val="22"/>
        </w:rPr>
        <w:t>4</w:t>
      </w:r>
      <w:r w:rsidR="00EA32AC" w:rsidRPr="00F15DCD">
        <w:rPr>
          <w:rFonts w:ascii="Segoe UI" w:hAnsi="Segoe UI" w:cs="Segoe UI"/>
          <w:sz w:val="22"/>
          <w:szCs w:val="22"/>
        </w:rPr>
        <w:t xml:space="preserve"> dnů od obdržení žádosti </w:t>
      </w:r>
      <w:r w:rsidRPr="00F15DCD">
        <w:rPr>
          <w:rFonts w:ascii="Segoe UI" w:hAnsi="Segoe UI" w:cs="Segoe UI"/>
          <w:sz w:val="22"/>
          <w:szCs w:val="22"/>
        </w:rPr>
        <w:t>Zhotovitel</w:t>
      </w:r>
      <w:r w:rsidR="00EA32AC" w:rsidRPr="00F15DCD">
        <w:rPr>
          <w:rFonts w:ascii="Segoe UI" w:hAnsi="Segoe UI" w:cs="Segoe UI"/>
          <w:sz w:val="22"/>
          <w:szCs w:val="22"/>
        </w:rPr>
        <w:t>e.</w:t>
      </w:r>
    </w:p>
    <w:p w14:paraId="54C01C4D" w14:textId="6AC12C7B" w:rsidR="00883292" w:rsidRPr="00F15DCD" w:rsidRDefault="006F4593" w:rsidP="007F4CFA">
      <w:pPr>
        <w:pStyle w:val="RLTextlnkuslovan"/>
        <w:numPr>
          <w:ilvl w:val="1"/>
          <w:numId w:val="18"/>
        </w:numPr>
        <w:spacing w:line="240" w:lineRule="auto"/>
        <w:ind w:left="1418" w:hanging="709"/>
        <w:rPr>
          <w:rFonts w:ascii="Segoe UI" w:hAnsi="Segoe UI" w:cs="Segoe UI"/>
          <w:sz w:val="22"/>
        </w:rPr>
      </w:pPr>
      <w:r w:rsidRPr="00F15DCD">
        <w:rPr>
          <w:rFonts w:ascii="Segoe UI" w:hAnsi="Segoe UI" w:cs="Segoe UI"/>
          <w:sz w:val="22"/>
        </w:rPr>
        <w:t>Zhotovitel</w:t>
      </w:r>
      <w:r w:rsidR="00D144AA" w:rsidRPr="00F15DCD">
        <w:rPr>
          <w:rFonts w:ascii="Segoe UI" w:hAnsi="Segoe UI" w:cs="Segoe UI"/>
          <w:sz w:val="22"/>
        </w:rPr>
        <w:t xml:space="preserve"> se zavazuje zajistit Projektovou dokumentaci</w:t>
      </w:r>
      <w:r w:rsidR="007A4FB2" w:rsidRPr="00F15DCD">
        <w:rPr>
          <w:rFonts w:ascii="Segoe UI" w:hAnsi="Segoe UI" w:cs="Segoe UI"/>
          <w:sz w:val="22"/>
        </w:rPr>
        <w:t xml:space="preserve"> </w:t>
      </w:r>
      <w:r w:rsidR="00927181" w:rsidRPr="00F15DCD">
        <w:rPr>
          <w:rFonts w:ascii="Segoe UI" w:hAnsi="Segoe UI" w:cs="Segoe UI"/>
          <w:sz w:val="22"/>
        </w:rPr>
        <w:t xml:space="preserve">na své náklady, a to </w:t>
      </w:r>
      <w:r w:rsidR="00E2417A" w:rsidRPr="00F15DCD">
        <w:rPr>
          <w:rFonts w:ascii="Segoe UI" w:hAnsi="Segoe UI" w:cs="Segoe UI"/>
          <w:sz w:val="22"/>
        </w:rPr>
        <w:t xml:space="preserve">sám </w:t>
      </w:r>
      <w:r w:rsidR="00D144AA" w:rsidRPr="00F15DCD">
        <w:rPr>
          <w:rFonts w:ascii="Segoe UI" w:hAnsi="Segoe UI" w:cs="Segoe UI"/>
          <w:sz w:val="22"/>
        </w:rPr>
        <w:t>a/</w:t>
      </w:r>
      <w:r w:rsidR="00E2417A" w:rsidRPr="00F15DCD">
        <w:rPr>
          <w:rFonts w:ascii="Segoe UI" w:hAnsi="Segoe UI" w:cs="Segoe UI"/>
          <w:sz w:val="22"/>
        </w:rPr>
        <w:t>nebo svým jménem a na svůj účet (jako objednatel/nabyvatel)</w:t>
      </w:r>
      <w:r w:rsidR="00A940A8" w:rsidRPr="00F15DCD">
        <w:rPr>
          <w:rFonts w:ascii="Segoe UI" w:hAnsi="Segoe UI" w:cs="Segoe UI"/>
          <w:sz w:val="22"/>
        </w:rPr>
        <w:t xml:space="preserve"> a odpovědnost/riziko</w:t>
      </w:r>
      <w:r w:rsidR="00D144AA" w:rsidRPr="00F15DCD">
        <w:rPr>
          <w:rFonts w:ascii="Segoe UI" w:hAnsi="Segoe UI" w:cs="Segoe UI"/>
          <w:sz w:val="22"/>
        </w:rPr>
        <w:t xml:space="preserve"> u třetí osoby v</w:t>
      </w:r>
      <w:r w:rsidR="00F3046F" w:rsidRPr="00F15DCD">
        <w:rPr>
          <w:rFonts w:ascii="Segoe UI" w:hAnsi="Segoe UI" w:cs="Segoe UI"/>
          <w:sz w:val="22"/>
        </w:rPr>
        <w:t> </w:t>
      </w:r>
      <w:r w:rsidR="00D144AA" w:rsidRPr="00F15DCD">
        <w:rPr>
          <w:rFonts w:ascii="Segoe UI" w:hAnsi="Segoe UI" w:cs="Segoe UI"/>
          <w:sz w:val="22"/>
        </w:rPr>
        <w:t>souladu s</w:t>
      </w:r>
      <w:r w:rsidR="00F3046F" w:rsidRPr="00F15DCD">
        <w:rPr>
          <w:rFonts w:ascii="Segoe UI" w:hAnsi="Segoe UI" w:cs="Segoe UI"/>
          <w:sz w:val="22"/>
        </w:rPr>
        <w:t> </w:t>
      </w:r>
      <w:r w:rsidR="00D144AA" w:rsidRPr="00F15DCD">
        <w:rPr>
          <w:rFonts w:ascii="Segoe UI" w:hAnsi="Segoe UI" w:cs="Segoe UI"/>
          <w:sz w:val="22"/>
        </w:rPr>
        <w:t xml:space="preserve">pravidly užití </w:t>
      </w:r>
      <w:r w:rsidR="0083764F" w:rsidRPr="00F15DCD">
        <w:rPr>
          <w:rFonts w:ascii="Segoe UI" w:hAnsi="Segoe UI" w:cs="Segoe UI"/>
          <w:sz w:val="22"/>
        </w:rPr>
        <w:t>Pod</w:t>
      </w:r>
      <w:r w:rsidR="002D267C" w:rsidRPr="00F15DCD">
        <w:rPr>
          <w:rFonts w:ascii="Segoe UI" w:hAnsi="Segoe UI" w:cs="Segoe UI"/>
          <w:sz w:val="22"/>
        </w:rPr>
        <w:t>dodavatel</w:t>
      </w:r>
      <w:r w:rsidR="00D144AA" w:rsidRPr="00F15DCD">
        <w:rPr>
          <w:rFonts w:ascii="Segoe UI" w:hAnsi="Segoe UI" w:cs="Segoe UI"/>
          <w:sz w:val="22"/>
        </w:rPr>
        <w:t xml:space="preserve">ů dle čl. </w:t>
      </w:r>
      <w:r w:rsidR="00666029" w:rsidRPr="00F15DCD">
        <w:rPr>
          <w:rFonts w:ascii="Segoe UI" w:hAnsi="Segoe UI" w:cs="Segoe UI"/>
          <w:sz w:val="22"/>
        </w:rPr>
        <w:fldChar w:fldCharType="begin"/>
      </w:r>
      <w:r w:rsidR="00666029" w:rsidRPr="00F15DCD">
        <w:rPr>
          <w:rFonts w:ascii="Segoe UI" w:hAnsi="Segoe UI" w:cs="Segoe UI"/>
          <w:sz w:val="22"/>
        </w:rPr>
        <w:instrText xml:space="preserve"> REF _Ref416163652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Pr>
          <w:rFonts w:ascii="Segoe UI" w:hAnsi="Segoe UI" w:cs="Segoe UI"/>
          <w:sz w:val="22"/>
        </w:rPr>
        <w:t>6</w:t>
      </w:r>
      <w:r w:rsidR="00666029" w:rsidRPr="00F15DCD">
        <w:rPr>
          <w:rFonts w:ascii="Segoe UI" w:hAnsi="Segoe UI" w:cs="Segoe UI"/>
          <w:sz w:val="22"/>
        </w:rPr>
        <w:fldChar w:fldCharType="end"/>
      </w:r>
      <w:r w:rsidR="00D144AA" w:rsidRPr="00F15DCD">
        <w:rPr>
          <w:rFonts w:ascii="Segoe UI" w:hAnsi="Segoe UI" w:cs="Segoe UI"/>
          <w:sz w:val="22"/>
        </w:rPr>
        <w:t xml:space="preserve"> této Smlouvy.</w:t>
      </w:r>
      <w:r w:rsidR="00E2417A" w:rsidRPr="00F15DCD">
        <w:rPr>
          <w:rFonts w:ascii="Segoe UI" w:hAnsi="Segoe UI" w:cs="Segoe UI"/>
          <w:sz w:val="22"/>
        </w:rPr>
        <w:t xml:space="preserve"> </w:t>
      </w:r>
      <w:r w:rsidRPr="00F15DCD">
        <w:rPr>
          <w:rFonts w:ascii="Segoe UI" w:hAnsi="Segoe UI" w:cs="Segoe UI"/>
          <w:sz w:val="22"/>
        </w:rPr>
        <w:t>Zhotovitel</w:t>
      </w:r>
      <w:r w:rsidR="00E2417A" w:rsidRPr="00F15DCD">
        <w:rPr>
          <w:rFonts w:ascii="Segoe UI" w:hAnsi="Segoe UI" w:cs="Segoe UI"/>
          <w:sz w:val="22"/>
        </w:rPr>
        <w:t xml:space="preserve"> bude v</w:t>
      </w:r>
      <w:r w:rsidR="00F3046F" w:rsidRPr="00F15DCD">
        <w:rPr>
          <w:rFonts w:ascii="Segoe UI" w:hAnsi="Segoe UI" w:cs="Segoe UI"/>
          <w:sz w:val="22"/>
        </w:rPr>
        <w:t> </w:t>
      </w:r>
      <w:r w:rsidR="00E2417A" w:rsidRPr="00F15DCD">
        <w:rPr>
          <w:rFonts w:ascii="Segoe UI" w:hAnsi="Segoe UI" w:cs="Segoe UI"/>
          <w:sz w:val="22"/>
        </w:rPr>
        <w:t xml:space="preserve">rámci </w:t>
      </w:r>
      <w:r w:rsidR="00522AAB" w:rsidRPr="00F15DCD">
        <w:rPr>
          <w:rFonts w:ascii="Segoe UI" w:hAnsi="Segoe UI" w:cs="Segoe UI"/>
          <w:sz w:val="22"/>
        </w:rPr>
        <w:t>z</w:t>
      </w:r>
      <w:r w:rsidR="00E2417A" w:rsidRPr="00F15DCD">
        <w:rPr>
          <w:rFonts w:ascii="Segoe UI" w:hAnsi="Segoe UI" w:cs="Segoe UI"/>
          <w:sz w:val="22"/>
        </w:rPr>
        <w:t>pracování Projektové dokumentace</w:t>
      </w:r>
      <w:r w:rsidR="00F6647C" w:rsidRPr="00F15DCD">
        <w:rPr>
          <w:rFonts w:ascii="Segoe UI" w:hAnsi="Segoe UI" w:cs="Segoe UI"/>
          <w:sz w:val="22"/>
        </w:rPr>
        <w:t xml:space="preserve"> vztahující se k</w:t>
      </w:r>
      <w:r w:rsidR="00F3046F" w:rsidRPr="00F15DCD">
        <w:rPr>
          <w:rFonts w:ascii="Segoe UI" w:hAnsi="Segoe UI" w:cs="Segoe UI"/>
          <w:sz w:val="22"/>
        </w:rPr>
        <w:t> </w:t>
      </w:r>
      <w:r w:rsidR="00F6647C" w:rsidRPr="00F15DCD">
        <w:rPr>
          <w:rFonts w:ascii="Segoe UI" w:hAnsi="Segoe UI" w:cs="Segoe UI"/>
          <w:sz w:val="22"/>
        </w:rPr>
        <w:t xml:space="preserve">SZ </w:t>
      </w:r>
      <w:r w:rsidR="00E2417A" w:rsidRPr="00F15DCD">
        <w:rPr>
          <w:rFonts w:ascii="Segoe UI" w:hAnsi="Segoe UI" w:cs="Segoe UI"/>
          <w:sz w:val="22"/>
        </w:rPr>
        <w:t>vystupovat jako zástupce Stavebníka</w:t>
      </w:r>
      <w:r w:rsidR="002138F9" w:rsidRPr="00F15DCD">
        <w:rPr>
          <w:rFonts w:ascii="Segoe UI" w:hAnsi="Segoe UI" w:cs="Segoe UI"/>
          <w:sz w:val="22"/>
        </w:rPr>
        <w:t xml:space="preserve"> (Stavebníkem </w:t>
      </w:r>
      <w:r w:rsidR="00C54B50" w:rsidRPr="00F15DCD">
        <w:rPr>
          <w:rFonts w:ascii="Segoe UI" w:hAnsi="Segoe UI" w:cs="Segoe UI"/>
          <w:sz w:val="22"/>
        </w:rPr>
        <w:t>je</w:t>
      </w:r>
      <w:r w:rsidR="002138F9" w:rsidRPr="00F15DCD">
        <w:rPr>
          <w:rFonts w:ascii="Segoe UI" w:hAnsi="Segoe UI" w:cs="Segoe UI"/>
          <w:sz w:val="22"/>
        </w:rPr>
        <w:t xml:space="preserve"> </w:t>
      </w:r>
      <w:r w:rsidRPr="00F15DCD">
        <w:rPr>
          <w:rFonts w:ascii="Segoe UI" w:hAnsi="Segoe UI" w:cs="Segoe UI"/>
          <w:sz w:val="22"/>
        </w:rPr>
        <w:t>Objednatel</w:t>
      </w:r>
      <w:r w:rsidR="002138F9" w:rsidRPr="00F15DCD">
        <w:rPr>
          <w:rFonts w:ascii="Segoe UI" w:hAnsi="Segoe UI" w:cs="Segoe UI"/>
          <w:sz w:val="22"/>
        </w:rPr>
        <w:t>)</w:t>
      </w:r>
      <w:r w:rsidR="00A940A8" w:rsidRPr="00F15DCD">
        <w:rPr>
          <w:rFonts w:ascii="Segoe UI" w:hAnsi="Segoe UI" w:cs="Segoe UI"/>
          <w:sz w:val="22"/>
        </w:rPr>
        <w:t>.</w:t>
      </w:r>
      <w:r w:rsidR="002138F9" w:rsidRPr="00F15DCD">
        <w:rPr>
          <w:rFonts w:ascii="Segoe UI" w:hAnsi="Segoe UI" w:cs="Segoe UI"/>
          <w:sz w:val="22"/>
        </w:rPr>
        <w:t xml:space="preserve"> </w:t>
      </w:r>
      <w:r w:rsidRPr="00F15DCD">
        <w:rPr>
          <w:rFonts w:ascii="Segoe UI" w:hAnsi="Segoe UI" w:cs="Segoe UI"/>
          <w:sz w:val="22"/>
        </w:rPr>
        <w:t>Objednatel</w:t>
      </w:r>
      <w:r w:rsidR="00A940A8" w:rsidRPr="00F15DCD">
        <w:rPr>
          <w:rFonts w:ascii="Segoe UI" w:hAnsi="Segoe UI" w:cs="Segoe UI"/>
          <w:sz w:val="22"/>
        </w:rPr>
        <w:t>i nesmí vzniknout jakýkoli dluh nebo povinnost nebo závazek vůči jakékoli třetí osobě v</w:t>
      </w:r>
      <w:r w:rsidR="00F3046F" w:rsidRPr="00F15DCD">
        <w:rPr>
          <w:rFonts w:ascii="Segoe UI" w:hAnsi="Segoe UI" w:cs="Segoe UI"/>
          <w:sz w:val="22"/>
        </w:rPr>
        <w:t> </w:t>
      </w:r>
      <w:r w:rsidR="00A940A8" w:rsidRPr="00F15DCD">
        <w:rPr>
          <w:rFonts w:ascii="Segoe UI" w:hAnsi="Segoe UI" w:cs="Segoe UI"/>
          <w:sz w:val="22"/>
        </w:rPr>
        <w:t xml:space="preserve">souvislosti se zpracováním Projektové dokumentace. </w:t>
      </w:r>
      <w:r w:rsidRPr="00F15DCD">
        <w:rPr>
          <w:rFonts w:ascii="Segoe UI" w:hAnsi="Segoe UI" w:cs="Segoe UI"/>
          <w:sz w:val="22"/>
        </w:rPr>
        <w:t>Objednatel</w:t>
      </w:r>
      <w:r w:rsidR="00D04649" w:rsidRPr="00F15DCD">
        <w:rPr>
          <w:rFonts w:ascii="Segoe UI" w:hAnsi="Segoe UI" w:cs="Segoe UI"/>
          <w:sz w:val="22"/>
        </w:rPr>
        <w:t xml:space="preserve"> neodpovídá za jakékoli závazky a dluhy</w:t>
      </w:r>
      <w:r w:rsidR="00155AC8" w:rsidRPr="00F15DCD">
        <w:rPr>
          <w:rFonts w:ascii="Segoe UI" w:hAnsi="Segoe UI" w:cs="Segoe UI"/>
          <w:sz w:val="22"/>
        </w:rPr>
        <w:t xml:space="preserve"> spojené s</w:t>
      </w:r>
      <w:r w:rsidR="00F3046F" w:rsidRPr="00F15DCD">
        <w:rPr>
          <w:rFonts w:ascii="Segoe UI" w:hAnsi="Segoe UI" w:cs="Segoe UI"/>
          <w:sz w:val="22"/>
        </w:rPr>
        <w:t> </w:t>
      </w:r>
      <w:r w:rsidR="00155AC8" w:rsidRPr="00F15DCD">
        <w:rPr>
          <w:rFonts w:ascii="Segoe UI" w:hAnsi="Segoe UI" w:cs="Segoe UI"/>
          <w:sz w:val="22"/>
        </w:rPr>
        <w:t>Projektovou dokumentací.</w:t>
      </w:r>
    </w:p>
    <w:p w14:paraId="0C3DCA02" w14:textId="1FF2AA44" w:rsidR="007F7AD1"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45" w:name="_Ref30682659"/>
      <w:bookmarkStart w:id="246" w:name="_Ref57365648"/>
      <w:bookmarkStart w:id="247" w:name="_Ref416163998"/>
      <w:r w:rsidRPr="00F15DCD">
        <w:rPr>
          <w:rFonts w:ascii="Segoe UI" w:hAnsi="Segoe UI" w:cs="Segoe UI"/>
          <w:sz w:val="22"/>
        </w:rPr>
        <w:t>Zhotovitel</w:t>
      </w:r>
      <w:r w:rsidR="003259D9" w:rsidRPr="00F15DCD">
        <w:rPr>
          <w:rFonts w:ascii="Segoe UI" w:hAnsi="Segoe UI" w:cs="Segoe UI"/>
          <w:sz w:val="22"/>
        </w:rPr>
        <w:t xml:space="preserve"> je povinen předložit návrh</w:t>
      </w:r>
      <w:r w:rsidR="000E28BC" w:rsidRPr="00F15DCD">
        <w:rPr>
          <w:rFonts w:ascii="Segoe UI" w:hAnsi="Segoe UI" w:cs="Segoe UI"/>
          <w:sz w:val="22"/>
        </w:rPr>
        <w:t xml:space="preserve"> </w:t>
      </w:r>
      <w:r w:rsidR="00E12625" w:rsidRPr="00F15DCD">
        <w:rPr>
          <w:rFonts w:ascii="Segoe UI" w:hAnsi="Segoe UI" w:cs="Segoe UI"/>
          <w:sz w:val="22"/>
        </w:rPr>
        <w:t>Projektové dokumentace</w:t>
      </w:r>
      <w:r w:rsidR="003B4E90" w:rsidRPr="00F15DCD">
        <w:rPr>
          <w:rFonts w:ascii="Segoe UI" w:hAnsi="Segoe UI" w:cs="Segoe UI"/>
          <w:sz w:val="22"/>
        </w:rPr>
        <w:t xml:space="preserve"> </w:t>
      </w:r>
      <w:r w:rsidR="00746758" w:rsidRPr="00F15DCD">
        <w:rPr>
          <w:rFonts w:ascii="Segoe UI" w:hAnsi="Segoe UI" w:cs="Segoe UI"/>
          <w:sz w:val="22"/>
        </w:rPr>
        <w:t xml:space="preserve">dle </w:t>
      </w:r>
      <w:r w:rsidR="002E3273" w:rsidRPr="00F15DCD">
        <w:rPr>
          <w:rFonts w:ascii="Segoe UI" w:hAnsi="Segoe UI" w:cs="Segoe UI"/>
          <w:sz w:val="22"/>
        </w:rPr>
        <w:t xml:space="preserve">Požadavků Objednatele </w:t>
      </w:r>
      <w:r w:rsidR="006C7692" w:rsidRPr="00F15DCD">
        <w:rPr>
          <w:rFonts w:ascii="Segoe UI" w:hAnsi="Segoe UI" w:cs="Segoe UI"/>
          <w:sz w:val="22"/>
        </w:rPr>
        <w:t>k</w:t>
      </w:r>
      <w:r w:rsidR="00F3046F" w:rsidRPr="00F15DCD">
        <w:rPr>
          <w:rFonts w:ascii="Segoe UI" w:hAnsi="Segoe UI" w:cs="Segoe UI"/>
          <w:sz w:val="22"/>
        </w:rPr>
        <w:t> </w:t>
      </w:r>
      <w:r w:rsidR="006C7692" w:rsidRPr="00F15DCD">
        <w:rPr>
          <w:rFonts w:ascii="Segoe UI" w:hAnsi="Segoe UI" w:cs="Segoe UI"/>
          <w:sz w:val="22"/>
        </w:rPr>
        <w:t xml:space="preserve">vyjádření Správci Stavby. Návrh Projektové dokumentace bude předložen </w:t>
      </w:r>
      <w:r w:rsidR="00245687" w:rsidRPr="00F15DCD">
        <w:rPr>
          <w:rFonts w:ascii="Segoe UI" w:hAnsi="Segoe UI" w:cs="Segoe UI"/>
          <w:sz w:val="22"/>
        </w:rPr>
        <w:t>nejméně</w:t>
      </w:r>
      <w:r w:rsidR="002E3273" w:rsidRPr="00F15DCD">
        <w:rPr>
          <w:rFonts w:ascii="Segoe UI" w:hAnsi="Segoe UI" w:cs="Segoe UI"/>
          <w:sz w:val="22"/>
        </w:rPr>
        <w:t xml:space="preserve"> ve</w:t>
      </w:r>
      <w:r w:rsidR="00245687" w:rsidRPr="00F15DCD">
        <w:rPr>
          <w:rFonts w:ascii="Segoe UI" w:hAnsi="Segoe UI" w:cs="Segoe UI"/>
          <w:sz w:val="22"/>
        </w:rPr>
        <w:t xml:space="preserve"> dvou vyhotoveních v</w:t>
      </w:r>
      <w:r w:rsidR="00F3046F" w:rsidRPr="00F15DCD">
        <w:rPr>
          <w:rFonts w:ascii="Segoe UI" w:hAnsi="Segoe UI" w:cs="Segoe UI"/>
          <w:sz w:val="22"/>
        </w:rPr>
        <w:t> </w:t>
      </w:r>
      <w:r w:rsidR="0083068F" w:rsidRPr="00F15DCD">
        <w:rPr>
          <w:rFonts w:ascii="Segoe UI" w:hAnsi="Segoe UI" w:cs="Segoe UI"/>
          <w:sz w:val="22"/>
        </w:rPr>
        <w:t>tištěné podobě</w:t>
      </w:r>
      <w:r w:rsidR="00B44A4D" w:rsidRPr="00F15DCD">
        <w:rPr>
          <w:rFonts w:ascii="Segoe UI" w:hAnsi="Segoe UI" w:cs="Segoe UI"/>
          <w:sz w:val="22"/>
        </w:rPr>
        <w:t xml:space="preserve"> a v</w:t>
      </w:r>
      <w:r w:rsidR="00F3046F" w:rsidRPr="00F15DCD">
        <w:rPr>
          <w:rFonts w:ascii="Segoe UI" w:hAnsi="Segoe UI" w:cs="Segoe UI"/>
          <w:sz w:val="22"/>
        </w:rPr>
        <w:t> </w:t>
      </w:r>
      <w:r w:rsidR="00B44A4D" w:rsidRPr="00F15DCD">
        <w:rPr>
          <w:rFonts w:ascii="Segoe UI" w:hAnsi="Segoe UI" w:cs="Segoe UI"/>
          <w:sz w:val="22"/>
        </w:rPr>
        <w:t xml:space="preserve">elektronické podobě ve formátu </w:t>
      </w:r>
      <w:r w:rsidR="00B44A4D" w:rsidRPr="00F15DCD">
        <w:rPr>
          <w:rFonts w:ascii="Segoe UI" w:hAnsi="Segoe UI" w:cs="Segoe UI"/>
          <w:sz w:val="22"/>
          <w:szCs w:val="22"/>
        </w:rPr>
        <w:t>*pdf nebo *doc</w:t>
      </w:r>
      <w:r w:rsidR="00CB1A54" w:rsidRPr="00F15DCD">
        <w:rPr>
          <w:rFonts w:ascii="Segoe UI" w:hAnsi="Segoe UI" w:cs="Segoe UI"/>
          <w:sz w:val="22"/>
        </w:rPr>
        <w:t>,</w:t>
      </w:r>
      <w:r w:rsidR="00245687" w:rsidRPr="00F15DCD">
        <w:rPr>
          <w:rFonts w:ascii="Segoe UI" w:hAnsi="Segoe UI" w:cs="Segoe UI"/>
          <w:sz w:val="22"/>
        </w:rPr>
        <w:t xml:space="preserve"> pokud se smluvní strany nedohodnou na jiném počtu vyhotovení</w:t>
      </w:r>
      <w:r w:rsidR="00075D0C" w:rsidRPr="00F15DCD">
        <w:rPr>
          <w:rFonts w:ascii="Segoe UI" w:hAnsi="Segoe UI" w:cs="Segoe UI"/>
          <w:sz w:val="22"/>
        </w:rPr>
        <w:t>. Návrh Projektové dokumentace bude současně v</w:t>
      </w:r>
      <w:r w:rsidR="00F3046F" w:rsidRPr="00F15DCD">
        <w:rPr>
          <w:rFonts w:ascii="Segoe UI" w:hAnsi="Segoe UI" w:cs="Segoe UI"/>
          <w:sz w:val="22"/>
        </w:rPr>
        <w:t> </w:t>
      </w:r>
      <w:r w:rsidR="00075D0C" w:rsidRPr="00F15DCD">
        <w:rPr>
          <w:rFonts w:ascii="Segoe UI" w:hAnsi="Segoe UI" w:cs="Segoe UI"/>
          <w:sz w:val="22"/>
        </w:rPr>
        <w:t>s</w:t>
      </w:r>
      <w:r w:rsidR="00891CCE" w:rsidRPr="00F15DCD">
        <w:rPr>
          <w:rFonts w:ascii="Segoe UI" w:hAnsi="Segoe UI" w:cs="Segoe UI"/>
          <w:sz w:val="22"/>
        </w:rPr>
        <w:t>ouladu s</w:t>
      </w:r>
      <w:r w:rsidR="00F3046F" w:rsidRPr="00F15DCD">
        <w:rPr>
          <w:rFonts w:ascii="Segoe UI" w:hAnsi="Segoe UI" w:cs="Segoe UI"/>
          <w:sz w:val="22"/>
        </w:rPr>
        <w:t> </w:t>
      </w:r>
      <w:r w:rsidR="00891CCE" w:rsidRPr="00F15DCD">
        <w:rPr>
          <w:rFonts w:ascii="Segoe UI" w:hAnsi="Segoe UI" w:cs="Segoe UI"/>
          <w:sz w:val="22"/>
        </w:rPr>
        <w:t>dalšími požadavky, které jsou</w:t>
      </w:r>
      <w:r w:rsidR="000C608E" w:rsidRPr="00F15DCD">
        <w:rPr>
          <w:rFonts w:ascii="Segoe UI" w:hAnsi="Segoe UI" w:cs="Segoe UI"/>
          <w:sz w:val="22"/>
        </w:rPr>
        <w:t xml:space="preserve"> upraveny</w:t>
      </w:r>
      <w:r w:rsidR="00891CCE" w:rsidRPr="00F15DCD">
        <w:rPr>
          <w:rFonts w:ascii="Segoe UI" w:hAnsi="Segoe UI" w:cs="Segoe UI"/>
          <w:sz w:val="22"/>
        </w:rPr>
        <w:t xml:space="preserve"> v</w:t>
      </w:r>
      <w:r w:rsidR="00F3046F" w:rsidRPr="00F15DCD">
        <w:rPr>
          <w:rFonts w:ascii="Segoe UI" w:hAnsi="Segoe UI" w:cs="Segoe UI"/>
          <w:sz w:val="22"/>
        </w:rPr>
        <w:t> </w:t>
      </w:r>
      <w:r w:rsidR="00075D0C" w:rsidRPr="00F15DCD">
        <w:rPr>
          <w:rFonts w:ascii="Segoe UI" w:hAnsi="Segoe UI" w:cs="Segoe UI"/>
          <w:sz w:val="22"/>
        </w:rPr>
        <w:t>Požadavcích Objednatele, a to zejména</w:t>
      </w:r>
      <w:r w:rsidR="00891CCE" w:rsidRPr="00F15DCD">
        <w:rPr>
          <w:rFonts w:ascii="Segoe UI" w:hAnsi="Segoe UI" w:cs="Segoe UI"/>
          <w:sz w:val="22"/>
        </w:rPr>
        <w:t xml:space="preserve"> příloze</w:t>
      </w:r>
      <w:r w:rsidR="00075D0C" w:rsidRPr="00F15DCD">
        <w:rPr>
          <w:rFonts w:ascii="Segoe UI" w:hAnsi="Segoe UI" w:cs="Segoe UI"/>
          <w:sz w:val="22"/>
        </w:rPr>
        <w:t xml:space="preserve"> č. A14.7 </w:t>
      </w:r>
      <w:r w:rsidR="000E09D3" w:rsidRPr="00F15DCD">
        <w:rPr>
          <w:rFonts w:ascii="Segoe UI" w:hAnsi="Segoe UI" w:cs="Segoe UI"/>
          <w:sz w:val="22"/>
        </w:rPr>
        <w:t>této Smlouvy</w:t>
      </w:r>
      <w:r w:rsidR="00245687" w:rsidRPr="00F15DCD">
        <w:rPr>
          <w:rFonts w:ascii="Segoe UI" w:hAnsi="Segoe UI" w:cs="Segoe UI"/>
          <w:sz w:val="22"/>
        </w:rPr>
        <w:t xml:space="preserve">. Struktura předloženého návrhu bude dle specifikované přílohy č. A14.7 </w:t>
      </w:r>
      <w:r w:rsidR="000E09D3" w:rsidRPr="00F15DCD">
        <w:rPr>
          <w:rFonts w:ascii="Segoe UI" w:hAnsi="Segoe UI" w:cs="Segoe UI"/>
          <w:sz w:val="22"/>
        </w:rPr>
        <w:t xml:space="preserve">této Smlouvy </w:t>
      </w:r>
      <w:r w:rsidR="00245687" w:rsidRPr="00F15DCD">
        <w:rPr>
          <w:rFonts w:ascii="Segoe UI" w:hAnsi="Segoe UI" w:cs="Segoe UI"/>
          <w:sz w:val="22"/>
        </w:rPr>
        <w:t>dohodnuta s</w:t>
      </w:r>
      <w:r w:rsidR="00F3046F" w:rsidRPr="00F15DCD">
        <w:rPr>
          <w:rFonts w:ascii="Segoe UI" w:hAnsi="Segoe UI" w:cs="Segoe UI"/>
          <w:sz w:val="22"/>
        </w:rPr>
        <w:t> </w:t>
      </w:r>
      <w:r w:rsidR="00245687" w:rsidRPr="00F15DCD">
        <w:rPr>
          <w:rFonts w:ascii="Segoe UI" w:hAnsi="Segoe UI" w:cs="Segoe UI"/>
          <w:sz w:val="22"/>
        </w:rPr>
        <w:t>Objednatelem a upravena způsobem, kter</w:t>
      </w:r>
      <w:r w:rsidR="00AE019B" w:rsidRPr="00F15DCD">
        <w:rPr>
          <w:rFonts w:ascii="Segoe UI" w:hAnsi="Segoe UI" w:cs="Segoe UI"/>
          <w:sz w:val="22"/>
        </w:rPr>
        <w:t>ý je v</w:t>
      </w:r>
      <w:r w:rsidR="00F3046F" w:rsidRPr="00F15DCD">
        <w:rPr>
          <w:rFonts w:ascii="Segoe UI" w:hAnsi="Segoe UI" w:cs="Segoe UI"/>
          <w:sz w:val="22"/>
        </w:rPr>
        <w:t> </w:t>
      </w:r>
      <w:r w:rsidR="00245687" w:rsidRPr="00F15DCD">
        <w:rPr>
          <w:rFonts w:ascii="Segoe UI" w:hAnsi="Segoe UI" w:cs="Segoe UI"/>
          <w:sz w:val="22"/>
        </w:rPr>
        <w:t>uvedené přílo</w:t>
      </w:r>
      <w:r w:rsidR="00AE019B" w:rsidRPr="00F15DCD">
        <w:rPr>
          <w:rFonts w:ascii="Segoe UI" w:hAnsi="Segoe UI" w:cs="Segoe UI"/>
          <w:sz w:val="22"/>
        </w:rPr>
        <w:t>ze</w:t>
      </w:r>
      <w:r w:rsidR="00245687" w:rsidRPr="00F15DCD">
        <w:rPr>
          <w:rFonts w:ascii="Segoe UI" w:hAnsi="Segoe UI" w:cs="Segoe UI"/>
          <w:sz w:val="22"/>
        </w:rPr>
        <w:t xml:space="preserve"> č. A</w:t>
      </w:r>
      <w:r w:rsidR="003F4B1B" w:rsidRPr="00F15DCD">
        <w:rPr>
          <w:rFonts w:ascii="Segoe UI" w:hAnsi="Segoe UI" w:cs="Segoe UI"/>
          <w:sz w:val="22"/>
        </w:rPr>
        <w:t>1</w:t>
      </w:r>
      <w:r w:rsidR="00245687" w:rsidRPr="00F15DCD">
        <w:rPr>
          <w:rFonts w:ascii="Segoe UI" w:hAnsi="Segoe UI" w:cs="Segoe UI"/>
          <w:sz w:val="22"/>
        </w:rPr>
        <w:t xml:space="preserve">4.7 </w:t>
      </w:r>
      <w:r w:rsidR="000E09D3" w:rsidRPr="00F15DCD">
        <w:rPr>
          <w:rFonts w:ascii="Segoe UI" w:hAnsi="Segoe UI" w:cs="Segoe UI"/>
          <w:sz w:val="22"/>
        </w:rPr>
        <w:t xml:space="preserve">této Smlouvy </w:t>
      </w:r>
      <w:r w:rsidR="00245687" w:rsidRPr="00F15DCD">
        <w:rPr>
          <w:rFonts w:ascii="Segoe UI" w:hAnsi="Segoe UI" w:cs="Segoe UI"/>
          <w:sz w:val="22"/>
        </w:rPr>
        <w:t>zakotven</w:t>
      </w:r>
      <w:r w:rsidR="00AE18E1" w:rsidRPr="00F15DCD">
        <w:rPr>
          <w:rFonts w:ascii="Segoe UI" w:hAnsi="Segoe UI" w:cs="Segoe UI"/>
          <w:sz w:val="22"/>
        </w:rPr>
        <w:t xml:space="preserve">. </w:t>
      </w:r>
      <w:r w:rsidRPr="00F15DCD">
        <w:rPr>
          <w:rFonts w:ascii="Segoe UI" w:hAnsi="Segoe UI" w:cs="Segoe UI"/>
          <w:sz w:val="22"/>
        </w:rPr>
        <w:t>Zhotovitel</w:t>
      </w:r>
      <w:r w:rsidR="00AE18E1" w:rsidRPr="00F15DCD">
        <w:rPr>
          <w:rFonts w:ascii="Segoe UI" w:hAnsi="Segoe UI" w:cs="Segoe UI"/>
          <w:sz w:val="22"/>
        </w:rPr>
        <w:t xml:space="preserve"> není před vyjádřením </w:t>
      </w:r>
      <w:r w:rsidR="00075D0C" w:rsidRPr="00F15DCD">
        <w:rPr>
          <w:rFonts w:ascii="Segoe UI" w:hAnsi="Segoe UI" w:cs="Segoe UI"/>
          <w:sz w:val="22"/>
        </w:rPr>
        <w:t>Správce Stavby a/nebo Objednatele k</w:t>
      </w:r>
      <w:r w:rsidR="00F3046F" w:rsidRPr="00F15DCD">
        <w:rPr>
          <w:rFonts w:ascii="Segoe UI" w:hAnsi="Segoe UI" w:cs="Segoe UI"/>
          <w:sz w:val="22"/>
        </w:rPr>
        <w:t> </w:t>
      </w:r>
      <w:r w:rsidR="00075D0C" w:rsidRPr="00F15DCD">
        <w:rPr>
          <w:rFonts w:ascii="Segoe UI" w:hAnsi="Segoe UI" w:cs="Segoe UI"/>
          <w:sz w:val="22"/>
        </w:rPr>
        <w:t xml:space="preserve">návrhu Projektové dokumentace </w:t>
      </w:r>
      <w:r w:rsidR="00AE18E1" w:rsidRPr="00F15DCD">
        <w:rPr>
          <w:rFonts w:ascii="Segoe UI" w:hAnsi="Segoe UI" w:cs="Segoe UI"/>
          <w:sz w:val="22"/>
        </w:rPr>
        <w:t xml:space="preserve">oprávněn zahájit </w:t>
      </w:r>
      <w:r w:rsidR="002E3273" w:rsidRPr="00F15DCD">
        <w:rPr>
          <w:rFonts w:ascii="Segoe UI" w:hAnsi="Segoe UI" w:cs="Segoe UI"/>
          <w:sz w:val="22"/>
        </w:rPr>
        <w:t xml:space="preserve">navazující </w:t>
      </w:r>
      <w:r w:rsidR="00AE18E1" w:rsidRPr="00F15DCD">
        <w:rPr>
          <w:rFonts w:ascii="Segoe UI" w:hAnsi="Segoe UI" w:cs="Segoe UI"/>
          <w:sz w:val="22"/>
        </w:rPr>
        <w:t>stavební práce, ani případné jiné navazující činnosti</w:t>
      </w:r>
      <w:r w:rsidR="00ED7CE3" w:rsidRPr="00F15DCD">
        <w:rPr>
          <w:rFonts w:ascii="Segoe UI" w:hAnsi="Segoe UI" w:cs="Segoe UI"/>
          <w:sz w:val="22"/>
        </w:rPr>
        <w:t xml:space="preserve"> (zahájení správního řízení za účelem získání </w:t>
      </w:r>
      <w:r w:rsidR="00ED7CE3" w:rsidRPr="00F15DCD">
        <w:rPr>
          <w:rFonts w:ascii="Segoe UI" w:hAnsi="Segoe UI" w:cs="Segoe UI"/>
          <w:sz w:val="22"/>
        </w:rPr>
        <w:lastRenderedPageBreak/>
        <w:t>Povolení apod.)</w:t>
      </w:r>
      <w:r w:rsidR="00AE18E1" w:rsidRPr="00F15DCD">
        <w:rPr>
          <w:rFonts w:ascii="Segoe UI" w:hAnsi="Segoe UI" w:cs="Segoe UI"/>
          <w:sz w:val="22"/>
        </w:rPr>
        <w:t>.</w:t>
      </w:r>
      <w:r w:rsidR="00C46273" w:rsidRPr="00F15DCD">
        <w:rPr>
          <w:rFonts w:ascii="Segoe UI" w:hAnsi="Segoe UI" w:cs="Segoe UI"/>
          <w:sz w:val="22"/>
        </w:rPr>
        <w:t xml:space="preserve"> </w:t>
      </w:r>
      <w:r w:rsidR="00CB1A54" w:rsidRPr="00F15DCD">
        <w:rPr>
          <w:rFonts w:ascii="Segoe UI" w:hAnsi="Segoe UI" w:cs="Segoe UI"/>
          <w:sz w:val="22"/>
        </w:rPr>
        <w:t>Objednatel</w:t>
      </w:r>
      <w:r w:rsidR="009936A3" w:rsidRPr="00F15DCD">
        <w:rPr>
          <w:rFonts w:ascii="Segoe UI" w:hAnsi="Segoe UI" w:cs="Segoe UI"/>
          <w:sz w:val="22"/>
        </w:rPr>
        <w:t xml:space="preserve"> a/nebo Správce Stavby</w:t>
      </w:r>
      <w:r w:rsidR="00AE18E1" w:rsidRPr="00F15DCD">
        <w:rPr>
          <w:rFonts w:ascii="Segoe UI" w:hAnsi="Segoe UI" w:cs="Segoe UI"/>
          <w:sz w:val="22"/>
        </w:rPr>
        <w:t xml:space="preserve"> je oprávněn</w:t>
      </w:r>
      <w:r w:rsidR="002C6C63" w:rsidRPr="00F15DCD">
        <w:rPr>
          <w:rFonts w:ascii="Segoe UI" w:hAnsi="Segoe UI" w:cs="Segoe UI"/>
          <w:sz w:val="22"/>
        </w:rPr>
        <w:t xml:space="preserve"> </w:t>
      </w:r>
      <w:r w:rsidR="00AE18E1" w:rsidRPr="00F15DCD">
        <w:rPr>
          <w:rFonts w:ascii="Segoe UI" w:hAnsi="Segoe UI" w:cs="Segoe UI"/>
          <w:sz w:val="22"/>
        </w:rPr>
        <w:t xml:space="preserve">požadovat po </w:t>
      </w:r>
      <w:r w:rsidRPr="00F15DCD">
        <w:rPr>
          <w:rFonts w:ascii="Segoe UI" w:hAnsi="Segoe UI" w:cs="Segoe UI"/>
          <w:sz w:val="22"/>
        </w:rPr>
        <w:t>Zhotovitel</w:t>
      </w:r>
      <w:r w:rsidR="00AE18E1" w:rsidRPr="00F15DCD">
        <w:rPr>
          <w:rFonts w:ascii="Segoe UI" w:hAnsi="Segoe UI" w:cs="Segoe UI"/>
          <w:sz w:val="22"/>
        </w:rPr>
        <w:t>i</w:t>
      </w:r>
      <w:r w:rsidR="003259D9" w:rsidRPr="00F15DCD">
        <w:rPr>
          <w:rFonts w:ascii="Segoe UI" w:hAnsi="Segoe UI" w:cs="Segoe UI"/>
          <w:sz w:val="22"/>
        </w:rPr>
        <w:t xml:space="preserve"> </w:t>
      </w:r>
      <w:r w:rsidR="00ED7CE3" w:rsidRPr="00F15DCD">
        <w:rPr>
          <w:rFonts w:ascii="Segoe UI" w:hAnsi="Segoe UI" w:cs="Segoe UI"/>
          <w:sz w:val="22"/>
        </w:rPr>
        <w:t>bezodkladné</w:t>
      </w:r>
      <w:r w:rsidR="003259D9" w:rsidRPr="00F15DCD">
        <w:rPr>
          <w:rFonts w:ascii="Segoe UI" w:hAnsi="Segoe UI" w:cs="Segoe UI"/>
          <w:sz w:val="22"/>
        </w:rPr>
        <w:t xml:space="preserve"> vysvětlení</w:t>
      </w:r>
      <w:r w:rsidR="00ED7CE3" w:rsidRPr="00F15DCD">
        <w:rPr>
          <w:rFonts w:ascii="Segoe UI" w:hAnsi="Segoe UI" w:cs="Segoe UI"/>
          <w:sz w:val="22"/>
        </w:rPr>
        <w:t>/</w:t>
      </w:r>
      <w:r w:rsidR="003259D9" w:rsidRPr="00F15DCD">
        <w:rPr>
          <w:rFonts w:ascii="Segoe UI" w:hAnsi="Segoe UI" w:cs="Segoe UI"/>
          <w:sz w:val="22"/>
        </w:rPr>
        <w:t>dodatečné informace a/nebo podklady nezbytné k</w:t>
      </w:r>
      <w:r w:rsidR="00F3046F" w:rsidRPr="00F15DCD">
        <w:rPr>
          <w:rFonts w:ascii="Segoe UI" w:hAnsi="Segoe UI" w:cs="Segoe UI"/>
          <w:sz w:val="22"/>
        </w:rPr>
        <w:t> </w:t>
      </w:r>
      <w:r w:rsidR="003259D9" w:rsidRPr="00F15DCD">
        <w:rPr>
          <w:rFonts w:ascii="Segoe UI" w:hAnsi="Segoe UI" w:cs="Segoe UI"/>
          <w:sz w:val="22"/>
        </w:rPr>
        <w:t>řádnému posouzení předložené</w:t>
      </w:r>
      <w:r w:rsidR="00075D0C" w:rsidRPr="00F15DCD">
        <w:rPr>
          <w:rFonts w:ascii="Segoe UI" w:hAnsi="Segoe UI" w:cs="Segoe UI"/>
          <w:sz w:val="22"/>
        </w:rPr>
        <w:t>ho návrhu Projektové</w:t>
      </w:r>
      <w:r w:rsidR="003259D9" w:rsidRPr="00F15DCD">
        <w:rPr>
          <w:rFonts w:ascii="Segoe UI" w:hAnsi="Segoe UI" w:cs="Segoe UI"/>
          <w:sz w:val="22"/>
        </w:rPr>
        <w:t xml:space="preserve"> dokumentace. </w:t>
      </w:r>
      <w:r w:rsidR="009936A3" w:rsidRPr="00F15DCD">
        <w:rPr>
          <w:rFonts w:ascii="Segoe UI" w:hAnsi="Segoe UI" w:cs="Segoe UI"/>
          <w:sz w:val="22"/>
        </w:rPr>
        <w:t>Objednatel a/nebo Správce Stavby</w:t>
      </w:r>
      <w:r w:rsidR="003259D9" w:rsidRPr="00F15DCD">
        <w:rPr>
          <w:rFonts w:ascii="Segoe UI" w:hAnsi="Segoe UI" w:cs="Segoe UI"/>
          <w:sz w:val="22"/>
        </w:rPr>
        <w:t xml:space="preserve"> je povinen nejpozději do </w:t>
      </w:r>
      <w:r w:rsidR="00C46273" w:rsidRPr="00F15DCD">
        <w:rPr>
          <w:rFonts w:ascii="Segoe UI" w:hAnsi="Segoe UI" w:cs="Segoe UI"/>
          <w:sz w:val="22"/>
        </w:rPr>
        <w:t>2</w:t>
      </w:r>
      <w:r w:rsidR="00A14C05" w:rsidRPr="00F15DCD">
        <w:rPr>
          <w:rFonts w:ascii="Segoe UI" w:hAnsi="Segoe UI" w:cs="Segoe UI"/>
          <w:sz w:val="22"/>
        </w:rPr>
        <w:t>8</w:t>
      </w:r>
      <w:r w:rsidR="00C46273" w:rsidRPr="00F15DCD">
        <w:rPr>
          <w:rFonts w:ascii="Segoe UI" w:hAnsi="Segoe UI" w:cs="Segoe UI"/>
          <w:sz w:val="22"/>
        </w:rPr>
        <w:t xml:space="preserve"> dnů ode dne předložení </w:t>
      </w:r>
      <w:r w:rsidR="00075D0C" w:rsidRPr="00F15DCD">
        <w:rPr>
          <w:rFonts w:ascii="Segoe UI" w:hAnsi="Segoe UI" w:cs="Segoe UI"/>
          <w:sz w:val="22"/>
        </w:rPr>
        <w:t xml:space="preserve">návrhu Projektové </w:t>
      </w:r>
      <w:r w:rsidR="00C46273" w:rsidRPr="00F15DCD">
        <w:rPr>
          <w:rFonts w:ascii="Segoe UI" w:hAnsi="Segoe UI" w:cs="Segoe UI"/>
          <w:sz w:val="22"/>
        </w:rPr>
        <w:t>dokumentace k</w:t>
      </w:r>
      <w:r w:rsidR="00F3046F" w:rsidRPr="00F15DCD">
        <w:rPr>
          <w:rFonts w:ascii="Segoe UI" w:hAnsi="Segoe UI" w:cs="Segoe UI"/>
          <w:sz w:val="22"/>
        </w:rPr>
        <w:t> </w:t>
      </w:r>
      <w:r w:rsidR="009936A3" w:rsidRPr="00F15DCD">
        <w:rPr>
          <w:rFonts w:ascii="Segoe UI" w:hAnsi="Segoe UI" w:cs="Segoe UI"/>
          <w:sz w:val="22"/>
        </w:rPr>
        <w:t xml:space="preserve">vyjádření </w:t>
      </w:r>
      <w:r w:rsidR="003259D9" w:rsidRPr="00F15DCD">
        <w:rPr>
          <w:rFonts w:ascii="Segoe UI" w:hAnsi="Segoe UI" w:cs="Segoe UI"/>
          <w:sz w:val="22"/>
        </w:rPr>
        <w:t>písemně</w:t>
      </w:r>
      <w:r w:rsidR="00A721EF" w:rsidRPr="00F15DCD">
        <w:rPr>
          <w:rFonts w:ascii="Segoe UI" w:hAnsi="Segoe UI" w:cs="Segoe UI"/>
          <w:sz w:val="22"/>
        </w:rPr>
        <w:t xml:space="preserve"> předložit </w:t>
      </w:r>
      <w:r w:rsidRPr="00F15DCD">
        <w:rPr>
          <w:rFonts w:ascii="Segoe UI" w:hAnsi="Segoe UI" w:cs="Segoe UI"/>
          <w:sz w:val="22"/>
        </w:rPr>
        <w:t>Zhotovitel</w:t>
      </w:r>
      <w:r w:rsidR="00A721EF" w:rsidRPr="00F15DCD">
        <w:rPr>
          <w:rFonts w:ascii="Segoe UI" w:hAnsi="Segoe UI" w:cs="Segoe UI"/>
          <w:sz w:val="22"/>
        </w:rPr>
        <w:t xml:space="preserve">i konkrétní </w:t>
      </w:r>
      <w:r w:rsidR="000B7A73" w:rsidRPr="00F15DCD">
        <w:rPr>
          <w:rFonts w:ascii="Segoe UI" w:hAnsi="Segoe UI" w:cs="Segoe UI"/>
          <w:sz w:val="22"/>
        </w:rPr>
        <w:t xml:space="preserve">důvodné </w:t>
      </w:r>
      <w:r w:rsidR="00A721EF" w:rsidRPr="00F15DCD">
        <w:rPr>
          <w:rFonts w:ascii="Segoe UI" w:hAnsi="Segoe UI" w:cs="Segoe UI"/>
          <w:sz w:val="22"/>
        </w:rPr>
        <w:t>výhrady</w:t>
      </w:r>
      <w:r w:rsidR="00032EDC" w:rsidRPr="00F15DCD">
        <w:rPr>
          <w:rFonts w:ascii="Segoe UI" w:hAnsi="Segoe UI" w:cs="Segoe UI"/>
          <w:sz w:val="22"/>
        </w:rPr>
        <w:t xml:space="preserve"> k</w:t>
      </w:r>
      <w:r w:rsidR="00F3046F" w:rsidRPr="00F15DCD">
        <w:rPr>
          <w:rFonts w:ascii="Segoe UI" w:hAnsi="Segoe UI" w:cs="Segoe UI"/>
          <w:sz w:val="22"/>
        </w:rPr>
        <w:t> </w:t>
      </w:r>
      <w:r w:rsidR="00032EDC" w:rsidRPr="00F15DCD">
        <w:rPr>
          <w:rFonts w:ascii="Segoe UI" w:hAnsi="Segoe UI" w:cs="Segoe UI"/>
          <w:sz w:val="22"/>
        </w:rPr>
        <w:t>předložené</w:t>
      </w:r>
      <w:r w:rsidR="00075D0C" w:rsidRPr="00F15DCD">
        <w:rPr>
          <w:rFonts w:ascii="Segoe UI" w:hAnsi="Segoe UI" w:cs="Segoe UI"/>
          <w:sz w:val="22"/>
        </w:rPr>
        <w:t>mu návrhu</w:t>
      </w:r>
      <w:r w:rsidR="00A721EF" w:rsidRPr="00F15DCD">
        <w:rPr>
          <w:rFonts w:ascii="Segoe UI" w:hAnsi="Segoe UI" w:cs="Segoe UI"/>
          <w:sz w:val="22"/>
        </w:rPr>
        <w:t xml:space="preserve">. Za důvodné výhrady </w:t>
      </w:r>
      <w:r w:rsidR="009936A3" w:rsidRPr="00F15DCD">
        <w:rPr>
          <w:rFonts w:ascii="Segoe UI" w:hAnsi="Segoe UI" w:cs="Segoe UI"/>
          <w:sz w:val="22"/>
        </w:rPr>
        <w:t>Objednatele a/nebo Správce Stavby</w:t>
      </w:r>
      <w:r w:rsidR="00A721EF" w:rsidRPr="00F15DCD">
        <w:rPr>
          <w:rFonts w:ascii="Segoe UI" w:hAnsi="Segoe UI" w:cs="Segoe UI"/>
          <w:sz w:val="22"/>
        </w:rPr>
        <w:t xml:space="preserve"> k</w:t>
      </w:r>
      <w:r w:rsidR="00F3046F" w:rsidRPr="00F15DCD">
        <w:rPr>
          <w:rFonts w:ascii="Segoe UI" w:hAnsi="Segoe UI" w:cs="Segoe UI"/>
          <w:sz w:val="22"/>
        </w:rPr>
        <w:t> </w:t>
      </w:r>
      <w:r w:rsidR="00A721EF" w:rsidRPr="00F15DCD">
        <w:rPr>
          <w:rFonts w:ascii="Segoe UI" w:hAnsi="Segoe UI" w:cs="Segoe UI"/>
          <w:sz w:val="22"/>
        </w:rPr>
        <w:t>jakékoli části Projektové dokumentace</w:t>
      </w:r>
      <w:r w:rsidR="007A4FB2" w:rsidRPr="00F15DCD">
        <w:rPr>
          <w:rFonts w:ascii="Segoe UI" w:hAnsi="Segoe UI" w:cs="Segoe UI"/>
          <w:sz w:val="22"/>
        </w:rPr>
        <w:t xml:space="preserve"> </w:t>
      </w:r>
      <w:r w:rsidR="00A721EF" w:rsidRPr="00F15DCD">
        <w:rPr>
          <w:rFonts w:ascii="Segoe UI" w:hAnsi="Segoe UI" w:cs="Segoe UI"/>
          <w:sz w:val="22"/>
        </w:rPr>
        <w:t>budou považovány: nesoulad předložené</w:t>
      </w:r>
      <w:r w:rsidR="00075D0C" w:rsidRPr="00F15DCD">
        <w:rPr>
          <w:rFonts w:ascii="Segoe UI" w:hAnsi="Segoe UI" w:cs="Segoe UI"/>
          <w:sz w:val="22"/>
        </w:rPr>
        <w:t>ho návrhu Projektové</w:t>
      </w:r>
      <w:r w:rsidR="00A721EF" w:rsidRPr="00F15DCD">
        <w:rPr>
          <w:rFonts w:ascii="Segoe UI" w:hAnsi="Segoe UI" w:cs="Segoe UI"/>
          <w:sz w:val="22"/>
        </w:rPr>
        <w:t xml:space="preserve"> dokumentace</w:t>
      </w:r>
      <w:r w:rsidR="00946D09" w:rsidRPr="00F15DCD">
        <w:rPr>
          <w:rFonts w:ascii="Segoe UI" w:hAnsi="Segoe UI" w:cs="Segoe UI"/>
          <w:sz w:val="22"/>
        </w:rPr>
        <w:t xml:space="preserve"> s</w:t>
      </w:r>
      <w:r w:rsidR="00AB49E5" w:rsidRPr="00F15DCD">
        <w:rPr>
          <w:rFonts w:ascii="Segoe UI" w:hAnsi="Segoe UI" w:cs="Segoe UI"/>
          <w:sz w:val="22"/>
        </w:rPr>
        <w:t>e</w:t>
      </w:r>
      <w:r w:rsidR="00946D09" w:rsidRPr="00F15DCD">
        <w:rPr>
          <w:rFonts w:ascii="Segoe UI" w:hAnsi="Segoe UI" w:cs="Segoe UI"/>
          <w:sz w:val="22"/>
        </w:rPr>
        <w:t xml:space="preserve"> Smlouvou.</w:t>
      </w:r>
      <w:r w:rsidR="00A721EF" w:rsidRPr="00F15DCD">
        <w:rPr>
          <w:rFonts w:ascii="Segoe UI" w:hAnsi="Segoe UI" w:cs="Segoe UI"/>
          <w:sz w:val="22"/>
        </w:rPr>
        <w:t xml:space="preserve"> </w:t>
      </w:r>
      <w:r w:rsidRPr="00F15DCD">
        <w:rPr>
          <w:rFonts w:ascii="Segoe UI" w:hAnsi="Segoe UI" w:cs="Segoe UI"/>
          <w:sz w:val="22"/>
        </w:rPr>
        <w:t>Zhotovitel</w:t>
      </w:r>
      <w:r w:rsidR="003259D9" w:rsidRPr="00F15DCD">
        <w:rPr>
          <w:rFonts w:ascii="Segoe UI" w:hAnsi="Segoe UI" w:cs="Segoe UI"/>
          <w:sz w:val="22"/>
        </w:rPr>
        <w:t xml:space="preserve"> je povi</w:t>
      </w:r>
      <w:r w:rsidR="00D34053" w:rsidRPr="00F15DCD">
        <w:rPr>
          <w:rFonts w:ascii="Segoe UI" w:hAnsi="Segoe UI" w:cs="Segoe UI"/>
          <w:sz w:val="22"/>
        </w:rPr>
        <w:t xml:space="preserve">nen </w:t>
      </w:r>
      <w:r w:rsidR="00A721EF" w:rsidRPr="00F15DCD">
        <w:rPr>
          <w:rFonts w:ascii="Segoe UI" w:hAnsi="Segoe UI" w:cs="Segoe UI"/>
          <w:sz w:val="22"/>
        </w:rPr>
        <w:t xml:space="preserve">důvodné výhrady </w:t>
      </w:r>
      <w:r w:rsidR="009936A3" w:rsidRPr="00F15DCD">
        <w:rPr>
          <w:rFonts w:ascii="Segoe UI" w:hAnsi="Segoe UI" w:cs="Segoe UI"/>
          <w:sz w:val="22"/>
        </w:rPr>
        <w:t xml:space="preserve">Objednatele a/nebo </w:t>
      </w:r>
      <w:r w:rsidR="00C46273" w:rsidRPr="00F15DCD">
        <w:rPr>
          <w:rFonts w:ascii="Segoe UI" w:hAnsi="Segoe UI" w:cs="Segoe UI"/>
          <w:sz w:val="22"/>
        </w:rPr>
        <w:t>Správce Stavby</w:t>
      </w:r>
      <w:r w:rsidR="00D34053" w:rsidRPr="00F15DCD">
        <w:rPr>
          <w:rFonts w:ascii="Segoe UI" w:hAnsi="Segoe UI" w:cs="Segoe UI"/>
          <w:sz w:val="22"/>
        </w:rPr>
        <w:t xml:space="preserve"> zvážit a dle potřeby zapracovat do</w:t>
      </w:r>
      <w:r w:rsidR="00A721EF" w:rsidRPr="00F15DCD">
        <w:rPr>
          <w:rFonts w:ascii="Segoe UI" w:hAnsi="Segoe UI" w:cs="Segoe UI"/>
          <w:sz w:val="22"/>
        </w:rPr>
        <w:t xml:space="preserve"> návrh</w:t>
      </w:r>
      <w:r w:rsidR="00D34053" w:rsidRPr="00F15DCD">
        <w:rPr>
          <w:rFonts w:ascii="Segoe UI" w:hAnsi="Segoe UI" w:cs="Segoe UI"/>
          <w:sz w:val="22"/>
        </w:rPr>
        <w:t>u</w:t>
      </w:r>
      <w:r w:rsidR="00A721EF" w:rsidRPr="00F15DCD">
        <w:rPr>
          <w:rFonts w:ascii="Segoe UI" w:hAnsi="Segoe UI" w:cs="Segoe UI"/>
          <w:sz w:val="22"/>
        </w:rPr>
        <w:t xml:space="preserve"> příslušné části Projektové dokumentace</w:t>
      </w:r>
      <w:r w:rsidR="00ED6EF1" w:rsidRPr="00F15DCD">
        <w:rPr>
          <w:rFonts w:ascii="Segoe UI" w:hAnsi="Segoe UI" w:cs="Segoe UI"/>
          <w:sz w:val="22"/>
        </w:rPr>
        <w:t xml:space="preserve"> do 14 dnů ode dne sdělení důvodných výhrad Objednatelem</w:t>
      </w:r>
      <w:r w:rsidR="009936A3" w:rsidRPr="00F15DCD">
        <w:rPr>
          <w:rFonts w:ascii="Segoe UI" w:hAnsi="Segoe UI" w:cs="Segoe UI"/>
          <w:sz w:val="22"/>
        </w:rPr>
        <w:t xml:space="preserve"> a/nebo Správcem Stavby</w:t>
      </w:r>
      <w:r w:rsidR="00A721EF" w:rsidRPr="00F15DCD">
        <w:rPr>
          <w:rFonts w:ascii="Segoe UI" w:hAnsi="Segoe UI" w:cs="Segoe UI"/>
          <w:sz w:val="22"/>
        </w:rPr>
        <w:t>.</w:t>
      </w:r>
      <w:bookmarkEnd w:id="245"/>
      <w:r w:rsidR="00D34053" w:rsidRPr="00F15DCD">
        <w:rPr>
          <w:rFonts w:ascii="Segoe UI" w:hAnsi="Segoe UI" w:cs="Segoe UI"/>
          <w:sz w:val="22"/>
        </w:rPr>
        <w:t xml:space="preserve"> Důvodné výhrady </w:t>
      </w:r>
      <w:r w:rsidR="00ED6EF1" w:rsidRPr="00F15DCD">
        <w:rPr>
          <w:rFonts w:ascii="Segoe UI" w:hAnsi="Segoe UI" w:cs="Segoe UI"/>
          <w:sz w:val="22"/>
        </w:rPr>
        <w:t>Objednatele</w:t>
      </w:r>
      <w:r w:rsidR="009936A3" w:rsidRPr="00F15DCD">
        <w:rPr>
          <w:rFonts w:ascii="Segoe UI" w:hAnsi="Segoe UI" w:cs="Segoe UI"/>
          <w:sz w:val="22"/>
        </w:rPr>
        <w:t xml:space="preserve"> a/nebo Správce Stavby</w:t>
      </w:r>
      <w:r w:rsidR="00D34053" w:rsidRPr="00F15DCD">
        <w:rPr>
          <w:rFonts w:ascii="Segoe UI" w:hAnsi="Segoe UI" w:cs="Segoe UI"/>
          <w:sz w:val="22"/>
        </w:rPr>
        <w:t xml:space="preserve"> nezbavují</w:t>
      </w:r>
      <w:r w:rsidR="001C6F0C" w:rsidRPr="00F15DCD">
        <w:rPr>
          <w:rFonts w:ascii="Segoe UI" w:hAnsi="Segoe UI" w:cs="Segoe UI"/>
          <w:sz w:val="22"/>
        </w:rPr>
        <w:t xml:space="preserve"> Zhotovitele</w:t>
      </w:r>
      <w:r w:rsidR="00D34053" w:rsidRPr="00F15DCD">
        <w:rPr>
          <w:rFonts w:ascii="Segoe UI" w:hAnsi="Segoe UI" w:cs="Segoe UI"/>
          <w:sz w:val="22"/>
        </w:rPr>
        <w:t xml:space="preserve"> odpovědnosti zpracovat Projektovou dokumentaci</w:t>
      </w:r>
      <w:r w:rsidR="001F25C1" w:rsidRPr="00F15DCD">
        <w:rPr>
          <w:rFonts w:ascii="Segoe UI" w:hAnsi="Segoe UI" w:cs="Segoe UI"/>
          <w:sz w:val="22"/>
        </w:rPr>
        <w:t xml:space="preserve"> a Dílo provést</w:t>
      </w:r>
      <w:r w:rsidR="00D34053" w:rsidRPr="00F15DCD">
        <w:rPr>
          <w:rFonts w:ascii="Segoe UI" w:hAnsi="Segoe UI" w:cs="Segoe UI"/>
          <w:sz w:val="22"/>
        </w:rPr>
        <w:t xml:space="preserve"> v</w:t>
      </w:r>
      <w:r w:rsidR="00F3046F" w:rsidRPr="00F15DCD">
        <w:rPr>
          <w:rFonts w:ascii="Segoe UI" w:hAnsi="Segoe UI" w:cs="Segoe UI"/>
          <w:sz w:val="22"/>
        </w:rPr>
        <w:t> </w:t>
      </w:r>
      <w:r w:rsidR="00D34053" w:rsidRPr="00F15DCD">
        <w:rPr>
          <w:rFonts w:ascii="Segoe UI" w:hAnsi="Segoe UI" w:cs="Segoe UI"/>
          <w:sz w:val="22"/>
        </w:rPr>
        <w:t>souladu se Smlouv</w:t>
      </w:r>
      <w:r w:rsidR="00075D0C" w:rsidRPr="00F15DCD">
        <w:rPr>
          <w:rFonts w:ascii="Segoe UI" w:hAnsi="Segoe UI" w:cs="Segoe UI"/>
          <w:sz w:val="22"/>
        </w:rPr>
        <w:t>o</w:t>
      </w:r>
      <w:r w:rsidR="00D34053" w:rsidRPr="00F15DCD">
        <w:rPr>
          <w:rFonts w:ascii="Segoe UI" w:hAnsi="Segoe UI" w:cs="Segoe UI"/>
          <w:sz w:val="22"/>
        </w:rPr>
        <w:t>u.</w:t>
      </w:r>
      <w:bookmarkEnd w:id="246"/>
      <w:r w:rsidR="00D34053" w:rsidRPr="00F15DCD">
        <w:rPr>
          <w:rFonts w:ascii="Segoe UI" w:hAnsi="Segoe UI" w:cs="Segoe UI"/>
          <w:sz w:val="22"/>
        </w:rPr>
        <w:t xml:space="preserve"> </w:t>
      </w:r>
      <w:r w:rsidR="00475F8E" w:rsidRPr="00F15DCD">
        <w:rPr>
          <w:rFonts w:ascii="Segoe UI" w:hAnsi="Segoe UI" w:cs="Segoe UI"/>
          <w:sz w:val="22"/>
        </w:rPr>
        <w:t xml:space="preserve"> </w:t>
      </w:r>
    </w:p>
    <w:p w14:paraId="3DFD411A" w14:textId="5E482A7E" w:rsidR="007F7AD1"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48" w:name="_Ref57365644"/>
      <w:bookmarkStart w:id="249" w:name="_Ref61015553"/>
      <w:r w:rsidRPr="00F15DCD">
        <w:rPr>
          <w:rFonts w:ascii="Segoe UI" w:hAnsi="Segoe UI" w:cs="Segoe UI"/>
          <w:sz w:val="22"/>
        </w:rPr>
        <w:t>Zhotovitel</w:t>
      </w:r>
      <w:r w:rsidR="00946F51" w:rsidRPr="00F15DCD">
        <w:rPr>
          <w:rFonts w:ascii="Segoe UI" w:hAnsi="Segoe UI" w:cs="Segoe UI"/>
          <w:sz w:val="22"/>
        </w:rPr>
        <w:t xml:space="preserve"> se zavazuje</w:t>
      </w:r>
      <w:r w:rsidR="007F7AD1" w:rsidRPr="00F15DCD">
        <w:rPr>
          <w:rFonts w:ascii="Segoe UI" w:hAnsi="Segoe UI" w:cs="Segoe UI"/>
          <w:sz w:val="22"/>
        </w:rPr>
        <w:t xml:space="preserve"> podklady</w:t>
      </w:r>
      <w:r w:rsidR="008F34F3" w:rsidRPr="00F15DCD">
        <w:rPr>
          <w:rFonts w:ascii="Segoe UI" w:hAnsi="Segoe UI" w:cs="Segoe UI"/>
          <w:sz w:val="22"/>
        </w:rPr>
        <w:t xml:space="preserve">, </w:t>
      </w:r>
      <w:r w:rsidR="00075D0C" w:rsidRPr="00F15DCD">
        <w:rPr>
          <w:rFonts w:ascii="Segoe UI" w:hAnsi="Segoe UI" w:cs="Segoe UI"/>
          <w:sz w:val="22"/>
        </w:rPr>
        <w:t>jejichž povinnost</w:t>
      </w:r>
      <w:r w:rsidR="008F34F3" w:rsidRPr="00F15DCD">
        <w:rPr>
          <w:rFonts w:ascii="Segoe UI" w:hAnsi="Segoe UI" w:cs="Segoe UI"/>
          <w:sz w:val="22"/>
        </w:rPr>
        <w:t xml:space="preserve"> zpracování vyplývá z</w:t>
      </w:r>
      <w:r w:rsidR="00F3046F" w:rsidRPr="00F15DCD">
        <w:rPr>
          <w:rFonts w:ascii="Segoe UI" w:hAnsi="Segoe UI" w:cs="Segoe UI"/>
          <w:sz w:val="22"/>
        </w:rPr>
        <w:t> </w:t>
      </w:r>
      <w:r w:rsidR="008F34F3" w:rsidRPr="00F15DCD">
        <w:rPr>
          <w:rFonts w:ascii="Segoe UI" w:hAnsi="Segoe UI" w:cs="Segoe UI"/>
          <w:sz w:val="22"/>
        </w:rPr>
        <w:t>Právních předpisů,</w:t>
      </w:r>
      <w:r w:rsidR="007F7AD1" w:rsidRPr="00F15DCD">
        <w:rPr>
          <w:rFonts w:ascii="Segoe UI" w:hAnsi="Segoe UI" w:cs="Segoe UI"/>
          <w:sz w:val="22"/>
        </w:rPr>
        <w:t xml:space="preserve"> před</w:t>
      </w:r>
      <w:r w:rsidR="00946F51" w:rsidRPr="00F15DCD">
        <w:rPr>
          <w:rFonts w:ascii="Segoe UI" w:hAnsi="Segoe UI" w:cs="Segoe UI"/>
          <w:sz w:val="22"/>
        </w:rPr>
        <w:t>at</w:t>
      </w:r>
      <w:r w:rsidR="007F7AD1" w:rsidRPr="00F15DCD">
        <w:rPr>
          <w:rFonts w:ascii="Segoe UI" w:hAnsi="Segoe UI" w:cs="Segoe UI"/>
          <w:sz w:val="22"/>
        </w:rPr>
        <w:t xml:space="preserve"> </w:t>
      </w:r>
      <w:r w:rsidRPr="00F15DCD">
        <w:rPr>
          <w:rFonts w:ascii="Segoe UI" w:hAnsi="Segoe UI" w:cs="Segoe UI"/>
          <w:sz w:val="22"/>
        </w:rPr>
        <w:t>Objednatel</w:t>
      </w:r>
      <w:r w:rsidR="007F7AD1" w:rsidRPr="00F15DCD">
        <w:rPr>
          <w:rFonts w:ascii="Segoe UI" w:hAnsi="Segoe UI" w:cs="Segoe UI"/>
          <w:sz w:val="22"/>
        </w:rPr>
        <w:t>i</w:t>
      </w:r>
      <w:r w:rsidR="00946F51" w:rsidRPr="00F15DCD">
        <w:rPr>
          <w:rFonts w:ascii="Segoe UI" w:hAnsi="Segoe UI" w:cs="Segoe UI"/>
          <w:sz w:val="22"/>
        </w:rPr>
        <w:t xml:space="preserve"> nejpozději </w:t>
      </w:r>
      <w:r w:rsidR="00BA2312" w:rsidRPr="00F15DCD">
        <w:rPr>
          <w:rFonts w:ascii="Segoe UI" w:hAnsi="Segoe UI" w:cs="Segoe UI"/>
          <w:sz w:val="22"/>
        </w:rPr>
        <w:t>v</w:t>
      </w:r>
      <w:r w:rsidR="00F3046F" w:rsidRPr="00F15DCD">
        <w:rPr>
          <w:rFonts w:ascii="Segoe UI" w:hAnsi="Segoe UI" w:cs="Segoe UI"/>
          <w:sz w:val="22"/>
        </w:rPr>
        <w:t> </w:t>
      </w:r>
      <w:r w:rsidR="00BA2312" w:rsidRPr="00F15DCD">
        <w:rPr>
          <w:rFonts w:ascii="Segoe UI" w:hAnsi="Segoe UI" w:cs="Segoe UI"/>
          <w:sz w:val="22"/>
        </w:rPr>
        <w:t xml:space="preserve">den </w:t>
      </w:r>
      <w:r w:rsidR="007B794F" w:rsidRPr="00F15DCD">
        <w:rPr>
          <w:rFonts w:ascii="Segoe UI" w:hAnsi="Segoe UI" w:cs="Segoe UI"/>
          <w:sz w:val="22"/>
        </w:rPr>
        <w:t xml:space="preserve">Předání </w:t>
      </w:r>
      <w:r w:rsidR="00BA2312" w:rsidRPr="00F15DCD">
        <w:rPr>
          <w:rFonts w:ascii="Segoe UI" w:hAnsi="Segoe UI" w:cs="Segoe UI"/>
          <w:sz w:val="22"/>
        </w:rPr>
        <w:t>Díla</w:t>
      </w:r>
      <w:r w:rsidR="00483C7E" w:rsidRPr="00F15DCD">
        <w:rPr>
          <w:rFonts w:ascii="Segoe UI" w:hAnsi="Segoe UI" w:cs="Segoe UI"/>
          <w:sz w:val="22"/>
        </w:rPr>
        <w:t>.</w:t>
      </w:r>
      <w:bookmarkEnd w:id="248"/>
      <w:bookmarkEnd w:id="249"/>
      <w:r w:rsidR="00483C7E" w:rsidRPr="00F15DCD">
        <w:rPr>
          <w:rFonts w:ascii="Segoe UI" w:hAnsi="Segoe UI" w:cs="Segoe UI"/>
          <w:sz w:val="22"/>
        </w:rPr>
        <w:t xml:space="preserve"> </w:t>
      </w:r>
    </w:p>
    <w:p w14:paraId="36674D22" w14:textId="5DD134CA" w:rsidR="00081B2F" w:rsidRPr="00F15DCD" w:rsidRDefault="00746E09" w:rsidP="007F4CFA">
      <w:pPr>
        <w:pStyle w:val="RLTextlnkuslovan"/>
        <w:numPr>
          <w:ilvl w:val="1"/>
          <w:numId w:val="19"/>
        </w:numPr>
        <w:spacing w:line="240" w:lineRule="auto"/>
        <w:ind w:left="1418" w:hanging="709"/>
        <w:rPr>
          <w:rFonts w:ascii="Segoe UI" w:hAnsi="Segoe UI" w:cs="Segoe UI"/>
          <w:sz w:val="22"/>
        </w:rPr>
      </w:pPr>
      <w:bookmarkStart w:id="250" w:name="_Ref53141142"/>
      <w:bookmarkStart w:id="251" w:name="_Hlk64361893"/>
      <w:bookmarkEnd w:id="247"/>
      <w:r w:rsidRPr="00F15DCD">
        <w:rPr>
          <w:rFonts w:ascii="Segoe UI" w:hAnsi="Segoe UI" w:cs="Segoe UI"/>
          <w:sz w:val="22"/>
        </w:rPr>
        <w:t>Proje</w:t>
      </w:r>
      <w:r w:rsidR="00E2417A" w:rsidRPr="00F15DCD">
        <w:rPr>
          <w:rFonts w:ascii="Segoe UI" w:hAnsi="Segoe UI" w:cs="Segoe UI"/>
          <w:sz w:val="22"/>
        </w:rPr>
        <w:t>ktovou dokumentaci</w:t>
      </w:r>
      <w:r w:rsidR="00B44A4D" w:rsidRPr="00F15DCD">
        <w:rPr>
          <w:rFonts w:ascii="Segoe UI" w:hAnsi="Segoe UI" w:cs="Segoe UI"/>
          <w:sz w:val="22"/>
        </w:rPr>
        <w:t xml:space="preserve"> </w:t>
      </w:r>
      <w:r w:rsidR="00E2417A" w:rsidRPr="00F15DCD">
        <w:rPr>
          <w:rFonts w:ascii="Segoe UI" w:hAnsi="Segoe UI" w:cs="Segoe UI"/>
          <w:sz w:val="22"/>
        </w:rPr>
        <w:t xml:space="preserve">se </w:t>
      </w:r>
      <w:r w:rsidR="006F4593" w:rsidRPr="00F15DCD">
        <w:rPr>
          <w:rFonts w:ascii="Segoe UI" w:hAnsi="Segoe UI" w:cs="Segoe UI"/>
          <w:sz w:val="22"/>
        </w:rPr>
        <w:t>Zhotovitel</w:t>
      </w:r>
      <w:r w:rsidRPr="00F15DCD">
        <w:rPr>
          <w:rFonts w:ascii="Segoe UI" w:hAnsi="Segoe UI" w:cs="Segoe UI"/>
          <w:sz w:val="22"/>
        </w:rPr>
        <w:t xml:space="preserve"> zavazuje předat </w:t>
      </w:r>
      <w:r w:rsidR="006F4593" w:rsidRPr="00F15DCD">
        <w:rPr>
          <w:rFonts w:ascii="Segoe UI" w:hAnsi="Segoe UI" w:cs="Segoe UI"/>
          <w:sz w:val="22"/>
        </w:rPr>
        <w:t>Objednatel</w:t>
      </w:r>
      <w:r w:rsidR="00E2417A" w:rsidRPr="00F15DCD">
        <w:rPr>
          <w:rFonts w:ascii="Segoe UI" w:hAnsi="Segoe UI" w:cs="Segoe UI"/>
          <w:sz w:val="22"/>
        </w:rPr>
        <w:t>i</w:t>
      </w:r>
      <w:r w:rsidR="00284ECF" w:rsidRPr="00F15DCD">
        <w:rPr>
          <w:rFonts w:ascii="Segoe UI" w:hAnsi="Segoe UI" w:cs="Segoe UI"/>
          <w:sz w:val="22"/>
        </w:rPr>
        <w:t xml:space="preserve"> nejpozději</w:t>
      </w:r>
      <w:r w:rsidR="001F25C1" w:rsidRPr="00F15DCD">
        <w:rPr>
          <w:rFonts w:ascii="Segoe UI" w:hAnsi="Segoe UI" w:cs="Segoe UI"/>
          <w:sz w:val="22"/>
        </w:rPr>
        <w:t xml:space="preserve"> </w:t>
      </w:r>
      <w:r w:rsidR="00F7547C" w:rsidRPr="00F15DCD">
        <w:rPr>
          <w:rFonts w:ascii="Segoe UI" w:hAnsi="Segoe UI" w:cs="Segoe UI"/>
          <w:sz w:val="22"/>
        </w:rPr>
        <w:t>v</w:t>
      </w:r>
      <w:r w:rsidR="00F3046F" w:rsidRPr="00F15DCD">
        <w:rPr>
          <w:rFonts w:ascii="Segoe UI" w:hAnsi="Segoe UI" w:cs="Segoe UI"/>
          <w:sz w:val="22"/>
        </w:rPr>
        <w:t> </w:t>
      </w:r>
      <w:r w:rsidR="00F7547C" w:rsidRPr="00F15DCD">
        <w:rPr>
          <w:rFonts w:ascii="Segoe UI" w:hAnsi="Segoe UI" w:cs="Segoe UI"/>
          <w:sz w:val="22"/>
        </w:rPr>
        <w:t xml:space="preserve">termínu dle </w:t>
      </w:r>
      <w:r w:rsidR="001F25C1" w:rsidRPr="00F15DCD">
        <w:rPr>
          <w:rFonts w:ascii="Segoe UI" w:hAnsi="Segoe UI" w:cs="Segoe UI"/>
          <w:sz w:val="22"/>
        </w:rPr>
        <w:t>Harmonogramu</w:t>
      </w:r>
      <w:r w:rsidR="0083068F" w:rsidRPr="00F15DCD">
        <w:rPr>
          <w:rFonts w:ascii="Segoe UI" w:hAnsi="Segoe UI" w:cs="Segoe UI"/>
          <w:sz w:val="22"/>
        </w:rPr>
        <w:t>, a to v</w:t>
      </w:r>
      <w:r w:rsidR="00F3046F" w:rsidRPr="00F15DCD">
        <w:rPr>
          <w:rFonts w:ascii="Segoe UI" w:hAnsi="Segoe UI" w:cs="Segoe UI"/>
          <w:sz w:val="22"/>
        </w:rPr>
        <w:t> </w:t>
      </w:r>
      <w:r w:rsidR="0083068F" w:rsidRPr="00F15DCD">
        <w:rPr>
          <w:rFonts w:ascii="Segoe UI" w:hAnsi="Segoe UI" w:cs="Segoe UI"/>
          <w:sz w:val="22"/>
        </w:rPr>
        <w:t xml:space="preserve">podobě </w:t>
      </w:r>
      <w:r w:rsidR="005352B5" w:rsidRPr="00F15DCD">
        <w:rPr>
          <w:rFonts w:ascii="Segoe UI" w:hAnsi="Segoe UI" w:cs="Segoe UI"/>
          <w:sz w:val="22"/>
        </w:rPr>
        <w:t>specifikované v</w:t>
      </w:r>
      <w:r w:rsidR="00F3046F" w:rsidRPr="00F15DCD">
        <w:rPr>
          <w:rFonts w:ascii="Segoe UI" w:hAnsi="Segoe UI" w:cs="Segoe UI"/>
          <w:sz w:val="22"/>
        </w:rPr>
        <w:t> </w:t>
      </w:r>
      <w:r w:rsidR="005352B5" w:rsidRPr="00F15DCD">
        <w:rPr>
          <w:rFonts w:ascii="Segoe UI" w:hAnsi="Segoe UI" w:cs="Segoe UI"/>
          <w:sz w:val="22"/>
        </w:rPr>
        <w:t xml:space="preserve">odst. </w:t>
      </w:r>
      <w:r w:rsidR="005352B5" w:rsidRPr="00F15DCD">
        <w:rPr>
          <w:rFonts w:ascii="Segoe UI" w:hAnsi="Segoe UI" w:cs="Segoe UI"/>
          <w:sz w:val="22"/>
        </w:rPr>
        <w:fldChar w:fldCharType="begin"/>
      </w:r>
      <w:r w:rsidR="005352B5" w:rsidRPr="00F15DCD">
        <w:rPr>
          <w:rFonts w:ascii="Segoe UI" w:hAnsi="Segoe UI" w:cs="Segoe UI"/>
          <w:sz w:val="22"/>
        </w:rPr>
        <w:instrText xml:space="preserve"> REF _Ref57365648 \r \h </w:instrText>
      </w:r>
      <w:r w:rsidR="007F4CFA" w:rsidRPr="00F15DCD">
        <w:rPr>
          <w:rFonts w:ascii="Segoe UI" w:hAnsi="Segoe UI" w:cs="Segoe UI"/>
          <w:sz w:val="22"/>
        </w:rPr>
        <w:instrText xml:space="preserve"> \* MERGEFORMAT </w:instrText>
      </w:r>
      <w:r w:rsidR="005352B5" w:rsidRPr="00F15DCD">
        <w:rPr>
          <w:rFonts w:ascii="Segoe UI" w:hAnsi="Segoe UI" w:cs="Segoe UI"/>
          <w:sz w:val="22"/>
        </w:rPr>
      </w:r>
      <w:r w:rsidR="005352B5" w:rsidRPr="00F15DCD">
        <w:rPr>
          <w:rFonts w:ascii="Segoe UI" w:hAnsi="Segoe UI" w:cs="Segoe UI"/>
          <w:sz w:val="22"/>
        </w:rPr>
        <w:fldChar w:fldCharType="separate"/>
      </w:r>
      <w:r w:rsidR="00C4674D">
        <w:rPr>
          <w:rFonts w:ascii="Segoe UI" w:hAnsi="Segoe UI" w:cs="Segoe UI"/>
          <w:sz w:val="22"/>
        </w:rPr>
        <w:t>11.5</w:t>
      </w:r>
      <w:r w:rsidR="005352B5" w:rsidRPr="00F15DCD">
        <w:rPr>
          <w:rFonts w:ascii="Segoe UI" w:hAnsi="Segoe UI" w:cs="Segoe UI"/>
          <w:sz w:val="22"/>
        </w:rPr>
        <w:fldChar w:fldCharType="end"/>
      </w:r>
      <w:r w:rsidR="005352B5" w:rsidRPr="00F15DCD">
        <w:rPr>
          <w:rFonts w:ascii="Segoe UI" w:hAnsi="Segoe UI" w:cs="Segoe UI"/>
          <w:sz w:val="22"/>
        </w:rPr>
        <w:t xml:space="preserve">. </w:t>
      </w:r>
      <w:r w:rsidR="00E2417A" w:rsidRPr="00F15DCD">
        <w:rPr>
          <w:rFonts w:ascii="Segoe UI" w:hAnsi="Segoe UI" w:cs="Segoe UI"/>
          <w:sz w:val="22"/>
        </w:rPr>
        <w:t>O předání a převzetí P</w:t>
      </w:r>
      <w:r w:rsidRPr="00F15DCD">
        <w:rPr>
          <w:rFonts w:ascii="Segoe UI" w:hAnsi="Segoe UI" w:cs="Segoe UI"/>
          <w:sz w:val="22"/>
        </w:rPr>
        <w:t xml:space="preserve">rojektové dokumentace bude sepsán </w:t>
      </w:r>
      <w:r w:rsidR="00E2417A" w:rsidRPr="00F15DCD">
        <w:rPr>
          <w:rFonts w:ascii="Segoe UI" w:hAnsi="Segoe UI" w:cs="Segoe UI"/>
          <w:sz w:val="22"/>
        </w:rPr>
        <w:t xml:space="preserve">a smluvními stranami podepsán </w:t>
      </w:r>
      <w:r w:rsidR="00E06D91" w:rsidRPr="00F15DCD">
        <w:rPr>
          <w:rFonts w:ascii="Segoe UI" w:hAnsi="Segoe UI" w:cs="Segoe UI"/>
          <w:sz w:val="22"/>
        </w:rPr>
        <w:t>písemný předávací protokol</w:t>
      </w:r>
      <w:r w:rsidR="007A4FB2" w:rsidRPr="00F15DCD">
        <w:rPr>
          <w:rFonts w:ascii="Segoe UI" w:hAnsi="Segoe UI" w:cs="Segoe UI"/>
          <w:sz w:val="22"/>
        </w:rPr>
        <w:t>, který připraví Zhotovitel</w:t>
      </w:r>
      <w:r w:rsidR="00E06D91" w:rsidRPr="00F15DCD">
        <w:rPr>
          <w:rFonts w:ascii="Segoe UI" w:hAnsi="Segoe UI" w:cs="Segoe UI"/>
          <w:sz w:val="22"/>
        </w:rPr>
        <w:t>.</w:t>
      </w:r>
      <w:bookmarkEnd w:id="250"/>
      <w:r w:rsidR="00ED7CE3" w:rsidRPr="00F15DCD">
        <w:rPr>
          <w:rFonts w:ascii="Segoe UI" w:hAnsi="Segoe UI" w:cs="Segoe UI"/>
          <w:sz w:val="22"/>
        </w:rPr>
        <w:t xml:space="preserve"> </w:t>
      </w:r>
    </w:p>
    <w:bookmarkEnd w:id="251"/>
    <w:p w14:paraId="4629D24B" w14:textId="29730A0A" w:rsidR="00041DB7" w:rsidRPr="00F15DCD" w:rsidRDefault="00776ADB" w:rsidP="007F4CFA">
      <w:pPr>
        <w:pStyle w:val="RLTextlnkuslovan"/>
        <w:numPr>
          <w:ilvl w:val="1"/>
          <w:numId w:val="19"/>
        </w:numPr>
        <w:spacing w:line="240" w:lineRule="auto"/>
        <w:ind w:left="1418" w:hanging="709"/>
        <w:rPr>
          <w:rFonts w:ascii="Segoe UI" w:eastAsia="Calibri" w:hAnsi="Segoe UI" w:cs="Segoe UI"/>
          <w:b/>
          <w:sz w:val="22"/>
          <w:szCs w:val="22"/>
          <w:lang w:eastAsia="cs-CZ"/>
        </w:rPr>
      </w:pPr>
      <w:r w:rsidRPr="00F15DCD">
        <w:rPr>
          <w:rFonts w:ascii="Segoe UI" w:hAnsi="Segoe UI" w:cs="Segoe UI"/>
          <w:sz w:val="22"/>
        </w:rPr>
        <w:t xml:space="preserve">Zhotovitel zpracuje </w:t>
      </w:r>
      <w:r w:rsidR="0091242A" w:rsidRPr="00F15DCD">
        <w:rPr>
          <w:rFonts w:ascii="Segoe UI" w:hAnsi="Segoe UI" w:cs="Segoe UI"/>
          <w:sz w:val="22"/>
        </w:rPr>
        <w:t>d</w:t>
      </w:r>
      <w:r w:rsidRPr="00F15DCD">
        <w:rPr>
          <w:rFonts w:ascii="Segoe UI" w:hAnsi="Segoe UI" w:cs="Segoe UI"/>
          <w:sz w:val="22"/>
        </w:rPr>
        <w:t>okumentaci skutečného provedení stavby v</w:t>
      </w:r>
      <w:r w:rsidR="00F3046F" w:rsidRPr="00F15DCD">
        <w:rPr>
          <w:rFonts w:ascii="Segoe UI" w:hAnsi="Segoe UI" w:cs="Segoe UI"/>
          <w:sz w:val="22"/>
        </w:rPr>
        <w:t> </w:t>
      </w:r>
      <w:r w:rsidRPr="00F15DCD">
        <w:rPr>
          <w:rFonts w:ascii="Segoe UI" w:hAnsi="Segoe UI" w:cs="Segoe UI"/>
          <w:sz w:val="22"/>
        </w:rPr>
        <w:t xml:space="preserve">podobě </w:t>
      </w:r>
      <w:r w:rsidR="00081B2F" w:rsidRPr="00F15DCD">
        <w:rPr>
          <w:rFonts w:ascii="Segoe UI" w:hAnsi="Segoe UI" w:cs="Segoe UI"/>
          <w:sz w:val="22"/>
        </w:rPr>
        <w:t xml:space="preserve">a formátu </w:t>
      </w:r>
      <w:r w:rsidRPr="00F15DCD">
        <w:rPr>
          <w:rFonts w:ascii="Segoe UI" w:hAnsi="Segoe UI" w:cs="Segoe UI"/>
          <w:sz w:val="22"/>
        </w:rPr>
        <w:t>specifikované</w:t>
      </w:r>
      <w:r w:rsidR="00081B2F" w:rsidRPr="00F15DCD">
        <w:rPr>
          <w:rFonts w:ascii="Segoe UI" w:hAnsi="Segoe UI" w:cs="Segoe UI"/>
          <w:sz w:val="22"/>
        </w:rPr>
        <w:t>m</w:t>
      </w:r>
      <w:r w:rsidRPr="00F15DCD">
        <w:rPr>
          <w:rFonts w:ascii="Segoe UI" w:hAnsi="Segoe UI" w:cs="Segoe UI"/>
          <w:sz w:val="22"/>
        </w:rPr>
        <w:t xml:space="preserve"> </w:t>
      </w:r>
      <w:r w:rsidR="00081B2F"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_Ref57365648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11.5</w:t>
      </w:r>
      <w:r w:rsidRPr="00F15DCD">
        <w:rPr>
          <w:rFonts w:ascii="Segoe UI" w:hAnsi="Segoe UI" w:cs="Segoe UI"/>
          <w:sz w:val="22"/>
        </w:rPr>
        <w:fldChar w:fldCharType="end"/>
      </w:r>
      <w:r w:rsidR="001C6F0C" w:rsidRPr="00F15DCD">
        <w:rPr>
          <w:rFonts w:ascii="Segoe UI" w:hAnsi="Segoe UI" w:cs="Segoe UI"/>
          <w:sz w:val="22"/>
        </w:rPr>
        <w:t xml:space="preserve"> a v</w:t>
      </w:r>
      <w:r w:rsidR="00F3046F" w:rsidRPr="00F15DCD">
        <w:rPr>
          <w:rFonts w:ascii="Segoe UI" w:hAnsi="Segoe UI" w:cs="Segoe UI"/>
          <w:sz w:val="22"/>
        </w:rPr>
        <w:t> </w:t>
      </w:r>
      <w:r w:rsidR="001C6F0C" w:rsidRPr="00F15DCD">
        <w:rPr>
          <w:rFonts w:ascii="Segoe UI" w:hAnsi="Segoe UI" w:cs="Segoe UI"/>
          <w:sz w:val="22"/>
        </w:rPr>
        <w:t>počtu vyhotovení specifikovaném v</w:t>
      </w:r>
      <w:r w:rsidR="00F3046F" w:rsidRPr="00F15DCD">
        <w:rPr>
          <w:rFonts w:ascii="Segoe UI" w:hAnsi="Segoe UI" w:cs="Segoe UI"/>
          <w:sz w:val="22"/>
        </w:rPr>
        <w:t> </w:t>
      </w:r>
      <w:r w:rsidR="001C6F0C" w:rsidRPr="00F15DCD">
        <w:rPr>
          <w:rFonts w:ascii="Segoe UI" w:hAnsi="Segoe UI" w:cs="Segoe UI"/>
          <w:sz w:val="22"/>
        </w:rPr>
        <w:t xml:space="preserve">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_Ref105397642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23.28</w:t>
      </w:r>
      <w:r w:rsidR="001C6F0C" w:rsidRPr="00F15DCD">
        <w:rPr>
          <w:rFonts w:ascii="Segoe UI" w:hAnsi="Segoe UI" w:cs="Segoe UI"/>
          <w:sz w:val="22"/>
        </w:rPr>
        <w:fldChar w:fldCharType="end"/>
      </w:r>
      <w:r w:rsidRPr="00F15DCD">
        <w:rPr>
          <w:rFonts w:ascii="Segoe UI" w:hAnsi="Segoe UI" w:cs="Segoe UI"/>
          <w:sz w:val="22"/>
        </w:rPr>
        <w:t xml:space="preserve"> a tuto předá Objednateli nejpozději ke dni </w:t>
      </w:r>
      <w:r w:rsidR="007B794F" w:rsidRPr="00F15DCD">
        <w:rPr>
          <w:rFonts w:ascii="Segoe UI" w:hAnsi="Segoe UI" w:cs="Segoe UI"/>
          <w:sz w:val="22"/>
        </w:rPr>
        <w:t>P</w:t>
      </w:r>
      <w:r w:rsidR="00C1450D" w:rsidRPr="00F15DCD">
        <w:rPr>
          <w:rFonts w:ascii="Segoe UI" w:hAnsi="Segoe UI" w:cs="Segoe UI"/>
          <w:sz w:val="22"/>
        </w:rPr>
        <w:t>ř</w:t>
      </w:r>
      <w:r w:rsidRPr="00F15DCD">
        <w:rPr>
          <w:rFonts w:ascii="Segoe UI" w:hAnsi="Segoe UI" w:cs="Segoe UI"/>
          <w:sz w:val="22"/>
        </w:rPr>
        <w:t xml:space="preserve">edání Díla. </w:t>
      </w:r>
    </w:p>
    <w:p w14:paraId="1E6B4ECC" w14:textId="7EABFAED" w:rsidR="002505B6" w:rsidRPr="00F15DCD" w:rsidRDefault="00A37466" w:rsidP="007F4CFA">
      <w:pPr>
        <w:pStyle w:val="RLTextlnkuslovan"/>
        <w:tabs>
          <w:tab w:val="num" w:pos="1474"/>
        </w:tabs>
        <w:spacing w:line="240" w:lineRule="auto"/>
        <w:ind w:left="993" w:hanging="284"/>
        <w:rPr>
          <w:rFonts w:ascii="Segoe UI" w:eastAsia="Calibri" w:hAnsi="Segoe UI" w:cs="Segoe UI"/>
          <w:b/>
          <w:sz w:val="22"/>
          <w:szCs w:val="22"/>
          <w:lang w:eastAsia="cs-CZ"/>
        </w:rPr>
      </w:pPr>
      <w:r w:rsidRPr="00F15DCD">
        <w:rPr>
          <w:rFonts w:ascii="Segoe UI" w:eastAsia="Calibri" w:hAnsi="Segoe UI" w:cs="Segoe UI"/>
          <w:b/>
          <w:sz w:val="22"/>
          <w:szCs w:val="22"/>
          <w:lang w:eastAsia="cs-CZ"/>
        </w:rPr>
        <w:t>Inženýr</w:t>
      </w:r>
      <w:r w:rsidR="004560AE" w:rsidRPr="00F15DCD">
        <w:rPr>
          <w:rFonts w:ascii="Segoe UI" w:eastAsia="Calibri" w:hAnsi="Segoe UI" w:cs="Segoe UI"/>
          <w:b/>
          <w:sz w:val="22"/>
          <w:szCs w:val="22"/>
          <w:lang w:eastAsia="cs-CZ"/>
        </w:rPr>
        <w:t>ská činnost</w:t>
      </w:r>
    </w:p>
    <w:p w14:paraId="15BA9C57" w14:textId="5B6DAD34" w:rsidR="00883292" w:rsidRPr="00F15DCD" w:rsidRDefault="006F4593" w:rsidP="007F4CFA">
      <w:pPr>
        <w:pStyle w:val="RLTextlnkuslovan"/>
        <w:numPr>
          <w:ilvl w:val="1"/>
          <w:numId w:val="19"/>
        </w:numPr>
        <w:tabs>
          <w:tab w:val="left" w:pos="851"/>
        </w:tabs>
        <w:spacing w:line="240" w:lineRule="auto"/>
        <w:ind w:left="1418" w:hanging="709"/>
        <w:rPr>
          <w:rFonts w:ascii="Segoe UI" w:hAnsi="Segoe UI" w:cs="Segoe UI"/>
          <w:sz w:val="22"/>
        </w:rPr>
      </w:pPr>
      <w:r w:rsidRPr="00F15DCD">
        <w:rPr>
          <w:rFonts w:ascii="Segoe UI" w:hAnsi="Segoe UI" w:cs="Segoe UI"/>
          <w:sz w:val="22"/>
        </w:rPr>
        <w:t>Zhotovitel</w:t>
      </w:r>
      <w:r w:rsidR="00A37466" w:rsidRPr="00F15DCD">
        <w:rPr>
          <w:rFonts w:ascii="Segoe UI" w:hAnsi="Segoe UI" w:cs="Segoe UI"/>
          <w:sz w:val="22"/>
        </w:rPr>
        <w:t xml:space="preserve"> je povinen a zavazuje se </w:t>
      </w:r>
      <w:r w:rsidR="00BF7003" w:rsidRPr="00F15DCD">
        <w:rPr>
          <w:rFonts w:ascii="Segoe UI" w:hAnsi="Segoe UI" w:cs="Segoe UI"/>
          <w:sz w:val="22"/>
        </w:rPr>
        <w:t xml:space="preserve">na své náklady </w:t>
      </w:r>
      <w:r w:rsidR="00A37466" w:rsidRPr="00F15DCD">
        <w:rPr>
          <w:rFonts w:ascii="Segoe UI" w:hAnsi="Segoe UI" w:cs="Segoe UI"/>
          <w:sz w:val="22"/>
        </w:rPr>
        <w:t xml:space="preserve">zajistit řádně a včas </w:t>
      </w:r>
      <w:r w:rsidR="006E25A7" w:rsidRPr="00F15DCD">
        <w:rPr>
          <w:rFonts w:ascii="Segoe UI" w:hAnsi="Segoe UI" w:cs="Segoe UI"/>
          <w:sz w:val="22"/>
        </w:rPr>
        <w:t>Inženýr</w:t>
      </w:r>
      <w:r w:rsidR="004560AE" w:rsidRPr="00F15DCD">
        <w:rPr>
          <w:rFonts w:ascii="Segoe UI" w:hAnsi="Segoe UI" w:cs="Segoe UI"/>
          <w:sz w:val="22"/>
        </w:rPr>
        <w:t>skou činnost</w:t>
      </w:r>
      <w:r w:rsidR="006E25A7" w:rsidRPr="00F15DCD">
        <w:rPr>
          <w:rFonts w:ascii="Segoe UI" w:hAnsi="Segoe UI" w:cs="Segoe UI"/>
          <w:sz w:val="22"/>
        </w:rPr>
        <w:t xml:space="preserve"> potřebn</w:t>
      </w:r>
      <w:r w:rsidR="004560AE" w:rsidRPr="00F15DCD">
        <w:rPr>
          <w:rFonts w:ascii="Segoe UI" w:hAnsi="Segoe UI" w:cs="Segoe UI"/>
          <w:sz w:val="22"/>
        </w:rPr>
        <w:t>ou</w:t>
      </w:r>
      <w:r w:rsidR="006E25A7" w:rsidRPr="00F15DCD">
        <w:rPr>
          <w:rFonts w:ascii="Segoe UI" w:hAnsi="Segoe UI" w:cs="Segoe UI"/>
          <w:sz w:val="22"/>
        </w:rPr>
        <w:t xml:space="preserve"> pro </w:t>
      </w:r>
      <w:r w:rsidR="00776ADB" w:rsidRPr="00F15DCD">
        <w:rPr>
          <w:rFonts w:ascii="Segoe UI" w:hAnsi="Segoe UI" w:cs="Segoe UI"/>
          <w:sz w:val="22"/>
        </w:rPr>
        <w:t>provedení Díla</w:t>
      </w:r>
      <w:r w:rsidR="00A37466" w:rsidRPr="00F15DCD">
        <w:rPr>
          <w:rFonts w:ascii="Segoe UI" w:hAnsi="Segoe UI" w:cs="Segoe UI"/>
          <w:sz w:val="22"/>
        </w:rPr>
        <w:t>.</w:t>
      </w:r>
    </w:p>
    <w:p w14:paraId="330C70E0" w14:textId="7468E010" w:rsidR="00883292" w:rsidRPr="00F15DCD" w:rsidRDefault="006E25A7" w:rsidP="007F4CFA">
      <w:pPr>
        <w:pStyle w:val="RLTextlnkuslovan"/>
        <w:numPr>
          <w:ilvl w:val="1"/>
          <w:numId w:val="19"/>
        </w:numPr>
        <w:tabs>
          <w:tab w:val="left" w:pos="851"/>
        </w:tabs>
        <w:spacing w:line="240" w:lineRule="auto"/>
        <w:ind w:left="1418" w:hanging="709"/>
        <w:rPr>
          <w:rFonts w:ascii="Segoe UI" w:hAnsi="Segoe UI" w:cs="Segoe UI"/>
          <w:sz w:val="22"/>
        </w:rPr>
      </w:pPr>
      <w:bookmarkStart w:id="252" w:name="_Hlk64361904"/>
      <w:r w:rsidRPr="00F15DCD">
        <w:rPr>
          <w:rFonts w:ascii="Segoe UI" w:hAnsi="Segoe UI" w:cs="Segoe UI"/>
          <w:sz w:val="22"/>
        </w:rPr>
        <w:t>Inženýr</w:t>
      </w:r>
      <w:r w:rsidR="004560AE" w:rsidRPr="00F15DCD">
        <w:rPr>
          <w:rFonts w:ascii="Segoe UI" w:hAnsi="Segoe UI" w:cs="Segoe UI"/>
          <w:sz w:val="22"/>
        </w:rPr>
        <w:t>ská činnost</w:t>
      </w:r>
      <w:r w:rsidRPr="00F15DCD">
        <w:rPr>
          <w:rFonts w:ascii="Segoe UI" w:hAnsi="Segoe UI" w:cs="Segoe UI"/>
          <w:sz w:val="22"/>
        </w:rPr>
        <w:t xml:space="preserve"> bude zajištěn</w:t>
      </w:r>
      <w:r w:rsidR="004560AE" w:rsidRPr="00F15DCD">
        <w:rPr>
          <w:rFonts w:ascii="Segoe UI" w:hAnsi="Segoe UI" w:cs="Segoe UI"/>
          <w:sz w:val="22"/>
        </w:rPr>
        <w:t>a</w:t>
      </w:r>
      <w:r w:rsidR="00A37466" w:rsidRPr="00F15DCD">
        <w:rPr>
          <w:rFonts w:ascii="Segoe UI" w:hAnsi="Segoe UI" w:cs="Segoe UI"/>
          <w:sz w:val="22"/>
        </w:rPr>
        <w:t xml:space="preserve"> v</w:t>
      </w:r>
      <w:r w:rsidR="00F3046F" w:rsidRPr="00F15DCD">
        <w:rPr>
          <w:rFonts w:ascii="Segoe UI" w:hAnsi="Segoe UI" w:cs="Segoe UI"/>
          <w:sz w:val="22"/>
        </w:rPr>
        <w:t> </w:t>
      </w:r>
      <w:r w:rsidR="00284ECF" w:rsidRPr="00F15DCD">
        <w:rPr>
          <w:rFonts w:ascii="Segoe UI" w:hAnsi="Segoe UI" w:cs="Segoe UI"/>
          <w:sz w:val="22"/>
        </w:rPr>
        <w:t>souladu s</w:t>
      </w:r>
      <w:r w:rsidR="00F3046F" w:rsidRPr="00F15DCD">
        <w:rPr>
          <w:rFonts w:ascii="Segoe UI" w:hAnsi="Segoe UI" w:cs="Segoe UI"/>
          <w:sz w:val="22"/>
        </w:rPr>
        <w:t> </w:t>
      </w:r>
      <w:r w:rsidR="00284ECF" w:rsidRPr="00F15DCD">
        <w:rPr>
          <w:rFonts w:ascii="Segoe UI" w:hAnsi="Segoe UI" w:cs="Segoe UI"/>
          <w:sz w:val="22"/>
        </w:rPr>
        <w:t xml:space="preserve">termíny dle </w:t>
      </w:r>
      <w:r w:rsidR="00812159" w:rsidRPr="00F15DCD">
        <w:rPr>
          <w:rFonts w:ascii="Segoe UI" w:hAnsi="Segoe UI" w:cs="Segoe UI"/>
          <w:sz w:val="22"/>
        </w:rPr>
        <w:t>H</w:t>
      </w:r>
      <w:r w:rsidR="00A37466" w:rsidRPr="00F15DCD">
        <w:rPr>
          <w:rFonts w:ascii="Segoe UI" w:hAnsi="Segoe UI" w:cs="Segoe UI"/>
          <w:sz w:val="22"/>
        </w:rPr>
        <w:t>armonogramu</w:t>
      </w:r>
      <w:r w:rsidR="00E06D91" w:rsidRPr="00F15DCD">
        <w:rPr>
          <w:rFonts w:ascii="Segoe UI" w:hAnsi="Segoe UI" w:cs="Segoe UI"/>
          <w:sz w:val="22"/>
        </w:rPr>
        <w:t>.</w:t>
      </w:r>
    </w:p>
    <w:bookmarkEnd w:id="252"/>
    <w:p w14:paraId="4AE15E80" w14:textId="1414D9D5" w:rsidR="00883292" w:rsidRPr="00F15DCD" w:rsidRDefault="006F4593" w:rsidP="007F4CFA">
      <w:pPr>
        <w:pStyle w:val="RLTextlnkuslovan"/>
        <w:numPr>
          <w:ilvl w:val="1"/>
          <w:numId w:val="19"/>
        </w:numPr>
        <w:spacing w:line="240" w:lineRule="auto"/>
        <w:ind w:left="1418" w:hanging="709"/>
        <w:rPr>
          <w:rFonts w:ascii="Segoe UI" w:hAnsi="Segoe UI" w:cs="Segoe UI"/>
          <w:sz w:val="22"/>
        </w:rPr>
      </w:pPr>
      <w:r w:rsidRPr="00F15DCD">
        <w:rPr>
          <w:rFonts w:ascii="Segoe UI" w:hAnsi="Segoe UI" w:cs="Segoe UI"/>
          <w:sz w:val="22"/>
        </w:rPr>
        <w:t>Objednatel</w:t>
      </w:r>
      <w:r w:rsidR="0019335F" w:rsidRPr="00F15DCD">
        <w:rPr>
          <w:rFonts w:ascii="Segoe UI" w:hAnsi="Segoe UI" w:cs="Segoe UI"/>
          <w:sz w:val="22"/>
        </w:rPr>
        <w:t xml:space="preserve"> </w:t>
      </w:r>
      <w:r w:rsidR="00D144AA" w:rsidRPr="00F15DCD">
        <w:rPr>
          <w:rFonts w:ascii="Segoe UI" w:hAnsi="Segoe UI" w:cs="Segoe UI"/>
          <w:sz w:val="22"/>
        </w:rPr>
        <w:t>v</w:t>
      </w:r>
      <w:r w:rsidR="00F3046F" w:rsidRPr="00F15DCD">
        <w:rPr>
          <w:rFonts w:ascii="Segoe UI" w:hAnsi="Segoe UI" w:cs="Segoe UI"/>
          <w:sz w:val="22"/>
        </w:rPr>
        <w:t> </w:t>
      </w:r>
      <w:r w:rsidR="00D144AA" w:rsidRPr="00F15DCD">
        <w:rPr>
          <w:rFonts w:ascii="Segoe UI" w:hAnsi="Segoe UI" w:cs="Segoe UI"/>
          <w:sz w:val="22"/>
        </w:rPr>
        <w:t>rámci Inženýr</w:t>
      </w:r>
      <w:r w:rsidR="004560AE" w:rsidRPr="00F15DCD">
        <w:rPr>
          <w:rFonts w:ascii="Segoe UI" w:hAnsi="Segoe UI" w:cs="Segoe UI"/>
          <w:sz w:val="22"/>
        </w:rPr>
        <w:t>ské činnosti</w:t>
      </w:r>
      <w:r w:rsidR="00D144AA" w:rsidRPr="00F15DCD">
        <w:rPr>
          <w:rFonts w:ascii="Segoe UI" w:hAnsi="Segoe UI" w:cs="Segoe UI"/>
          <w:sz w:val="22"/>
        </w:rPr>
        <w:t xml:space="preserve"> </w:t>
      </w:r>
      <w:r w:rsidR="0019335F" w:rsidRPr="00F15DCD">
        <w:rPr>
          <w:rFonts w:ascii="Segoe UI" w:hAnsi="Segoe UI" w:cs="Segoe UI"/>
          <w:sz w:val="22"/>
        </w:rPr>
        <w:t xml:space="preserve">poskytne </w:t>
      </w:r>
      <w:r w:rsidRPr="00F15DCD">
        <w:rPr>
          <w:rFonts w:ascii="Segoe UI" w:hAnsi="Segoe UI" w:cs="Segoe UI"/>
          <w:sz w:val="22"/>
        </w:rPr>
        <w:t>Zhotovitel</w:t>
      </w:r>
      <w:r w:rsidR="0019335F" w:rsidRPr="00F15DCD">
        <w:rPr>
          <w:rFonts w:ascii="Segoe UI" w:hAnsi="Segoe UI" w:cs="Segoe UI"/>
          <w:sz w:val="22"/>
        </w:rPr>
        <w:t>i na jeho žádost v</w:t>
      </w:r>
      <w:r w:rsidR="00F3046F" w:rsidRPr="00F15DCD">
        <w:rPr>
          <w:rFonts w:ascii="Segoe UI" w:hAnsi="Segoe UI" w:cs="Segoe UI"/>
          <w:sz w:val="22"/>
        </w:rPr>
        <w:t> </w:t>
      </w:r>
      <w:r w:rsidR="0019335F" w:rsidRPr="00F15DCD">
        <w:rPr>
          <w:rFonts w:ascii="Segoe UI" w:hAnsi="Segoe UI" w:cs="Segoe UI"/>
          <w:sz w:val="22"/>
        </w:rPr>
        <w:t xml:space="preserve">přiměřené lhůtě plnou moc </w:t>
      </w:r>
      <w:r w:rsidR="00C123C2" w:rsidRPr="00F15DCD">
        <w:rPr>
          <w:rFonts w:ascii="Segoe UI" w:hAnsi="Segoe UI" w:cs="Segoe UI"/>
          <w:sz w:val="22"/>
        </w:rPr>
        <w:t>v</w:t>
      </w:r>
      <w:r w:rsidR="00F3046F" w:rsidRPr="00F15DCD">
        <w:rPr>
          <w:rFonts w:ascii="Segoe UI" w:hAnsi="Segoe UI" w:cs="Segoe UI"/>
          <w:sz w:val="22"/>
        </w:rPr>
        <w:t> </w:t>
      </w:r>
      <w:r w:rsidR="00C123C2" w:rsidRPr="00F15DCD">
        <w:rPr>
          <w:rFonts w:ascii="Segoe UI" w:hAnsi="Segoe UI" w:cs="Segoe UI"/>
          <w:sz w:val="22"/>
        </w:rPr>
        <w:t>nezbytném rozsahu k</w:t>
      </w:r>
      <w:r w:rsidR="00F3046F" w:rsidRPr="00F15DCD">
        <w:rPr>
          <w:rFonts w:ascii="Segoe UI" w:hAnsi="Segoe UI" w:cs="Segoe UI"/>
          <w:sz w:val="22"/>
        </w:rPr>
        <w:t> </w:t>
      </w:r>
      <w:r w:rsidR="00C123C2" w:rsidRPr="00F15DCD">
        <w:rPr>
          <w:rFonts w:ascii="Segoe UI" w:hAnsi="Segoe UI" w:cs="Segoe UI"/>
          <w:sz w:val="22"/>
        </w:rPr>
        <w:t>jednání se správními orgány, dotčenými osobami (správci a vl</w:t>
      </w:r>
      <w:r w:rsidR="0019335F" w:rsidRPr="00F15DCD">
        <w:rPr>
          <w:rFonts w:ascii="Segoe UI" w:hAnsi="Segoe UI" w:cs="Segoe UI"/>
          <w:sz w:val="22"/>
        </w:rPr>
        <w:t>astníky sítí veřejných služeb)</w:t>
      </w:r>
      <w:r w:rsidR="0006189B" w:rsidRPr="00F15DCD">
        <w:rPr>
          <w:rFonts w:ascii="Segoe UI" w:hAnsi="Segoe UI" w:cs="Segoe UI"/>
          <w:sz w:val="22"/>
        </w:rPr>
        <w:t>, jakýmikoliv dalšími třetími osobami</w:t>
      </w:r>
      <w:r w:rsidR="001136AC" w:rsidRPr="00F15DCD">
        <w:rPr>
          <w:rFonts w:ascii="Segoe UI" w:hAnsi="Segoe UI" w:cs="Segoe UI"/>
          <w:sz w:val="22"/>
        </w:rPr>
        <w:t xml:space="preserve"> a dalším potřebným právním jednáním souvisejícím s</w:t>
      </w:r>
      <w:r w:rsidR="00F3046F" w:rsidRPr="00F15DCD">
        <w:rPr>
          <w:rFonts w:ascii="Segoe UI" w:hAnsi="Segoe UI" w:cs="Segoe UI"/>
          <w:sz w:val="22"/>
          <w:szCs w:val="22"/>
        </w:rPr>
        <w:t> </w:t>
      </w:r>
      <w:r w:rsidR="001136AC" w:rsidRPr="00F15DCD">
        <w:rPr>
          <w:rFonts w:ascii="Segoe UI" w:hAnsi="Segoe UI" w:cs="Segoe UI"/>
          <w:sz w:val="22"/>
          <w:szCs w:val="22"/>
        </w:rPr>
        <w:t>Inženýr</w:t>
      </w:r>
      <w:r w:rsidR="004560AE" w:rsidRPr="00F15DCD">
        <w:rPr>
          <w:rFonts w:ascii="Segoe UI" w:hAnsi="Segoe UI" w:cs="Segoe UI"/>
          <w:sz w:val="22"/>
          <w:szCs w:val="22"/>
        </w:rPr>
        <w:t>skou činností</w:t>
      </w:r>
      <w:r w:rsidR="00EA32AC" w:rsidRPr="00F15DCD">
        <w:rPr>
          <w:rFonts w:ascii="Segoe UI" w:hAnsi="Segoe UI" w:cs="Segoe UI"/>
          <w:sz w:val="22"/>
          <w:szCs w:val="22"/>
        </w:rPr>
        <w:t>,</w:t>
      </w:r>
      <w:r w:rsidR="00EE3159" w:rsidRPr="00F15DCD">
        <w:rPr>
          <w:rFonts w:ascii="Segoe UI" w:hAnsi="Segoe UI" w:cs="Segoe UI"/>
          <w:sz w:val="22"/>
          <w:szCs w:val="22"/>
        </w:rPr>
        <w:t xml:space="preserve"> a to nejpozději do 1</w:t>
      </w:r>
      <w:r w:rsidR="00247A1E" w:rsidRPr="00F15DCD">
        <w:rPr>
          <w:rFonts w:ascii="Segoe UI" w:hAnsi="Segoe UI" w:cs="Segoe UI"/>
          <w:sz w:val="22"/>
          <w:szCs w:val="22"/>
        </w:rPr>
        <w:t>4</w:t>
      </w:r>
      <w:r w:rsidR="00EE3159" w:rsidRPr="00F15DCD">
        <w:rPr>
          <w:rFonts w:ascii="Segoe UI" w:hAnsi="Segoe UI" w:cs="Segoe UI"/>
          <w:sz w:val="22"/>
          <w:szCs w:val="22"/>
        </w:rPr>
        <w:t xml:space="preserve"> dnů od obdržení žádosti </w:t>
      </w:r>
      <w:r w:rsidRPr="00F15DCD">
        <w:rPr>
          <w:rFonts w:ascii="Segoe UI" w:hAnsi="Segoe UI" w:cs="Segoe UI"/>
          <w:sz w:val="22"/>
          <w:szCs w:val="22"/>
        </w:rPr>
        <w:t>Zhotovitel</w:t>
      </w:r>
      <w:r w:rsidR="00EE3159" w:rsidRPr="00F15DCD">
        <w:rPr>
          <w:rFonts w:ascii="Segoe UI" w:hAnsi="Segoe UI" w:cs="Segoe UI"/>
          <w:sz w:val="22"/>
          <w:szCs w:val="22"/>
        </w:rPr>
        <w:t xml:space="preserve">e. </w:t>
      </w:r>
      <w:r w:rsidRPr="00F15DCD">
        <w:rPr>
          <w:rFonts w:ascii="Segoe UI" w:hAnsi="Segoe UI" w:cs="Segoe UI"/>
          <w:sz w:val="22"/>
          <w:szCs w:val="22"/>
        </w:rPr>
        <w:t>Objednatel</w:t>
      </w:r>
      <w:r w:rsidR="00EE3159" w:rsidRPr="00F15DCD">
        <w:rPr>
          <w:rFonts w:ascii="Segoe UI" w:hAnsi="Segoe UI" w:cs="Segoe UI"/>
          <w:sz w:val="22"/>
          <w:szCs w:val="22"/>
        </w:rPr>
        <w:t xml:space="preserve"> poskytne </w:t>
      </w:r>
      <w:r w:rsidRPr="00F15DCD">
        <w:rPr>
          <w:rFonts w:ascii="Segoe UI" w:hAnsi="Segoe UI" w:cs="Segoe UI"/>
          <w:sz w:val="22"/>
          <w:szCs w:val="22"/>
        </w:rPr>
        <w:t>Zhotovitel</w:t>
      </w:r>
      <w:r w:rsidR="00EE3159" w:rsidRPr="00F15DCD">
        <w:rPr>
          <w:rFonts w:ascii="Segoe UI" w:hAnsi="Segoe UI" w:cs="Segoe UI"/>
          <w:sz w:val="22"/>
          <w:szCs w:val="22"/>
        </w:rPr>
        <w:t xml:space="preserve">i </w:t>
      </w:r>
      <w:r w:rsidR="001F25C1" w:rsidRPr="00F15DCD">
        <w:rPr>
          <w:rFonts w:ascii="Segoe UI" w:hAnsi="Segoe UI" w:cs="Segoe UI"/>
          <w:sz w:val="22"/>
          <w:szCs w:val="22"/>
        </w:rPr>
        <w:t xml:space="preserve">jen zcela nezbytnou </w:t>
      </w:r>
      <w:r w:rsidR="00EE3159" w:rsidRPr="00F15DCD">
        <w:rPr>
          <w:rFonts w:ascii="Segoe UI" w:hAnsi="Segoe UI" w:cs="Segoe UI"/>
          <w:sz w:val="22"/>
          <w:szCs w:val="22"/>
        </w:rPr>
        <w:t>součinnost k</w:t>
      </w:r>
      <w:r w:rsidR="00F3046F" w:rsidRPr="00F15DCD">
        <w:rPr>
          <w:rFonts w:ascii="Segoe UI" w:hAnsi="Segoe UI" w:cs="Segoe UI"/>
          <w:sz w:val="22"/>
          <w:szCs w:val="22"/>
        </w:rPr>
        <w:t> </w:t>
      </w:r>
      <w:r w:rsidR="00EE3159" w:rsidRPr="00F15DCD">
        <w:rPr>
          <w:rFonts w:ascii="Segoe UI" w:hAnsi="Segoe UI" w:cs="Segoe UI"/>
          <w:sz w:val="22"/>
          <w:szCs w:val="22"/>
        </w:rPr>
        <w:t xml:space="preserve">zastupování </w:t>
      </w:r>
      <w:r w:rsidRPr="00F15DCD">
        <w:rPr>
          <w:rFonts w:ascii="Segoe UI" w:hAnsi="Segoe UI" w:cs="Segoe UI"/>
          <w:sz w:val="22"/>
          <w:szCs w:val="22"/>
        </w:rPr>
        <w:t>Objednatel</w:t>
      </w:r>
      <w:r w:rsidR="00EE3159" w:rsidRPr="00F15DCD">
        <w:rPr>
          <w:rFonts w:ascii="Segoe UI" w:hAnsi="Segoe UI" w:cs="Segoe UI"/>
          <w:sz w:val="22"/>
          <w:szCs w:val="22"/>
        </w:rPr>
        <w:t>e v</w:t>
      </w:r>
      <w:r w:rsidR="00F3046F" w:rsidRPr="00F15DCD">
        <w:rPr>
          <w:rFonts w:ascii="Segoe UI" w:hAnsi="Segoe UI" w:cs="Segoe UI"/>
          <w:sz w:val="22"/>
          <w:szCs w:val="22"/>
        </w:rPr>
        <w:t> </w:t>
      </w:r>
      <w:r w:rsidR="00EE3159" w:rsidRPr="00F15DCD">
        <w:rPr>
          <w:rFonts w:ascii="Segoe UI" w:hAnsi="Segoe UI" w:cs="Segoe UI"/>
          <w:sz w:val="22"/>
          <w:szCs w:val="22"/>
        </w:rPr>
        <w:t>rámci Inženýr</w:t>
      </w:r>
      <w:r w:rsidR="004560AE" w:rsidRPr="00F15DCD">
        <w:rPr>
          <w:rFonts w:ascii="Segoe UI" w:hAnsi="Segoe UI" w:cs="Segoe UI"/>
          <w:sz w:val="22"/>
          <w:szCs w:val="22"/>
        </w:rPr>
        <w:t>ské činnosti</w:t>
      </w:r>
      <w:r w:rsidR="00EE3159" w:rsidRPr="00F15DCD">
        <w:rPr>
          <w:rFonts w:ascii="Segoe UI" w:hAnsi="Segoe UI" w:cs="Segoe UI"/>
          <w:sz w:val="22"/>
          <w:szCs w:val="22"/>
        </w:rPr>
        <w:t xml:space="preserve">, a to </w:t>
      </w:r>
      <w:r w:rsidR="00F83125" w:rsidRPr="00F15DCD">
        <w:rPr>
          <w:rFonts w:ascii="Segoe UI" w:hAnsi="Segoe UI" w:cs="Segoe UI"/>
          <w:sz w:val="22"/>
          <w:szCs w:val="22"/>
        </w:rPr>
        <w:t xml:space="preserve">například </w:t>
      </w:r>
      <w:r w:rsidR="00EE3159" w:rsidRPr="00F15DCD">
        <w:rPr>
          <w:rFonts w:ascii="Segoe UI" w:hAnsi="Segoe UI" w:cs="Segoe UI"/>
          <w:sz w:val="22"/>
          <w:szCs w:val="22"/>
        </w:rPr>
        <w:t xml:space="preserve">zejména </w:t>
      </w:r>
      <w:r w:rsidR="001F25C1" w:rsidRPr="00F15DCD">
        <w:rPr>
          <w:rFonts w:ascii="Segoe UI" w:hAnsi="Segoe UI" w:cs="Segoe UI"/>
          <w:sz w:val="22"/>
          <w:szCs w:val="22"/>
        </w:rPr>
        <w:t xml:space="preserve">formou </w:t>
      </w:r>
      <w:r w:rsidR="00EE3159" w:rsidRPr="00F15DCD">
        <w:rPr>
          <w:rFonts w:ascii="Segoe UI" w:hAnsi="Segoe UI" w:cs="Segoe UI"/>
          <w:sz w:val="22"/>
          <w:szCs w:val="22"/>
        </w:rPr>
        <w:t xml:space="preserve">přeposlání písemností doručených správními orgány </w:t>
      </w:r>
      <w:r w:rsidRPr="00F15DCD">
        <w:rPr>
          <w:rFonts w:ascii="Segoe UI" w:hAnsi="Segoe UI" w:cs="Segoe UI"/>
          <w:sz w:val="22"/>
          <w:szCs w:val="22"/>
        </w:rPr>
        <w:t>Objednatel</w:t>
      </w:r>
      <w:r w:rsidR="00EE3159" w:rsidRPr="00F15DCD">
        <w:rPr>
          <w:rFonts w:ascii="Segoe UI" w:hAnsi="Segoe UI" w:cs="Segoe UI"/>
          <w:sz w:val="22"/>
          <w:szCs w:val="22"/>
        </w:rPr>
        <w:t xml:space="preserve">i a sdělení informací, které správní orgány sdělily </w:t>
      </w:r>
      <w:r w:rsidRPr="00F15DCD">
        <w:rPr>
          <w:rFonts w:ascii="Segoe UI" w:hAnsi="Segoe UI" w:cs="Segoe UI"/>
          <w:sz w:val="22"/>
          <w:szCs w:val="22"/>
        </w:rPr>
        <w:t>Objednatel</w:t>
      </w:r>
      <w:r w:rsidR="00EE3159" w:rsidRPr="00F15DCD">
        <w:rPr>
          <w:rFonts w:ascii="Segoe UI" w:hAnsi="Segoe UI" w:cs="Segoe UI"/>
          <w:sz w:val="22"/>
          <w:szCs w:val="22"/>
        </w:rPr>
        <w:t>i</w:t>
      </w:r>
      <w:r w:rsidR="0019335F" w:rsidRPr="00F15DCD">
        <w:rPr>
          <w:rFonts w:ascii="Segoe UI" w:hAnsi="Segoe UI" w:cs="Segoe UI"/>
          <w:sz w:val="22"/>
        </w:rPr>
        <w:t>.</w:t>
      </w:r>
    </w:p>
    <w:p w14:paraId="3D12A736" w14:textId="61160021" w:rsidR="00A473C4" w:rsidRPr="00F15DCD" w:rsidRDefault="00823E6B" w:rsidP="007F4CFA">
      <w:pPr>
        <w:pStyle w:val="RLTextlnkuslovan"/>
        <w:numPr>
          <w:ilvl w:val="1"/>
          <w:numId w:val="19"/>
        </w:numPr>
        <w:spacing w:line="240" w:lineRule="auto"/>
        <w:ind w:left="1418" w:hanging="709"/>
        <w:rPr>
          <w:rFonts w:ascii="Segoe UI" w:hAnsi="Segoe UI" w:cs="Segoe UI"/>
          <w:sz w:val="22"/>
        </w:rPr>
      </w:pPr>
      <w:bookmarkStart w:id="253" w:name="_Ref467239254"/>
      <w:r w:rsidRPr="00F15DCD">
        <w:rPr>
          <w:rFonts w:ascii="Segoe UI" w:hAnsi="Segoe UI" w:cs="Segoe UI"/>
          <w:sz w:val="22"/>
        </w:rPr>
        <w:t>Výstupy</w:t>
      </w:r>
      <w:r w:rsidR="00FE642A" w:rsidRPr="00F15DCD">
        <w:rPr>
          <w:rFonts w:ascii="Segoe UI" w:hAnsi="Segoe UI" w:cs="Segoe UI"/>
          <w:sz w:val="22"/>
        </w:rPr>
        <w:t> Inženýr</w:t>
      </w:r>
      <w:r w:rsidR="004560AE" w:rsidRPr="00F15DCD">
        <w:rPr>
          <w:rFonts w:ascii="Segoe UI" w:hAnsi="Segoe UI" w:cs="Segoe UI"/>
          <w:sz w:val="22"/>
        </w:rPr>
        <w:t>ské činnosti</w:t>
      </w:r>
      <w:r w:rsidR="00A37466" w:rsidRPr="00F15DCD">
        <w:rPr>
          <w:rFonts w:ascii="Segoe UI" w:hAnsi="Segoe UI" w:cs="Segoe UI"/>
          <w:sz w:val="22"/>
        </w:rPr>
        <w:t xml:space="preserve"> odpovídající této Smlouvě se </w:t>
      </w:r>
      <w:r w:rsidR="006F4593" w:rsidRPr="00F15DCD">
        <w:rPr>
          <w:rFonts w:ascii="Segoe UI" w:hAnsi="Segoe UI" w:cs="Segoe UI"/>
          <w:sz w:val="22"/>
        </w:rPr>
        <w:t>Zhotovitel</w:t>
      </w:r>
      <w:r w:rsidR="00A37466" w:rsidRPr="00F15DCD">
        <w:rPr>
          <w:rFonts w:ascii="Segoe UI" w:hAnsi="Segoe UI" w:cs="Segoe UI"/>
          <w:sz w:val="22"/>
        </w:rPr>
        <w:t xml:space="preserve"> zavazuje</w:t>
      </w:r>
      <w:r w:rsidR="001136AC" w:rsidRPr="00F15DCD">
        <w:rPr>
          <w:rFonts w:ascii="Segoe UI" w:hAnsi="Segoe UI" w:cs="Segoe UI"/>
          <w:sz w:val="22"/>
        </w:rPr>
        <w:t xml:space="preserve"> předat </w:t>
      </w:r>
      <w:r w:rsidR="006F4593" w:rsidRPr="00F15DCD">
        <w:rPr>
          <w:rFonts w:ascii="Segoe UI" w:hAnsi="Segoe UI" w:cs="Segoe UI"/>
          <w:sz w:val="22"/>
        </w:rPr>
        <w:t>Objednatel</w:t>
      </w:r>
      <w:r w:rsidR="001136AC" w:rsidRPr="00F15DCD">
        <w:rPr>
          <w:rFonts w:ascii="Segoe UI" w:hAnsi="Segoe UI" w:cs="Segoe UI"/>
          <w:sz w:val="22"/>
        </w:rPr>
        <w:t>i</w:t>
      </w:r>
      <w:r w:rsidR="00603817" w:rsidRPr="00F15DCD">
        <w:rPr>
          <w:rFonts w:ascii="Segoe UI" w:hAnsi="Segoe UI" w:cs="Segoe UI"/>
          <w:sz w:val="22"/>
        </w:rPr>
        <w:t>. Předávána bude vždy tabulka s</w:t>
      </w:r>
      <w:r w:rsidR="00F3046F" w:rsidRPr="00F15DCD">
        <w:rPr>
          <w:rFonts w:ascii="Segoe UI" w:hAnsi="Segoe UI" w:cs="Segoe UI"/>
          <w:sz w:val="22"/>
        </w:rPr>
        <w:t> </w:t>
      </w:r>
      <w:r w:rsidR="00603817" w:rsidRPr="00F15DCD">
        <w:rPr>
          <w:rFonts w:ascii="Segoe UI" w:hAnsi="Segoe UI" w:cs="Segoe UI"/>
          <w:sz w:val="22"/>
        </w:rPr>
        <w:t xml:space="preserve">přehledem dokumentů, </w:t>
      </w:r>
      <w:r w:rsidR="004078C8" w:rsidRPr="00F15DCD">
        <w:rPr>
          <w:rFonts w:ascii="Segoe UI" w:hAnsi="Segoe UI" w:cs="Segoe UI"/>
          <w:sz w:val="22"/>
        </w:rPr>
        <w:t>tři</w:t>
      </w:r>
      <w:r w:rsidR="00603817" w:rsidRPr="00F15DCD">
        <w:rPr>
          <w:rFonts w:ascii="Segoe UI" w:hAnsi="Segoe UI" w:cs="Segoe UI"/>
          <w:sz w:val="22"/>
        </w:rPr>
        <w:t xml:space="preserve">krát kopie dokumentů </w:t>
      </w:r>
      <w:r w:rsidR="004D0757" w:rsidRPr="00F15DCD">
        <w:rPr>
          <w:rFonts w:ascii="Segoe UI" w:hAnsi="Segoe UI" w:cs="Segoe UI"/>
          <w:sz w:val="22"/>
        </w:rPr>
        <w:t>(</w:t>
      </w:r>
      <w:r w:rsidR="00603817" w:rsidRPr="00F15DCD">
        <w:rPr>
          <w:rFonts w:ascii="Segoe UI" w:hAnsi="Segoe UI" w:cs="Segoe UI"/>
          <w:sz w:val="22"/>
        </w:rPr>
        <w:t xml:space="preserve">to vše také datově na </w:t>
      </w:r>
      <w:r w:rsidR="0085385E">
        <w:rPr>
          <w:rFonts w:ascii="Segoe UI" w:hAnsi="Segoe UI" w:cs="Segoe UI"/>
          <w:sz w:val="22"/>
          <w:szCs w:val="22"/>
        </w:rPr>
        <w:t xml:space="preserve">běžně užívaném bezpečném </w:t>
      </w:r>
      <w:r w:rsidR="0085385E">
        <w:rPr>
          <w:rFonts w:ascii="Segoe UI" w:hAnsi="Segoe UI" w:cs="Segoe UI"/>
          <w:sz w:val="22"/>
          <w:szCs w:val="22"/>
        </w:rPr>
        <w:lastRenderedPageBreak/>
        <w:t>datovém nosiči, např. USB flash disk)</w:t>
      </w:r>
      <w:r w:rsidR="0085385E" w:rsidRPr="00F15DCD">
        <w:rPr>
          <w:rFonts w:ascii="Segoe UI" w:hAnsi="Segoe UI" w:cs="Segoe UI"/>
          <w:sz w:val="22"/>
          <w:szCs w:val="22"/>
        </w:rPr>
        <w:t>.</w:t>
      </w:r>
      <w:r w:rsidR="004D0757" w:rsidRPr="00F15DCD">
        <w:rPr>
          <w:rFonts w:ascii="Segoe UI" w:hAnsi="Segoe UI" w:cs="Segoe UI"/>
          <w:sz w:val="22"/>
        </w:rPr>
        <w:t>)</w:t>
      </w:r>
      <w:r w:rsidR="000D63DE" w:rsidRPr="00F15DCD">
        <w:rPr>
          <w:rFonts w:ascii="Segoe UI" w:hAnsi="Segoe UI" w:cs="Segoe UI"/>
          <w:sz w:val="22"/>
        </w:rPr>
        <w:t>, dále</w:t>
      </w:r>
      <w:r w:rsidR="00603817" w:rsidRPr="00F15DCD">
        <w:rPr>
          <w:rFonts w:ascii="Segoe UI" w:hAnsi="Segoe UI" w:cs="Segoe UI"/>
          <w:sz w:val="22"/>
        </w:rPr>
        <w:t xml:space="preserve"> pak </w:t>
      </w:r>
      <w:r w:rsidR="004078C8" w:rsidRPr="00F15DCD">
        <w:rPr>
          <w:rFonts w:ascii="Segoe UI" w:hAnsi="Segoe UI" w:cs="Segoe UI"/>
          <w:sz w:val="22"/>
        </w:rPr>
        <w:t>jeden</w:t>
      </w:r>
      <w:r w:rsidR="00603817" w:rsidRPr="00F15DCD">
        <w:rPr>
          <w:rFonts w:ascii="Segoe UI" w:hAnsi="Segoe UI" w:cs="Segoe UI"/>
          <w:sz w:val="22"/>
        </w:rPr>
        <w:t>krát originál. K</w:t>
      </w:r>
      <w:r w:rsidR="00F3046F" w:rsidRPr="00F15DCD">
        <w:rPr>
          <w:rFonts w:ascii="Segoe UI" w:hAnsi="Segoe UI" w:cs="Segoe UI"/>
          <w:sz w:val="22"/>
        </w:rPr>
        <w:t> </w:t>
      </w:r>
      <w:r w:rsidR="00603817" w:rsidRPr="00F15DCD">
        <w:rPr>
          <w:rFonts w:ascii="Segoe UI" w:hAnsi="Segoe UI" w:cs="Segoe UI"/>
          <w:sz w:val="22"/>
        </w:rPr>
        <w:t>předání dojde v</w:t>
      </w:r>
      <w:r w:rsidR="00F3046F" w:rsidRPr="00F15DCD">
        <w:rPr>
          <w:rFonts w:ascii="Segoe UI" w:hAnsi="Segoe UI" w:cs="Segoe UI"/>
          <w:sz w:val="22"/>
        </w:rPr>
        <w:t> </w:t>
      </w:r>
      <w:r w:rsidR="00603817" w:rsidRPr="00F15DCD">
        <w:rPr>
          <w:rFonts w:ascii="Segoe UI" w:hAnsi="Segoe UI" w:cs="Segoe UI"/>
          <w:sz w:val="22"/>
        </w:rPr>
        <w:t xml:space="preserve">místě sídla </w:t>
      </w:r>
      <w:r w:rsidR="006F4593" w:rsidRPr="00F15DCD">
        <w:rPr>
          <w:rFonts w:ascii="Segoe UI" w:hAnsi="Segoe UI" w:cs="Segoe UI"/>
          <w:sz w:val="22"/>
        </w:rPr>
        <w:t>Objednatel</w:t>
      </w:r>
      <w:r w:rsidR="00603817" w:rsidRPr="00F15DCD">
        <w:rPr>
          <w:rFonts w:ascii="Segoe UI" w:hAnsi="Segoe UI" w:cs="Segoe UI"/>
          <w:sz w:val="22"/>
        </w:rPr>
        <w:t>e</w:t>
      </w:r>
      <w:r w:rsidR="00526440" w:rsidRPr="00F15DCD">
        <w:rPr>
          <w:rFonts w:ascii="Segoe UI" w:hAnsi="Segoe UI" w:cs="Segoe UI"/>
          <w:sz w:val="22"/>
        </w:rPr>
        <w:t>,</w:t>
      </w:r>
      <w:r w:rsidR="00603817" w:rsidRPr="00F15DCD">
        <w:rPr>
          <w:rFonts w:ascii="Segoe UI" w:hAnsi="Segoe UI" w:cs="Segoe UI"/>
          <w:sz w:val="22"/>
        </w:rPr>
        <w:t xml:space="preserve"> </w:t>
      </w:r>
      <w:r w:rsidR="00BF7003" w:rsidRPr="00F15DCD">
        <w:rPr>
          <w:rFonts w:ascii="Segoe UI" w:hAnsi="Segoe UI" w:cs="Segoe UI"/>
          <w:sz w:val="22"/>
        </w:rPr>
        <w:t>a to nejpozději v</w:t>
      </w:r>
      <w:r w:rsidR="00F3046F" w:rsidRPr="00F15DCD">
        <w:rPr>
          <w:rFonts w:ascii="Segoe UI" w:hAnsi="Segoe UI" w:cs="Segoe UI"/>
          <w:sz w:val="22"/>
        </w:rPr>
        <w:t> </w:t>
      </w:r>
      <w:r w:rsidR="00BA2312" w:rsidRPr="00F15DCD">
        <w:rPr>
          <w:rFonts w:ascii="Segoe UI" w:hAnsi="Segoe UI" w:cs="Segoe UI"/>
          <w:sz w:val="22"/>
        </w:rPr>
        <w:t xml:space="preserve">den </w:t>
      </w:r>
      <w:r w:rsidR="007B794F" w:rsidRPr="00F15DCD">
        <w:rPr>
          <w:rFonts w:ascii="Segoe UI" w:hAnsi="Segoe UI" w:cs="Segoe UI"/>
          <w:sz w:val="22"/>
        </w:rPr>
        <w:t>P</w:t>
      </w:r>
      <w:r w:rsidR="00BA2312" w:rsidRPr="00F15DCD">
        <w:rPr>
          <w:rFonts w:ascii="Segoe UI" w:hAnsi="Segoe UI" w:cs="Segoe UI"/>
          <w:sz w:val="22"/>
        </w:rPr>
        <w:t>ředání Díla</w:t>
      </w:r>
      <w:r w:rsidR="00B67CFA" w:rsidRPr="00F15DCD">
        <w:rPr>
          <w:rFonts w:ascii="Segoe UI" w:hAnsi="Segoe UI" w:cs="Segoe UI"/>
          <w:sz w:val="22"/>
        </w:rPr>
        <w:t xml:space="preserve">. </w:t>
      </w:r>
      <w:r w:rsidR="00BF7003" w:rsidRPr="00F15DCD">
        <w:rPr>
          <w:rFonts w:ascii="Segoe UI" w:hAnsi="Segoe UI" w:cs="Segoe UI"/>
          <w:sz w:val="22"/>
        </w:rPr>
        <w:t>Stejnopis</w:t>
      </w:r>
      <w:r w:rsidR="0068321A" w:rsidRPr="00F15DCD">
        <w:rPr>
          <w:rFonts w:ascii="Segoe UI" w:hAnsi="Segoe UI" w:cs="Segoe UI"/>
          <w:sz w:val="22"/>
        </w:rPr>
        <w:t xml:space="preserve"> </w:t>
      </w:r>
      <w:r w:rsidR="00226083" w:rsidRPr="00F15DCD">
        <w:rPr>
          <w:rFonts w:ascii="Segoe UI" w:hAnsi="Segoe UI" w:cs="Segoe UI"/>
          <w:sz w:val="22"/>
        </w:rPr>
        <w:t>s</w:t>
      </w:r>
      <w:r w:rsidR="00603817" w:rsidRPr="00F15DCD">
        <w:rPr>
          <w:rFonts w:ascii="Segoe UI" w:hAnsi="Segoe UI" w:cs="Segoe UI"/>
          <w:sz w:val="22"/>
        </w:rPr>
        <w:t>tavební</w:t>
      </w:r>
      <w:r w:rsidR="00BF7003" w:rsidRPr="00F15DCD">
        <w:rPr>
          <w:rFonts w:ascii="Segoe UI" w:hAnsi="Segoe UI" w:cs="Segoe UI"/>
          <w:sz w:val="22"/>
        </w:rPr>
        <w:t>ho</w:t>
      </w:r>
      <w:r w:rsidR="00603817" w:rsidRPr="00F15DCD">
        <w:rPr>
          <w:rFonts w:ascii="Segoe UI" w:hAnsi="Segoe UI" w:cs="Segoe UI"/>
          <w:sz w:val="22"/>
        </w:rPr>
        <w:t xml:space="preserve"> povolení a dokumenty o nabytí</w:t>
      </w:r>
      <w:r w:rsidR="00BF7003" w:rsidRPr="00F15DCD">
        <w:rPr>
          <w:rFonts w:ascii="Segoe UI" w:hAnsi="Segoe UI" w:cs="Segoe UI"/>
          <w:sz w:val="22"/>
        </w:rPr>
        <w:t xml:space="preserve"> jejich</w:t>
      </w:r>
      <w:r w:rsidR="00603817" w:rsidRPr="00F15DCD">
        <w:rPr>
          <w:rFonts w:ascii="Segoe UI" w:hAnsi="Segoe UI" w:cs="Segoe UI"/>
          <w:sz w:val="22"/>
        </w:rPr>
        <w:t xml:space="preserve"> právní moci </w:t>
      </w:r>
      <w:r w:rsidR="00BF7003" w:rsidRPr="00F15DCD">
        <w:rPr>
          <w:rFonts w:ascii="Segoe UI" w:hAnsi="Segoe UI" w:cs="Segoe UI"/>
          <w:sz w:val="22"/>
        </w:rPr>
        <w:t xml:space="preserve">však </w:t>
      </w:r>
      <w:r w:rsidR="00603817" w:rsidRPr="00F15DCD">
        <w:rPr>
          <w:rFonts w:ascii="Segoe UI" w:hAnsi="Segoe UI" w:cs="Segoe UI"/>
          <w:sz w:val="22"/>
        </w:rPr>
        <w:t xml:space="preserve">budou takto předány </w:t>
      </w:r>
      <w:r w:rsidR="00BF7003" w:rsidRPr="00F15DCD">
        <w:rPr>
          <w:rFonts w:ascii="Segoe UI" w:hAnsi="Segoe UI" w:cs="Segoe UI"/>
          <w:sz w:val="22"/>
        </w:rPr>
        <w:t>nejpozději</w:t>
      </w:r>
      <w:r w:rsidR="00603817" w:rsidRPr="00F15DCD">
        <w:rPr>
          <w:rFonts w:ascii="Segoe UI" w:hAnsi="Segoe UI" w:cs="Segoe UI"/>
          <w:sz w:val="22"/>
        </w:rPr>
        <w:t xml:space="preserve"> do 1</w:t>
      </w:r>
      <w:r w:rsidR="00091F8B" w:rsidRPr="00F15DCD">
        <w:rPr>
          <w:rFonts w:ascii="Segoe UI" w:hAnsi="Segoe UI" w:cs="Segoe UI"/>
          <w:sz w:val="22"/>
        </w:rPr>
        <w:t>4</w:t>
      </w:r>
      <w:r w:rsidR="00603817" w:rsidRPr="00F15DCD">
        <w:rPr>
          <w:rFonts w:ascii="Segoe UI" w:hAnsi="Segoe UI" w:cs="Segoe UI"/>
          <w:sz w:val="22"/>
        </w:rPr>
        <w:t xml:space="preserve"> dnů od </w:t>
      </w:r>
      <w:r w:rsidR="00BF7003" w:rsidRPr="00F15DCD">
        <w:rPr>
          <w:rFonts w:ascii="Segoe UI" w:hAnsi="Segoe UI" w:cs="Segoe UI"/>
          <w:sz w:val="22"/>
        </w:rPr>
        <w:t>na</w:t>
      </w:r>
      <w:r w:rsidR="00494693" w:rsidRPr="00F15DCD">
        <w:rPr>
          <w:rFonts w:ascii="Segoe UI" w:hAnsi="Segoe UI" w:cs="Segoe UI"/>
          <w:sz w:val="22"/>
        </w:rPr>
        <w:t>b</w:t>
      </w:r>
      <w:r w:rsidR="00BF7003" w:rsidRPr="00F15DCD">
        <w:rPr>
          <w:rFonts w:ascii="Segoe UI" w:hAnsi="Segoe UI" w:cs="Segoe UI"/>
          <w:sz w:val="22"/>
        </w:rPr>
        <w:t>ytí jejich právní moci</w:t>
      </w:r>
      <w:r w:rsidR="007323C1" w:rsidRPr="00F15DCD">
        <w:rPr>
          <w:rFonts w:ascii="Segoe UI" w:hAnsi="Segoe UI" w:cs="Segoe UI"/>
          <w:sz w:val="22"/>
        </w:rPr>
        <w:t>.</w:t>
      </w:r>
      <w:r w:rsidR="00A37466" w:rsidRPr="00F15DCD">
        <w:rPr>
          <w:rFonts w:ascii="Segoe UI" w:hAnsi="Segoe UI" w:cs="Segoe UI"/>
          <w:sz w:val="22"/>
        </w:rPr>
        <w:t xml:space="preserve"> O předání a</w:t>
      </w:r>
      <w:r w:rsidR="00FE642A" w:rsidRPr="00F15DCD">
        <w:rPr>
          <w:rFonts w:ascii="Segoe UI" w:hAnsi="Segoe UI" w:cs="Segoe UI"/>
          <w:sz w:val="22"/>
        </w:rPr>
        <w:t xml:space="preserve"> převzetí </w:t>
      </w:r>
      <w:r w:rsidR="009A26E6" w:rsidRPr="00F15DCD">
        <w:rPr>
          <w:rFonts w:ascii="Segoe UI" w:hAnsi="Segoe UI" w:cs="Segoe UI"/>
          <w:sz w:val="22"/>
        </w:rPr>
        <w:t>V</w:t>
      </w:r>
      <w:r w:rsidR="00FE642A" w:rsidRPr="00F15DCD">
        <w:rPr>
          <w:rFonts w:ascii="Segoe UI" w:hAnsi="Segoe UI" w:cs="Segoe UI"/>
          <w:sz w:val="22"/>
        </w:rPr>
        <w:t>ýstupů Inženýr</w:t>
      </w:r>
      <w:r w:rsidR="004560AE" w:rsidRPr="00F15DCD">
        <w:rPr>
          <w:rFonts w:ascii="Segoe UI" w:hAnsi="Segoe UI" w:cs="Segoe UI"/>
          <w:sz w:val="22"/>
        </w:rPr>
        <w:t>ské činnosti</w:t>
      </w:r>
      <w:r w:rsidR="00A37466" w:rsidRPr="00F15DCD">
        <w:rPr>
          <w:rFonts w:ascii="Segoe UI" w:hAnsi="Segoe UI" w:cs="Segoe UI"/>
          <w:sz w:val="22"/>
        </w:rPr>
        <w:t xml:space="preserve"> bude sepsán a smluvními stranami podeps</w:t>
      </w:r>
      <w:r w:rsidR="00E06D91" w:rsidRPr="00F15DCD">
        <w:rPr>
          <w:rFonts w:ascii="Segoe UI" w:hAnsi="Segoe UI" w:cs="Segoe UI"/>
          <w:sz w:val="22"/>
        </w:rPr>
        <w:t>án písemný předávací protokol</w:t>
      </w:r>
      <w:r w:rsidR="00F83125" w:rsidRPr="00F15DCD">
        <w:rPr>
          <w:rFonts w:ascii="Segoe UI" w:hAnsi="Segoe UI" w:cs="Segoe UI"/>
          <w:sz w:val="22"/>
        </w:rPr>
        <w:t>, který zpracuje Zhotovitel</w:t>
      </w:r>
      <w:r w:rsidR="00E06D91" w:rsidRPr="00F15DCD">
        <w:rPr>
          <w:rFonts w:ascii="Segoe UI" w:hAnsi="Segoe UI" w:cs="Segoe UI"/>
          <w:sz w:val="22"/>
        </w:rPr>
        <w:t>.</w:t>
      </w:r>
      <w:bookmarkEnd w:id="253"/>
    </w:p>
    <w:p w14:paraId="246FADED" w14:textId="78AD5113" w:rsidR="00EA079F" w:rsidRPr="00F15DCD" w:rsidRDefault="008A6F2E" w:rsidP="007F4CFA">
      <w:pPr>
        <w:spacing w:line="240" w:lineRule="auto"/>
        <w:ind w:left="709" w:firstLine="0"/>
        <w:rPr>
          <w:rFonts w:ascii="Segoe UI" w:eastAsia="Calibri" w:hAnsi="Segoe UI" w:cs="Segoe UI"/>
          <w:b/>
          <w:sz w:val="22"/>
          <w:szCs w:val="22"/>
          <w:lang w:eastAsia="cs-CZ"/>
        </w:rPr>
      </w:pPr>
      <w:bookmarkStart w:id="254" w:name="_Toc415160155"/>
      <w:r w:rsidRPr="00F15DCD">
        <w:rPr>
          <w:rFonts w:ascii="Segoe UI" w:eastAsia="Calibri" w:hAnsi="Segoe UI" w:cs="Segoe UI"/>
          <w:b/>
          <w:sz w:val="22"/>
          <w:szCs w:val="22"/>
          <w:lang w:eastAsia="cs-CZ"/>
        </w:rPr>
        <w:t>Odpovědnost za vady</w:t>
      </w:r>
      <w:r w:rsidR="00DD3438" w:rsidRPr="00F15DCD">
        <w:rPr>
          <w:rFonts w:ascii="Segoe UI" w:eastAsia="Calibri" w:hAnsi="Segoe UI" w:cs="Segoe UI"/>
          <w:b/>
          <w:sz w:val="22"/>
          <w:szCs w:val="22"/>
          <w:lang w:eastAsia="cs-CZ"/>
        </w:rPr>
        <w:t> Projektov</w:t>
      </w:r>
      <w:r w:rsidRPr="00F15DCD">
        <w:rPr>
          <w:rFonts w:ascii="Segoe UI" w:eastAsia="Calibri" w:hAnsi="Segoe UI" w:cs="Segoe UI"/>
          <w:b/>
          <w:sz w:val="22"/>
          <w:szCs w:val="22"/>
          <w:lang w:eastAsia="cs-CZ"/>
        </w:rPr>
        <w:t>é</w:t>
      </w:r>
      <w:r w:rsidR="00DD3438" w:rsidRPr="00F15DCD">
        <w:rPr>
          <w:rFonts w:ascii="Segoe UI" w:eastAsia="Calibri" w:hAnsi="Segoe UI" w:cs="Segoe UI"/>
          <w:b/>
          <w:sz w:val="22"/>
          <w:szCs w:val="22"/>
          <w:lang w:eastAsia="cs-CZ"/>
        </w:rPr>
        <w:t xml:space="preserve"> dokumentac</w:t>
      </w:r>
      <w:r w:rsidRPr="00F15DCD">
        <w:rPr>
          <w:rFonts w:ascii="Segoe UI" w:eastAsia="Calibri" w:hAnsi="Segoe UI" w:cs="Segoe UI"/>
          <w:b/>
          <w:sz w:val="22"/>
          <w:szCs w:val="22"/>
          <w:lang w:eastAsia="cs-CZ"/>
        </w:rPr>
        <w:t>e</w:t>
      </w:r>
      <w:r w:rsidR="007A4FB2" w:rsidRPr="00F15DCD">
        <w:rPr>
          <w:rFonts w:ascii="Segoe UI" w:eastAsia="Calibri" w:hAnsi="Segoe UI" w:cs="Segoe UI"/>
          <w:b/>
          <w:sz w:val="22"/>
          <w:szCs w:val="22"/>
          <w:lang w:eastAsia="cs-CZ"/>
        </w:rPr>
        <w:t xml:space="preserve"> </w:t>
      </w:r>
      <w:r w:rsidR="00DD3438" w:rsidRPr="00F15DCD">
        <w:rPr>
          <w:rFonts w:ascii="Segoe UI" w:eastAsia="Calibri" w:hAnsi="Segoe UI" w:cs="Segoe UI"/>
          <w:b/>
          <w:sz w:val="22"/>
          <w:szCs w:val="22"/>
          <w:lang w:eastAsia="cs-CZ"/>
        </w:rPr>
        <w:t>a Inženýr</w:t>
      </w:r>
      <w:r w:rsidR="004560AE" w:rsidRPr="00F15DCD">
        <w:rPr>
          <w:rFonts w:ascii="Segoe UI" w:eastAsia="Calibri" w:hAnsi="Segoe UI" w:cs="Segoe UI"/>
          <w:b/>
          <w:sz w:val="22"/>
          <w:szCs w:val="22"/>
          <w:lang w:eastAsia="cs-CZ"/>
        </w:rPr>
        <w:t>ské činnosti</w:t>
      </w:r>
      <w:r w:rsidR="00DD3438" w:rsidRPr="00F15DCD">
        <w:rPr>
          <w:rFonts w:ascii="Segoe UI" w:eastAsia="Calibri" w:hAnsi="Segoe UI" w:cs="Segoe UI"/>
          <w:b/>
          <w:sz w:val="22"/>
          <w:szCs w:val="22"/>
          <w:lang w:eastAsia="cs-CZ"/>
        </w:rPr>
        <w:t xml:space="preserve"> </w:t>
      </w:r>
      <w:bookmarkEnd w:id="254"/>
    </w:p>
    <w:p w14:paraId="620B04CE" w14:textId="1F066229" w:rsidR="007024D9"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55" w:name="_Ref108180433"/>
      <w:bookmarkStart w:id="256" w:name="_Ref416164313"/>
      <w:r w:rsidRPr="00F15DCD">
        <w:rPr>
          <w:rFonts w:ascii="Segoe UI" w:hAnsi="Segoe UI" w:cs="Segoe UI"/>
          <w:sz w:val="22"/>
        </w:rPr>
        <w:t>Zhotovitel</w:t>
      </w:r>
      <w:r w:rsidR="00EA079F" w:rsidRPr="00F15DCD">
        <w:rPr>
          <w:rFonts w:ascii="Segoe UI" w:hAnsi="Segoe UI" w:cs="Segoe UI"/>
          <w:sz w:val="22"/>
        </w:rPr>
        <w:t xml:space="preserve"> </w:t>
      </w:r>
      <w:r w:rsidR="005C33C9" w:rsidRPr="00F15DCD">
        <w:rPr>
          <w:rFonts w:ascii="Segoe UI" w:hAnsi="Segoe UI" w:cs="Segoe UI"/>
          <w:sz w:val="22"/>
        </w:rPr>
        <w:t>odpovídá</w:t>
      </w:r>
      <w:r w:rsidR="00EA079F" w:rsidRPr="00F15DCD">
        <w:rPr>
          <w:rFonts w:ascii="Segoe UI" w:hAnsi="Segoe UI" w:cs="Segoe UI"/>
          <w:sz w:val="22"/>
        </w:rPr>
        <w:t xml:space="preserve"> za to, že Projektová dokumentace</w:t>
      </w:r>
      <w:r w:rsidR="007A4FB2" w:rsidRPr="00F15DCD">
        <w:rPr>
          <w:rFonts w:ascii="Segoe UI" w:hAnsi="Segoe UI" w:cs="Segoe UI"/>
          <w:sz w:val="22"/>
        </w:rPr>
        <w:t xml:space="preserve"> </w:t>
      </w:r>
      <w:r w:rsidR="00EA079F" w:rsidRPr="00F15DCD">
        <w:rPr>
          <w:rFonts w:ascii="Segoe UI" w:hAnsi="Segoe UI" w:cs="Segoe UI"/>
          <w:sz w:val="22"/>
        </w:rPr>
        <w:t>a Inženýr</w:t>
      </w:r>
      <w:r w:rsidR="004560AE" w:rsidRPr="00F15DCD">
        <w:rPr>
          <w:rFonts w:ascii="Segoe UI" w:hAnsi="Segoe UI" w:cs="Segoe UI"/>
          <w:sz w:val="22"/>
        </w:rPr>
        <w:t>ská činnost</w:t>
      </w:r>
      <w:r w:rsidR="00EA079F" w:rsidRPr="00F15DCD">
        <w:rPr>
          <w:rFonts w:ascii="Segoe UI" w:hAnsi="Segoe UI" w:cs="Segoe UI"/>
          <w:sz w:val="22"/>
        </w:rPr>
        <w:t xml:space="preserve"> budou </w:t>
      </w:r>
      <w:r w:rsidR="00A91234" w:rsidRPr="00F15DCD">
        <w:rPr>
          <w:rFonts w:ascii="Segoe UI" w:hAnsi="Segoe UI" w:cs="Segoe UI"/>
          <w:sz w:val="22"/>
        </w:rPr>
        <w:t>odpovídat požadavkům stanoveným</w:t>
      </w:r>
      <w:r w:rsidR="00EA079F" w:rsidRPr="00F15DCD">
        <w:rPr>
          <w:rFonts w:ascii="Segoe UI" w:hAnsi="Segoe UI" w:cs="Segoe UI"/>
          <w:sz w:val="22"/>
        </w:rPr>
        <w:t xml:space="preserve"> t</w:t>
      </w:r>
      <w:r w:rsidR="00A91234" w:rsidRPr="00F15DCD">
        <w:rPr>
          <w:rFonts w:ascii="Segoe UI" w:hAnsi="Segoe UI" w:cs="Segoe UI"/>
          <w:sz w:val="22"/>
        </w:rPr>
        <w:t>outo</w:t>
      </w:r>
      <w:r w:rsidR="00EA079F" w:rsidRPr="00F15DCD">
        <w:rPr>
          <w:rFonts w:ascii="Segoe UI" w:hAnsi="Segoe UI" w:cs="Segoe UI"/>
          <w:sz w:val="22"/>
        </w:rPr>
        <w:t xml:space="preserve"> Smlouv</w:t>
      </w:r>
      <w:r w:rsidR="00A91234" w:rsidRPr="00F15DCD">
        <w:rPr>
          <w:rFonts w:ascii="Segoe UI" w:hAnsi="Segoe UI" w:cs="Segoe UI"/>
          <w:sz w:val="22"/>
        </w:rPr>
        <w:t>ou</w:t>
      </w:r>
      <w:r w:rsidR="00EA079F" w:rsidRPr="00F15DCD">
        <w:rPr>
          <w:rFonts w:ascii="Segoe UI" w:hAnsi="Segoe UI" w:cs="Segoe UI"/>
          <w:sz w:val="22"/>
        </w:rPr>
        <w:t>, zejména</w:t>
      </w:r>
      <w:r w:rsidR="008406DC" w:rsidRPr="00F15DCD">
        <w:rPr>
          <w:rFonts w:ascii="Segoe UI" w:hAnsi="Segoe UI" w:cs="Segoe UI"/>
          <w:sz w:val="22"/>
        </w:rPr>
        <w:t xml:space="preserve"> bud</w:t>
      </w:r>
      <w:r w:rsidR="005C33C9" w:rsidRPr="00F15DCD">
        <w:rPr>
          <w:rFonts w:ascii="Segoe UI" w:hAnsi="Segoe UI" w:cs="Segoe UI"/>
          <w:sz w:val="22"/>
        </w:rPr>
        <w:t>ou</w:t>
      </w:r>
      <w:r w:rsidR="008406DC" w:rsidRPr="00F15DCD">
        <w:rPr>
          <w:rFonts w:ascii="Segoe UI" w:hAnsi="Segoe UI" w:cs="Segoe UI"/>
          <w:sz w:val="22"/>
        </w:rPr>
        <w:t xml:space="preserve"> vyhovovat </w:t>
      </w:r>
      <w:r w:rsidR="00B53921" w:rsidRPr="00F15DCD">
        <w:rPr>
          <w:rFonts w:ascii="Segoe UI" w:hAnsi="Segoe UI" w:cs="Segoe UI"/>
          <w:sz w:val="22"/>
        </w:rPr>
        <w:t xml:space="preserve">účelu Smlouvy dle </w:t>
      </w:r>
      <w:r w:rsidR="005C33C9" w:rsidRPr="00F15DCD">
        <w:rPr>
          <w:rFonts w:ascii="Segoe UI" w:hAnsi="Segoe UI" w:cs="Segoe UI"/>
          <w:sz w:val="22"/>
        </w:rPr>
        <w:t>čl.</w:t>
      </w:r>
      <w:r w:rsidR="006B6CD8" w:rsidRPr="00F15DCD">
        <w:rPr>
          <w:rFonts w:ascii="Segoe UI" w:hAnsi="Segoe UI" w:cs="Segoe UI"/>
          <w:sz w:val="22"/>
        </w:rPr>
        <w:t xml:space="preserve"> </w:t>
      </w:r>
      <w:r w:rsidR="00666029" w:rsidRPr="00F15DCD">
        <w:rPr>
          <w:rFonts w:ascii="Segoe UI" w:hAnsi="Segoe UI" w:cs="Segoe UI"/>
          <w:sz w:val="22"/>
        </w:rPr>
        <w:fldChar w:fldCharType="begin"/>
      </w:r>
      <w:r w:rsidR="00666029" w:rsidRPr="00F15DCD">
        <w:rPr>
          <w:rFonts w:ascii="Segoe UI" w:hAnsi="Segoe UI" w:cs="Segoe UI"/>
          <w:sz w:val="22"/>
          <w:szCs w:val="22"/>
        </w:rPr>
        <w:instrText xml:space="preserve"> REF _Ref467242451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sidRPr="00C4674D">
        <w:rPr>
          <w:rFonts w:ascii="Segoe UI" w:hAnsi="Segoe UI" w:cs="Segoe UI"/>
          <w:sz w:val="22"/>
        </w:rPr>
        <w:t>5</w:t>
      </w:r>
      <w:r w:rsidR="00666029" w:rsidRPr="00F15DCD">
        <w:rPr>
          <w:rFonts w:ascii="Segoe UI" w:hAnsi="Segoe UI" w:cs="Segoe UI"/>
          <w:sz w:val="22"/>
        </w:rPr>
        <w:fldChar w:fldCharType="end"/>
      </w:r>
      <w:r w:rsidR="00B53921" w:rsidRPr="00F15DCD">
        <w:rPr>
          <w:rFonts w:ascii="Segoe UI" w:hAnsi="Segoe UI" w:cs="Segoe UI"/>
          <w:sz w:val="22"/>
          <w:szCs w:val="22"/>
        </w:rPr>
        <w:t xml:space="preserve"> Smlouvy</w:t>
      </w:r>
      <w:r w:rsidR="00EA079F" w:rsidRPr="00F15DCD">
        <w:rPr>
          <w:rFonts w:ascii="Segoe UI" w:hAnsi="Segoe UI" w:cs="Segoe UI"/>
          <w:sz w:val="22"/>
          <w:szCs w:val="22"/>
        </w:rPr>
        <w:t xml:space="preserve">. </w:t>
      </w:r>
      <w:r w:rsidR="00400BD1" w:rsidRPr="00F15DCD">
        <w:rPr>
          <w:rFonts w:ascii="Segoe UI" w:hAnsi="Segoe UI" w:cs="Segoe UI"/>
          <w:sz w:val="22"/>
          <w:szCs w:val="22"/>
        </w:rPr>
        <w:t>Je-li Projektová dokumentace</w:t>
      </w:r>
      <w:r w:rsidR="007A4FB2" w:rsidRPr="00F15DCD">
        <w:rPr>
          <w:rFonts w:ascii="Segoe UI" w:hAnsi="Segoe UI" w:cs="Segoe UI"/>
          <w:sz w:val="22"/>
          <w:szCs w:val="22"/>
        </w:rPr>
        <w:t xml:space="preserve"> </w:t>
      </w:r>
      <w:r w:rsidR="00400BD1" w:rsidRPr="00F15DCD">
        <w:rPr>
          <w:rFonts w:ascii="Segoe UI" w:hAnsi="Segoe UI" w:cs="Segoe UI"/>
          <w:sz w:val="22"/>
          <w:szCs w:val="22"/>
        </w:rPr>
        <w:t>a/nebo Inženýr</w:t>
      </w:r>
      <w:r w:rsidR="004560AE" w:rsidRPr="00F15DCD">
        <w:rPr>
          <w:rFonts w:ascii="Segoe UI" w:hAnsi="Segoe UI" w:cs="Segoe UI"/>
          <w:sz w:val="22"/>
          <w:szCs w:val="22"/>
        </w:rPr>
        <w:t>ská činnost</w:t>
      </w:r>
      <w:r w:rsidR="00400BD1" w:rsidRPr="00F15DCD">
        <w:rPr>
          <w:rFonts w:ascii="Segoe UI" w:hAnsi="Segoe UI" w:cs="Segoe UI"/>
          <w:sz w:val="22"/>
          <w:szCs w:val="22"/>
        </w:rPr>
        <w:t xml:space="preserve"> poskytován</w:t>
      </w:r>
      <w:r w:rsidR="004560AE" w:rsidRPr="00F15DCD">
        <w:rPr>
          <w:rFonts w:ascii="Segoe UI" w:hAnsi="Segoe UI" w:cs="Segoe UI"/>
          <w:sz w:val="22"/>
          <w:szCs w:val="22"/>
        </w:rPr>
        <w:t>a</w:t>
      </w:r>
      <w:r w:rsidR="00400BD1" w:rsidRPr="00F15DCD">
        <w:rPr>
          <w:rFonts w:ascii="Segoe UI" w:hAnsi="Segoe UI" w:cs="Segoe UI"/>
          <w:sz w:val="22"/>
          <w:szCs w:val="22"/>
        </w:rPr>
        <w:t xml:space="preserve"> </w:t>
      </w:r>
      <w:r w:rsidR="0083764F" w:rsidRPr="00F15DCD">
        <w:rPr>
          <w:rFonts w:ascii="Segoe UI" w:hAnsi="Segoe UI" w:cs="Segoe UI"/>
          <w:sz w:val="22"/>
          <w:szCs w:val="22"/>
        </w:rPr>
        <w:t>Pod</w:t>
      </w:r>
      <w:r w:rsidR="00400BD1" w:rsidRPr="00F15DCD">
        <w:rPr>
          <w:rFonts w:ascii="Segoe UI" w:hAnsi="Segoe UI" w:cs="Segoe UI"/>
          <w:sz w:val="22"/>
          <w:szCs w:val="22"/>
        </w:rPr>
        <w:t xml:space="preserve">dodavateli, zajistí u nich </w:t>
      </w:r>
      <w:r w:rsidRPr="00F15DCD">
        <w:rPr>
          <w:rFonts w:ascii="Segoe UI" w:hAnsi="Segoe UI" w:cs="Segoe UI"/>
          <w:sz w:val="22"/>
          <w:szCs w:val="22"/>
        </w:rPr>
        <w:t>Zhotovitel</w:t>
      </w:r>
      <w:r w:rsidR="00400BD1" w:rsidRPr="00F15DCD">
        <w:rPr>
          <w:rFonts w:ascii="Segoe UI" w:hAnsi="Segoe UI" w:cs="Segoe UI"/>
          <w:sz w:val="22"/>
          <w:szCs w:val="22"/>
        </w:rPr>
        <w:t xml:space="preserve"> záruku k</w:t>
      </w:r>
      <w:r w:rsidR="00F3046F" w:rsidRPr="00F15DCD">
        <w:rPr>
          <w:rFonts w:ascii="Segoe UI" w:hAnsi="Segoe UI" w:cs="Segoe UI"/>
          <w:sz w:val="22"/>
          <w:szCs w:val="22"/>
        </w:rPr>
        <w:t> </w:t>
      </w:r>
      <w:r w:rsidR="00400BD1" w:rsidRPr="00F15DCD">
        <w:rPr>
          <w:rFonts w:ascii="Segoe UI" w:hAnsi="Segoe UI" w:cs="Segoe UI"/>
          <w:sz w:val="22"/>
          <w:szCs w:val="22"/>
        </w:rPr>
        <w:t>těmto plněním minimálně v</w:t>
      </w:r>
      <w:r w:rsidR="00F3046F" w:rsidRPr="00F15DCD">
        <w:rPr>
          <w:rFonts w:ascii="Segoe UI" w:hAnsi="Segoe UI" w:cs="Segoe UI"/>
          <w:sz w:val="22"/>
          <w:szCs w:val="22"/>
        </w:rPr>
        <w:t> </w:t>
      </w:r>
      <w:r w:rsidR="00400BD1" w:rsidRPr="00F15DCD">
        <w:rPr>
          <w:rFonts w:ascii="Segoe UI" w:hAnsi="Segoe UI" w:cs="Segoe UI"/>
          <w:sz w:val="22"/>
          <w:szCs w:val="22"/>
        </w:rPr>
        <w:t>rozsahu požadavků vyplývajících z</w:t>
      </w:r>
      <w:r w:rsidR="00F3046F" w:rsidRPr="00F15DCD">
        <w:rPr>
          <w:rFonts w:ascii="Segoe UI" w:hAnsi="Segoe UI" w:cs="Segoe UI"/>
          <w:sz w:val="22"/>
          <w:szCs w:val="22"/>
        </w:rPr>
        <w:t> </w:t>
      </w:r>
      <w:r w:rsidR="00A0421C" w:rsidRPr="00F15DCD">
        <w:rPr>
          <w:rFonts w:ascii="Segoe UI" w:hAnsi="Segoe UI" w:cs="Segoe UI"/>
          <w:sz w:val="22"/>
          <w:szCs w:val="22"/>
        </w:rPr>
        <w:t xml:space="preserve">čl. </w:t>
      </w:r>
      <w:r w:rsidR="008821AC" w:rsidRPr="00F15DCD">
        <w:rPr>
          <w:rFonts w:ascii="Segoe UI" w:hAnsi="Segoe UI" w:cs="Segoe UI"/>
          <w:sz w:val="22"/>
          <w:szCs w:val="22"/>
        </w:rPr>
        <w:fldChar w:fldCharType="begin"/>
      </w:r>
      <w:r w:rsidR="008821AC" w:rsidRPr="00F15DCD">
        <w:rPr>
          <w:rFonts w:ascii="Segoe UI" w:hAnsi="Segoe UI" w:cs="Segoe UI"/>
          <w:sz w:val="22"/>
          <w:szCs w:val="22"/>
        </w:rPr>
        <w:instrText xml:space="preserve"> REF _Ref51150138 \r \h  \* MERGEFORMAT </w:instrText>
      </w:r>
      <w:r w:rsidR="008821AC" w:rsidRPr="00F15DCD">
        <w:rPr>
          <w:rFonts w:ascii="Segoe UI" w:hAnsi="Segoe UI" w:cs="Segoe UI"/>
          <w:sz w:val="22"/>
          <w:szCs w:val="22"/>
        </w:rPr>
      </w:r>
      <w:r w:rsidR="008821AC" w:rsidRPr="00F15DCD">
        <w:rPr>
          <w:rFonts w:ascii="Segoe UI" w:hAnsi="Segoe UI" w:cs="Segoe UI"/>
          <w:sz w:val="22"/>
          <w:szCs w:val="22"/>
        </w:rPr>
        <w:fldChar w:fldCharType="separate"/>
      </w:r>
      <w:r w:rsidR="00C4674D">
        <w:rPr>
          <w:rFonts w:ascii="Segoe UI" w:hAnsi="Segoe UI" w:cs="Segoe UI"/>
          <w:sz w:val="22"/>
          <w:szCs w:val="22"/>
        </w:rPr>
        <w:t>19</w:t>
      </w:r>
      <w:r w:rsidR="008821AC" w:rsidRPr="00F15DCD">
        <w:rPr>
          <w:rFonts w:ascii="Segoe UI" w:hAnsi="Segoe UI" w:cs="Segoe UI"/>
          <w:sz w:val="22"/>
          <w:szCs w:val="22"/>
        </w:rPr>
        <w:fldChar w:fldCharType="end"/>
      </w:r>
      <w:r w:rsidR="007A4FB2" w:rsidRPr="00F15DCD">
        <w:rPr>
          <w:rFonts w:ascii="Segoe UI" w:hAnsi="Segoe UI" w:cs="Segoe UI"/>
          <w:sz w:val="22"/>
          <w:szCs w:val="22"/>
        </w:rPr>
        <w:t xml:space="preserve"> </w:t>
      </w:r>
      <w:r w:rsidR="00A0421C" w:rsidRPr="00F15DCD">
        <w:rPr>
          <w:rFonts w:ascii="Segoe UI" w:hAnsi="Segoe UI" w:cs="Segoe UI"/>
          <w:sz w:val="22"/>
          <w:szCs w:val="22"/>
        </w:rPr>
        <w:t>Smlouvy</w:t>
      </w:r>
      <w:r w:rsidR="00400BD1" w:rsidRPr="00F15DCD">
        <w:rPr>
          <w:rFonts w:ascii="Segoe UI" w:hAnsi="Segoe UI" w:cs="Segoe UI"/>
          <w:sz w:val="22"/>
        </w:rPr>
        <w:t>.</w:t>
      </w:r>
      <w:r w:rsidR="001C6F0C" w:rsidRPr="00F15DCD">
        <w:rPr>
          <w:rFonts w:ascii="Segoe UI" w:hAnsi="Segoe UI" w:cs="Segoe UI"/>
          <w:sz w:val="22"/>
        </w:rPr>
        <w:t xml:space="preserve"> Ujednáním dle tohoto odstavce není dotčen rozsah Záruky za jakost poskytované Zhotovitelem podle čl.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_Ref60248322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19</w:t>
      </w:r>
      <w:r w:rsidR="001C6F0C" w:rsidRPr="00F15DCD">
        <w:rPr>
          <w:rFonts w:ascii="Segoe UI" w:hAnsi="Segoe UI" w:cs="Segoe UI"/>
          <w:sz w:val="22"/>
        </w:rPr>
        <w:fldChar w:fldCharType="end"/>
      </w:r>
      <w:r w:rsidR="001C6F0C" w:rsidRPr="00F15DCD">
        <w:rPr>
          <w:rFonts w:ascii="Segoe UI" w:hAnsi="Segoe UI" w:cs="Segoe UI"/>
          <w:sz w:val="22"/>
        </w:rPr>
        <w:t xml:space="preserve"> Smlouvy.</w:t>
      </w:r>
      <w:bookmarkEnd w:id="255"/>
      <w:r w:rsidR="001C6F0C" w:rsidRPr="00F15DCD">
        <w:rPr>
          <w:rFonts w:ascii="Segoe UI" w:hAnsi="Segoe UI" w:cs="Segoe UI"/>
          <w:sz w:val="22"/>
        </w:rPr>
        <w:t xml:space="preserve"> </w:t>
      </w:r>
    </w:p>
    <w:p w14:paraId="39E9E5B4" w14:textId="512CF3D2" w:rsidR="00661EFC" w:rsidRPr="00F15DCD" w:rsidRDefault="00661EFC" w:rsidP="007F4CFA">
      <w:pPr>
        <w:pStyle w:val="RLlneksmlouvy"/>
        <w:numPr>
          <w:ilvl w:val="0"/>
          <w:numId w:val="20"/>
        </w:numPr>
        <w:spacing w:line="240" w:lineRule="auto"/>
        <w:ind w:left="737" w:hanging="737"/>
        <w:rPr>
          <w:rFonts w:cs="Segoe UI"/>
        </w:rPr>
      </w:pPr>
      <w:bookmarkStart w:id="257" w:name="_Ref50718065"/>
      <w:bookmarkStart w:id="258" w:name="_Toc192631537"/>
      <w:bookmarkStart w:id="259" w:name="_Toc169076930"/>
      <w:bookmarkEnd w:id="256"/>
      <w:r w:rsidRPr="00F15DCD">
        <w:rPr>
          <w:rFonts w:cs="Segoe UI"/>
        </w:rPr>
        <w:t>ZAJIŠTĚNÍ KVALITY DÍLA</w:t>
      </w:r>
      <w:bookmarkEnd w:id="257"/>
      <w:bookmarkEnd w:id="258"/>
      <w:bookmarkEnd w:id="259"/>
      <w:r w:rsidRPr="00F15DCD">
        <w:rPr>
          <w:rFonts w:cs="Segoe UI"/>
        </w:rPr>
        <w:t xml:space="preserve"> </w:t>
      </w:r>
    </w:p>
    <w:p w14:paraId="294715AD" w14:textId="6995EF52" w:rsidR="00661EFC" w:rsidRPr="00F15DCD" w:rsidRDefault="00661EFC" w:rsidP="007F4CFA">
      <w:pPr>
        <w:pStyle w:val="RLTextlnkuslovan"/>
        <w:numPr>
          <w:ilvl w:val="1"/>
          <w:numId w:val="21"/>
        </w:numPr>
        <w:spacing w:line="240" w:lineRule="auto"/>
        <w:ind w:left="1418" w:hanging="709"/>
        <w:rPr>
          <w:rFonts w:ascii="Segoe UI" w:hAnsi="Segoe UI" w:cs="Segoe UI"/>
          <w:sz w:val="22"/>
        </w:rPr>
      </w:pPr>
      <w:bookmarkStart w:id="260" w:name="_Ref50658930"/>
      <w:r w:rsidRPr="00F15DCD">
        <w:rPr>
          <w:rFonts w:ascii="Segoe UI" w:hAnsi="Segoe UI" w:cs="Segoe UI"/>
          <w:sz w:val="22"/>
        </w:rPr>
        <w:t>Zhotovitel je povinen zajistit, že Dílo bude provedeno v</w:t>
      </w:r>
      <w:r w:rsidR="00F3046F" w:rsidRPr="00F15DCD">
        <w:rPr>
          <w:rFonts w:ascii="Segoe UI" w:hAnsi="Segoe UI" w:cs="Segoe UI"/>
          <w:sz w:val="22"/>
        </w:rPr>
        <w:t> </w:t>
      </w:r>
      <w:r w:rsidRPr="00F15DCD">
        <w:rPr>
          <w:rFonts w:ascii="Segoe UI" w:hAnsi="Segoe UI" w:cs="Segoe UI"/>
          <w:sz w:val="22"/>
        </w:rPr>
        <w:t>souladu s</w:t>
      </w:r>
      <w:r w:rsidR="00F3046F" w:rsidRPr="00F15DCD">
        <w:rPr>
          <w:rFonts w:ascii="Segoe UI" w:hAnsi="Segoe UI" w:cs="Segoe UI"/>
          <w:sz w:val="22"/>
        </w:rPr>
        <w:t> </w:t>
      </w:r>
      <w:r w:rsidRPr="00F15DCD">
        <w:rPr>
          <w:rFonts w:ascii="Segoe UI" w:hAnsi="Segoe UI" w:cs="Segoe UI"/>
          <w:sz w:val="22"/>
        </w:rPr>
        <w:t xml:space="preserve">požadavky vymezenými </w:t>
      </w:r>
      <w:r w:rsidR="00396C5F" w:rsidRPr="00F15DCD">
        <w:rPr>
          <w:rFonts w:ascii="Segoe UI" w:hAnsi="Segoe UI" w:cs="Segoe UI"/>
          <w:sz w:val="22"/>
        </w:rPr>
        <w:t>ve Smlouvě</w:t>
      </w:r>
      <w:r w:rsidR="00550B41" w:rsidRPr="00F15DCD">
        <w:rPr>
          <w:rFonts w:ascii="Segoe UI" w:hAnsi="Segoe UI" w:cs="Segoe UI"/>
          <w:sz w:val="22"/>
        </w:rPr>
        <w:t>,</w:t>
      </w:r>
      <w:r w:rsidR="00396C5F" w:rsidRPr="00F15DCD">
        <w:rPr>
          <w:rFonts w:ascii="Segoe UI" w:hAnsi="Segoe UI" w:cs="Segoe UI"/>
          <w:sz w:val="22"/>
        </w:rPr>
        <w:t xml:space="preserve"> </w:t>
      </w:r>
      <w:r w:rsidR="00F83125" w:rsidRPr="00F15DCD">
        <w:rPr>
          <w:rFonts w:ascii="Segoe UI" w:hAnsi="Segoe UI" w:cs="Segoe UI"/>
          <w:sz w:val="22"/>
        </w:rPr>
        <w:t>s</w:t>
      </w:r>
      <w:r w:rsidR="00F3046F" w:rsidRPr="00F15DCD">
        <w:rPr>
          <w:rFonts w:ascii="Segoe UI" w:hAnsi="Segoe UI" w:cs="Segoe UI"/>
          <w:sz w:val="22"/>
        </w:rPr>
        <w:t> </w:t>
      </w:r>
      <w:r w:rsidR="00AE019B" w:rsidRPr="00F15DCD">
        <w:rPr>
          <w:rFonts w:ascii="Segoe UI" w:hAnsi="Segoe UI" w:cs="Segoe UI"/>
          <w:sz w:val="22"/>
        </w:rPr>
        <w:t>Požadav</w:t>
      </w:r>
      <w:r w:rsidR="00F83125" w:rsidRPr="00F15DCD">
        <w:rPr>
          <w:rFonts w:ascii="Segoe UI" w:hAnsi="Segoe UI" w:cs="Segoe UI"/>
          <w:sz w:val="22"/>
        </w:rPr>
        <w:t>ky</w:t>
      </w:r>
      <w:r w:rsidR="00AE019B" w:rsidRPr="00F15DCD">
        <w:rPr>
          <w:rFonts w:ascii="Segoe UI" w:hAnsi="Segoe UI" w:cs="Segoe UI"/>
          <w:sz w:val="22"/>
        </w:rPr>
        <w:t xml:space="preserve"> Objednatele </w:t>
      </w:r>
      <w:r w:rsidR="00396C5F" w:rsidRPr="00F15DCD">
        <w:rPr>
          <w:rFonts w:ascii="Segoe UI" w:hAnsi="Segoe UI" w:cs="Segoe UI"/>
          <w:sz w:val="22"/>
        </w:rPr>
        <w:t>a</w:t>
      </w:r>
      <w:r w:rsidRPr="00F15DCD">
        <w:rPr>
          <w:rFonts w:ascii="Segoe UI" w:hAnsi="Segoe UI" w:cs="Segoe UI"/>
          <w:sz w:val="22"/>
        </w:rPr>
        <w:t xml:space="preserve"> Právními předpisy.</w:t>
      </w:r>
      <w:bookmarkEnd w:id="260"/>
      <w:r w:rsidRPr="00F15DCD">
        <w:rPr>
          <w:rFonts w:ascii="Segoe UI" w:hAnsi="Segoe UI" w:cs="Segoe UI"/>
          <w:sz w:val="22"/>
        </w:rPr>
        <w:t xml:space="preserve">  </w:t>
      </w:r>
    </w:p>
    <w:p w14:paraId="0D32EE7B" w14:textId="08E2C839" w:rsidR="00661EFC" w:rsidRPr="00F15DCD" w:rsidRDefault="00661EFC" w:rsidP="007F4CFA">
      <w:pPr>
        <w:pStyle w:val="RLTextlnkuslovan"/>
        <w:numPr>
          <w:ilvl w:val="1"/>
          <w:numId w:val="21"/>
        </w:numPr>
        <w:spacing w:line="240" w:lineRule="auto"/>
        <w:ind w:left="1418" w:hanging="709"/>
        <w:rPr>
          <w:rFonts w:ascii="Segoe UI" w:hAnsi="Segoe UI" w:cs="Segoe UI"/>
          <w:sz w:val="22"/>
        </w:rPr>
      </w:pPr>
      <w:bookmarkStart w:id="261" w:name="_Ref62137020"/>
      <w:r w:rsidRPr="00F15DCD">
        <w:rPr>
          <w:rFonts w:ascii="Segoe UI" w:hAnsi="Segoe UI" w:cs="Segoe UI"/>
          <w:sz w:val="22"/>
        </w:rPr>
        <w:t xml:space="preserve">Zhotovitel </w:t>
      </w:r>
      <w:r w:rsidR="00D1306B" w:rsidRPr="00F15DCD">
        <w:rPr>
          <w:rFonts w:ascii="Segoe UI" w:hAnsi="Segoe UI" w:cs="Segoe UI"/>
          <w:sz w:val="22"/>
        </w:rPr>
        <w:t>prohlašuje, že bude mít</w:t>
      </w:r>
      <w:r w:rsidRPr="00F15DCD">
        <w:rPr>
          <w:rFonts w:ascii="Segoe UI" w:hAnsi="Segoe UI" w:cs="Segoe UI"/>
          <w:sz w:val="22"/>
        </w:rPr>
        <w:t xml:space="preserve"> po celou dobu </w:t>
      </w:r>
      <w:r w:rsidR="00D1306B" w:rsidRPr="00F15DCD">
        <w:rPr>
          <w:rFonts w:ascii="Segoe UI" w:hAnsi="Segoe UI" w:cs="Segoe UI"/>
          <w:sz w:val="22"/>
        </w:rPr>
        <w:t>trvání Smlouvy zavedený systém řízení jakosti podle technické normy ČSN EN ISO 9001:2015</w:t>
      </w:r>
      <w:r w:rsidR="000E0D14" w:rsidRPr="00F15DCD">
        <w:rPr>
          <w:rFonts w:ascii="Segoe UI" w:hAnsi="Segoe UI" w:cs="Segoe UI"/>
          <w:sz w:val="22"/>
        </w:rPr>
        <w:t xml:space="preserve">, pro oblast </w:t>
      </w:r>
      <w:r w:rsidR="004078C8" w:rsidRPr="00F15DCD">
        <w:rPr>
          <w:rFonts w:ascii="Segoe UI" w:hAnsi="Segoe UI" w:cs="Segoe UI"/>
          <w:sz w:val="22"/>
        </w:rPr>
        <w:t xml:space="preserve">provádění </w:t>
      </w:r>
      <w:r w:rsidR="000E0D14" w:rsidRPr="00F15DCD">
        <w:rPr>
          <w:rFonts w:ascii="Segoe UI" w:hAnsi="Segoe UI" w:cs="Segoe UI"/>
          <w:sz w:val="22"/>
        </w:rPr>
        <w:t>pozemních a/nebo technologických staveb</w:t>
      </w:r>
      <w:r w:rsidR="001B75C7" w:rsidRPr="00F15DCD">
        <w:rPr>
          <w:rFonts w:ascii="Segoe UI" w:hAnsi="Segoe UI" w:cs="Segoe UI"/>
          <w:sz w:val="22"/>
        </w:rPr>
        <w:t>, OHSAS 18001 nebo ČSN EN ISO 45001</w:t>
      </w:r>
      <w:r w:rsidR="000E0D14" w:rsidRPr="00F15DCD">
        <w:rPr>
          <w:rFonts w:ascii="Segoe UI" w:hAnsi="Segoe UI" w:cs="Segoe UI"/>
          <w:sz w:val="22"/>
        </w:rPr>
        <w:t xml:space="preserve">, pro oblast provádění pozemních </w:t>
      </w:r>
      <w:r w:rsidR="00A0421C" w:rsidRPr="00F15DCD">
        <w:rPr>
          <w:rFonts w:ascii="Segoe UI" w:hAnsi="Segoe UI" w:cs="Segoe UI"/>
          <w:sz w:val="22"/>
        </w:rPr>
        <w:t>a/nebo</w:t>
      </w:r>
      <w:r w:rsidR="000E0D14" w:rsidRPr="00F15DCD">
        <w:rPr>
          <w:rFonts w:ascii="Segoe UI" w:hAnsi="Segoe UI" w:cs="Segoe UI"/>
          <w:sz w:val="22"/>
        </w:rPr>
        <w:t xml:space="preserve"> technologických staveb</w:t>
      </w:r>
      <w:r w:rsidR="001B75C7" w:rsidRPr="00F15DCD">
        <w:rPr>
          <w:rFonts w:ascii="Segoe UI" w:hAnsi="Segoe UI" w:cs="Segoe UI"/>
          <w:sz w:val="22"/>
        </w:rPr>
        <w:t xml:space="preserve">, </w:t>
      </w:r>
      <w:r w:rsidR="008821AC" w:rsidRPr="00F15DCD">
        <w:rPr>
          <w:rFonts w:ascii="Segoe UI" w:hAnsi="Segoe UI" w:cs="Segoe UI"/>
          <w:sz w:val="22"/>
        </w:rPr>
        <w:t xml:space="preserve">ČSN EN ISO 14001, </w:t>
      </w:r>
      <w:r w:rsidR="004078C8" w:rsidRPr="00F15DCD">
        <w:rPr>
          <w:rFonts w:ascii="Segoe UI" w:hAnsi="Segoe UI" w:cs="Segoe UI"/>
          <w:sz w:val="22"/>
        </w:rPr>
        <w:t xml:space="preserve">pro oblast provádění pozemních či technologických staveb, </w:t>
      </w:r>
      <w:r w:rsidR="001B75C7" w:rsidRPr="00F15DCD">
        <w:rPr>
          <w:rFonts w:ascii="Segoe UI" w:hAnsi="Segoe UI" w:cs="Segoe UI"/>
          <w:sz w:val="22"/>
        </w:rPr>
        <w:t>případně jiných norem</w:t>
      </w:r>
      <w:r w:rsidR="00D1306B" w:rsidRPr="00F15DCD">
        <w:rPr>
          <w:rFonts w:ascii="Segoe UI" w:hAnsi="Segoe UI" w:cs="Segoe UI"/>
          <w:sz w:val="22"/>
        </w:rPr>
        <w:t>, kter</w:t>
      </w:r>
      <w:r w:rsidR="001B75C7" w:rsidRPr="00F15DCD">
        <w:rPr>
          <w:rFonts w:ascii="Segoe UI" w:hAnsi="Segoe UI" w:cs="Segoe UI"/>
          <w:sz w:val="22"/>
        </w:rPr>
        <w:t>é je</w:t>
      </w:r>
      <w:r w:rsidR="00D1306B" w:rsidRPr="00F15DCD">
        <w:rPr>
          <w:rFonts w:ascii="Segoe UI" w:hAnsi="Segoe UI" w:cs="Segoe UI"/>
          <w:sz w:val="22"/>
        </w:rPr>
        <w:t xml:space="preserve"> nahrazuj</w:t>
      </w:r>
      <w:r w:rsidR="001B75C7" w:rsidRPr="00F15DCD">
        <w:rPr>
          <w:rFonts w:ascii="Segoe UI" w:hAnsi="Segoe UI" w:cs="Segoe UI"/>
          <w:sz w:val="22"/>
        </w:rPr>
        <w:t>í</w:t>
      </w:r>
      <w:r w:rsidR="00D1306B" w:rsidRPr="00F15DCD">
        <w:rPr>
          <w:rFonts w:ascii="Segoe UI" w:hAnsi="Segoe UI" w:cs="Segoe UI"/>
          <w:sz w:val="22"/>
        </w:rPr>
        <w:t>.</w:t>
      </w:r>
      <w:bookmarkEnd w:id="261"/>
      <w:r w:rsidR="00D1306B" w:rsidRPr="00F15DCD">
        <w:rPr>
          <w:rFonts w:ascii="Segoe UI" w:hAnsi="Segoe UI" w:cs="Segoe UI"/>
          <w:sz w:val="22"/>
        </w:rPr>
        <w:t xml:space="preserve"> </w:t>
      </w:r>
    </w:p>
    <w:p w14:paraId="00227413" w14:textId="28B0C8DA" w:rsidR="00E91F71" w:rsidRPr="00F15DCD" w:rsidRDefault="00E91F71"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 xml:space="preserve">Po dobu trvání Smlouvy je Objednatel kdykoli oprávněn provést audit systému zabezpečování kvality dle Smlouvy, kontrolu provádění Díla a kontrolu veškeré dokumentace </w:t>
      </w:r>
      <w:r w:rsidR="003B6B71" w:rsidRPr="00F15DCD">
        <w:rPr>
          <w:rFonts w:ascii="Segoe UI" w:hAnsi="Segoe UI" w:cs="Segoe UI"/>
          <w:sz w:val="22"/>
        </w:rPr>
        <w:t xml:space="preserve">zpracované </w:t>
      </w:r>
      <w:r w:rsidRPr="00F15DCD">
        <w:rPr>
          <w:rFonts w:ascii="Segoe UI" w:hAnsi="Segoe UI" w:cs="Segoe UI"/>
          <w:sz w:val="22"/>
        </w:rPr>
        <w:t xml:space="preserve">dle Smlouvy, a Zhotovitel je povinen mu výkon takových kontrol kdykoli na požádání umožnit. </w:t>
      </w:r>
      <w:r w:rsidR="00A41823" w:rsidRPr="00F15DCD">
        <w:rPr>
          <w:rFonts w:ascii="Segoe UI" w:hAnsi="Segoe UI" w:cs="Segoe UI"/>
          <w:sz w:val="22"/>
        </w:rPr>
        <w:t xml:space="preserve"> </w:t>
      </w:r>
    </w:p>
    <w:p w14:paraId="40533A24" w14:textId="35DECD19" w:rsidR="00ED465C" w:rsidRPr="00F15DCD" w:rsidRDefault="00A41823"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Zhotovitel je povinen zpracovat Manuál kvality</w:t>
      </w:r>
      <w:r w:rsidR="00175F79" w:rsidRPr="00F15DCD">
        <w:rPr>
          <w:rFonts w:ascii="Segoe UI" w:hAnsi="Segoe UI" w:cs="Segoe UI"/>
          <w:sz w:val="22"/>
        </w:rPr>
        <w:t xml:space="preserve"> a/nebo Plán zkoušek</w:t>
      </w:r>
      <w:r w:rsidR="008E4E62" w:rsidRPr="00F15DCD">
        <w:rPr>
          <w:rFonts w:ascii="Segoe UI" w:hAnsi="Segoe UI" w:cs="Segoe UI"/>
          <w:sz w:val="22"/>
        </w:rPr>
        <w:t xml:space="preserve"> v</w:t>
      </w:r>
      <w:r w:rsidR="00F3046F" w:rsidRPr="00F15DCD">
        <w:rPr>
          <w:rFonts w:ascii="Segoe UI" w:hAnsi="Segoe UI" w:cs="Segoe UI"/>
          <w:sz w:val="22"/>
        </w:rPr>
        <w:t> </w:t>
      </w:r>
      <w:r w:rsidR="008E4E62" w:rsidRPr="00F15DCD">
        <w:rPr>
          <w:rFonts w:ascii="Segoe UI" w:hAnsi="Segoe UI" w:cs="Segoe UI"/>
          <w:sz w:val="22"/>
        </w:rPr>
        <w:t>termínu</w:t>
      </w:r>
      <w:r w:rsidR="00270995" w:rsidRPr="00F15DCD">
        <w:rPr>
          <w:rFonts w:ascii="Segoe UI" w:hAnsi="Segoe UI" w:cs="Segoe UI"/>
          <w:sz w:val="22"/>
        </w:rPr>
        <w:t xml:space="preserve"> a dle požadavků</w:t>
      </w:r>
      <w:r w:rsidR="008E4E62" w:rsidRPr="00F15DCD">
        <w:rPr>
          <w:rFonts w:ascii="Segoe UI" w:hAnsi="Segoe UI" w:cs="Segoe UI"/>
          <w:sz w:val="22"/>
        </w:rPr>
        <w:t xml:space="preserve"> vymezen</w:t>
      </w:r>
      <w:r w:rsidR="00270995" w:rsidRPr="00F15DCD">
        <w:rPr>
          <w:rFonts w:ascii="Segoe UI" w:hAnsi="Segoe UI" w:cs="Segoe UI"/>
          <w:sz w:val="22"/>
        </w:rPr>
        <w:t>ých</w:t>
      </w:r>
      <w:r w:rsidR="008E4E62" w:rsidRPr="00F15DCD">
        <w:rPr>
          <w:rFonts w:ascii="Segoe UI" w:hAnsi="Segoe UI" w:cs="Segoe UI"/>
          <w:sz w:val="22"/>
        </w:rPr>
        <w:t xml:space="preserve"> v</w:t>
      </w:r>
      <w:r w:rsidR="00F3046F" w:rsidRPr="00F15DCD">
        <w:rPr>
          <w:rFonts w:ascii="Segoe UI" w:hAnsi="Segoe UI" w:cs="Segoe UI"/>
          <w:sz w:val="22"/>
        </w:rPr>
        <w:t> </w:t>
      </w:r>
      <w:r w:rsidR="00276724" w:rsidRPr="00F15DCD">
        <w:rPr>
          <w:rFonts w:ascii="Segoe UI" w:hAnsi="Segoe UI" w:cs="Segoe UI"/>
          <w:sz w:val="22"/>
        </w:rPr>
        <w:t xml:space="preserve">Požadavcích Objednatele. </w:t>
      </w:r>
      <w:r w:rsidR="00396C5F" w:rsidRPr="00F15DCD">
        <w:rPr>
          <w:rFonts w:ascii="Segoe UI" w:hAnsi="Segoe UI" w:cs="Segoe UI"/>
          <w:sz w:val="22"/>
          <w:highlight w:val="yellow"/>
        </w:rPr>
        <w:t xml:space="preserve"> </w:t>
      </w:r>
      <w:r w:rsidR="008E4E62" w:rsidRPr="00F15DCD">
        <w:rPr>
          <w:rFonts w:ascii="Segoe UI" w:hAnsi="Segoe UI" w:cs="Segoe UI"/>
          <w:sz w:val="22"/>
          <w:highlight w:val="yellow"/>
        </w:rPr>
        <w:t xml:space="preserve"> </w:t>
      </w:r>
    </w:p>
    <w:p w14:paraId="3177B5B5" w14:textId="3F6F0BED" w:rsidR="003B6B71" w:rsidRPr="00F15DCD" w:rsidRDefault="003B6B71"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Zhotovitel je povinen v</w:t>
      </w:r>
      <w:r w:rsidR="00F3046F" w:rsidRPr="00F15DCD">
        <w:rPr>
          <w:rFonts w:ascii="Segoe UI" w:hAnsi="Segoe UI" w:cs="Segoe UI"/>
          <w:sz w:val="22"/>
        </w:rPr>
        <w:t> </w:t>
      </w:r>
      <w:r w:rsidRPr="00F15DCD">
        <w:rPr>
          <w:rFonts w:ascii="Segoe UI" w:hAnsi="Segoe UI" w:cs="Segoe UI"/>
          <w:sz w:val="22"/>
        </w:rPr>
        <w:t>průběhu provádění Díla aktualizovat Manuál kvality</w:t>
      </w:r>
      <w:r w:rsidR="00270995" w:rsidRPr="00F15DCD">
        <w:rPr>
          <w:rFonts w:ascii="Segoe UI" w:hAnsi="Segoe UI" w:cs="Segoe UI"/>
          <w:sz w:val="22"/>
        </w:rPr>
        <w:t xml:space="preserve"> a/nebo Plán zkoušek</w:t>
      </w:r>
      <w:r w:rsidRPr="00F15DCD">
        <w:rPr>
          <w:rFonts w:ascii="Segoe UI" w:hAnsi="Segoe UI" w:cs="Segoe UI"/>
          <w:sz w:val="22"/>
        </w:rPr>
        <w:t xml:space="preserve"> dle potřeby, např. nastane-li skutečnost, která zapříčiní nutnost změny Manuálu kvality. Aktualizovaný Manuál kvality</w:t>
      </w:r>
      <w:r w:rsidR="00270995" w:rsidRPr="00F15DCD">
        <w:rPr>
          <w:rFonts w:ascii="Segoe UI" w:hAnsi="Segoe UI" w:cs="Segoe UI"/>
          <w:sz w:val="22"/>
        </w:rPr>
        <w:t xml:space="preserve"> a/nebo Plán zkoušek</w:t>
      </w:r>
      <w:r w:rsidRPr="00F15DCD">
        <w:rPr>
          <w:rFonts w:ascii="Segoe UI" w:hAnsi="Segoe UI" w:cs="Segoe UI"/>
          <w:sz w:val="22"/>
        </w:rPr>
        <w:t xml:space="preserve"> je Zhotovitel povinen předat Objednateli</w:t>
      </w:r>
      <w:r w:rsidR="00F83125" w:rsidRPr="00F15DCD">
        <w:rPr>
          <w:rFonts w:ascii="Segoe UI" w:hAnsi="Segoe UI" w:cs="Segoe UI"/>
          <w:sz w:val="22"/>
        </w:rPr>
        <w:t xml:space="preserve"> bez zbytečného odkladu po jeho aktualizaci</w:t>
      </w:r>
      <w:r w:rsidRPr="00F15DCD">
        <w:rPr>
          <w:rFonts w:ascii="Segoe UI" w:hAnsi="Segoe UI" w:cs="Segoe UI"/>
          <w:sz w:val="22"/>
        </w:rPr>
        <w:t xml:space="preserve">. </w:t>
      </w:r>
    </w:p>
    <w:p w14:paraId="7B72316E" w14:textId="6F3DA2B7" w:rsidR="00AB351F" w:rsidRPr="00F15DCD" w:rsidRDefault="00AB351F" w:rsidP="007F4CFA">
      <w:pPr>
        <w:pStyle w:val="RLTextlnkuslovan"/>
        <w:numPr>
          <w:ilvl w:val="1"/>
          <w:numId w:val="21"/>
        </w:numPr>
        <w:spacing w:line="240" w:lineRule="auto"/>
        <w:ind w:left="1418" w:hanging="709"/>
        <w:rPr>
          <w:rFonts w:ascii="Segoe UI" w:hAnsi="Segoe UI" w:cs="Segoe UI"/>
          <w:sz w:val="22"/>
        </w:rPr>
      </w:pPr>
      <w:bookmarkStart w:id="262" w:name="_Ref65577624"/>
      <w:bookmarkStart w:id="263" w:name="_Hlk191398066"/>
      <w:r w:rsidRPr="00F15DCD">
        <w:rPr>
          <w:rFonts w:ascii="Segoe UI" w:hAnsi="Segoe UI" w:cs="Segoe UI"/>
          <w:sz w:val="22"/>
        </w:rPr>
        <w:t xml:space="preserve">Zhotovitel je povinen zúčastnit se jakékoli zkoušky či kontroly, kterou bude Zhotovitel </w:t>
      </w:r>
      <w:r w:rsidR="0062179D" w:rsidRPr="00F15DCD">
        <w:rPr>
          <w:rFonts w:ascii="Segoe UI" w:hAnsi="Segoe UI" w:cs="Segoe UI"/>
          <w:sz w:val="22"/>
        </w:rPr>
        <w:t xml:space="preserve">či jakýkoli jeho Poddodavatel </w:t>
      </w:r>
      <w:r w:rsidRPr="00F15DCD">
        <w:rPr>
          <w:rFonts w:ascii="Segoe UI" w:hAnsi="Segoe UI" w:cs="Segoe UI"/>
          <w:sz w:val="22"/>
        </w:rPr>
        <w:t>provádět v</w:t>
      </w:r>
      <w:r w:rsidR="00F3046F" w:rsidRPr="00F15DCD">
        <w:rPr>
          <w:rFonts w:ascii="Segoe UI" w:hAnsi="Segoe UI" w:cs="Segoe UI"/>
          <w:sz w:val="22"/>
        </w:rPr>
        <w:t> </w:t>
      </w:r>
      <w:r w:rsidRPr="00F15DCD">
        <w:rPr>
          <w:rFonts w:ascii="Segoe UI" w:hAnsi="Segoe UI" w:cs="Segoe UI"/>
          <w:sz w:val="22"/>
        </w:rPr>
        <w:t>souladu s</w:t>
      </w:r>
      <w:r w:rsidR="00F83125" w:rsidRPr="00F15DCD">
        <w:rPr>
          <w:rFonts w:ascii="Segoe UI" w:hAnsi="Segoe UI" w:cs="Segoe UI"/>
          <w:sz w:val="22"/>
        </w:rPr>
        <w:t>e Smlouvou</w:t>
      </w:r>
      <w:r w:rsidRPr="00F15DCD">
        <w:rPr>
          <w:rFonts w:ascii="Segoe UI" w:hAnsi="Segoe UI" w:cs="Segoe UI"/>
          <w:sz w:val="22"/>
        </w:rPr>
        <w:t xml:space="preserve">. </w:t>
      </w:r>
      <w:r w:rsidR="00194179" w:rsidRPr="00F15DCD">
        <w:rPr>
          <w:rFonts w:ascii="Segoe UI" w:hAnsi="Segoe UI" w:cs="Segoe UI"/>
          <w:sz w:val="22"/>
        </w:rPr>
        <w:t xml:space="preserve">Pro provádění takových zkoušek se užije ujednání čl. </w:t>
      </w:r>
      <w:r w:rsidR="006764C3" w:rsidRPr="00F15DCD">
        <w:rPr>
          <w:rFonts w:ascii="Segoe UI" w:hAnsi="Segoe UI" w:cs="Segoe UI"/>
          <w:sz w:val="22"/>
        </w:rPr>
        <w:fldChar w:fldCharType="begin"/>
      </w:r>
      <w:r w:rsidR="006764C3" w:rsidRPr="00F15DCD">
        <w:rPr>
          <w:rFonts w:ascii="Segoe UI" w:hAnsi="Segoe UI" w:cs="Segoe UI"/>
          <w:sz w:val="22"/>
        </w:rPr>
        <w:instrText xml:space="preserve"> REF _Ref70331461 \r \h </w:instrText>
      </w:r>
      <w:r w:rsidR="007F4CFA" w:rsidRPr="00F15DCD">
        <w:rPr>
          <w:rFonts w:ascii="Segoe UI" w:hAnsi="Segoe UI" w:cs="Segoe UI"/>
          <w:sz w:val="22"/>
        </w:rPr>
        <w:instrText xml:space="preserve"> \* MERGEFORMAT </w:instrText>
      </w:r>
      <w:r w:rsidR="006764C3" w:rsidRPr="00F15DCD">
        <w:rPr>
          <w:rFonts w:ascii="Segoe UI" w:hAnsi="Segoe UI" w:cs="Segoe UI"/>
          <w:sz w:val="22"/>
        </w:rPr>
      </w:r>
      <w:r w:rsidR="006764C3" w:rsidRPr="00F15DCD">
        <w:rPr>
          <w:rFonts w:ascii="Segoe UI" w:hAnsi="Segoe UI" w:cs="Segoe UI"/>
          <w:sz w:val="22"/>
        </w:rPr>
        <w:fldChar w:fldCharType="separate"/>
      </w:r>
      <w:r w:rsidR="00C4674D">
        <w:rPr>
          <w:rFonts w:ascii="Segoe UI" w:hAnsi="Segoe UI" w:cs="Segoe UI"/>
          <w:sz w:val="22"/>
        </w:rPr>
        <w:t>15</w:t>
      </w:r>
      <w:r w:rsidR="006764C3" w:rsidRPr="00F15DCD">
        <w:rPr>
          <w:rFonts w:ascii="Segoe UI" w:hAnsi="Segoe UI" w:cs="Segoe UI"/>
          <w:sz w:val="22"/>
        </w:rPr>
        <w:fldChar w:fldCharType="end"/>
      </w:r>
      <w:r w:rsidR="00194179" w:rsidRPr="00F15DCD">
        <w:rPr>
          <w:rFonts w:ascii="Segoe UI" w:hAnsi="Segoe UI" w:cs="Segoe UI"/>
          <w:sz w:val="22"/>
        </w:rPr>
        <w:t xml:space="preserve"> této smlouvy. </w:t>
      </w:r>
      <w:r w:rsidRPr="00F15DCD">
        <w:rPr>
          <w:rFonts w:ascii="Segoe UI" w:hAnsi="Segoe UI" w:cs="Segoe UI"/>
          <w:sz w:val="22"/>
        </w:rPr>
        <w:t xml:space="preserve">Objednatel je oprávněn zúčastnit se kontrol i zkoušek prostřednictvím jím písemně zmocněné </w:t>
      </w:r>
      <w:r w:rsidRPr="00F15DCD">
        <w:rPr>
          <w:rFonts w:ascii="Segoe UI" w:hAnsi="Segoe UI" w:cs="Segoe UI"/>
          <w:sz w:val="22"/>
        </w:rPr>
        <w:lastRenderedPageBreak/>
        <w:t xml:space="preserve">osoby. Správce Stavby se zúčastní provádění zkoušek či kontrol dle </w:t>
      </w:r>
      <w:r w:rsidR="00F83125" w:rsidRPr="00F15DCD">
        <w:rPr>
          <w:rFonts w:ascii="Segoe UI" w:hAnsi="Segoe UI" w:cs="Segoe UI"/>
          <w:sz w:val="22"/>
        </w:rPr>
        <w:t xml:space="preserve">Smlouvy </w:t>
      </w:r>
      <w:r w:rsidRPr="00F15DCD">
        <w:rPr>
          <w:rFonts w:ascii="Segoe UI" w:hAnsi="Segoe UI" w:cs="Segoe UI"/>
          <w:sz w:val="22"/>
        </w:rPr>
        <w:t xml:space="preserve">vždy. Při konání zkoušek u Zhotovitele je Zhotovitel povinen </w:t>
      </w:r>
      <w:r w:rsidR="007C55FB" w:rsidRPr="00F15DCD">
        <w:rPr>
          <w:rFonts w:ascii="Segoe UI" w:hAnsi="Segoe UI" w:cs="Segoe UI"/>
          <w:sz w:val="22"/>
        </w:rPr>
        <w:t>na</w:t>
      </w:r>
      <w:r w:rsidRPr="00F15DCD">
        <w:rPr>
          <w:rFonts w:ascii="Segoe UI" w:hAnsi="Segoe UI" w:cs="Segoe UI"/>
          <w:sz w:val="22"/>
        </w:rPr>
        <w:t xml:space="preserve"> žádost Objednatele </w:t>
      </w:r>
      <w:r w:rsidR="00FD436F" w:rsidRPr="00F15DCD">
        <w:rPr>
          <w:rFonts w:ascii="Segoe UI" w:hAnsi="Segoe UI" w:cs="Segoe UI"/>
          <w:sz w:val="22"/>
        </w:rPr>
        <w:t>a na náklady Objednatele</w:t>
      </w:r>
      <w:r w:rsidR="00194179" w:rsidRPr="00F15DCD">
        <w:rPr>
          <w:rFonts w:ascii="Segoe UI" w:hAnsi="Segoe UI" w:cs="Segoe UI"/>
          <w:sz w:val="22"/>
        </w:rPr>
        <w:t xml:space="preserve"> </w:t>
      </w:r>
      <w:r w:rsidR="000811D3" w:rsidRPr="00F15DCD">
        <w:rPr>
          <w:rFonts w:ascii="Segoe UI" w:hAnsi="Segoe UI" w:cs="Segoe UI"/>
          <w:sz w:val="22"/>
        </w:rPr>
        <w:t>zajistit přiměřené</w:t>
      </w:r>
      <w:r w:rsidRPr="00F15DCD">
        <w:rPr>
          <w:rFonts w:ascii="Segoe UI" w:hAnsi="Segoe UI" w:cs="Segoe UI"/>
          <w:sz w:val="22"/>
        </w:rPr>
        <w:t xml:space="preserve"> </w:t>
      </w:r>
      <w:r w:rsidR="00194179" w:rsidRPr="00F15DCD">
        <w:rPr>
          <w:rFonts w:ascii="Segoe UI" w:hAnsi="Segoe UI" w:cs="Segoe UI"/>
          <w:sz w:val="22"/>
        </w:rPr>
        <w:t xml:space="preserve">ubytování pro Objednatele a Správce </w:t>
      </w:r>
      <w:r w:rsidR="001C6F0C" w:rsidRPr="00F15DCD">
        <w:rPr>
          <w:rFonts w:ascii="Segoe UI" w:hAnsi="Segoe UI" w:cs="Segoe UI"/>
          <w:sz w:val="22"/>
        </w:rPr>
        <w:t>S</w:t>
      </w:r>
      <w:r w:rsidR="00194179" w:rsidRPr="00F15DCD">
        <w:rPr>
          <w:rFonts w:ascii="Segoe UI" w:hAnsi="Segoe UI" w:cs="Segoe UI"/>
          <w:sz w:val="22"/>
        </w:rPr>
        <w:t>tavby</w:t>
      </w:r>
      <w:r w:rsidR="007C55FB" w:rsidRPr="00F15DCD">
        <w:rPr>
          <w:rFonts w:ascii="Segoe UI" w:hAnsi="Segoe UI" w:cs="Segoe UI"/>
          <w:sz w:val="22"/>
        </w:rPr>
        <w:t xml:space="preserve"> a </w:t>
      </w:r>
      <w:r w:rsidR="000811D3" w:rsidRPr="00F15DCD">
        <w:rPr>
          <w:rFonts w:ascii="Segoe UI" w:hAnsi="Segoe UI" w:cs="Segoe UI"/>
          <w:sz w:val="22"/>
        </w:rPr>
        <w:t xml:space="preserve">zajistit </w:t>
      </w:r>
      <w:r w:rsidR="007C55FB" w:rsidRPr="00F15DCD">
        <w:rPr>
          <w:rFonts w:ascii="Segoe UI" w:hAnsi="Segoe UI" w:cs="Segoe UI"/>
          <w:sz w:val="22"/>
        </w:rPr>
        <w:t xml:space="preserve">dopravu z místa ubytování do místa </w:t>
      </w:r>
      <w:r w:rsidR="00972932" w:rsidRPr="00F15DCD">
        <w:rPr>
          <w:rFonts w:ascii="Segoe UI" w:hAnsi="Segoe UI" w:cs="Segoe UI"/>
          <w:sz w:val="22"/>
        </w:rPr>
        <w:t>z</w:t>
      </w:r>
      <w:r w:rsidR="007C55FB" w:rsidRPr="00F15DCD">
        <w:rPr>
          <w:rFonts w:ascii="Segoe UI" w:hAnsi="Segoe UI" w:cs="Segoe UI"/>
          <w:sz w:val="22"/>
        </w:rPr>
        <w:t>koušek.</w:t>
      </w:r>
      <w:bookmarkEnd w:id="262"/>
    </w:p>
    <w:p w14:paraId="27D5FD97" w14:textId="436576AF" w:rsidR="00AB351F" w:rsidRPr="00F15DCD" w:rsidRDefault="00AB351F" w:rsidP="007F4CFA">
      <w:pPr>
        <w:pStyle w:val="RLTextlnkuslovan"/>
        <w:numPr>
          <w:ilvl w:val="1"/>
          <w:numId w:val="21"/>
        </w:numPr>
        <w:spacing w:line="240" w:lineRule="auto"/>
        <w:ind w:left="1418" w:hanging="709"/>
        <w:rPr>
          <w:rFonts w:ascii="Segoe UI" w:hAnsi="Segoe UI" w:cs="Segoe UI"/>
          <w:sz w:val="22"/>
        </w:rPr>
      </w:pPr>
      <w:bookmarkStart w:id="264" w:name="_Ref65577413"/>
      <w:bookmarkEnd w:id="263"/>
      <w:r w:rsidRPr="00F15DCD">
        <w:rPr>
          <w:rFonts w:ascii="Segoe UI" w:hAnsi="Segoe UI" w:cs="Segoe UI"/>
          <w:sz w:val="22"/>
        </w:rPr>
        <w:t xml:space="preserve">Zhotovitel je povinen umožnit Objednateli provedení jakékoli kontroly nebo zkoušky nad </w:t>
      </w:r>
      <w:r w:rsidR="00B60901" w:rsidRPr="00F15DCD">
        <w:rPr>
          <w:rFonts w:ascii="Segoe UI" w:hAnsi="Segoe UI" w:cs="Segoe UI"/>
          <w:sz w:val="22"/>
        </w:rPr>
        <w:t>rámec Plánu zkoušek za předpokladu, že:</w:t>
      </w:r>
      <w:bookmarkEnd w:id="264"/>
      <w:r w:rsidR="00B60901" w:rsidRPr="00F15DCD">
        <w:rPr>
          <w:rFonts w:ascii="Segoe UI" w:hAnsi="Segoe UI" w:cs="Segoe UI"/>
          <w:sz w:val="22"/>
        </w:rPr>
        <w:t xml:space="preserve"> </w:t>
      </w:r>
    </w:p>
    <w:p w14:paraId="2686FAA2" w14:textId="7098C513"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žádná takov</w:t>
      </w:r>
      <w:r w:rsidR="000E0D14" w:rsidRPr="00F15DCD">
        <w:rPr>
          <w:rFonts w:ascii="Segoe UI" w:hAnsi="Segoe UI" w:cs="Segoe UI"/>
          <w:sz w:val="22"/>
        </w:rPr>
        <w:t>á</w:t>
      </w:r>
      <w:r w:rsidRPr="00F15DCD">
        <w:rPr>
          <w:rFonts w:ascii="Segoe UI" w:hAnsi="Segoe UI" w:cs="Segoe UI"/>
          <w:sz w:val="22"/>
        </w:rPr>
        <w:t xml:space="preserve"> kontrola nebo zkouška </w:t>
      </w:r>
      <w:r w:rsidR="00564FB2" w:rsidRPr="00F15DCD">
        <w:rPr>
          <w:rFonts w:ascii="Segoe UI" w:hAnsi="Segoe UI" w:cs="Segoe UI"/>
          <w:sz w:val="22"/>
        </w:rPr>
        <w:t>ne</w:t>
      </w:r>
      <w:r w:rsidRPr="00F15DCD">
        <w:rPr>
          <w:rFonts w:ascii="Segoe UI" w:hAnsi="Segoe UI" w:cs="Segoe UI"/>
          <w:sz w:val="22"/>
        </w:rPr>
        <w:t>ohrozí postup provádění Díla, nebude mít dopad na správnou funkčnost kontrolované nebo zkoušené části Díla nebo provádění ostatních povinností Zhotovitele podle Smlouvy. V</w:t>
      </w:r>
      <w:r w:rsidR="00F3046F" w:rsidRPr="00F15DCD">
        <w:rPr>
          <w:rFonts w:ascii="Segoe UI" w:hAnsi="Segoe UI" w:cs="Segoe UI"/>
          <w:sz w:val="22"/>
        </w:rPr>
        <w:t> </w:t>
      </w:r>
      <w:r w:rsidRPr="00F15DCD">
        <w:rPr>
          <w:rFonts w:ascii="Segoe UI" w:hAnsi="Segoe UI" w:cs="Segoe UI"/>
          <w:sz w:val="22"/>
        </w:rPr>
        <w:t>případě, že by provedení takové kontroly nebo zkoušky ohrozilo postup Díla, může mít dopad na správnou funkčnost kontrolované nebo zkoušené části Díla, nebo provádění ostatních povinností Zhotovitele podle Smlouvy, musí toto Zhotovitel bezodkladně Objednateli doložit. Pokud Objednatel i přesto trvá na provedení takové kontroly nebo zkoušky, Zhotovitel v</w:t>
      </w:r>
      <w:r w:rsidR="00F3046F" w:rsidRPr="00F15DCD">
        <w:rPr>
          <w:rFonts w:ascii="Segoe UI" w:hAnsi="Segoe UI" w:cs="Segoe UI"/>
          <w:sz w:val="22"/>
        </w:rPr>
        <w:t> </w:t>
      </w:r>
      <w:r w:rsidRPr="00F15DCD">
        <w:rPr>
          <w:rFonts w:ascii="Segoe UI" w:hAnsi="Segoe UI" w:cs="Segoe UI"/>
          <w:sz w:val="22"/>
        </w:rPr>
        <w:t xml:space="preserve">takovém případě neodpovídá za škodu, která by byla takovou kontrolou či zkouškou způsobena. </w:t>
      </w:r>
    </w:p>
    <w:p w14:paraId="7A4AE2AD" w14:textId="369D55D3"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veškeré prokázané a účelně vynaložené náklady Zhotovitele vyvolané provedením takové kontroly nebo zkoušky budou Zhotoviteli Objednatelem uhrazeny,</w:t>
      </w:r>
      <w:r w:rsidR="0062179D" w:rsidRPr="00F15DCD">
        <w:rPr>
          <w:rFonts w:ascii="Segoe UI" w:hAnsi="Segoe UI" w:cs="Segoe UI"/>
          <w:sz w:val="22"/>
        </w:rPr>
        <w:t xml:space="preserve"> jestliže z</w:t>
      </w:r>
      <w:r w:rsidR="00F3046F" w:rsidRPr="00F15DCD">
        <w:rPr>
          <w:rFonts w:ascii="Segoe UI" w:hAnsi="Segoe UI" w:cs="Segoe UI"/>
          <w:sz w:val="22"/>
        </w:rPr>
        <w:t> </w:t>
      </w:r>
      <w:r w:rsidR="0062179D" w:rsidRPr="00F15DCD">
        <w:rPr>
          <w:rFonts w:ascii="Segoe UI" w:hAnsi="Segoe UI" w:cs="Segoe UI"/>
          <w:sz w:val="22"/>
        </w:rPr>
        <w:t>výsledků</w:t>
      </w:r>
      <w:r w:rsidR="001C6F0C" w:rsidRPr="00F15DCD">
        <w:rPr>
          <w:rFonts w:ascii="Segoe UI" w:hAnsi="Segoe UI" w:cs="Segoe UI"/>
          <w:sz w:val="22"/>
        </w:rPr>
        <w:t xml:space="preserve"> kontroly nebo</w:t>
      </w:r>
      <w:r w:rsidR="0062179D" w:rsidRPr="00F15DCD">
        <w:rPr>
          <w:rFonts w:ascii="Segoe UI" w:hAnsi="Segoe UI" w:cs="Segoe UI"/>
          <w:sz w:val="22"/>
        </w:rPr>
        <w:t xml:space="preserve"> zkoušek vyplyne, že </w:t>
      </w:r>
      <w:r w:rsidR="001C6F0C" w:rsidRPr="00F15DCD">
        <w:rPr>
          <w:rFonts w:ascii="Segoe UI" w:hAnsi="Segoe UI" w:cs="Segoe UI"/>
          <w:sz w:val="22"/>
        </w:rPr>
        <w:t xml:space="preserve">kontrolované nebo zkoušené části Díla </w:t>
      </w:r>
      <w:r w:rsidR="0062179D" w:rsidRPr="00F15DCD">
        <w:rPr>
          <w:rFonts w:ascii="Segoe UI" w:hAnsi="Segoe UI" w:cs="Segoe UI"/>
          <w:sz w:val="22"/>
        </w:rPr>
        <w:t>jsou v</w:t>
      </w:r>
      <w:r w:rsidR="00F3046F" w:rsidRPr="00F15DCD">
        <w:rPr>
          <w:rFonts w:ascii="Segoe UI" w:hAnsi="Segoe UI" w:cs="Segoe UI"/>
          <w:sz w:val="22"/>
        </w:rPr>
        <w:t> </w:t>
      </w:r>
      <w:r w:rsidR="0062179D" w:rsidRPr="00F15DCD">
        <w:rPr>
          <w:rFonts w:ascii="Segoe UI" w:hAnsi="Segoe UI" w:cs="Segoe UI"/>
          <w:sz w:val="22"/>
        </w:rPr>
        <w:t>souladu se Smlouvou, v</w:t>
      </w:r>
      <w:r w:rsidR="00F3046F" w:rsidRPr="00F15DCD">
        <w:rPr>
          <w:rFonts w:ascii="Segoe UI" w:hAnsi="Segoe UI" w:cs="Segoe UI"/>
          <w:sz w:val="22"/>
        </w:rPr>
        <w:t> </w:t>
      </w:r>
      <w:r w:rsidR="0062179D" w:rsidRPr="00F15DCD">
        <w:rPr>
          <w:rFonts w:ascii="Segoe UI" w:hAnsi="Segoe UI" w:cs="Segoe UI"/>
          <w:sz w:val="22"/>
        </w:rPr>
        <w:t>opačném případě uhradí takové náklady Zhotovitel,</w:t>
      </w:r>
      <w:r w:rsidRPr="00F15DCD">
        <w:rPr>
          <w:rFonts w:ascii="Segoe UI" w:hAnsi="Segoe UI" w:cs="Segoe UI"/>
          <w:sz w:val="22"/>
        </w:rPr>
        <w:t xml:space="preserve"> a </w:t>
      </w:r>
    </w:p>
    <w:p w14:paraId="138BCAA9" w14:textId="150B06C8"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Objednatel požádá Zhotovitele o provedení takové</w:t>
      </w:r>
      <w:r w:rsidR="00091F8B" w:rsidRPr="00F15DCD">
        <w:rPr>
          <w:rFonts w:ascii="Segoe UI" w:hAnsi="Segoe UI" w:cs="Segoe UI"/>
          <w:sz w:val="22"/>
        </w:rPr>
        <w:t>t</w:t>
      </w:r>
      <w:r w:rsidRPr="00F15DCD">
        <w:rPr>
          <w:rFonts w:ascii="Segoe UI" w:hAnsi="Segoe UI" w:cs="Segoe UI"/>
          <w:sz w:val="22"/>
        </w:rPr>
        <w:t xml:space="preserve">o </w:t>
      </w:r>
      <w:r w:rsidR="00091F8B" w:rsidRPr="00F15DCD">
        <w:rPr>
          <w:rFonts w:ascii="Segoe UI" w:hAnsi="Segoe UI" w:cs="Segoe UI"/>
          <w:sz w:val="22"/>
        </w:rPr>
        <w:t>kontroly</w:t>
      </w:r>
      <w:r w:rsidRPr="00F15DCD">
        <w:rPr>
          <w:rFonts w:ascii="Segoe UI" w:hAnsi="Segoe UI" w:cs="Segoe UI"/>
          <w:sz w:val="22"/>
        </w:rPr>
        <w:t xml:space="preserve"> nebo zkoušky nejméně 1</w:t>
      </w:r>
      <w:r w:rsidR="00091F8B" w:rsidRPr="00F15DCD">
        <w:rPr>
          <w:rFonts w:ascii="Segoe UI" w:hAnsi="Segoe UI" w:cs="Segoe UI"/>
          <w:sz w:val="22"/>
        </w:rPr>
        <w:t>4</w:t>
      </w:r>
      <w:r w:rsidRPr="00F15DCD">
        <w:rPr>
          <w:rFonts w:ascii="Segoe UI" w:hAnsi="Segoe UI" w:cs="Segoe UI"/>
          <w:sz w:val="22"/>
        </w:rPr>
        <w:t xml:space="preserve"> dnů předem, a </w:t>
      </w:r>
    </w:p>
    <w:p w14:paraId="6059A710" w14:textId="0C10AC5F"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 xml:space="preserve">Objednatel poskytne Zhotoviteli relevantní kontrolní a podkladové dokumenty nejméně </w:t>
      </w:r>
      <w:r w:rsidR="00091F8B" w:rsidRPr="00F15DCD">
        <w:rPr>
          <w:rFonts w:ascii="Segoe UI" w:hAnsi="Segoe UI" w:cs="Segoe UI"/>
          <w:sz w:val="22"/>
        </w:rPr>
        <w:t>7</w:t>
      </w:r>
      <w:r w:rsidRPr="00F15DCD">
        <w:rPr>
          <w:rFonts w:ascii="Segoe UI" w:hAnsi="Segoe UI" w:cs="Segoe UI"/>
          <w:sz w:val="22"/>
        </w:rPr>
        <w:t xml:space="preserve"> dnů předem. </w:t>
      </w:r>
    </w:p>
    <w:p w14:paraId="76B17E31" w14:textId="2A02B131" w:rsidR="00194179" w:rsidRPr="00F15DCD" w:rsidRDefault="00194179"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Ve zbytku se pro provádění zkoušek dle</w:t>
      </w:r>
      <w:r w:rsidR="005B4E4F" w:rsidRPr="00F15DCD">
        <w:rPr>
          <w:rFonts w:ascii="Segoe UI" w:hAnsi="Segoe UI" w:cs="Segoe UI"/>
          <w:sz w:val="22"/>
        </w:rPr>
        <w:t xml:space="preserve"> odst.</w:t>
      </w:r>
      <w:r w:rsidRPr="00F15DCD">
        <w:rPr>
          <w:rFonts w:ascii="Segoe UI" w:hAnsi="Segoe UI" w:cs="Segoe UI"/>
          <w:sz w:val="22"/>
        </w:rPr>
        <w:t xml:space="preserve"> </w:t>
      </w:r>
      <w:r w:rsidRPr="00F15DCD">
        <w:rPr>
          <w:rFonts w:ascii="Segoe UI" w:hAnsi="Segoe UI" w:cs="Segoe UI"/>
          <w:sz w:val="22"/>
        </w:rPr>
        <w:fldChar w:fldCharType="begin"/>
      </w:r>
      <w:r w:rsidRPr="00F15DCD">
        <w:rPr>
          <w:rFonts w:ascii="Segoe UI" w:hAnsi="Segoe UI" w:cs="Segoe UI"/>
          <w:sz w:val="22"/>
        </w:rPr>
        <w:instrText xml:space="preserve"> REF _Ref65577413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12.7</w:t>
      </w:r>
      <w:r w:rsidRPr="00F15DCD">
        <w:rPr>
          <w:rFonts w:ascii="Segoe UI" w:hAnsi="Segoe UI" w:cs="Segoe UI"/>
          <w:sz w:val="22"/>
        </w:rPr>
        <w:fldChar w:fldCharType="end"/>
      </w:r>
      <w:r w:rsidRPr="00F15DCD">
        <w:rPr>
          <w:rFonts w:ascii="Segoe UI" w:hAnsi="Segoe UI" w:cs="Segoe UI"/>
          <w:sz w:val="22"/>
        </w:rPr>
        <w:t xml:space="preserve"> užije postup dle čl. 15 </w:t>
      </w:r>
      <w:r w:rsidR="00A642C5" w:rsidRPr="00F15DCD">
        <w:rPr>
          <w:rFonts w:ascii="Segoe UI" w:hAnsi="Segoe UI" w:cs="Segoe UI"/>
          <w:sz w:val="22"/>
        </w:rPr>
        <w:t>S</w:t>
      </w:r>
      <w:r w:rsidRPr="00F15DCD">
        <w:rPr>
          <w:rFonts w:ascii="Segoe UI" w:hAnsi="Segoe UI" w:cs="Segoe UI"/>
          <w:sz w:val="22"/>
        </w:rPr>
        <w:t>mlouvy</w:t>
      </w:r>
      <w:r w:rsidR="00A642C5" w:rsidRPr="00F15DCD">
        <w:rPr>
          <w:rFonts w:ascii="Segoe UI" w:hAnsi="Segoe UI" w:cs="Segoe UI"/>
          <w:sz w:val="22"/>
        </w:rPr>
        <w:t>.</w:t>
      </w:r>
    </w:p>
    <w:p w14:paraId="08F63130" w14:textId="08FB4177" w:rsidR="00B60901" w:rsidRPr="00F15DCD" w:rsidRDefault="00B60901" w:rsidP="007F4CFA">
      <w:pPr>
        <w:pStyle w:val="RLTextlnkuslovan"/>
        <w:numPr>
          <w:ilvl w:val="1"/>
          <w:numId w:val="22"/>
        </w:numPr>
        <w:spacing w:line="240" w:lineRule="auto"/>
        <w:ind w:left="1418" w:hanging="709"/>
        <w:rPr>
          <w:rFonts w:ascii="Segoe UI" w:hAnsi="Segoe UI" w:cs="Segoe UI"/>
          <w:sz w:val="22"/>
        </w:rPr>
      </w:pPr>
      <w:bookmarkStart w:id="265" w:name="_Ref65603218"/>
      <w:r w:rsidRPr="00F15DCD">
        <w:rPr>
          <w:rFonts w:ascii="Segoe UI" w:hAnsi="Segoe UI" w:cs="Segoe UI"/>
          <w:sz w:val="22"/>
        </w:rPr>
        <w:t>Zhotovitel je povinen za účelem kontroly provádění prací na Staveništi a výkon</w:t>
      </w:r>
      <w:r w:rsidR="005B4E4F" w:rsidRPr="00F15DCD">
        <w:rPr>
          <w:rFonts w:ascii="Segoe UI" w:hAnsi="Segoe UI" w:cs="Segoe UI"/>
          <w:sz w:val="22"/>
        </w:rPr>
        <w:t>em</w:t>
      </w:r>
      <w:r w:rsidRPr="00F15DCD">
        <w:rPr>
          <w:rFonts w:ascii="Segoe UI" w:hAnsi="Segoe UI" w:cs="Segoe UI"/>
          <w:sz w:val="22"/>
        </w:rPr>
        <w:t xml:space="preserve"> technického dozoru Objednatele umožnit</w:t>
      </w:r>
      <w:r w:rsidR="00600AF5" w:rsidRPr="00F15DCD">
        <w:rPr>
          <w:rFonts w:ascii="Segoe UI" w:hAnsi="Segoe UI" w:cs="Segoe UI"/>
          <w:sz w:val="22"/>
        </w:rPr>
        <w:t xml:space="preserve"> Objednateli</w:t>
      </w:r>
      <w:r w:rsidRPr="00F15DCD">
        <w:rPr>
          <w:rFonts w:ascii="Segoe UI" w:hAnsi="Segoe UI" w:cs="Segoe UI"/>
          <w:sz w:val="22"/>
        </w:rPr>
        <w:t xml:space="preserve"> přístup na Staveniště bez předchozího písemného sdělení. V</w:t>
      </w:r>
      <w:r w:rsidR="00F3046F" w:rsidRPr="00F15DCD">
        <w:rPr>
          <w:rFonts w:ascii="Segoe UI" w:hAnsi="Segoe UI" w:cs="Segoe UI"/>
          <w:sz w:val="22"/>
        </w:rPr>
        <w:t> </w:t>
      </w:r>
      <w:r w:rsidRPr="00F15DCD">
        <w:rPr>
          <w:rFonts w:ascii="Segoe UI" w:hAnsi="Segoe UI" w:cs="Segoe UI"/>
          <w:sz w:val="22"/>
        </w:rPr>
        <w:t>průběhu technického dozoru Objednatele je Objednatel oprávněn kontrolovat, zda jsou práce prováděny v</w:t>
      </w:r>
      <w:r w:rsidR="00F3046F" w:rsidRPr="00F15DCD">
        <w:rPr>
          <w:rFonts w:ascii="Segoe UI" w:hAnsi="Segoe UI" w:cs="Segoe UI"/>
          <w:sz w:val="22"/>
        </w:rPr>
        <w:t> </w:t>
      </w:r>
      <w:r w:rsidRPr="00F15DCD">
        <w:rPr>
          <w:rFonts w:ascii="Segoe UI" w:hAnsi="Segoe UI" w:cs="Segoe UI"/>
          <w:sz w:val="22"/>
        </w:rPr>
        <w:t xml:space="preserve">souladu se Smlouvou a Právními předpisy. </w:t>
      </w:r>
      <w:bookmarkEnd w:id="265"/>
    </w:p>
    <w:p w14:paraId="55346AC2" w14:textId="7328AD52" w:rsidR="00B60901" w:rsidRPr="00F15DCD" w:rsidRDefault="00B60901" w:rsidP="007F4CFA">
      <w:pPr>
        <w:pStyle w:val="RLTextlnkuslovan"/>
        <w:numPr>
          <w:ilvl w:val="1"/>
          <w:numId w:val="22"/>
        </w:numPr>
        <w:spacing w:line="240" w:lineRule="auto"/>
        <w:ind w:left="1418" w:hanging="709"/>
        <w:rPr>
          <w:rFonts w:ascii="Segoe UI" w:hAnsi="Segoe UI" w:cs="Segoe UI"/>
          <w:sz w:val="22"/>
        </w:rPr>
      </w:pPr>
      <w:bookmarkStart w:id="266" w:name="_Hlk191406241"/>
      <w:r w:rsidRPr="00F15DCD">
        <w:rPr>
          <w:rFonts w:ascii="Segoe UI" w:hAnsi="Segoe UI" w:cs="Segoe UI"/>
          <w:sz w:val="22"/>
        </w:rPr>
        <w:t xml:space="preserve">Objednatel či Správce Stavby je oprávněn </w:t>
      </w:r>
      <w:r w:rsidR="0084650A" w:rsidRPr="00F15DCD">
        <w:rPr>
          <w:rFonts w:ascii="Segoe UI" w:hAnsi="Segoe UI" w:cs="Segoe UI"/>
          <w:sz w:val="22"/>
        </w:rPr>
        <w:t xml:space="preserve">dát Zhotoviteli </w:t>
      </w:r>
      <w:r w:rsidR="00F3055B" w:rsidRPr="00F15DCD">
        <w:rPr>
          <w:rFonts w:ascii="Segoe UI" w:hAnsi="Segoe UI" w:cs="Segoe UI"/>
          <w:sz w:val="22"/>
        </w:rPr>
        <w:t xml:space="preserve">písemně </w:t>
      </w:r>
      <w:r w:rsidR="0084650A" w:rsidRPr="00F15DCD">
        <w:rPr>
          <w:rFonts w:ascii="Segoe UI" w:hAnsi="Segoe UI" w:cs="Segoe UI"/>
          <w:sz w:val="22"/>
        </w:rPr>
        <w:t>pokyn k</w:t>
      </w:r>
      <w:r w:rsidR="00F3046F" w:rsidRPr="00F15DCD">
        <w:rPr>
          <w:rFonts w:ascii="Segoe UI" w:hAnsi="Segoe UI" w:cs="Segoe UI"/>
          <w:sz w:val="22"/>
        </w:rPr>
        <w:t> </w:t>
      </w:r>
      <w:r w:rsidR="0084650A" w:rsidRPr="00F15DCD">
        <w:rPr>
          <w:rFonts w:ascii="Segoe UI" w:hAnsi="Segoe UI" w:cs="Segoe UI"/>
          <w:sz w:val="22"/>
        </w:rPr>
        <w:t>přerušení provádění Díla, jestliže je prováděním Díla</w:t>
      </w:r>
      <w:r w:rsidR="00F3055B" w:rsidRPr="00F15DCD">
        <w:rPr>
          <w:rFonts w:ascii="Segoe UI" w:hAnsi="Segoe UI" w:cs="Segoe UI"/>
          <w:sz w:val="22"/>
        </w:rPr>
        <w:t xml:space="preserve"> </w:t>
      </w:r>
      <w:r w:rsidR="0084650A" w:rsidRPr="00F15DCD">
        <w:rPr>
          <w:rFonts w:ascii="Segoe UI" w:hAnsi="Segoe UI" w:cs="Segoe UI"/>
          <w:sz w:val="22"/>
        </w:rPr>
        <w:t>ohrožena bezpečnost, život nebo zdraví osob na stavbě nebo hrozí-li vážn</w:t>
      </w:r>
      <w:r w:rsidR="000E0D14" w:rsidRPr="00F15DCD">
        <w:rPr>
          <w:rFonts w:ascii="Segoe UI" w:hAnsi="Segoe UI" w:cs="Segoe UI"/>
          <w:sz w:val="22"/>
        </w:rPr>
        <w:t>á</w:t>
      </w:r>
      <w:r w:rsidR="0084650A" w:rsidRPr="00F15DCD">
        <w:rPr>
          <w:rFonts w:ascii="Segoe UI" w:hAnsi="Segoe UI" w:cs="Segoe UI"/>
          <w:sz w:val="22"/>
        </w:rPr>
        <w:t xml:space="preserve"> škod</w:t>
      </w:r>
      <w:r w:rsidR="000E0D14" w:rsidRPr="00F15DCD">
        <w:rPr>
          <w:rFonts w:ascii="Segoe UI" w:hAnsi="Segoe UI" w:cs="Segoe UI"/>
          <w:sz w:val="22"/>
        </w:rPr>
        <w:t>a</w:t>
      </w:r>
      <w:r w:rsidR="0084650A" w:rsidRPr="00F15DCD">
        <w:rPr>
          <w:rFonts w:ascii="Segoe UI" w:hAnsi="Segoe UI" w:cs="Segoe UI"/>
          <w:sz w:val="22"/>
        </w:rPr>
        <w:t xml:space="preserve"> na majetku, který se nachází v</w:t>
      </w:r>
      <w:r w:rsidR="00F3046F" w:rsidRPr="00F15DCD">
        <w:rPr>
          <w:rFonts w:ascii="Segoe UI" w:hAnsi="Segoe UI" w:cs="Segoe UI"/>
          <w:sz w:val="22"/>
        </w:rPr>
        <w:t> </w:t>
      </w:r>
      <w:r w:rsidR="0084650A" w:rsidRPr="00F15DCD">
        <w:rPr>
          <w:rFonts w:ascii="Segoe UI" w:hAnsi="Segoe UI" w:cs="Segoe UI"/>
          <w:sz w:val="22"/>
        </w:rPr>
        <w:t xml:space="preserve">Areálu SAKO. </w:t>
      </w:r>
      <w:bookmarkStart w:id="267" w:name="_Hlk191406021"/>
      <w:r w:rsidR="00A86A35" w:rsidRPr="00F15DCD">
        <w:rPr>
          <w:rFonts w:ascii="Segoe UI" w:hAnsi="Segoe UI" w:cs="Segoe UI"/>
          <w:sz w:val="22"/>
        </w:rPr>
        <w:t xml:space="preserve">Pokyn bude obsahovat popis příslušné činnosti provádění Díla a odůvodnění možného ohrožení. </w:t>
      </w:r>
      <w:bookmarkEnd w:id="267"/>
    </w:p>
    <w:bookmarkEnd w:id="266"/>
    <w:p w14:paraId="4858DC39" w14:textId="007F841B"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lastRenderedPageBreak/>
        <w:t>Zhotovitel je povinen Objednateli na jeho žádost zapůjčit bezúplatně všechny potřebné pomůcky, prostředky, měřicí přístroje, poskytnout media apod. a pomoc při přístupu k</w:t>
      </w:r>
      <w:r w:rsidR="00F3046F" w:rsidRPr="00F15DCD">
        <w:rPr>
          <w:rFonts w:ascii="Segoe UI" w:hAnsi="Segoe UI" w:cs="Segoe UI"/>
          <w:sz w:val="22"/>
        </w:rPr>
        <w:t> </w:t>
      </w:r>
      <w:r w:rsidRPr="00F15DCD">
        <w:rPr>
          <w:rFonts w:ascii="Segoe UI" w:hAnsi="Segoe UI" w:cs="Segoe UI"/>
          <w:sz w:val="22"/>
        </w:rPr>
        <w:t>výkresům a výrobním údajům, které jsou nezbytné k</w:t>
      </w:r>
      <w:r w:rsidR="00F3046F" w:rsidRPr="00F15DCD">
        <w:rPr>
          <w:rFonts w:ascii="Segoe UI" w:hAnsi="Segoe UI" w:cs="Segoe UI"/>
          <w:sz w:val="22"/>
        </w:rPr>
        <w:t> </w:t>
      </w:r>
      <w:r w:rsidRPr="00F15DCD">
        <w:rPr>
          <w:rFonts w:ascii="Segoe UI" w:hAnsi="Segoe UI" w:cs="Segoe UI"/>
          <w:sz w:val="22"/>
        </w:rPr>
        <w:t>účasti Objednatele na provedení zkoušek a kontrol dle</w:t>
      </w:r>
      <w:r w:rsidR="00672EB6" w:rsidRPr="00F15DCD">
        <w:rPr>
          <w:rFonts w:ascii="Segoe UI" w:hAnsi="Segoe UI" w:cs="Segoe UI"/>
          <w:sz w:val="22"/>
        </w:rPr>
        <w:t xml:space="preserve"> Smlouvy</w:t>
      </w:r>
      <w:r w:rsidRPr="00F15DCD">
        <w:rPr>
          <w:rFonts w:ascii="Segoe UI" w:hAnsi="Segoe UI" w:cs="Segoe UI"/>
          <w:sz w:val="22"/>
        </w:rPr>
        <w:t xml:space="preserve">.  </w:t>
      </w:r>
    </w:p>
    <w:p w14:paraId="67145B93" w14:textId="36FBA067"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bookmarkStart w:id="268" w:name="_Ref66288103"/>
      <w:r w:rsidRPr="00F15DCD">
        <w:rPr>
          <w:rFonts w:ascii="Segoe UI" w:hAnsi="Segoe UI" w:cs="Segoe UI"/>
          <w:sz w:val="22"/>
        </w:rPr>
        <w:t xml:space="preserve">Jestliže bude jakákoli zkouška či kontrola dle </w:t>
      </w:r>
      <w:r w:rsidR="002E3DD3" w:rsidRPr="00F15DCD">
        <w:rPr>
          <w:rFonts w:ascii="Segoe UI" w:hAnsi="Segoe UI" w:cs="Segoe UI"/>
          <w:sz w:val="22"/>
        </w:rPr>
        <w:t>Požadavků Objednatele</w:t>
      </w:r>
      <w:r w:rsidRPr="00F15DCD">
        <w:rPr>
          <w:rFonts w:ascii="Segoe UI" w:hAnsi="Segoe UI" w:cs="Segoe UI"/>
          <w:sz w:val="22"/>
        </w:rPr>
        <w:t xml:space="preserve"> neúspěšná z</w:t>
      </w:r>
      <w:r w:rsidR="00F3046F" w:rsidRPr="00F15DCD">
        <w:rPr>
          <w:rFonts w:ascii="Segoe UI" w:hAnsi="Segoe UI" w:cs="Segoe UI"/>
          <w:sz w:val="22"/>
        </w:rPr>
        <w:t> </w:t>
      </w:r>
      <w:r w:rsidRPr="00F15DCD">
        <w:rPr>
          <w:rFonts w:ascii="Segoe UI" w:hAnsi="Segoe UI" w:cs="Segoe UI"/>
          <w:sz w:val="22"/>
        </w:rPr>
        <w:t>důvodů, které lze Zhotoviteli přičíst, bude opakovaná zkouška provedena na náklady Zhotovitele. Zhotovitel uhradí Objednateli náklady, které účelně vynaložil na účast na opakované zkoušce dle tohoto odstavce.</w:t>
      </w:r>
      <w:bookmarkEnd w:id="268"/>
      <w:r w:rsidRPr="00F15DCD">
        <w:rPr>
          <w:rFonts w:ascii="Segoe UI" w:hAnsi="Segoe UI" w:cs="Segoe UI"/>
          <w:sz w:val="22"/>
        </w:rPr>
        <w:t xml:space="preserve"> </w:t>
      </w:r>
    </w:p>
    <w:p w14:paraId="07BDF640" w14:textId="5D0072DA"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 xml:space="preserve">Žádná část Díla nesmí být na Staveništi znepřístupněna bez provedení odpovídající kontroly nebo zkoušky požadované dle této Smlouvy a stanovené Plánem zkoušek. </w:t>
      </w:r>
      <w:r w:rsidR="00A00333" w:rsidRPr="00F15DCD">
        <w:rPr>
          <w:rFonts w:ascii="Segoe UI" w:hAnsi="Segoe UI" w:cs="Segoe UI"/>
          <w:sz w:val="22"/>
        </w:rPr>
        <w:t xml:space="preserve"> </w:t>
      </w:r>
    </w:p>
    <w:p w14:paraId="75430FB3" w14:textId="5260688C" w:rsidR="00A00333" w:rsidRPr="00F15DCD" w:rsidRDefault="00A00333"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rámci zajištění kvality Díla je Zhotovitel povinen dodržovat povinnosti vyplývající ze zákona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 a které jsou stanoveny v</w:t>
      </w:r>
      <w:r w:rsidR="00F3046F" w:rsidRPr="00F15DCD">
        <w:rPr>
          <w:rFonts w:ascii="Segoe UI" w:hAnsi="Segoe UI" w:cs="Segoe UI"/>
          <w:sz w:val="22"/>
        </w:rPr>
        <w:t> </w:t>
      </w:r>
      <w:r w:rsidRPr="00F15DCD">
        <w:rPr>
          <w:rFonts w:ascii="Segoe UI" w:hAnsi="Segoe UI" w:cs="Segoe UI"/>
          <w:sz w:val="22"/>
        </w:rPr>
        <w:t xml:space="preserve">příloze č. B2 </w:t>
      </w:r>
      <w:r w:rsidR="00ED6EF1" w:rsidRPr="00F15DCD">
        <w:rPr>
          <w:rFonts w:ascii="Segoe UI" w:hAnsi="Segoe UI" w:cs="Segoe UI"/>
          <w:sz w:val="22"/>
        </w:rPr>
        <w:t>Požadavky na ochranu zdraví, bezpečnost a životní prostředí</w:t>
      </w:r>
      <w:r w:rsidRPr="00F15DCD">
        <w:rPr>
          <w:rFonts w:ascii="Segoe UI" w:hAnsi="Segoe UI" w:cs="Segoe UI"/>
          <w:sz w:val="22"/>
        </w:rPr>
        <w:t>.</w:t>
      </w:r>
    </w:p>
    <w:p w14:paraId="51AD09E9" w14:textId="2210B98F"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Zhotovitel je povinen zajistit, aby Poddodavatelé a jejich dodavatelé postupovali v</w:t>
      </w:r>
      <w:r w:rsidR="00F3046F" w:rsidRPr="00F15DCD">
        <w:rPr>
          <w:rFonts w:ascii="Segoe UI" w:hAnsi="Segoe UI" w:cs="Segoe UI"/>
          <w:sz w:val="22"/>
        </w:rPr>
        <w:t> </w:t>
      </w:r>
      <w:r w:rsidRPr="00F15DCD">
        <w:rPr>
          <w:rFonts w:ascii="Segoe UI" w:hAnsi="Segoe UI" w:cs="Segoe UI"/>
          <w:sz w:val="22"/>
        </w:rPr>
        <w:t>souladu s</w:t>
      </w:r>
      <w:r w:rsidR="00F3046F" w:rsidRPr="00F15DCD">
        <w:rPr>
          <w:rFonts w:ascii="Segoe UI" w:hAnsi="Segoe UI" w:cs="Segoe UI"/>
          <w:sz w:val="22"/>
        </w:rPr>
        <w:t> </w:t>
      </w:r>
      <w:r w:rsidRPr="00F15DCD">
        <w:rPr>
          <w:rFonts w:ascii="Segoe UI" w:hAnsi="Segoe UI" w:cs="Segoe UI"/>
          <w:sz w:val="22"/>
        </w:rPr>
        <w:t>aktuálním Plánem zkoušek, dodržovali Manuál kvality</w:t>
      </w:r>
      <w:r w:rsidR="00A00333" w:rsidRPr="00F15DCD">
        <w:rPr>
          <w:rFonts w:ascii="Segoe UI" w:hAnsi="Segoe UI" w:cs="Segoe UI"/>
          <w:sz w:val="22"/>
        </w:rPr>
        <w:t>, dodržovali povinnosti vyplývající z</w:t>
      </w:r>
      <w:r w:rsidR="00F3046F" w:rsidRPr="00F15DCD">
        <w:rPr>
          <w:rFonts w:ascii="Segoe UI" w:hAnsi="Segoe UI" w:cs="Segoe UI"/>
          <w:sz w:val="22"/>
        </w:rPr>
        <w:t> </w:t>
      </w:r>
      <w:r w:rsidR="0008651C" w:rsidRPr="00F15DCD">
        <w:rPr>
          <w:rFonts w:ascii="Segoe UI" w:hAnsi="Segoe UI" w:cs="Segoe UI"/>
          <w:sz w:val="22"/>
        </w:rPr>
        <w:t>P</w:t>
      </w:r>
      <w:r w:rsidR="00A00333" w:rsidRPr="00F15DCD">
        <w:rPr>
          <w:rFonts w:ascii="Segoe UI" w:hAnsi="Segoe UI" w:cs="Segoe UI"/>
          <w:sz w:val="22"/>
        </w:rPr>
        <w:t>rávních předpisů uvedených v</w:t>
      </w:r>
      <w:r w:rsidR="00F3046F" w:rsidRPr="00F15DCD">
        <w:rPr>
          <w:rFonts w:ascii="Segoe UI" w:hAnsi="Segoe UI" w:cs="Segoe UI"/>
          <w:sz w:val="22"/>
        </w:rPr>
        <w:t> </w:t>
      </w:r>
      <w:r w:rsidR="00A00333" w:rsidRPr="00F15DCD">
        <w:rPr>
          <w:rFonts w:ascii="Segoe UI" w:hAnsi="Segoe UI" w:cs="Segoe UI"/>
          <w:sz w:val="22"/>
        </w:rPr>
        <w:t>předchozím odstavci</w:t>
      </w:r>
      <w:r w:rsidRPr="00F15DCD">
        <w:rPr>
          <w:rFonts w:ascii="Segoe UI" w:hAnsi="Segoe UI" w:cs="Segoe UI"/>
          <w:sz w:val="22"/>
        </w:rPr>
        <w:t xml:space="preserve"> a další požadavky, které Smlouva stanoví</w:t>
      </w:r>
      <w:r w:rsidR="00A00333" w:rsidRPr="00F15DCD">
        <w:rPr>
          <w:rFonts w:ascii="Segoe UI" w:hAnsi="Segoe UI" w:cs="Segoe UI"/>
          <w:sz w:val="22"/>
        </w:rPr>
        <w:t>, a to zejména v</w:t>
      </w:r>
      <w:r w:rsidR="00F3046F" w:rsidRPr="00F15DCD">
        <w:rPr>
          <w:rFonts w:ascii="Segoe UI" w:hAnsi="Segoe UI" w:cs="Segoe UI"/>
          <w:sz w:val="22"/>
        </w:rPr>
        <w:t> </w:t>
      </w:r>
      <w:r w:rsidR="00A00333" w:rsidRPr="00F15DCD">
        <w:rPr>
          <w:rFonts w:ascii="Segoe UI" w:hAnsi="Segoe UI" w:cs="Segoe UI"/>
          <w:sz w:val="22"/>
        </w:rPr>
        <w:t xml:space="preserve">příloze č. B2 </w:t>
      </w:r>
      <w:r w:rsidR="00ED6EF1" w:rsidRPr="00F15DCD">
        <w:rPr>
          <w:rFonts w:ascii="Segoe UI" w:hAnsi="Segoe UI" w:cs="Segoe UI"/>
          <w:sz w:val="22"/>
        </w:rPr>
        <w:t>Požadavky na ochranu zdraví, bezpečnost a životní prostředí</w:t>
      </w:r>
      <w:r w:rsidRPr="00F15DCD">
        <w:rPr>
          <w:rFonts w:ascii="Segoe UI" w:hAnsi="Segoe UI" w:cs="Segoe UI"/>
          <w:sz w:val="22"/>
        </w:rPr>
        <w:t xml:space="preserve">.  </w:t>
      </w:r>
    </w:p>
    <w:p w14:paraId="07B0223F" w14:textId="5113B895"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 xml:space="preserve">Nestanoví-li Smlouva jinak, jsou veškeré náklady Zhotovitele vynaložené na provedení zkoušek či kontrol dle této Smlouvy součástí </w:t>
      </w:r>
      <w:r w:rsidR="00A85B0D" w:rsidRPr="00F15DCD">
        <w:rPr>
          <w:rFonts w:ascii="Segoe UI" w:hAnsi="Segoe UI" w:cs="Segoe UI"/>
          <w:sz w:val="22"/>
        </w:rPr>
        <w:t>C</w:t>
      </w:r>
      <w:r w:rsidRPr="00F15DCD">
        <w:rPr>
          <w:rFonts w:ascii="Segoe UI" w:hAnsi="Segoe UI" w:cs="Segoe UI"/>
          <w:sz w:val="22"/>
        </w:rPr>
        <w:t>eny Díl</w:t>
      </w:r>
      <w:r w:rsidR="00A85B0D" w:rsidRPr="00F15DCD">
        <w:rPr>
          <w:rFonts w:ascii="Segoe UI" w:hAnsi="Segoe UI" w:cs="Segoe UI"/>
          <w:sz w:val="22"/>
        </w:rPr>
        <w:t>a</w:t>
      </w:r>
      <w:r w:rsidRPr="00F15DCD">
        <w:rPr>
          <w:rFonts w:ascii="Segoe UI" w:hAnsi="Segoe UI" w:cs="Segoe UI"/>
          <w:sz w:val="22"/>
        </w:rPr>
        <w:t xml:space="preserve">. </w:t>
      </w:r>
      <w:r w:rsidR="00F05543" w:rsidRPr="00F15DCD">
        <w:rPr>
          <w:rFonts w:ascii="Segoe UI" w:hAnsi="Segoe UI" w:cs="Segoe UI"/>
          <w:sz w:val="22"/>
        </w:rPr>
        <w:t xml:space="preserve"> </w:t>
      </w:r>
    </w:p>
    <w:p w14:paraId="0BC40A0D" w14:textId="761B6750" w:rsidR="00F05543" w:rsidRPr="00F15DCD" w:rsidRDefault="00F05543" w:rsidP="007F4CFA">
      <w:pPr>
        <w:pStyle w:val="RLTextlnkuslovan"/>
        <w:numPr>
          <w:ilvl w:val="1"/>
          <w:numId w:val="22"/>
        </w:numPr>
        <w:spacing w:line="240" w:lineRule="auto"/>
        <w:ind w:left="1418" w:hanging="709"/>
        <w:rPr>
          <w:rFonts w:ascii="Segoe UI" w:hAnsi="Segoe UI" w:cs="Segoe UI"/>
          <w:b/>
          <w:bCs/>
          <w:sz w:val="22"/>
        </w:rPr>
      </w:pPr>
      <w:r w:rsidRPr="00F15DCD">
        <w:rPr>
          <w:rFonts w:ascii="Segoe UI" w:hAnsi="Segoe UI" w:cs="Segoe UI"/>
          <w:sz w:val="22"/>
        </w:rPr>
        <w:t xml:space="preserve">Žádná ujednání dle čl. </w:t>
      </w:r>
      <w:r w:rsidRPr="00F15DCD">
        <w:rPr>
          <w:rFonts w:ascii="Segoe UI" w:hAnsi="Segoe UI" w:cs="Segoe UI"/>
          <w:sz w:val="22"/>
        </w:rPr>
        <w:fldChar w:fldCharType="begin"/>
      </w:r>
      <w:r w:rsidRPr="00F15DCD">
        <w:rPr>
          <w:rFonts w:ascii="Segoe UI" w:hAnsi="Segoe UI" w:cs="Segoe UI"/>
          <w:sz w:val="22"/>
        </w:rPr>
        <w:instrText xml:space="preserve"> REF _Ref50718065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w:t>
      </w:r>
      <w:r w:rsidRPr="00F15DCD">
        <w:rPr>
          <w:rFonts w:ascii="Segoe UI" w:hAnsi="Segoe UI" w:cs="Segoe UI"/>
          <w:sz w:val="22"/>
        </w:rPr>
        <w:fldChar w:fldCharType="end"/>
      </w:r>
      <w:r w:rsidRPr="00F15DCD">
        <w:rPr>
          <w:rFonts w:ascii="Segoe UI" w:hAnsi="Segoe UI" w:cs="Segoe UI"/>
          <w:sz w:val="22"/>
        </w:rPr>
        <w:t xml:space="preserve"> Smlouvy Zhotovitele nezbavují odpovědnosti za řádné a včasné provedení Díla. </w:t>
      </w:r>
      <w:r w:rsidR="009349B3" w:rsidRPr="00F15DCD">
        <w:rPr>
          <w:rFonts w:ascii="Segoe UI" w:hAnsi="Segoe UI" w:cs="Segoe UI"/>
          <w:sz w:val="22"/>
        </w:rPr>
        <w:t xml:space="preserve"> </w:t>
      </w:r>
    </w:p>
    <w:p w14:paraId="4C76D56F" w14:textId="29E7113F" w:rsidR="003616AC" w:rsidRPr="00F15DCD" w:rsidRDefault="007E6F50" w:rsidP="007F4CFA">
      <w:pPr>
        <w:pStyle w:val="RLTextlnkuslovan"/>
        <w:numPr>
          <w:ilvl w:val="1"/>
          <w:numId w:val="22"/>
        </w:numPr>
        <w:spacing w:line="240" w:lineRule="auto"/>
        <w:ind w:left="1418" w:hanging="709"/>
        <w:rPr>
          <w:rFonts w:ascii="Segoe UI" w:hAnsi="Segoe UI" w:cs="Segoe UI"/>
          <w:b/>
          <w:bCs/>
          <w:sz w:val="22"/>
        </w:rPr>
      </w:pPr>
      <w:bookmarkStart w:id="269" w:name="_Ref191882146"/>
      <w:bookmarkStart w:id="270" w:name="_Hlk191411173"/>
      <w:r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případě, že Objednatel zjistí, že je Dílo prováděno způsobe</w:t>
      </w:r>
      <w:r w:rsidR="00837C6D" w:rsidRPr="00F15DCD">
        <w:rPr>
          <w:rFonts w:ascii="Segoe UI" w:hAnsi="Segoe UI" w:cs="Segoe UI"/>
          <w:sz w:val="22"/>
        </w:rPr>
        <w:t>m</w:t>
      </w:r>
      <w:r w:rsidRPr="00F15DCD">
        <w:rPr>
          <w:rFonts w:ascii="Segoe UI" w:hAnsi="Segoe UI" w:cs="Segoe UI"/>
          <w:sz w:val="22"/>
        </w:rPr>
        <w:t>, který ohrožuje jeho řádné provedení, vyrozumí o této skutečnosti Zhotovitele s</w:t>
      </w:r>
      <w:r w:rsidR="00F3046F" w:rsidRPr="00F15DCD">
        <w:rPr>
          <w:rFonts w:ascii="Segoe UI" w:hAnsi="Segoe UI" w:cs="Segoe UI"/>
          <w:sz w:val="22"/>
        </w:rPr>
        <w:t> </w:t>
      </w:r>
      <w:r w:rsidRPr="00F15DCD">
        <w:rPr>
          <w:rFonts w:ascii="Segoe UI" w:hAnsi="Segoe UI" w:cs="Segoe UI"/>
          <w:sz w:val="22"/>
        </w:rPr>
        <w:t>uvedením konkrétních skutečností, jimiž svá zjištění Objednatel odůvodňuje</w:t>
      </w:r>
      <w:r w:rsidR="004B1698" w:rsidRPr="00F15DCD">
        <w:rPr>
          <w:rFonts w:ascii="Segoe UI" w:hAnsi="Segoe UI" w:cs="Segoe UI"/>
          <w:sz w:val="22"/>
        </w:rPr>
        <w:t>, včetně popisu, v čem spatřuje toto ohrožení</w:t>
      </w:r>
      <w:r w:rsidRPr="00F15DCD">
        <w:rPr>
          <w:rFonts w:ascii="Segoe UI" w:hAnsi="Segoe UI" w:cs="Segoe UI"/>
          <w:sz w:val="22"/>
        </w:rPr>
        <w:t xml:space="preserve">. Zhotovitel se </w:t>
      </w:r>
      <w:r w:rsidR="000C608E" w:rsidRPr="00F15DCD">
        <w:rPr>
          <w:rFonts w:ascii="Segoe UI" w:hAnsi="Segoe UI" w:cs="Segoe UI"/>
          <w:sz w:val="22"/>
        </w:rPr>
        <w:t xml:space="preserve">bez zbytečného odkladu </w:t>
      </w:r>
      <w:r w:rsidRPr="00F15DCD">
        <w:rPr>
          <w:rFonts w:ascii="Segoe UI" w:hAnsi="Segoe UI" w:cs="Segoe UI"/>
          <w:sz w:val="22"/>
        </w:rPr>
        <w:t>zavazuje na základě takového oznámení přijmout příslušná opatření k</w:t>
      </w:r>
      <w:r w:rsidR="00F3046F" w:rsidRPr="00F15DCD">
        <w:rPr>
          <w:rFonts w:ascii="Segoe UI" w:hAnsi="Segoe UI" w:cs="Segoe UI"/>
          <w:sz w:val="22"/>
        </w:rPr>
        <w:t> </w:t>
      </w:r>
      <w:r w:rsidRPr="00F15DCD">
        <w:rPr>
          <w:rFonts w:ascii="Segoe UI" w:hAnsi="Segoe UI" w:cs="Segoe UI"/>
          <w:sz w:val="22"/>
        </w:rPr>
        <w:t>zajištění nápravy</w:t>
      </w:r>
      <w:r w:rsidR="00BC0343" w:rsidRPr="00F15DCD">
        <w:rPr>
          <w:rFonts w:ascii="Segoe UI" w:hAnsi="Segoe UI" w:cs="Segoe UI"/>
          <w:sz w:val="22"/>
        </w:rPr>
        <w:t xml:space="preserve"> a o provedených opatřeních bez zbytečného odkladu informovat Objednatele, přičemž specifikuje, jaká opatření a z</w:t>
      </w:r>
      <w:r w:rsidR="00F3046F" w:rsidRPr="00F15DCD">
        <w:rPr>
          <w:rFonts w:ascii="Segoe UI" w:hAnsi="Segoe UI" w:cs="Segoe UI"/>
          <w:sz w:val="22"/>
        </w:rPr>
        <w:t> </w:t>
      </w:r>
      <w:r w:rsidR="00BC0343" w:rsidRPr="00F15DCD">
        <w:rPr>
          <w:rFonts w:ascii="Segoe UI" w:hAnsi="Segoe UI" w:cs="Segoe UI"/>
          <w:sz w:val="22"/>
        </w:rPr>
        <w:t>jakého důvodu byla provedena</w:t>
      </w:r>
      <w:r w:rsidRPr="00F15DCD">
        <w:rPr>
          <w:rFonts w:ascii="Segoe UI" w:hAnsi="Segoe UI" w:cs="Segoe UI"/>
          <w:sz w:val="22"/>
        </w:rPr>
        <w:t>. V</w:t>
      </w:r>
      <w:r w:rsidR="00F3046F" w:rsidRPr="00F15DCD">
        <w:rPr>
          <w:rFonts w:ascii="Segoe UI" w:hAnsi="Segoe UI" w:cs="Segoe UI"/>
          <w:sz w:val="22"/>
        </w:rPr>
        <w:t> </w:t>
      </w:r>
      <w:r w:rsidRPr="00F15DCD">
        <w:rPr>
          <w:rFonts w:ascii="Segoe UI" w:hAnsi="Segoe UI" w:cs="Segoe UI"/>
          <w:sz w:val="22"/>
        </w:rPr>
        <w:t>případě, že Zhotovitel nepřijme účinná opatření k</w:t>
      </w:r>
      <w:r w:rsidR="00F3046F" w:rsidRPr="00F15DCD">
        <w:rPr>
          <w:rFonts w:ascii="Segoe UI" w:hAnsi="Segoe UI" w:cs="Segoe UI"/>
          <w:sz w:val="22"/>
        </w:rPr>
        <w:t> </w:t>
      </w:r>
      <w:r w:rsidRPr="00F15DCD">
        <w:rPr>
          <w:rFonts w:ascii="Segoe UI" w:hAnsi="Segoe UI" w:cs="Segoe UI"/>
          <w:sz w:val="22"/>
        </w:rPr>
        <w:t>zajištění nápravy</w:t>
      </w:r>
      <w:r w:rsidR="00763554" w:rsidRPr="00F15DCD">
        <w:rPr>
          <w:rFonts w:ascii="Segoe UI" w:hAnsi="Segoe UI" w:cs="Segoe UI"/>
          <w:sz w:val="22"/>
        </w:rPr>
        <w:t>, o čemž je povinen Objednatele bez zbytečného odkladu informovat</w:t>
      </w:r>
      <w:r w:rsidRPr="00F15DCD">
        <w:rPr>
          <w:rFonts w:ascii="Segoe UI" w:hAnsi="Segoe UI" w:cs="Segoe UI"/>
          <w:sz w:val="22"/>
        </w:rPr>
        <w:t>, je Objednatel oprávněn dle své úvahy vyzvat k</w:t>
      </w:r>
      <w:r w:rsidR="00F3046F" w:rsidRPr="00F15DCD">
        <w:rPr>
          <w:rFonts w:ascii="Segoe UI" w:hAnsi="Segoe UI" w:cs="Segoe UI"/>
          <w:sz w:val="22"/>
        </w:rPr>
        <w:t> </w:t>
      </w:r>
      <w:r w:rsidRPr="00F15DCD">
        <w:rPr>
          <w:rFonts w:ascii="Segoe UI" w:hAnsi="Segoe UI" w:cs="Segoe UI"/>
          <w:sz w:val="22"/>
        </w:rPr>
        <w:t>provedení konkrétních opatření či zkoušek</w:t>
      </w:r>
      <w:r w:rsidR="00F3055B" w:rsidRPr="00F15DCD">
        <w:rPr>
          <w:rFonts w:ascii="Segoe UI" w:hAnsi="Segoe UI" w:cs="Segoe UI"/>
          <w:sz w:val="22"/>
        </w:rPr>
        <w:t>, které dle odborného posouzení povedou ke zjištění nápravy</w:t>
      </w:r>
      <w:r w:rsidRPr="00F15DCD">
        <w:rPr>
          <w:rFonts w:ascii="Segoe UI" w:hAnsi="Segoe UI" w:cs="Segoe UI"/>
          <w:sz w:val="22"/>
        </w:rPr>
        <w:t>.</w:t>
      </w:r>
      <w:r w:rsidR="00685D7D" w:rsidRPr="00F15DCD">
        <w:rPr>
          <w:rFonts w:ascii="Segoe UI" w:hAnsi="Segoe UI" w:cs="Segoe UI"/>
          <w:sz w:val="22"/>
        </w:rPr>
        <w:t xml:space="preserve"> Odborné posouzení bude provedeno odborníkem, na kterém se obě smluvní strany dohodnou</w:t>
      </w:r>
      <w:r w:rsidR="00DA4B2B" w:rsidRPr="00F15DCD">
        <w:rPr>
          <w:rFonts w:ascii="Segoe UI" w:hAnsi="Segoe UI" w:cs="Segoe UI"/>
          <w:sz w:val="22"/>
        </w:rPr>
        <w:t>,</w:t>
      </w:r>
      <w:r w:rsidR="00685D7D" w:rsidRPr="00F15DCD">
        <w:rPr>
          <w:rFonts w:ascii="Segoe UI" w:hAnsi="Segoe UI" w:cs="Segoe UI"/>
          <w:sz w:val="22"/>
        </w:rPr>
        <w:t xml:space="preserve"> a pokud se nedohodnou do pěti dnů ode dne, kdy vznikl nárok </w:t>
      </w:r>
      <w:r w:rsidR="00685D7D" w:rsidRPr="00F15DCD">
        <w:rPr>
          <w:rFonts w:ascii="Segoe UI" w:hAnsi="Segoe UI" w:cs="Segoe UI"/>
          <w:sz w:val="22"/>
        </w:rPr>
        <w:lastRenderedPageBreak/>
        <w:t>Objednatele učinit příslušnou výzvu, pak toto provede Au</w:t>
      </w:r>
      <w:r w:rsidR="00B17DFB" w:rsidRPr="00F15DCD">
        <w:rPr>
          <w:rFonts w:ascii="Segoe UI" w:hAnsi="Segoe UI" w:cs="Segoe UI"/>
          <w:sz w:val="22"/>
        </w:rPr>
        <w:t>t</w:t>
      </w:r>
      <w:r w:rsidR="00685D7D" w:rsidRPr="00F15DCD">
        <w:rPr>
          <w:rFonts w:ascii="Segoe UI" w:hAnsi="Segoe UI" w:cs="Segoe UI"/>
          <w:sz w:val="22"/>
        </w:rPr>
        <w:t>orizovaná osoba určená Objednatelem.</w:t>
      </w:r>
      <w:r w:rsidRPr="00F15DCD">
        <w:rPr>
          <w:rFonts w:ascii="Segoe UI" w:hAnsi="Segoe UI" w:cs="Segoe UI"/>
          <w:sz w:val="22"/>
        </w:rPr>
        <w:t xml:space="preserve"> Pokud i přes takovou výzvu nebudou Objednatelem navrhovaná opatření či zkoušky</w:t>
      </w:r>
      <w:r w:rsidR="007B5509" w:rsidRPr="00F15DCD">
        <w:rPr>
          <w:rFonts w:ascii="Segoe UI" w:hAnsi="Segoe UI" w:cs="Segoe UI"/>
          <w:sz w:val="22"/>
        </w:rPr>
        <w:t>,</w:t>
      </w:r>
      <w:r w:rsidRPr="00F15DCD">
        <w:rPr>
          <w:rFonts w:ascii="Segoe UI" w:hAnsi="Segoe UI" w:cs="Segoe UI"/>
          <w:sz w:val="22"/>
        </w:rPr>
        <w:t xml:space="preserve"> </w:t>
      </w:r>
      <w:r w:rsidR="007B5509" w:rsidRPr="00F15DCD">
        <w:rPr>
          <w:rFonts w:ascii="Segoe UI" w:hAnsi="Segoe UI" w:cs="Segoe UI"/>
          <w:sz w:val="22"/>
        </w:rPr>
        <w:t>které mají vést k</w:t>
      </w:r>
      <w:r w:rsidR="00F3046F" w:rsidRPr="00F15DCD">
        <w:rPr>
          <w:rFonts w:ascii="Segoe UI" w:hAnsi="Segoe UI" w:cs="Segoe UI"/>
          <w:sz w:val="22"/>
        </w:rPr>
        <w:t> </w:t>
      </w:r>
      <w:r w:rsidR="007B5509" w:rsidRPr="00F15DCD">
        <w:rPr>
          <w:rFonts w:ascii="Segoe UI" w:hAnsi="Segoe UI" w:cs="Segoe UI"/>
          <w:sz w:val="22"/>
        </w:rPr>
        <w:t xml:space="preserve">uvedení </w:t>
      </w:r>
      <w:r w:rsidR="001C6F0C" w:rsidRPr="00F15DCD">
        <w:rPr>
          <w:rFonts w:ascii="Segoe UI" w:hAnsi="Segoe UI" w:cs="Segoe UI"/>
          <w:sz w:val="22"/>
        </w:rPr>
        <w:t xml:space="preserve">zhotovovaného </w:t>
      </w:r>
      <w:r w:rsidR="007B5509" w:rsidRPr="00F15DCD">
        <w:rPr>
          <w:rFonts w:ascii="Segoe UI" w:hAnsi="Segoe UI" w:cs="Segoe UI"/>
          <w:sz w:val="22"/>
        </w:rPr>
        <w:t xml:space="preserve">Díla do souladu se Smlouvou, </w:t>
      </w:r>
      <w:r w:rsidRPr="00F15DCD">
        <w:rPr>
          <w:rFonts w:ascii="Segoe UI" w:hAnsi="Segoe UI" w:cs="Segoe UI"/>
          <w:sz w:val="22"/>
        </w:rPr>
        <w:t>provedeny,</w:t>
      </w:r>
      <w:r w:rsidR="00F3055B" w:rsidRPr="00F15DCD">
        <w:rPr>
          <w:rFonts w:ascii="Segoe UI" w:hAnsi="Segoe UI" w:cs="Segoe UI"/>
          <w:sz w:val="22"/>
        </w:rPr>
        <w:t xml:space="preserve"> p</w:t>
      </w:r>
      <w:r w:rsidR="007B5509" w:rsidRPr="00F15DCD">
        <w:rPr>
          <w:rFonts w:ascii="Segoe UI" w:hAnsi="Segoe UI" w:cs="Segoe UI"/>
          <w:sz w:val="22"/>
        </w:rPr>
        <w:t>ak</w:t>
      </w:r>
      <w:r w:rsidRPr="00F15DCD">
        <w:rPr>
          <w:rFonts w:ascii="Segoe UI" w:hAnsi="Segoe UI" w:cs="Segoe UI"/>
          <w:sz w:val="22"/>
        </w:rPr>
        <w:t xml:space="preserve"> je Objednatel oprávněn</w:t>
      </w:r>
      <w:r w:rsidR="007B5509" w:rsidRPr="00F15DCD">
        <w:rPr>
          <w:rFonts w:ascii="Segoe UI" w:hAnsi="Segoe UI" w:cs="Segoe UI"/>
          <w:sz w:val="22"/>
        </w:rPr>
        <w:t xml:space="preserve"> zaslat Zhotoviteli výzvu k</w:t>
      </w:r>
      <w:r w:rsidR="00F3046F" w:rsidRPr="00F15DCD">
        <w:rPr>
          <w:rFonts w:ascii="Segoe UI" w:hAnsi="Segoe UI" w:cs="Segoe UI"/>
          <w:sz w:val="22"/>
        </w:rPr>
        <w:t> </w:t>
      </w:r>
      <w:r w:rsidR="007B5509" w:rsidRPr="00F15DCD">
        <w:rPr>
          <w:rFonts w:ascii="Segoe UI" w:hAnsi="Segoe UI" w:cs="Segoe UI"/>
          <w:sz w:val="22"/>
        </w:rPr>
        <w:t>uvedení prováděného Díla do souladu se Smlouvou, přičemž lhůta k</w:t>
      </w:r>
      <w:r w:rsidR="00F3046F" w:rsidRPr="00F15DCD">
        <w:rPr>
          <w:rFonts w:ascii="Segoe UI" w:hAnsi="Segoe UI" w:cs="Segoe UI"/>
          <w:sz w:val="22"/>
        </w:rPr>
        <w:t> </w:t>
      </w:r>
      <w:r w:rsidR="007B5509" w:rsidRPr="00F15DCD">
        <w:rPr>
          <w:rFonts w:ascii="Segoe UI" w:hAnsi="Segoe UI" w:cs="Segoe UI"/>
          <w:sz w:val="22"/>
        </w:rPr>
        <w:t xml:space="preserve">uvedení do souladu se Smlouvou nebude kratší než 10 dnů. Jestliže ani ve lhůtě dle předchozí </w:t>
      </w:r>
      <w:r w:rsidR="00934C1A" w:rsidRPr="00F15DCD">
        <w:rPr>
          <w:rFonts w:ascii="Segoe UI" w:hAnsi="Segoe UI" w:cs="Segoe UI"/>
          <w:sz w:val="22"/>
        </w:rPr>
        <w:t>věty</w:t>
      </w:r>
      <w:r w:rsidR="007B5509" w:rsidRPr="00F15DCD">
        <w:rPr>
          <w:rFonts w:ascii="Segoe UI" w:hAnsi="Segoe UI" w:cs="Segoe UI"/>
          <w:sz w:val="22"/>
        </w:rPr>
        <w:t xml:space="preserve"> nedojde k</w:t>
      </w:r>
      <w:r w:rsidR="00F3046F" w:rsidRPr="00F15DCD">
        <w:rPr>
          <w:rFonts w:ascii="Segoe UI" w:hAnsi="Segoe UI" w:cs="Segoe UI"/>
          <w:sz w:val="22"/>
        </w:rPr>
        <w:t> </w:t>
      </w:r>
      <w:r w:rsidR="007B5509" w:rsidRPr="00F15DCD">
        <w:rPr>
          <w:rFonts w:ascii="Segoe UI" w:hAnsi="Segoe UI" w:cs="Segoe UI"/>
          <w:sz w:val="22"/>
        </w:rPr>
        <w:t>uvedení prováděného Díla do souladu se Smlouv</w:t>
      </w:r>
      <w:r w:rsidR="00D4130C" w:rsidRPr="00F15DCD">
        <w:rPr>
          <w:rFonts w:ascii="Segoe UI" w:hAnsi="Segoe UI" w:cs="Segoe UI"/>
          <w:sz w:val="22"/>
        </w:rPr>
        <w:t>o</w:t>
      </w:r>
      <w:r w:rsidR="007B5509" w:rsidRPr="00F15DCD">
        <w:rPr>
          <w:rFonts w:ascii="Segoe UI" w:hAnsi="Segoe UI" w:cs="Segoe UI"/>
          <w:sz w:val="22"/>
        </w:rPr>
        <w:t>u, je Objednatel oprávněn</w:t>
      </w:r>
      <w:r w:rsidR="00F3055B" w:rsidRPr="00F15DCD">
        <w:rPr>
          <w:rFonts w:ascii="Segoe UI" w:hAnsi="Segoe UI" w:cs="Segoe UI"/>
          <w:sz w:val="22"/>
        </w:rPr>
        <w:t xml:space="preserve"> od Smlouvy odstoupit</w:t>
      </w:r>
      <w:r w:rsidRPr="00F15DCD">
        <w:rPr>
          <w:rFonts w:ascii="Segoe UI" w:hAnsi="Segoe UI" w:cs="Segoe UI"/>
          <w:sz w:val="22"/>
        </w:rPr>
        <w:t>.</w:t>
      </w:r>
      <w:r w:rsidR="003326EA" w:rsidRPr="00F15DCD">
        <w:rPr>
          <w:rFonts w:ascii="Segoe UI" w:hAnsi="Segoe UI" w:cs="Segoe UI"/>
          <w:sz w:val="22"/>
        </w:rPr>
        <w:t xml:space="preserve"> V případě, že si provedení jakýchkoli nápravných opatření či zkoušek k ověření odstranění závadného stavu vyžádá přerušení provádění Díla, musí být </w:t>
      </w:r>
      <w:r w:rsidR="00875B6C" w:rsidRPr="00F15DCD">
        <w:rPr>
          <w:rFonts w:ascii="Segoe UI" w:hAnsi="Segoe UI" w:cs="Segoe UI"/>
          <w:sz w:val="22"/>
        </w:rPr>
        <w:t>okolnost</w:t>
      </w:r>
      <w:r w:rsidR="003326EA" w:rsidRPr="00F15DCD">
        <w:rPr>
          <w:rFonts w:ascii="Segoe UI" w:hAnsi="Segoe UI" w:cs="Segoe UI"/>
          <w:sz w:val="22"/>
        </w:rPr>
        <w:t xml:space="preserve">, že je provedení díla ohroženo, </w:t>
      </w:r>
      <w:r w:rsidR="008549A6" w:rsidRPr="00F15DCD">
        <w:rPr>
          <w:rFonts w:ascii="Segoe UI" w:hAnsi="Segoe UI" w:cs="Segoe UI"/>
          <w:sz w:val="22"/>
        </w:rPr>
        <w:t xml:space="preserve">potvrzena </w:t>
      </w:r>
      <w:r w:rsidR="003326EA" w:rsidRPr="00F15DCD">
        <w:rPr>
          <w:rFonts w:ascii="Segoe UI" w:hAnsi="Segoe UI" w:cs="Segoe UI"/>
          <w:sz w:val="22"/>
        </w:rPr>
        <w:t>posudkem</w:t>
      </w:r>
      <w:r w:rsidR="00685D7D" w:rsidRPr="00F15DCD">
        <w:rPr>
          <w:rFonts w:ascii="Segoe UI" w:hAnsi="Segoe UI" w:cs="Segoe UI"/>
          <w:sz w:val="22"/>
        </w:rPr>
        <w:t xml:space="preserve"> </w:t>
      </w:r>
      <w:r w:rsidR="00972932" w:rsidRPr="00F15DCD">
        <w:rPr>
          <w:rFonts w:ascii="Segoe UI" w:hAnsi="Segoe UI" w:cs="Segoe UI"/>
          <w:sz w:val="22"/>
        </w:rPr>
        <w:t>Autorizované osoby</w:t>
      </w:r>
      <w:r w:rsidR="003326EA" w:rsidRPr="00F15DCD">
        <w:rPr>
          <w:rFonts w:ascii="Segoe UI" w:hAnsi="Segoe UI" w:cs="Segoe UI"/>
          <w:sz w:val="22"/>
        </w:rPr>
        <w:t>.</w:t>
      </w:r>
      <w:bookmarkEnd w:id="269"/>
      <w:r w:rsidR="000E5B6B" w:rsidRPr="00F15DCD">
        <w:rPr>
          <w:rFonts w:ascii="Segoe UI" w:hAnsi="Segoe UI" w:cs="Segoe UI"/>
          <w:sz w:val="22"/>
        </w:rPr>
        <w:t xml:space="preserve"> </w:t>
      </w:r>
    </w:p>
    <w:p w14:paraId="196FA601" w14:textId="38AF9FF4" w:rsidR="00F7277E" w:rsidRPr="00F15DCD" w:rsidRDefault="00F7277E" w:rsidP="007F4CFA">
      <w:pPr>
        <w:pStyle w:val="RLTextlnkuslovan"/>
        <w:numPr>
          <w:ilvl w:val="1"/>
          <w:numId w:val="22"/>
        </w:numPr>
        <w:spacing w:line="240" w:lineRule="auto"/>
        <w:ind w:left="1418" w:hanging="709"/>
        <w:rPr>
          <w:rFonts w:ascii="Segoe UI" w:hAnsi="Segoe UI" w:cs="Segoe UI"/>
          <w:b/>
          <w:bCs/>
          <w:sz w:val="22"/>
        </w:rPr>
      </w:pPr>
      <w:bookmarkStart w:id="271" w:name="_Hlk191412139"/>
      <w:bookmarkEnd w:id="270"/>
      <w:r w:rsidRPr="00F15DCD">
        <w:rPr>
          <w:rFonts w:ascii="Segoe UI" w:hAnsi="Segoe UI" w:cs="Segoe UI"/>
          <w:sz w:val="22"/>
        </w:rPr>
        <w:t>V případě, že zkoušky provedené na výzvu Objednatele potvrdí závěry Objednatele, že Dílo není prováděno v souladu se Smlouvou</w:t>
      </w:r>
      <w:r w:rsidR="00192C30" w:rsidRPr="00F15DCD">
        <w:rPr>
          <w:rFonts w:ascii="Segoe UI" w:hAnsi="Segoe UI" w:cs="Segoe UI"/>
          <w:sz w:val="22"/>
        </w:rPr>
        <w:t xml:space="preserve"> a tyto závěry budou potvrzeny Autorizovanou osobou</w:t>
      </w:r>
      <w:r w:rsidR="00685D7D" w:rsidRPr="00F15DCD">
        <w:rPr>
          <w:rFonts w:ascii="Segoe UI" w:hAnsi="Segoe UI" w:cs="Segoe UI"/>
          <w:sz w:val="22"/>
        </w:rPr>
        <w:t xml:space="preserve"> </w:t>
      </w:r>
      <w:r w:rsidR="007B794F" w:rsidRPr="00F15DCD">
        <w:rPr>
          <w:rFonts w:ascii="Segoe UI" w:hAnsi="Segoe UI" w:cs="Segoe UI"/>
          <w:sz w:val="22"/>
        </w:rPr>
        <w:t xml:space="preserve">ustanovenou dle </w:t>
      </w:r>
      <w:r w:rsidR="00BA12CF" w:rsidRPr="00F15DCD">
        <w:rPr>
          <w:rFonts w:ascii="Segoe UI" w:hAnsi="Segoe UI" w:cs="Segoe UI"/>
          <w:sz w:val="22"/>
        </w:rPr>
        <w:t>odst</w:t>
      </w:r>
      <w:r w:rsidR="007B794F" w:rsidRPr="00F15DCD">
        <w:rPr>
          <w:rFonts w:ascii="Segoe UI" w:hAnsi="Segoe UI" w:cs="Segoe UI"/>
          <w:sz w:val="22"/>
        </w:rPr>
        <w:t xml:space="preserve">. 12.17 </w:t>
      </w:r>
      <w:r w:rsidRPr="00F15DCD">
        <w:rPr>
          <w:rFonts w:ascii="Segoe UI" w:hAnsi="Segoe UI" w:cs="Segoe UI"/>
          <w:sz w:val="22"/>
        </w:rPr>
        <w:t xml:space="preserve">zavazuje se Zhotovitel přijmout příslušná opatření k odstranění závadného stavu. V případě prodlení Zhotovitele s přijetím takových opatření či s jejich prováděním je Objednatel oprávněn tuto Smlouvu vypovědět ve výpovědní </w:t>
      </w:r>
      <w:r w:rsidR="00F86E0B" w:rsidRPr="00F15DCD">
        <w:rPr>
          <w:rFonts w:ascii="Segoe UI" w:hAnsi="Segoe UI" w:cs="Segoe UI"/>
          <w:sz w:val="22"/>
        </w:rPr>
        <w:t xml:space="preserve">době </w:t>
      </w:r>
      <w:r w:rsidRPr="00F15DCD">
        <w:rPr>
          <w:rFonts w:ascii="Segoe UI" w:hAnsi="Segoe UI" w:cs="Segoe UI"/>
          <w:sz w:val="22"/>
        </w:rPr>
        <w:t>2 měsíců počínající běžet od doručení výpovědi Zhotoviteli.</w:t>
      </w:r>
      <w:r w:rsidR="00ED1567" w:rsidRPr="00F15DCD">
        <w:rPr>
          <w:rFonts w:ascii="Segoe UI" w:hAnsi="Segoe UI" w:cs="Segoe UI"/>
          <w:sz w:val="22"/>
        </w:rPr>
        <w:t> </w:t>
      </w:r>
      <w:bookmarkEnd w:id="271"/>
      <w:r w:rsidR="00ED1567" w:rsidRPr="00F15DCD">
        <w:rPr>
          <w:rFonts w:ascii="Segoe UI" w:hAnsi="Segoe UI" w:cs="Segoe UI"/>
          <w:sz w:val="22"/>
        </w:rPr>
        <w:t> </w:t>
      </w:r>
      <w:r w:rsidR="00972932" w:rsidRPr="00F15DCD">
        <w:rPr>
          <w:rFonts w:ascii="Segoe UI" w:hAnsi="Segoe UI" w:cs="Segoe UI"/>
          <w:sz w:val="22"/>
        </w:rPr>
        <w:t xml:space="preserve">Náklady na Autorizovanou osobu dle </w:t>
      </w:r>
      <w:r w:rsidR="00C61CEB" w:rsidRPr="00F15DCD">
        <w:rPr>
          <w:rFonts w:ascii="Segoe UI" w:hAnsi="Segoe UI" w:cs="Segoe UI"/>
          <w:sz w:val="22"/>
        </w:rPr>
        <w:t>odst</w:t>
      </w:r>
      <w:r w:rsidR="00972932" w:rsidRPr="00F15DCD">
        <w:rPr>
          <w:rFonts w:ascii="Segoe UI" w:hAnsi="Segoe UI" w:cs="Segoe UI"/>
          <w:sz w:val="22"/>
        </w:rPr>
        <w:t>. 12.</w:t>
      </w:r>
      <w:r w:rsidR="00FD0BC4">
        <w:rPr>
          <w:rFonts w:ascii="Segoe UI" w:hAnsi="Segoe UI" w:cs="Segoe UI"/>
          <w:sz w:val="22"/>
        </w:rPr>
        <w:t>1</w:t>
      </w:r>
      <w:r w:rsidR="00972932" w:rsidRPr="00F15DCD">
        <w:rPr>
          <w:rFonts w:ascii="Segoe UI" w:hAnsi="Segoe UI" w:cs="Segoe UI"/>
          <w:sz w:val="22"/>
        </w:rPr>
        <w:t>7 a 12.</w:t>
      </w:r>
      <w:r w:rsidR="00FD0BC4">
        <w:rPr>
          <w:rFonts w:ascii="Segoe UI" w:hAnsi="Segoe UI" w:cs="Segoe UI"/>
          <w:sz w:val="22"/>
        </w:rPr>
        <w:t>1</w:t>
      </w:r>
      <w:r w:rsidR="00972932" w:rsidRPr="00F15DCD">
        <w:rPr>
          <w:rFonts w:ascii="Segoe UI" w:hAnsi="Segoe UI" w:cs="Segoe UI"/>
          <w:sz w:val="22"/>
        </w:rPr>
        <w:t xml:space="preserve">8 </w:t>
      </w:r>
      <w:r w:rsidR="00C61CEB" w:rsidRPr="00F15DCD">
        <w:rPr>
          <w:rFonts w:ascii="Segoe UI" w:hAnsi="Segoe UI" w:cs="Segoe UI"/>
          <w:sz w:val="22"/>
        </w:rPr>
        <w:t>nese</w:t>
      </w:r>
      <w:r w:rsidR="00972932" w:rsidRPr="00F15DCD">
        <w:rPr>
          <w:rFonts w:ascii="Segoe UI" w:hAnsi="Segoe UI" w:cs="Segoe UI"/>
          <w:sz w:val="22"/>
        </w:rPr>
        <w:t xml:space="preserve"> Zhotovitel jakožto náklady na provedení zkoušek či kontrol.</w:t>
      </w:r>
      <w:r w:rsidR="00ED1567" w:rsidRPr="00F15DCD">
        <w:rPr>
          <w:rFonts w:ascii="Segoe UI" w:hAnsi="Segoe UI" w:cs="Segoe UI"/>
          <w:sz w:val="22"/>
        </w:rPr>
        <w:t> </w:t>
      </w:r>
      <w:r w:rsidR="00104859" w:rsidRPr="00F15DCD">
        <w:rPr>
          <w:rFonts w:ascii="Segoe UI" w:hAnsi="Segoe UI" w:cs="Segoe UI"/>
          <w:sz w:val="22"/>
        </w:rPr>
        <w:t>V případě, že Dílo bylo prováděno v souladu se Smlouvou či způsobem, který by ohrožoval jeho řádné provedení, ačkoli ze strany Zhotovitele nedošlo k porušení smluvních či zákonných povinností a zároveň přijal Zhotovitel příslušná opatření, nese náklady na Autorizovanou osobu Objednatel.</w:t>
      </w:r>
    </w:p>
    <w:p w14:paraId="36B1969F" w14:textId="77777777" w:rsidR="00F7277E" w:rsidRPr="00F15DCD" w:rsidRDefault="009349B3" w:rsidP="007F4CFA">
      <w:pPr>
        <w:pStyle w:val="RLTextlnkuslovan"/>
        <w:numPr>
          <w:ilvl w:val="1"/>
          <w:numId w:val="22"/>
        </w:numPr>
        <w:spacing w:line="240" w:lineRule="auto"/>
        <w:ind w:left="1418" w:hanging="709"/>
        <w:rPr>
          <w:rFonts w:ascii="Segoe UI" w:hAnsi="Segoe UI" w:cs="Segoe UI"/>
          <w:b/>
          <w:bCs/>
          <w:sz w:val="22"/>
        </w:rPr>
      </w:pPr>
      <w:r w:rsidRPr="00F15DCD">
        <w:rPr>
          <w:rFonts w:ascii="Segoe UI" w:hAnsi="Segoe UI" w:cs="Segoe UI"/>
          <w:sz w:val="22"/>
        </w:rPr>
        <w:t>Jestliže dojde k</w:t>
      </w:r>
      <w:r w:rsidR="00F3046F" w:rsidRPr="00F15DCD">
        <w:rPr>
          <w:rFonts w:ascii="Segoe UI" w:hAnsi="Segoe UI" w:cs="Segoe UI"/>
          <w:sz w:val="22"/>
        </w:rPr>
        <w:t> </w:t>
      </w:r>
      <w:r w:rsidRPr="00F15DCD">
        <w:rPr>
          <w:rFonts w:ascii="Segoe UI" w:hAnsi="Segoe UI" w:cs="Segoe UI"/>
          <w:sz w:val="22"/>
        </w:rPr>
        <w:t>přerušení provádění Díla z</w:t>
      </w:r>
      <w:r w:rsidR="00F3046F" w:rsidRPr="00F15DCD">
        <w:rPr>
          <w:rFonts w:ascii="Segoe UI" w:hAnsi="Segoe UI" w:cs="Segoe UI"/>
          <w:sz w:val="22"/>
        </w:rPr>
        <w:t> </w:t>
      </w:r>
      <w:r w:rsidRPr="00F15DCD">
        <w:rPr>
          <w:rFonts w:ascii="Segoe UI" w:hAnsi="Segoe UI" w:cs="Segoe UI"/>
          <w:sz w:val="22"/>
        </w:rPr>
        <w:t>důvodů porušení povinností Zhotovitele, které mu Smlouva stanoví, nedochází ke stavení lhůt pro provádění Díla.</w:t>
      </w:r>
      <w:r w:rsidR="00F7277E" w:rsidRPr="00F15DCD">
        <w:rPr>
          <w:rFonts w:ascii="Segoe UI" w:hAnsi="Segoe UI" w:cs="Segoe UI"/>
          <w:sz w:val="22"/>
        </w:rPr>
        <w:t xml:space="preserve"> </w:t>
      </w:r>
    </w:p>
    <w:p w14:paraId="77E3957F" w14:textId="3DF8A4F0" w:rsidR="00DA4F02" w:rsidRPr="00F15DCD" w:rsidRDefault="00F7277E" w:rsidP="007F4CFA">
      <w:pPr>
        <w:pStyle w:val="RLTextlnkuslovan"/>
        <w:numPr>
          <w:ilvl w:val="1"/>
          <w:numId w:val="22"/>
        </w:numPr>
        <w:spacing w:line="240" w:lineRule="auto"/>
        <w:ind w:left="1418" w:hanging="709"/>
        <w:rPr>
          <w:rFonts w:ascii="Segoe UI" w:hAnsi="Segoe UI" w:cs="Segoe UI"/>
          <w:b/>
          <w:bCs/>
          <w:sz w:val="22"/>
        </w:rPr>
      </w:pPr>
      <w:bookmarkStart w:id="272" w:name="_Hlk191416005"/>
      <w:r w:rsidRPr="00F15DCD">
        <w:rPr>
          <w:rFonts w:ascii="Segoe UI" w:hAnsi="Segoe UI" w:cs="Segoe UI"/>
          <w:sz w:val="22"/>
        </w:rPr>
        <w:t xml:space="preserve">Jestliže </w:t>
      </w:r>
      <w:r w:rsidR="001504B8" w:rsidRPr="00F15DCD">
        <w:rPr>
          <w:rFonts w:ascii="Segoe UI" w:hAnsi="Segoe UI" w:cs="Segoe UI"/>
          <w:sz w:val="22"/>
        </w:rPr>
        <w:t xml:space="preserve">dojde k </w:t>
      </w:r>
      <w:r w:rsidRPr="00F15DCD">
        <w:rPr>
          <w:rFonts w:ascii="Segoe UI" w:hAnsi="Segoe UI" w:cs="Segoe UI"/>
          <w:sz w:val="22"/>
        </w:rPr>
        <w:t>přeruš</w:t>
      </w:r>
      <w:r w:rsidR="001504B8" w:rsidRPr="00F15DCD">
        <w:rPr>
          <w:rFonts w:ascii="Segoe UI" w:hAnsi="Segoe UI" w:cs="Segoe UI"/>
          <w:sz w:val="22"/>
        </w:rPr>
        <w:t>ení</w:t>
      </w:r>
      <w:r w:rsidRPr="00F15DCD">
        <w:rPr>
          <w:rFonts w:ascii="Segoe UI" w:hAnsi="Segoe UI" w:cs="Segoe UI"/>
          <w:sz w:val="22"/>
        </w:rPr>
        <w:t xml:space="preserve"> provádění Díla</w:t>
      </w:r>
      <w:r w:rsidR="007067FB" w:rsidRPr="00F15DCD">
        <w:rPr>
          <w:rFonts w:ascii="Segoe UI" w:hAnsi="Segoe UI" w:cs="Segoe UI"/>
          <w:sz w:val="22"/>
        </w:rPr>
        <w:t xml:space="preserve"> Zhotovitelem</w:t>
      </w:r>
      <w:r w:rsidRPr="00F15DCD">
        <w:rPr>
          <w:rFonts w:ascii="Segoe UI" w:hAnsi="Segoe UI" w:cs="Segoe UI"/>
          <w:sz w:val="22"/>
        </w:rPr>
        <w:t xml:space="preserve"> </w:t>
      </w:r>
      <w:r w:rsidR="001504B8" w:rsidRPr="00F15DCD">
        <w:rPr>
          <w:rFonts w:ascii="Segoe UI" w:hAnsi="Segoe UI" w:cs="Segoe UI"/>
          <w:sz w:val="22"/>
        </w:rPr>
        <w:t>z</w:t>
      </w:r>
      <w:r w:rsidR="007067FB" w:rsidRPr="00F15DCD">
        <w:rPr>
          <w:rFonts w:ascii="Segoe UI" w:hAnsi="Segoe UI" w:cs="Segoe UI"/>
          <w:sz w:val="22"/>
        </w:rPr>
        <w:t> </w:t>
      </w:r>
      <w:r w:rsidR="001504B8" w:rsidRPr="00F15DCD">
        <w:rPr>
          <w:rFonts w:ascii="Segoe UI" w:hAnsi="Segoe UI" w:cs="Segoe UI"/>
          <w:sz w:val="22"/>
        </w:rPr>
        <w:t>důvodů</w:t>
      </w:r>
      <w:r w:rsidR="007067FB" w:rsidRPr="00F15DCD">
        <w:rPr>
          <w:rFonts w:ascii="Segoe UI" w:hAnsi="Segoe UI" w:cs="Segoe UI"/>
          <w:sz w:val="22"/>
        </w:rPr>
        <w:t>, za které Objednatel</w:t>
      </w:r>
      <w:r w:rsidR="004D5AF9" w:rsidRPr="00F15DCD">
        <w:rPr>
          <w:rFonts w:ascii="Segoe UI" w:hAnsi="Segoe UI" w:cs="Segoe UI"/>
          <w:sz w:val="22"/>
        </w:rPr>
        <w:t xml:space="preserve"> včetně jeho dodavatelů</w:t>
      </w:r>
      <w:r w:rsidR="007067FB" w:rsidRPr="00F15DCD">
        <w:rPr>
          <w:rFonts w:ascii="Segoe UI" w:hAnsi="Segoe UI" w:cs="Segoe UI"/>
          <w:sz w:val="22"/>
        </w:rPr>
        <w:t xml:space="preserve"> nenese odpovědnost,</w:t>
      </w:r>
      <w:r w:rsidR="001504B8" w:rsidRPr="00F15DCD">
        <w:rPr>
          <w:rFonts w:ascii="Segoe UI" w:hAnsi="Segoe UI" w:cs="Segoe UI"/>
          <w:sz w:val="22"/>
        </w:rPr>
        <w:t xml:space="preserve"> Zhotovitel</w:t>
      </w:r>
      <w:r w:rsidRPr="00F15DCD">
        <w:rPr>
          <w:rFonts w:ascii="Segoe UI" w:hAnsi="Segoe UI" w:cs="Segoe UI"/>
          <w:sz w:val="22"/>
        </w:rPr>
        <w:t xml:space="preserve"> nemá nárok na zaplacení </w:t>
      </w:r>
      <w:r w:rsidR="00A52149" w:rsidRPr="00F15DCD">
        <w:rPr>
          <w:rFonts w:ascii="Segoe UI" w:hAnsi="Segoe UI" w:cs="Segoe UI"/>
          <w:sz w:val="22"/>
        </w:rPr>
        <w:t xml:space="preserve">přiměřených </w:t>
      </w:r>
      <w:r w:rsidRPr="00F15DCD">
        <w:rPr>
          <w:rFonts w:ascii="Segoe UI" w:hAnsi="Segoe UI" w:cs="Segoe UI"/>
          <w:sz w:val="22"/>
        </w:rPr>
        <w:t>nákladů souvisejících s</w:t>
      </w:r>
      <w:r w:rsidR="007067FB" w:rsidRPr="00F15DCD">
        <w:rPr>
          <w:rFonts w:ascii="Segoe UI" w:hAnsi="Segoe UI" w:cs="Segoe UI"/>
          <w:sz w:val="22"/>
        </w:rPr>
        <w:t> </w:t>
      </w:r>
      <w:r w:rsidRPr="00F15DCD">
        <w:rPr>
          <w:rFonts w:ascii="Segoe UI" w:hAnsi="Segoe UI" w:cs="Segoe UI"/>
          <w:sz w:val="22"/>
        </w:rPr>
        <w:t>takovým přerušením provádění Díla.</w:t>
      </w:r>
      <w:bookmarkEnd w:id="272"/>
      <w:r w:rsidRPr="00F15DCD">
        <w:rPr>
          <w:rFonts w:ascii="Segoe UI" w:hAnsi="Segoe UI" w:cs="Segoe UI"/>
          <w:sz w:val="22"/>
        </w:rPr>
        <w:t xml:space="preserve"> </w:t>
      </w:r>
      <w:r w:rsidR="00DA4F02" w:rsidRPr="00F15DCD">
        <w:rPr>
          <w:rFonts w:ascii="Segoe UI" w:hAnsi="Segoe UI" w:cs="Segoe UI"/>
          <w:sz w:val="22"/>
        </w:rPr>
        <w:t xml:space="preserve"> </w:t>
      </w:r>
    </w:p>
    <w:p w14:paraId="01B45890" w14:textId="36C41CB7" w:rsidR="00810D23" w:rsidRPr="00F15DCD" w:rsidRDefault="00810D23" w:rsidP="007F4CFA">
      <w:pPr>
        <w:pStyle w:val="RLlneksmlouvy"/>
        <w:numPr>
          <w:ilvl w:val="0"/>
          <w:numId w:val="23"/>
        </w:numPr>
        <w:spacing w:line="240" w:lineRule="auto"/>
        <w:ind w:left="737" w:hanging="737"/>
        <w:rPr>
          <w:rFonts w:cs="Segoe UI"/>
        </w:rPr>
      </w:pPr>
      <w:bookmarkStart w:id="273" w:name="_Toc192631538"/>
      <w:bookmarkStart w:id="274" w:name="_Toc169076931"/>
      <w:bookmarkStart w:id="275" w:name="_Toc52978149"/>
      <w:r w:rsidRPr="00F15DCD">
        <w:rPr>
          <w:rFonts w:cs="Segoe UI"/>
        </w:rPr>
        <w:t>VZORKY</w:t>
      </w:r>
      <w:bookmarkEnd w:id="273"/>
      <w:bookmarkEnd w:id="274"/>
      <w:r w:rsidRPr="00F15DCD">
        <w:rPr>
          <w:rFonts w:cs="Segoe UI"/>
        </w:rPr>
        <w:t xml:space="preserve"> </w:t>
      </w:r>
      <w:bookmarkEnd w:id="275"/>
    </w:p>
    <w:p w14:paraId="3D1D6FA5" w14:textId="32F3FCE2" w:rsidR="001D6987" w:rsidRPr="00F15DCD" w:rsidRDefault="00810D23" w:rsidP="007F4CFA">
      <w:pPr>
        <w:pStyle w:val="RLTextlnkuslovan"/>
        <w:numPr>
          <w:ilvl w:val="1"/>
          <w:numId w:val="24"/>
        </w:numPr>
        <w:spacing w:line="240" w:lineRule="auto"/>
        <w:ind w:left="1418" w:hanging="709"/>
        <w:rPr>
          <w:rFonts w:ascii="Segoe UI" w:hAnsi="Segoe UI" w:cs="Segoe UI"/>
          <w:sz w:val="22"/>
        </w:rPr>
      </w:pPr>
      <w:bookmarkStart w:id="276" w:name="_Ref50643998"/>
      <w:r w:rsidRPr="00F15DCD">
        <w:rPr>
          <w:rFonts w:ascii="Segoe UI" w:hAnsi="Segoe UI" w:cs="Segoe UI"/>
          <w:sz w:val="22"/>
        </w:rPr>
        <w:t xml:space="preserve">Zhotovitel je </w:t>
      </w:r>
      <w:r w:rsidR="00223494" w:rsidRPr="00F15DCD">
        <w:rPr>
          <w:rFonts w:ascii="Segoe UI" w:hAnsi="Segoe UI" w:cs="Segoe UI"/>
          <w:sz w:val="22"/>
        </w:rPr>
        <w:t xml:space="preserve">povinen </w:t>
      </w:r>
      <w:r w:rsidRPr="00F15DCD">
        <w:rPr>
          <w:rFonts w:ascii="Segoe UI" w:hAnsi="Segoe UI" w:cs="Segoe UI"/>
          <w:sz w:val="22"/>
        </w:rPr>
        <w:t xml:space="preserve">Objednateli předat </w:t>
      </w:r>
      <w:r w:rsidR="001D6987" w:rsidRPr="00F15DCD">
        <w:rPr>
          <w:rFonts w:ascii="Segoe UI" w:hAnsi="Segoe UI" w:cs="Segoe UI"/>
          <w:sz w:val="22"/>
        </w:rPr>
        <w:t>vzorky v</w:t>
      </w:r>
      <w:r w:rsidR="007067FB" w:rsidRPr="00F15DCD">
        <w:rPr>
          <w:rFonts w:ascii="Segoe UI" w:hAnsi="Segoe UI" w:cs="Segoe UI"/>
          <w:sz w:val="22"/>
        </w:rPr>
        <w:t> </w:t>
      </w:r>
      <w:r w:rsidR="001D6987" w:rsidRPr="00F15DCD">
        <w:rPr>
          <w:rFonts w:ascii="Segoe UI" w:hAnsi="Segoe UI" w:cs="Segoe UI"/>
          <w:sz w:val="22"/>
        </w:rPr>
        <w:t xml:space="preserve">souladu se Smlouvou, a to zejména </w:t>
      </w:r>
      <w:r w:rsidR="00736E55" w:rsidRPr="00F15DCD">
        <w:rPr>
          <w:rFonts w:ascii="Segoe UI" w:hAnsi="Segoe UI" w:cs="Segoe UI"/>
          <w:sz w:val="22"/>
        </w:rPr>
        <w:t>Požadavky Objednatele</w:t>
      </w:r>
      <w:r w:rsidR="001D6987" w:rsidRPr="00F15DCD">
        <w:rPr>
          <w:rFonts w:ascii="Segoe UI" w:hAnsi="Segoe UI" w:cs="Segoe UI"/>
          <w:sz w:val="22"/>
        </w:rPr>
        <w:t xml:space="preserve">. </w:t>
      </w:r>
    </w:p>
    <w:p w14:paraId="7C198991" w14:textId="55393DB8" w:rsidR="00810D23" w:rsidRPr="00F15DCD" w:rsidRDefault="001D6987" w:rsidP="007F4CFA">
      <w:pPr>
        <w:pStyle w:val="RLTextlnkuslovan"/>
        <w:numPr>
          <w:ilvl w:val="1"/>
          <w:numId w:val="24"/>
        </w:numPr>
        <w:spacing w:line="240" w:lineRule="auto"/>
        <w:ind w:left="1418" w:hanging="709"/>
        <w:rPr>
          <w:rFonts w:ascii="Segoe UI" w:hAnsi="Segoe UI" w:cs="Segoe UI"/>
          <w:sz w:val="22"/>
        </w:rPr>
      </w:pPr>
      <w:r w:rsidRPr="00F15DCD">
        <w:rPr>
          <w:rFonts w:ascii="Segoe UI" w:hAnsi="Segoe UI" w:cs="Segoe UI"/>
          <w:sz w:val="22"/>
        </w:rPr>
        <w:t>Cena za vzorky je zahrnuta v</w:t>
      </w:r>
      <w:r w:rsidR="007067FB" w:rsidRPr="00F15DCD">
        <w:rPr>
          <w:rFonts w:ascii="Segoe UI" w:hAnsi="Segoe UI" w:cs="Segoe UI"/>
          <w:sz w:val="22"/>
        </w:rPr>
        <w:t> </w:t>
      </w:r>
      <w:r w:rsidR="00A85B0D" w:rsidRPr="00F15DCD">
        <w:rPr>
          <w:rFonts w:ascii="Segoe UI" w:hAnsi="Segoe UI" w:cs="Segoe UI"/>
          <w:sz w:val="22"/>
        </w:rPr>
        <w:t>C</w:t>
      </w:r>
      <w:r w:rsidRPr="00F15DCD">
        <w:rPr>
          <w:rFonts w:ascii="Segoe UI" w:hAnsi="Segoe UI" w:cs="Segoe UI"/>
          <w:sz w:val="22"/>
        </w:rPr>
        <w:t xml:space="preserve">eně Díla. </w:t>
      </w:r>
      <w:bookmarkEnd w:id="276"/>
    </w:p>
    <w:p w14:paraId="34E1405A" w14:textId="7BE7D823" w:rsidR="00AB1AC6" w:rsidRPr="00F15DCD" w:rsidRDefault="00553A2C" w:rsidP="007F4CFA">
      <w:pPr>
        <w:pStyle w:val="RLlneksmlouvy"/>
        <w:numPr>
          <w:ilvl w:val="0"/>
          <w:numId w:val="25"/>
        </w:numPr>
        <w:spacing w:line="240" w:lineRule="auto"/>
        <w:ind w:left="737" w:hanging="737"/>
        <w:rPr>
          <w:rFonts w:cs="Segoe UI"/>
        </w:rPr>
      </w:pPr>
      <w:bookmarkStart w:id="277" w:name="_Toc192631539"/>
      <w:bookmarkStart w:id="278" w:name="_Toc169076932"/>
      <w:bookmarkStart w:id="279" w:name="_Ref58483539"/>
      <w:bookmarkStart w:id="280" w:name="_Ref53220882"/>
      <w:bookmarkStart w:id="281" w:name="_Ref55210962"/>
      <w:bookmarkStart w:id="282" w:name="_Hlk60935306"/>
      <w:r w:rsidRPr="00F15DCD">
        <w:rPr>
          <w:rFonts w:cs="Segoe UI"/>
        </w:rPr>
        <w:t>STAVBA</w:t>
      </w:r>
      <w:r w:rsidR="00216093" w:rsidRPr="00F15DCD">
        <w:rPr>
          <w:rFonts w:cs="Segoe UI"/>
        </w:rPr>
        <w:t xml:space="preserve"> </w:t>
      </w:r>
      <w:r w:rsidR="00EC23CD" w:rsidRPr="00F15DCD">
        <w:rPr>
          <w:rFonts w:cs="Segoe UI"/>
        </w:rPr>
        <w:t>LINK</w:t>
      </w:r>
      <w:r w:rsidR="00A03461" w:rsidRPr="00F15DCD">
        <w:rPr>
          <w:rFonts w:cs="Segoe UI"/>
        </w:rPr>
        <w:t>Y</w:t>
      </w:r>
      <w:bookmarkEnd w:id="277"/>
      <w:bookmarkEnd w:id="278"/>
      <w:r w:rsidR="00DE5637" w:rsidRPr="00F15DCD">
        <w:rPr>
          <w:rFonts w:cs="Segoe UI"/>
        </w:rPr>
        <w:t xml:space="preserve"> </w:t>
      </w:r>
      <w:bookmarkEnd w:id="279"/>
      <w:bookmarkEnd w:id="280"/>
      <w:bookmarkEnd w:id="281"/>
    </w:p>
    <w:bookmarkEnd w:id="282"/>
    <w:p w14:paraId="406E8B38" w14:textId="36EB25E2" w:rsidR="00AB1AC6" w:rsidRPr="00F15DCD" w:rsidRDefault="00AB1AC6" w:rsidP="007F4CFA">
      <w:pPr>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Povinnosti </w:t>
      </w:r>
      <w:r w:rsidR="006F4593" w:rsidRPr="00F15DCD">
        <w:rPr>
          <w:rFonts w:ascii="Segoe UI" w:eastAsia="Calibri" w:hAnsi="Segoe UI" w:cs="Segoe UI"/>
          <w:b/>
          <w:sz w:val="22"/>
          <w:szCs w:val="22"/>
          <w:lang w:eastAsia="cs-CZ"/>
        </w:rPr>
        <w:t>Zhotovitel</w:t>
      </w:r>
      <w:r w:rsidRPr="00F15DCD">
        <w:rPr>
          <w:rFonts w:ascii="Segoe UI" w:eastAsia="Calibri" w:hAnsi="Segoe UI" w:cs="Segoe UI"/>
          <w:b/>
          <w:sz w:val="22"/>
          <w:szCs w:val="22"/>
          <w:lang w:eastAsia="cs-CZ"/>
        </w:rPr>
        <w:t>e v</w:t>
      </w:r>
      <w:r w:rsidR="007067FB"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souvislosti s</w:t>
      </w:r>
      <w:r w:rsidR="00553A2C" w:rsidRPr="00F15DCD">
        <w:rPr>
          <w:rFonts w:ascii="Segoe UI" w:eastAsia="Calibri" w:hAnsi="Segoe UI" w:cs="Segoe UI"/>
          <w:b/>
          <w:sz w:val="22"/>
          <w:szCs w:val="22"/>
          <w:lang w:eastAsia="cs-CZ"/>
        </w:rPr>
        <w:t>e Stavbou</w:t>
      </w:r>
      <w:r w:rsidR="00216093" w:rsidRPr="00F15DCD">
        <w:rPr>
          <w:rFonts w:ascii="Segoe UI" w:eastAsia="Calibri" w:hAnsi="Segoe UI" w:cs="Segoe UI"/>
          <w:b/>
          <w:sz w:val="22"/>
          <w:szCs w:val="22"/>
          <w:lang w:eastAsia="cs-CZ"/>
        </w:rPr>
        <w:t xml:space="preserve"> </w:t>
      </w:r>
      <w:r w:rsidR="00EC23CD" w:rsidRPr="00F15DCD">
        <w:rPr>
          <w:rFonts w:ascii="Segoe UI" w:eastAsia="Calibri" w:hAnsi="Segoe UI" w:cs="Segoe UI"/>
          <w:b/>
          <w:sz w:val="22"/>
          <w:szCs w:val="22"/>
          <w:lang w:eastAsia="cs-CZ"/>
        </w:rPr>
        <w:t>Link</w:t>
      </w:r>
      <w:r w:rsidR="00A03461" w:rsidRPr="00F15DCD">
        <w:rPr>
          <w:rFonts w:ascii="Segoe UI" w:eastAsia="Calibri" w:hAnsi="Segoe UI" w:cs="Segoe UI"/>
          <w:b/>
          <w:sz w:val="22"/>
          <w:szCs w:val="22"/>
          <w:lang w:eastAsia="cs-CZ"/>
        </w:rPr>
        <w:t>y</w:t>
      </w:r>
    </w:p>
    <w:p w14:paraId="4DDDA088" w14:textId="76192DF5" w:rsidR="00736E55" w:rsidRPr="00F15DCD" w:rsidRDefault="006F4593" w:rsidP="007F4CFA">
      <w:pPr>
        <w:pStyle w:val="RLTextlnkuslovan"/>
        <w:numPr>
          <w:ilvl w:val="1"/>
          <w:numId w:val="26"/>
        </w:numPr>
        <w:spacing w:line="240" w:lineRule="auto"/>
        <w:ind w:left="1418" w:hanging="709"/>
        <w:rPr>
          <w:rFonts w:ascii="Segoe UI" w:hAnsi="Segoe UI" w:cs="Segoe UI"/>
          <w:sz w:val="22"/>
        </w:rPr>
      </w:pPr>
      <w:bookmarkStart w:id="283" w:name="_Ref416164967"/>
      <w:r w:rsidRPr="00F15DCD">
        <w:rPr>
          <w:rFonts w:ascii="Segoe UI" w:hAnsi="Segoe UI" w:cs="Segoe UI"/>
          <w:sz w:val="22"/>
        </w:rPr>
        <w:lastRenderedPageBreak/>
        <w:t>Zhotovitel</w:t>
      </w:r>
      <w:r w:rsidR="007B6D38" w:rsidRPr="00F15DCD">
        <w:rPr>
          <w:rFonts w:ascii="Segoe UI" w:hAnsi="Segoe UI" w:cs="Segoe UI"/>
          <w:sz w:val="22"/>
        </w:rPr>
        <w:t xml:space="preserve"> je povinen a zavazuje se </w:t>
      </w:r>
      <w:r w:rsidR="003D1D3A" w:rsidRPr="00F15DCD">
        <w:rPr>
          <w:rFonts w:ascii="Segoe UI" w:hAnsi="Segoe UI" w:cs="Segoe UI"/>
          <w:sz w:val="22"/>
        </w:rPr>
        <w:t>na své náklady</w:t>
      </w:r>
      <w:r w:rsidR="00107F82" w:rsidRPr="00F15DCD">
        <w:rPr>
          <w:rFonts w:ascii="Segoe UI" w:hAnsi="Segoe UI" w:cs="Segoe UI"/>
          <w:sz w:val="22"/>
        </w:rPr>
        <w:t xml:space="preserve"> Díl</w:t>
      </w:r>
      <w:r w:rsidR="00F43FFF" w:rsidRPr="00F15DCD">
        <w:rPr>
          <w:rFonts w:ascii="Segoe UI" w:hAnsi="Segoe UI" w:cs="Segoe UI"/>
          <w:sz w:val="22"/>
        </w:rPr>
        <w:t>o</w:t>
      </w:r>
      <w:r w:rsidR="00107F82" w:rsidRPr="00F15DCD">
        <w:rPr>
          <w:rFonts w:ascii="Segoe UI" w:hAnsi="Segoe UI" w:cs="Segoe UI"/>
          <w:sz w:val="22"/>
        </w:rPr>
        <w:t xml:space="preserve"> </w:t>
      </w:r>
      <w:r w:rsidR="007B6D38" w:rsidRPr="00F15DCD">
        <w:rPr>
          <w:rFonts w:ascii="Segoe UI" w:hAnsi="Segoe UI" w:cs="Segoe UI"/>
          <w:sz w:val="22"/>
        </w:rPr>
        <w:t>provést řádně a včas</w:t>
      </w:r>
      <w:r w:rsidR="00F43FFF" w:rsidRPr="00F15DCD">
        <w:rPr>
          <w:rFonts w:ascii="Segoe UI" w:hAnsi="Segoe UI" w:cs="Segoe UI"/>
          <w:sz w:val="22"/>
        </w:rPr>
        <w:t xml:space="preserve"> a</w:t>
      </w:r>
      <w:r w:rsidR="007B6D38" w:rsidRPr="00F15DCD">
        <w:rPr>
          <w:rFonts w:ascii="Segoe UI" w:hAnsi="Segoe UI" w:cs="Segoe UI"/>
          <w:sz w:val="22"/>
        </w:rPr>
        <w:t xml:space="preserve"> s</w:t>
      </w:r>
      <w:r w:rsidR="007067FB" w:rsidRPr="00F15DCD">
        <w:rPr>
          <w:rFonts w:ascii="Segoe UI" w:hAnsi="Segoe UI" w:cs="Segoe UI"/>
          <w:sz w:val="22"/>
        </w:rPr>
        <w:t> </w:t>
      </w:r>
      <w:r w:rsidR="007B6D38" w:rsidRPr="00F15DCD">
        <w:rPr>
          <w:rFonts w:ascii="Segoe UI" w:hAnsi="Segoe UI" w:cs="Segoe UI"/>
          <w:sz w:val="22"/>
        </w:rPr>
        <w:t xml:space="preserve">odbornou péčí </w:t>
      </w:r>
      <w:r w:rsidR="00F43FFF" w:rsidRPr="00F15DCD">
        <w:rPr>
          <w:rFonts w:ascii="Segoe UI" w:hAnsi="Segoe UI" w:cs="Segoe UI"/>
          <w:sz w:val="22"/>
        </w:rPr>
        <w:t xml:space="preserve">provést </w:t>
      </w:r>
      <w:r w:rsidR="00553A2C" w:rsidRPr="00F15DCD">
        <w:rPr>
          <w:rFonts w:ascii="Segoe UI" w:hAnsi="Segoe UI" w:cs="Segoe UI"/>
          <w:sz w:val="22"/>
        </w:rPr>
        <w:t>Stavbu</w:t>
      </w:r>
      <w:r w:rsidR="00216093" w:rsidRPr="00F15DCD">
        <w:rPr>
          <w:rFonts w:ascii="Segoe UI" w:hAnsi="Segoe UI" w:cs="Segoe UI"/>
          <w:sz w:val="22"/>
        </w:rPr>
        <w:t xml:space="preserve"> </w:t>
      </w:r>
      <w:r w:rsidR="00EC23CD" w:rsidRPr="00F15DCD">
        <w:rPr>
          <w:rFonts w:ascii="Segoe UI" w:hAnsi="Segoe UI" w:cs="Segoe UI"/>
          <w:sz w:val="22"/>
        </w:rPr>
        <w:t>Link</w:t>
      </w:r>
      <w:r w:rsidR="00A03461" w:rsidRPr="00F15DCD">
        <w:rPr>
          <w:rFonts w:ascii="Segoe UI" w:hAnsi="Segoe UI" w:cs="Segoe UI"/>
          <w:sz w:val="22"/>
        </w:rPr>
        <w:t>y</w:t>
      </w:r>
      <w:r w:rsidR="007B6D38" w:rsidRPr="00F15DCD">
        <w:rPr>
          <w:rFonts w:ascii="Segoe UI" w:hAnsi="Segoe UI" w:cs="Segoe UI"/>
          <w:sz w:val="22"/>
        </w:rPr>
        <w:t xml:space="preserve"> </w:t>
      </w:r>
      <w:r w:rsidR="00F43FFF" w:rsidRPr="00F15DCD">
        <w:rPr>
          <w:rFonts w:ascii="Segoe UI" w:hAnsi="Segoe UI" w:cs="Segoe UI"/>
          <w:sz w:val="22"/>
        </w:rPr>
        <w:t xml:space="preserve">dle </w:t>
      </w:r>
      <w:r w:rsidR="00107F82" w:rsidRPr="00F15DCD">
        <w:rPr>
          <w:rFonts w:ascii="Segoe UI" w:hAnsi="Segoe UI" w:cs="Segoe UI"/>
          <w:sz w:val="22"/>
        </w:rPr>
        <w:t>Smlouv</w:t>
      </w:r>
      <w:r w:rsidR="00F43FFF" w:rsidRPr="00F15DCD">
        <w:rPr>
          <w:rFonts w:ascii="Segoe UI" w:hAnsi="Segoe UI" w:cs="Segoe UI"/>
          <w:sz w:val="22"/>
        </w:rPr>
        <w:t>y</w:t>
      </w:r>
      <w:r w:rsidR="00107F82" w:rsidRPr="00F15DCD">
        <w:rPr>
          <w:rFonts w:ascii="Segoe UI" w:hAnsi="Segoe UI" w:cs="Segoe UI"/>
          <w:sz w:val="22"/>
        </w:rPr>
        <w:t>, a to zejména Požadavky Objednatele.</w:t>
      </w:r>
      <w:r w:rsidR="008821AC" w:rsidRPr="00F15DCD">
        <w:rPr>
          <w:rFonts w:ascii="Segoe UI" w:hAnsi="Segoe UI" w:cs="Segoe UI"/>
          <w:sz w:val="22"/>
        </w:rPr>
        <w:t> </w:t>
      </w:r>
      <w:r w:rsidR="002629BB" w:rsidRPr="00F15DCD">
        <w:rPr>
          <w:rFonts w:ascii="Segoe UI" w:hAnsi="Segoe UI" w:cs="Segoe UI"/>
          <w:sz w:val="22"/>
        </w:rPr>
        <w:t xml:space="preserve"> </w:t>
      </w:r>
      <w:bookmarkEnd w:id="283"/>
    </w:p>
    <w:p w14:paraId="7CA61217" w14:textId="0F66242E" w:rsidR="005F5D1F" w:rsidRPr="00F15DCD" w:rsidRDefault="006F4593" w:rsidP="007F4CFA">
      <w:pPr>
        <w:pStyle w:val="RLTextlnkuslovan"/>
        <w:numPr>
          <w:ilvl w:val="1"/>
          <w:numId w:val="26"/>
        </w:numPr>
        <w:spacing w:line="240" w:lineRule="auto"/>
        <w:ind w:left="1418" w:hanging="709"/>
        <w:rPr>
          <w:rFonts w:ascii="Segoe UI" w:hAnsi="Segoe UI" w:cs="Segoe UI"/>
          <w:sz w:val="22"/>
        </w:rPr>
      </w:pPr>
      <w:bookmarkStart w:id="284" w:name="_Ref416165004"/>
      <w:r w:rsidRPr="00F15DCD">
        <w:rPr>
          <w:rFonts w:ascii="Segoe UI" w:hAnsi="Segoe UI" w:cs="Segoe UI"/>
          <w:sz w:val="22"/>
        </w:rPr>
        <w:t>Zhotovitel</w:t>
      </w:r>
      <w:r w:rsidR="00CA4FA8" w:rsidRPr="00F15DCD">
        <w:rPr>
          <w:rFonts w:ascii="Segoe UI" w:hAnsi="Segoe UI" w:cs="Segoe UI"/>
          <w:sz w:val="22"/>
        </w:rPr>
        <w:t xml:space="preserve"> </w:t>
      </w:r>
      <w:r w:rsidR="00C54B50" w:rsidRPr="00F15DCD">
        <w:rPr>
          <w:rFonts w:ascii="Segoe UI" w:hAnsi="Segoe UI" w:cs="Segoe UI"/>
          <w:sz w:val="22"/>
        </w:rPr>
        <w:t xml:space="preserve">bude </w:t>
      </w:r>
      <w:r w:rsidR="00CA4FA8" w:rsidRPr="00F15DCD">
        <w:rPr>
          <w:rFonts w:ascii="Segoe UI" w:hAnsi="Segoe UI" w:cs="Segoe UI"/>
          <w:sz w:val="22"/>
        </w:rPr>
        <w:t>v</w:t>
      </w:r>
      <w:r w:rsidR="007067FB" w:rsidRPr="00F15DCD">
        <w:rPr>
          <w:rFonts w:ascii="Segoe UI" w:hAnsi="Segoe UI" w:cs="Segoe UI"/>
          <w:sz w:val="22"/>
        </w:rPr>
        <w:t> </w:t>
      </w:r>
      <w:r w:rsidR="00CA4FA8" w:rsidRPr="00F15DCD">
        <w:rPr>
          <w:rFonts w:ascii="Segoe UI" w:hAnsi="Segoe UI" w:cs="Segoe UI"/>
          <w:sz w:val="22"/>
        </w:rPr>
        <w:t>rámci</w:t>
      </w:r>
      <w:r w:rsidR="004E60CF" w:rsidRPr="00F15DCD">
        <w:rPr>
          <w:rFonts w:ascii="Segoe UI" w:hAnsi="Segoe UI" w:cs="Segoe UI"/>
          <w:sz w:val="22"/>
        </w:rPr>
        <w:t xml:space="preserve"> Inženýrské činnosti a</w:t>
      </w:r>
      <w:r w:rsidR="00CA4FA8" w:rsidRPr="00F15DCD">
        <w:rPr>
          <w:rFonts w:ascii="Segoe UI" w:hAnsi="Segoe UI" w:cs="Segoe UI"/>
          <w:sz w:val="22"/>
        </w:rPr>
        <w:t xml:space="preserve"> </w:t>
      </w:r>
      <w:r w:rsidR="00553A2C" w:rsidRPr="00F15DCD">
        <w:rPr>
          <w:rFonts w:ascii="Segoe UI" w:hAnsi="Segoe UI" w:cs="Segoe UI"/>
          <w:sz w:val="22"/>
        </w:rPr>
        <w:t>Stavby</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A4FA8" w:rsidRPr="00F15DCD">
        <w:rPr>
          <w:rFonts w:ascii="Segoe UI" w:hAnsi="Segoe UI" w:cs="Segoe UI"/>
          <w:sz w:val="22"/>
        </w:rPr>
        <w:t xml:space="preserve"> vystupovat jako zástupce Stavebníka (Stavebníkem </w:t>
      </w:r>
      <w:r w:rsidR="00C54B50" w:rsidRPr="00F15DCD">
        <w:rPr>
          <w:rFonts w:ascii="Segoe UI" w:hAnsi="Segoe UI" w:cs="Segoe UI"/>
          <w:sz w:val="22"/>
        </w:rPr>
        <w:t>je</w:t>
      </w:r>
      <w:r w:rsidR="00CA4FA8" w:rsidRPr="00F15DCD">
        <w:rPr>
          <w:rFonts w:ascii="Segoe UI" w:hAnsi="Segoe UI" w:cs="Segoe UI"/>
          <w:sz w:val="22"/>
        </w:rPr>
        <w:t xml:space="preserve"> </w:t>
      </w:r>
      <w:r w:rsidRPr="00F15DCD">
        <w:rPr>
          <w:rFonts w:ascii="Segoe UI" w:hAnsi="Segoe UI" w:cs="Segoe UI"/>
          <w:sz w:val="22"/>
        </w:rPr>
        <w:t>Objednatel</w:t>
      </w:r>
      <w:r w:rsidR="00CA4FA8" w:rsidRPr="00F15DCD">
        <w:rPr>
          <w:rFonts w:ascii="Segoe UI" w:hAnsi="Segoe UI" w:cs="Segoe UI"/>
          <w:sz w:val="22"/>
        </w:rPr>
        <w:t xml:space="preserve">). </w:t>
      </w:r>
      <w:r w:rsidRPr="00F15DCD">
        <w:rPr>
          <w:rFonts w:ascii="Segoe UI" w:hAnsi="Segoe UI" w:cs="Segoe UI"/>
          <w:sz w:val="22"/>
        </w:rPr>
        <w:t>Objednatel</w:t>
      </w:r>
      <w:r w:rsidR="00CA4FA8" w:rsidRPr="00F15DCD">
        <w:rPr>
          <w:rFonts w:ascii="Segoe UI" w:hAnsi="Segoe UI" w:cs="Segoe UI"/>
          <w:sz w:val="22"/>
        </w:rPr>
        <w:t>i nesmí vzniknout jakýkoli dluh nebo povinnost vůči jakékoli</w:t>
      </w:r>
      <w:r w:rsidR="005F5D1F" w:rsidRPr="00F15DCD">
        <w:rPr>
          <w:rFonts w:ascii="Segoe UI" w:hAnsi="Segoe UI" w:cs="Segoe UI"/>
          <w:sz w:val="22"/>
        </w:rPr>
        <w:t xml:space="preserve"> třetí osobě v</w:t>
      </w:r>
      <w:r w:rsidR="007067FB" w:rsidRPr="00F15DCD">
        <w:rPr>
          <w:rFonts w:ascii="Segoe UI" w:hAnsi="Segoe UI" w:cs="Segoe UI"/>
          <w:sz w:val="22"/>
        </w:rPr>
        <w:t> </w:t>
      </w:r>
      <w:r w:rsidR="005F5D1F" w:rsidRPr="00F15DCD">
        <w:rPr>
          <w:rFonts w:ascii="Segoe UI" w:hAnsi="Segoe UI" w:cs="Segoe UI"/>
          <w:sz w:val="22"/>
        </w:rPr>
        <w:t>souvislosti s</w:t>
      </w:r>
      <w:r w:rsidR="00553A2C" w:rsidRPr="00F15DCD">
        <w:rPr>
          <w:rFonts w:ascii="Segoe UI" w:hAnsi="Segoe UI" w:cs="Segoe UI"/>
          <w:sz w:val="22"/>
        </w:rPr>
        <w:t>e Stavbou</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A4FA8" w:rsidRPr="00F15DCD">
        <w:rPr>
          <w:rFonts w:ascii="Segoe UI" w:hAnsi="Segoe UI" w:cs="Segoe UI"/>
          <w:sz w:val="22"/>
        </w:rPr>
        <w:t xml:space="preserve">. </w:t>
      </w:r>
      <w:r w:rsidR="004E60CF" w:rsidRPr="00F15DCD">
        <w:rPr>
          <w:rFonts w:ascii="Segoe UI" w:hAnsi="Segoe UI" w:cs="Segoe UI"/>
          <w:sz w:val="22"/>
        </w:rPr>
        <w:t>Objednateli nesmí vzniknout jakýkoli dluh nebo povinnost vůči jakékoli třetí osobě či správnímu orgánu v</w:t>
      </w:r>
      <w:r w:rsidR="007067FB" w:rsidRPr="00F15DCD">
        <w:rPr>
          <w:rFonts w:ascii="Segoe UI" w:hAnsi="Segoe UI" w:cs="Segoe UI"/>
          <w:sz w:val="22"/>
        </w:rPr>
        <w:t> </w:t>
      </w:r>
      <w:r w:rsidR="004E60CF" w:rsidRPr="00F15DCD">
        <w:rPr>
          <w:rFonts w:ascii="Segoe UI" w:hAnsi="Segoe UI" w:cs="Segoe UI"/>
          <w:sz w:val="22"/>
        </w:rPr>
        <w:t>souvislosti s</w:t>
      </w:r>
      <w:r w:rsidR="007067FB" w:rsidRPr="00F15DCD">
        <w:rPr>
          <w:rFonts w:ascii="Segoe UI" w:hAnsi="Segoe UI" w:cs="Segoe UI"/>
          <w:sz w:val="22"/>
        </w:rPr>
        <w:t> </w:t>
      </w:r>
      <w:r w:rsidR="004E60CF" w:rsidRPr="00F15DCD">
        <w:rPr>
          <w:rFonts w:ascii="Segoe UI" w:hAnsi="Segoe UI" w:cs="Segoe UI"/>
          <w:sz w:val="22"/>
        </w:rPr>
        <w:t>Inženýrskou činností, a to s</w:t>
      </w:r>
      <w:r w:rsidR="007067FB" w:rsidRPr="00F15DCD">
        <w:rPr>
          <w:rFonts w:ascii="Segoe UI" w:hAnsi="Segoe UI" w:cs="Segoe UI"/>
          <w:sz w:val="22"/>
        </w:rPr>
        <w:t> </w:t>
      </w:r>
      <w:r w:rsidR="004E60CF" w:rsidRPr="00F15DCD">
        <w:rPr>
          <w:rFonts w:ascii="Segoe UI" w:hAnsi="Segoe UI" w:cs="Segoe UI"/>
          <w:sz w:val="22"/>
        </w:rPr>
        <w:t>následující výjimkou. Zhotovitel se zavazuje jménem Objednatele a na svůj účet/riziko a náklad plnit vůči správním orgánům</w:t>
      </w:r>
      <w:r w:rsidR="0006189B" w:rsidRPr="00F15DCD">
        <w:rPr>
          <w:rFonts w:ascii="Segoe UI" w:hAnsi="Segoe UI" w:cs="Segoe UI"/>
          <w:sz w:val="22"/>
        </w:rPr>
        <w:t>, Kontrolním orgánům</w:t>
      </w:r>
      <w:r w:rsidR="004E60CF" w:rsidRPr="00F15DCD">
        <w:rPr>
          <w:rFonts w:ascii="Segoe UI" w:hAnsi="Segoe UI" w:cs="Segoe UI"/>
          <w:sz w:val="22"/>
        </w:rPr>
        <w:t xml:space="preserve"> či dotčeným osobám, a to řádně a včas, veškeré povinnosti a závazky Objednatele v</w:t>
      </w:r>
      <w:r w:rsidR="007067FB" w:rsidRPr="00F15DCD">
        <w:rPr>
          <w:rFonts w:ascii="Segoe UI" w:hAnsi="Segoe UI" w:cs="Segoe UI"/>
          <w:sz w:val="22"/>
        </w:rPr>
        <w:t> </w:t>
      </w:r>
      <w:r w:rsidR="004E60CF" w:rsidRPr="00F15DCD">
        <w:rPr>
          <w:rFonts w:ascii="Segoe UI" w:hAnsi="Segoe UI" w:cs="Segoe UI"/>
          <w:sz w:val="22"/>
        </w:rPr>
        <w:t>souvislosti s</w:t>
      </w:r>
      <w:r w:rsidR="007067FB" w:rsidRPr="00F15DCD">
        <w:rPr>
          <w:rFonts w:ascii="Segoe UI" w:hAnsi="Segoe UI" w:cs="Segoe UI"/>
          <w:sz w:val="22"/>
        </w:rPr>
        <w:t> </w:t>
      </w:r>
      <w:r w:rsidR="004E60CF" w:rsidRPr="00F15DCD">
        <w:rPr>
          <w:rFonts w:ascii="Segoe UI" w:hAnsi="Segoe UI" w:cs="Segoe UI"/>
          <w:sz w:val="22"/>
        </w:rPr>
        <w:t>jakýmkoli správním či obdobným řízením v</w:t>
      </w:r>
      <w:r w:rsidR="007067FB" w:rsidRPr="00F15DCD">
        <w:rPr>
          <w:rFonts w:ascii="Segoe UI" w:hAnsi="Segoe UI" w:cs="Segoe UI"/>
          <w:sz w:val="22"/>
        </w:rPr>
        <w:t> </w:t>
      </w:r>
      <w:r w:rsidR="004E60CF" w:rsidRPr="00F15DCD">
        <w:rPr>
          <w:rFonts w:ascii="Segoe UI" w:hAnsi="Segoe UI" w:cs="Segoe UI"/>
          <w:sz w:val="22"/>
        </w:rPr>
        <w:t>rámci Inženýrské činnosti, kde bude Objednatel vystupovat jako Stavebník. Zhotovitel se dále zavazuje uhradit Objednateli veškeré újmy vzniklé z</w:t>
      </w:r>
      <w:r w:rsidR="007067FB" w:rsidRPr="00F15DCD">
        <w:rPr>
          <w:rFonts w:ascii="Segoe UI" w:hAnsi="Segoe UI" w:cs="Segoe UI"/>
          <w:sz w:val="22"/>
        </w:rPr>
        <w:t> </w:t>
      </w:r>
      <w:r w:rsidR="004E60CF" w:rsidRPr="00F15DCD">
        <w:rPr>
          <w:rFonts w:ascii="Segoe UI" w:hAnsi="Segoe UI" w:cs="Segoe UI"/>
          <w:sz w:val="22"/>
        </w:rPr>
        <w:t>porušení závazků plynoucích z</w:t>
      </w:r>
      <w:r w:rsidR="007067FB" w:rsidRPr="00F15DCD">
        <w:rPr>
          <w:rFonts w:ascii="Segoe UI" w:hAnsi="Segoe UI" w:cs="Segoe UI"/>
          <w:sz w:val="22"/>
        </w:rPr>
        <w:t> </w:t>
      </w:r>
      <w:r w:rsidR="004E60CF" w:rsidRPr="00F15DCD">
        <w:rPr>
          <w:rFonts w:ascii="Segoe UI" w:hAnsi="Segoe UI" w:cs="Segoe UI"/>
          <w:sz w:val="22"/>
        </w:rPr>
        <w:t>předcházející věty, včetně nahrazení jakýchkoli správních sankcí. Zhotovitel zajistí, aby byla všechna Povolení udržována v</w:t>
      </w:r>
      <w:r w:rsidR="007067FB" w:rsidRPr="00F15DCD">
        <w:rPr>
          <w:rFonts w:ascii="Segoe UI" w:hAnsi="Segoe UI" w:cs="Segoe UI"/>
          <w:sz w:val="22"/>
        </w:rPr>
        <w:t> </w:t>
      </w:r>
      <w:r w:rsidR="004E60CF" w:rsidRPr="00F15DCD">
        <w:rPr>
          <w:rFonts w:ascii="Segoe UI" w:hAnsi="Segoe UI" w:cs="Segoe UI"/>
          <w:sz w:val="22"/>
        </w:rPr>
        <w:t xml:space="preserve">platnosti a účinnosti po dobu potřebnou pro Stavbu Linky. </w:t>
      </w:r>
      <w:r w:rsidRPr="00F15DCD">
        <w:rPr>
          <w:rFonts w:ascii="Segoe UI" w:hAnsi="Segoe UI" w:cs="Segoe UI"/>
          <w:sz w:val="22"/>
        </w:rPr>
        <w:t>Objednatel</w:t>
      </w:r>
      <w:r w:rsidR="00CA4FA8" w:rsidRPr="00F15DCD">
        <w:rPr>
          <w:rFonts w:ascii="Segoe UI" w:hAnsi="Segoe UI" w:cs="Segoe UI"/>
          <w:sz w:val="22"/>
        </w:rPr>
        <w:t xml:space="preserve"> neodpovídá a nenese riziko za jakékoli závazky a dluhy s</w:t>
      </w:r>
      <w:r w:rsidR="005F5D1F" w:rsidRPr="00F15DCD">
        <w:rPr>
          <w:rFonts w:ascii="Segoe UI" w:hAnsi="Segoe UI" w:cs="Segoe UI"/>
          <w:sz w:val="22"/>
        </w:rPr>
        <w:t>pojené s</w:t>
      </w:r>
      <w:r w:rsidR="00553A2C" w:rsidRPr="00F15DCD">
        <w:rPr>
          <w:rFonts w:ascii="Segoe UI" w:hAnsi="Segoe UI" w:cs="Segoe UI"/>
          <w:sz w:val="22"/>
        </w:rPr>
        <w:t>e Stavbou</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7B5509" w:rsidRPr="00F15DCD">
        <w:rPr>
          <w:rFonts w:ascii="Segoe UI" w:hAnsi="Segoe UI" w:cs="Segoe UI"/>
          <w:sz w:val="22"/>
        </w:rPr>
        <w:t xml:space="preserve"> vyplývající z</w:t>
      </w:r>
      <w:r w:rsidR="007067FB" w:rsidRPr="00F15DCD">
        <w:rPr>
          <w:rFonts w:ascii="Segoe UI" w:hAnsi="Segoe UI" w:cs="Segoe UI"/>
          <w:sz w:val="22"/>
        </w:rPr>
        <w:t> </w:t>
      </w:r>
      <w:r w:rsidR="007B5509" w:rsidRPr="00F15DCD">
        <w:rPr>
          <w:rFonts w:ascii="Segoe UI" w:hAnsi="Segoe UI" w:cs="Segoe UI"/>
          <w:sz w:val="22"/>
        </w:rPr>
        <w:t>činnosti či nečinnosti Zhotovitele</w:t>
      </w:r>
      <w:r w:rsidR="005F5D1F" w:rsidRPr="00F15DCD">
        <w:rPr>
          <w:rFonts w:ascii="Segoe UI" w:hAnsi="Segoe UI" w:cs="Segoe UI"/>
          <w:sz w:val="22"/>
        </w:rPr>
        <w:t>.</w:t>
      </w:r>
      <w:bookmarkEnd w:id="284"/>
    </w:p>
    <w:p w14:paraId="0A10EDF3" w14:textId="5C0CC4CE" w:rsidR="00C57B19" w:rsidRPr="00F15DCD" w:rsidRDefault="006F4593"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Objednatel</w:t>
      </w:r>
      <w:r w:rsidR="00C81CD6" w:rsidRPr="00F15DCD">
        <w:rPr>
          <w:rFonts w:ascii="Segoe UI" w:hAnsi="Segoe UI" w:cs="Segoe UI"/>
          <w:sz w:val="22"/>
        </w:rPr>
        <w:t xml:space="preserve"> v</w:t>
      </w:r>
      <w:r w:rsidR="007067FB" w:rsidRPr="00F15DCD">
        <w:rPr>
          <w:rFonts w:ascii="Segoe UI" w:hAnsi="Segoe UI" w:cs="Segoe UI"/>
          <w:sz w:val="22"/>
        </w:rPr>
        <w:t> </w:t>
      </w:r>
      <w:r w:rsidR="00C81CD6" w:rsidRPr="00F15DCD">
        <w:rPr>
          <w:rFonts w:ascii="Segoe UI" w:hAnsi="Segoe UI" w:cs="Segoe UI"/>
          <w:sz w:val="22"/>
        </w:rPr>
        <w:t xml:space="preserve">rámci </w:t>
      </w:r>
      <w:r w:rsidR="00553A2C" w:rsidRPr="00F15DCD">
        <w:rPr>
          <w:rFonts w:ascii="Segoe UI" w:hAnsi="Segoe UI" w:cs="Segoe UI"/>
          <w:sz w:val="22"/>
        </w:rPr>
        <w:t>Stavby</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81CD6" w:rsidRPr="00F15DCD">
        <w:rPr>
          <w:rFonts w:ascii="Segoe UI" w:hAnsi="Segoe UI" w:cs="Segoe UI"/>
          <w:sz w:val="22"/>
        </w:rPr>
        <w:t xml:space="preserve"> poskytne </w:t>
      </w:r>
      <w:r w:rsidRPr="00F15DCD">
        <w:rPr>
          <w:rFonts w:ascii="Segoe UI" w:hAnsi="Segoe UI" w:cs="Segoe UI"/>
          <w:sz w:val="22"/>
        </w:rPr>
        <w:t>Zhotovitel</w:t>
      </w:r>
      <w:r w:rsidR="00C81CD6" w:rsidRPr="00F15DCD">
        <w:rPr>
          <w:rFonts w:ascii="Segoe UI" w:hAnsi="Segoe UI" w:cs="Segoe UI"/>
          <w:sz w:val="22"/>
        </w:rPr>
        <w:t>i na jeho žádost plnou moc v</w:t>
      </w:r>
      <w:r w:rsidR="007067FB" w:rsidRPr="00F15DCD">
        <w:rPr>
          <w:rFonts w:ascii="Segoe UI" w:hAnsi="Segoe UI" w:cs="Segoe UI"/>
          <w:sz w:val="22"/>
        </w:rPr>
        <w:t> </w:t>
      </w:r>
      <w:r w:rsidR="00C81CD6" w:rsidRPr="00F15DCD">
        <w:rPr>
          <w:rFonts w:ascii="Segoe UI" w:hAnsi="Segoe UI" w:cs="Segoe UI"/>
          <w:sz w:val="22"/>
        </w:rPr>
        <w:t>nezbytném rozsahu k</w:t>
      </w:r>
      <w:r w:rsidR="007067FB" w:rsidRPr="00F15DCD">
        <w:rPr>
          <w:rFonts w:ascii="Segoe UI" w:hAnsi="Segoe UI" w:cs="Segoe UI"/>
          <w:sz w:val="22"/>
        </w:rPr>
        <w:t> </w:t>
      </w:r>
      <w:r w:rsidR="00C81CD6" w:rsidRPr="00F15DCD">
        <w:rPr>
          <w:rFonts w:ascii="Segoe UI" w:hAnsi="Segoe UI" w:cs="Segoe UI"/>
          <w:sz w:val="22"/>
        </w:rPr>
        <w:t>jednání se správními orgány, dotčenými osobami (správci a vlastníky sítí veřejných služeb)</w:t>
      </w:r>
      <w:r w:rsidR="0006189B" w:rsidRPr="00F15DCD">
        <w:rPr>
          <w:rFonts w:ascii="Segoe UI" w:hAnsi="Segoe UI" w:cs="Segoe UI"/>
          <w:sz w:val="22"/>
        </w:rPr>
        <w:t>, jakýmikoliv dalšími třetími osobami</w:t>
      </w:r>
      <w:r w:rsidR="00C81CD6" w:rsidRPr="00F15DCD">
        <w:rPr>
          <w:rFonts w:ascii="Segoe UI" w:hAnsi="Segoe UI" w:cs="Segoe UI"/>
          <w:sz w:val="22"/>
        </w:rPr>
        <w:t xml:space="preserve"> a dalším potřebným právním jednáním souvisejícím s</w:t>
      </w:r>
      <w:r w:rsidR="00553A2C" w:rsidRPr="00F15DCD">
        <w:rPr>
          <w:rFonts w:ascii="Segoe UI" w:hAnsi="Segoe UI" w:cs="Segoe UI"/>
          <w:sz w:val="22"/>
        </w:rPr>
        <w:t xml:space="preserve">e Stavbou </w:t>
      </w:r>
      <w:r w:rsidR="00EC23CD" w:rsidRPr="00F15DCD">
        <w:rPr>
          <w:rFonts w:ascii="Segoe UI" w:hAnsi="Segoe UI" w:cs="Segoe UI"/>
          <w:sz w:val="22"/>
        </w:rPr>
        <w:t>Lin</w:t>
      </w:r>
      <w:r w:rsidR="006F64A3" w:rsidRPr="00F15DCD">
        <w:rPr>
          <w:rFonts w:ascii="Segoe UI" w:hAnsi="Segoe UI" w:cs="Segoe UI"/>
          <w:sz w:val="22"/>
        </w:rPr>
        <w:t>k</w:t>
      </w:r>
      <w:r w:rsidR="00B30687" w:rsidRPr="00F15DCD">
        <w:rPr>
          <w:rFonts w:ascii="Segoe UI" w:hAnsi="Segoe UI" w:cs="Segoe UI"/>
          <w:sz w:val="22"/>
        </w:rPr>
        <w:t>y</w:t>
      </w:r>
      <w:r w:rsidR="00F2607F" w:rsidRPr="00F15DCD">
        <w:rPr>
          <w:rFonts w:ascii="Segoe UI" w:hAnsi="Segoe UI" w:cs="Segoe UI"/>
          <w:sz w:val="22"/>
          <w:szCs w:val="22"/>
        </w:rPr>
        <w:t>, a to do 1</w:t>
      </w:r>
      <w:r w:rsidR="00F86685" w:rsidRPr="00F15DCD">
        <w:rPr>
          <w:rFonts w:ascii="Segoe UI" w:hAnsi="Segoe UI" w:cs="Segoe UI"/>
          <w:sz w:val="22"/>
          <w:szCs w:val="22"/>
        </w:rPr>
        <w:t>4</w:t>
      </w:r>
      <w:r w:rsidR="00F2607F" w:rsidRPr="00F15DCD">
        <w:rPr>
          <w:rFonts w:ascii="Segoe UI" w:hAnsi="Segoe UI" w:cs="Segoe UI"/>
          <w:sz w:val="22"/>
          <w:szCs w:val="22"/>
        </w:rPr>
        <w:t xml:space="preserve"> dnů od předložení písemné žádosti </w:t>
      </w:r>
      <w:r w:rsidRPr="00F15DCD">
        <w:rPr>
          <w:rFonts w:ascii="Segoe UI" w:hAnsi="Segoe UI" w:cs="Segoe UI"/>
          <w:sz w:val="22"/>
          <w:szCs w:val="22"/>
        </w:rPr>
        <w:t>Zhotovitel</w:t>
      </w:r>
      <w:r w:rsidR="00F2607F" w:rsidRPr="00F15DCD">
        <w:rPr>
          <w:rFonts w:ascii="Segoe UI" w:hAnsi="Segoe UI" w:cs="Segoe UI"/>
          <w:sz w:val="22"/>
          <w:szCs w:val="22"/>
        </w:rPr>
        <w:t>e</w:t>
      </w:r>
      <w:r w:rsidR="00C81CD6" w:rsidRPr="00F15DCD">
        <w:rPr>
          <w:rFonts w:ascii="Segoe UI" w:hAnsi="Segoe UI" w:cs="Segoe UI"/>
          <w:sz w:val="22"/>
          <w:szCs w:val="22"/>
        </w:rPr>
        <w:t>.</w:t>
      </w:r>
      <w:r w:rsidR="00913CB3" w:rsidRPr="00F15DCD">
        <w:rPr>
          <w:rFonts w:ascii="Segoe UI" w:hAnsi="Segoe UI" w:cs="Segoe UI"/>
          <w:sz w:val="22"/>
        </w:rPr>
        <w:t xml:space="preserve"> </w:t>
      </w:r>
      <w:r w:rsidRPr="00F15DCD">
        <w:rPr>
          <w:rFonts w:ascii="Segoe UI" w:hAnsi="Segoe UI" w:cs="Segoe UI"/>
          <w:sz w:val="22"/>
        </w:rPr>
        <w:t>Objednatel</w:t>
      </w:r>
      <w:r w:rsidR="00C81CD6" w:rsidRPr="00F15DCD">
        <w:rPr>
          <w:rFonts w:ascii="Segoe UI" w:hAnsi="Segoe UI" w:cs="Segoe UI"/>
          <w:sz w:val="22"/>
        </w:rPr>
        <w:t xml:space="preserve"> je dále povinen v</w:t>
      </w:r>
      <w:r w:rsidR="00913CB3" w:rsidRPr="00F15DCD">
        <w:rPr>
          <w:rFonts w:ascii="Segoe UI" w:hAnsi="Segoe UI" w:cs="Segoe UI"/>
          <w:sz w:val="22"/>
        </w:rPr>
        <w:t>ystav</w:t>
      </w:r>
      <w:r w:rsidR="00C81CD6" w:rsidRPr="00F15DCD">
        <w:rPr>
          <w:rFonts w:ascii="Segoe UI" w:hAnsi="Segoe UI" w:cs="Segoe UI"/>
          <w:sz w:val="22"/>
        </w:rPr>
        <w:t xml:space="preserve">it na žádost </w:t>
      </w:r>
      <w:r w:rsidRPr="00F15DCD">
        <w:rPr>
          <w:rFonts w:ascii="Segoe UI" w:hAnsi="Segoe UI" w:cs="Segoe UI"/>
          <w:sz w:val="22"/>
        </w:rPr>
        <w:t>Zhotovitel</w:t>
      </w:r>
      <w:r w:rsidR="00C81CD6" w:rsidRPr="00F15DCD">
        <w:rPr>
          <w:rFonts w:ascii="Segoe UI" w:hAnsi="Segoe UI" w:cs="Segoe UI"/>
          <w:sz w:val="22"/>
        </w:rPr>
        <w:t>e</w:t>
      </w:r>
      <w:r w:rsidR="00913CB3" w:rsidRPr="00F15DCD">
        <w:rPr>
          <w:rFonts w:ascii="Segoe UI" w:hAnsi="Segoe UI" w:cs="Segoe UI"/>
          <w:sz w:val="22"/>
        </w:rPr>
        <w:t xml:space="preserve"> potřebn</w:t>
      </w:r>
      <w:r w:rsidR="00C81CD6" w:rsidRPr="00F15DCD">
        <w:rPr>
          <w:rFonts w:ascii="Segoe UI" w:hAnsi="Segoe UI" w:cs="Segoe UI"/>
          <w:sz w:val="22"/>
        </w:rPr>
        <w:t>é</w:t>
      </w:r>
      <w:r w:rsidR="00913CB3" w:rsidRPr="00F15DCD">
        <w:rPr>
          <w:rFonts w:ascii="Segoe UI" w:hAnsi="Segoe UI" w:cs="Segoe UI"/>
          <w:sz w:val="22"/>
        </w:rPr>
        <w:t xml:space="preserve"> </w:t>
      </w:r>
      <w:r w:rsidR="00175566" w:rsidRPr="00F15DCD">
        <w:rPr>
          <w:rFonts w:ascii="Segoe UI" w:hAnsi="Segoe UI" w:cs="Segoe UI"/>
          <w:sz w:val="22"/>
        </w:rPr>
        <w:t>s</w:t>
      </w:r>
      <w:r w:rsidR="00913CB3" w:rsidRPr="00F15DCD">
        <w:rPr>
          <w:rFonts w:ascii="Segoe UI" w:hAnsi="Segoe UI" w:cs="Segoe UI"/>
          <w:sz w:val="22"/>
        </w:rPr>
        <w:t>ouhlas</w:t>
      </w:r>
      <w:r w:rsidR="00C81CD6" w:rsidRPr="00F15DCD">
        <w:rPr>
          <w:rFonts w:ascii="Segoe UI" w:hAnsi="Segoe UI" w:cs="Segoe UI"/>
          <w:sz w:val="22"/>
        </w:rPr>
        <w:t>y</w:t>
      </w:r>
      <w:r w:rsidR="00913CB3" w:rsidRPr="00F15DCD">
        <w:rPr>
          <w:rFonts w:ascii="Segoe UI" w:hAnsi="Segoe UI" w:cs="Segoe UI"/>
          <w:sz w:val="22"/>
        </w:rPr>
        <w:t xml:space="preserve"> </w:t>
      </w:r>
      <w:r w:rsidRPr="00F15DCD">
        <w:rPr>
          <w:rFonts w:ascii="Segoe UI" w:hAnsi="Segoe UI" w:cs="Segoe UI"/>
          <w:sz w:val="22"/>
        </w:rPr>
        <w:t>Objednatel</w:t>
      </w:r>
      <w:r w:rsidR="00913CB3" w:rsidRPr="00F15DCD">
        <w:rPr>
          <w:rFonts w:ascii="Segoe UI" w:hAnsi="Segoe UI" w:cs="Segoe UI"/>
          <w:sz w:val="22"/>
        </w:rPr>
        <w:t>e</w:t>
      </w:r>
      <w:r w:rsidR="00843863" w:rsidRPr="00F15DCD">
        <w:rPr>
          <w:rFonts w:ascii="Segoe UI" w:hAnsi="Segoe UI" w:cs="Segoe UI"/>
          <w:sz w:val="22"/>
        </w:rPr>
        <w:t>, a to do 1</w:t>
      </w:r>
      <w:r w:rsidR="00F86685" w:rsidRPr="00F15DCD">
        <w:rPr>
          <w:rFonts w:ascii="Segoe UI" w:hAnsi="Segoe UI" w:cs="Segoe UI"/>
          <w:sz w:val="22"/>
        </w:rPr>
        <w:t>4</w:t>
      </w:r>
      <w:r w:rsidR="00843863" w:rsidRPr="00F15DCD">
        <w:rPr>
          <w:rFonts w:ascii="Segoe UI" w:hAnsi="Segoe UI" w:cs="Segoe UI"/>
          <w:sz w:val="22"/>
        </w:rPr>
        <w:t xml:space="preserve"> dnů od předložení písemné žádosti </w:t>
      </w:r>
      <w:r w:rsidRPr="00F15DCD">
        <w:rPr>
          <w:rFonts w:ascii="Segoe UI" w:hAnsi="Segoe UI" w:cs="Segoe UI"/>
          <w:sz w:val="22"/>
        </w:rPr>
        <w:t>Zhotovitel</w:t>
      </w:r>
      <w:r w:rsidR="00843863" w:rsidRPr="00F15DCD">
        <w:rPr>
          <w:rFonts w:ascii="Segoe UI" w:hAnsi="Segoe UI" w:cs="Segoe UI"/>
          <w:sz w:val="22"/>
        </w:rPr>
        <w:t>e</w:t>
      </w:r>
      <w:r w:rsidR="00C81CD6" w:rsidRPr="00F15DCD">
        <w:rPr>
          <w:rFonts w:ascii="Segoe UI" w:hAnsi="Segoe UI" w:cs="Segoe UI"/>
          <w:sz w:val="22"/>
        </w:rPr>
        <w:t>, není-li jejich udělení v</w:t>
      </w:r>
      <w:r w:rsidR="007067FB" w:rsidRPr="00F15DCD">
        <w:rPr>
          <w:rFonts w:ascii="Segoe UI" w:hAnsi="Segoe UI" w:cs="Segoe UI"/>
          <w:sz w:val="22"/>
        </w:rPr>
        <w:t> </w:t>
      </w:r>
      <w:r w:rsidR="00C81CD6" w:rsidRPr="00F15DCD">
        <w:rPr>
          <w:rFonts w:ascii="Segoe UI" w:hAnsi="Segoe UI" w:cs="Segoe UI"/>
          <w:sz w:val="22"/>
        </w:rPr>
        <w:t>rozporu s</w:t>
      </w:r>
      <w:r w:rsidR="007067FB" w:rsidRPr="00F15DCD">
        <w:rPr>
          <w:rFonts w:ascii="Segoe UI" w:hAnsi="Segoe UI" w:cs="Segoe UI"/>
          <w:sz w:val="22"/>
        </w:rPr>
        <w:t> </w:t>
      </w:r>
      <w:r w:rsidR="009E18E0" w:rsidRPr="00F15DCD">
        <w:rPr>
          <w:rFonts w:ascii="Segoe UI" w:hAnsi="Segoe UI" w:cs="Segoe UI"/>
          <w:sz w:val="22"/>
        </w:rPr>
        <w:t>P</w:t>
      </w:r>
      <w:r w:rsidR="00C81CD6" w:rsidRPr="00F15DCD">
        <w:rPr>
          <w:rFonts w:ascii="Segoe UI" w:hAnsi="Segoe UI" w:cs="Segoe UI"/>
          <w:sz w:val="22"/>
        </w:rPr>
        <w:t>rávními předpisy.</w:t>
      </w:r>
    </w:p>
    <w:p w14:paraId="468544D7" w14:textId="7DE074CA" w:rsidR="00B935EF" w:rsidRPr="00F15DCD" w:rsidRDefault="00B935EF" w:rsidP="007F4CFA">
      <w:pPr>
        <w:spacing w:line="240" w:lineRule="auto"/>
        <w:ind w:left="993" w:hanging="284"/>
        <w:rPr>
          <w:rFonts w:ascii="Segoe UI" w:eastAsia="Calibri" w:hAnsi="Segoe UI" w:cs="Segoe UI"/>
          <w:b/>
          <w:sz w:val="22"/>
          <w:szCs w:val="22"/>
          <w:lang w:eastAsia="cs-CZ"/>
        </w:rPr>
      </w:pPr>
      <w:bookmarkStart w:id="285" w:name="_Toc415160165"/>
      <w:r w:rsidRPr="00F15DCD">
        <w:rPr>
          <w:rFonts w:ascii="Segoe UI" w:eastAsia="Calibri" w:hAnsi="Segoe UI" w:cs="Segoe UI"/>
          <w:b/>
          <w:sz w:val="22"/>
          <w:szCs w:val="22"/>
          <w:lang w:eastAsia="cs-CZ"/>
        </w:rPr>
        <w:t xml:space="preserve">Harmonogram </w:t>
      </w:r>
      <w:bookmarkEnd w:id="285"/>
      <w:r w:rsidR="00D87180" w:rsidRPr="00F15DCD">
        <w:rPr>
          <w:rFonts w:ascii="Segoe UI" w:eastAsia="Calibri" w:hAnsi="Segoe UI" w:cs="Segoe UI"/>
          <w:b/>
          <w:sz w:val="22"/>
          <w:szCs w:val="22"/>
          <w:lang w:eastAsia="cs-CZ"/>
        </w:rPr>
        <w:t>provádění Díla</w:t>
      </w:r>
    </w:p>
    <w:p w14:paraId="342FA141" w14:textId="449830C7" w:rsidR="001A2D1B" w:rsidRPr="00F15DCD" w:rsidRDefault="00F43FFF" w:rsidP="007F4CFA">
      <w:pPr>
        <w:pStyle w:val="RLTextlnkuslovan"/>
        <w:numPr>
          <w:ilvl w:val="1"/>
          <w:numId w:val="27"/>
        </w:numPr>
        <w:spacing w:line="240" w:lineRule="auto"/>
        <w:ind w:left="1418" w:hanging="709"/>
        <w:rPr>
          <w:rFonts w:ascii="Segoe UI" w:hAnsi="Segoe UI" w:cs="Segoe UI"/>
          <w:sz w:val="22"/>
        </w:rPr>
      </w:pPr>
      <w:bookmarkStart w:id="286" w:name="_Ref416165021"/>
      <w:bookmarkStart w:id="287" w:name="_Hlk64361566"/>
      <w:r w:rsidRPr="00F15DCD">
        <w:rPr>
          <w:rFonts w:ascii="Segoe UI" w:hAnsi="Segoe UI" w:cs="Segoe UI"/>
          <w:sz w:val="22"/>
        </w:rPr>
        <w:t>Zhotovitel se zavazuje provést Dílo v</w:t>
      </w:r>
      <w:r w:rsidR="007067FB" w:rsidRPr="00F15DCD">
        <w:rPr>
          <w:rFonts w:ascii="Segoe UI" w:hAnsi="Segoe UI" w:cs="Segoe UI"/>
          <w:sz w:val="22"/>
        </w:rPr>
        <w:t> </w:t>
      </w:r>
      <w:r w:rsidRPr="00F15DCD">
        <w:rPr>
          <w:rFonts w:ascii="Segoe UI" w:hAnsi="Segoe UI" w:cs="Segoe UI"/>
          <w:sz w:val="22"/>
        </w:rPr>
        <w:t>souladu s</w:t>
      </w:r>
      <w:r w:rsidR="007067FB" w:rsidRPr="00F15DCD">
        <w:rPr>
          <w:rFonts w:ascii="Segoe UI" w:hAnsi="Segoe UI" w:cs="Segoe UI"/>
          <w:sz w:val="22"/>
        </w:rPr>
        <w:t> </w:t>
      </w:r>
      <w:r w:rsidRPr="00F15DCD">
        <w:rPr>
          <w:rFonts w:ascii="Segoe UI" w:hAnsi="Segoe UI" w:cs="Segoe UI"/>
          <w:sz w:val="22"/>
        </w:rPr>
        <w:t>Harmonogramem, který předložil</w:t>
      </w:r>
      <w:r w:rsidR="00A20E1C" w:rsidRPr="00F15DCD">
        <w:rPr>
          <w:rFonts w:ascii="Segoe UI" w:hAnsi="Segoe UI" w:cs="Segoe UI"/>
          <w:sz w:val="22"/>
        </w:rPr>
        <w:t xml:space="preserve"> před uzavřením Smlouvy</w:t>
      </w:r>
      <w:r w:rsidRPr="00F15DCD">
        <w:rPr>
          <w:rFonts w:ascii="Segoe UI" w:hAnsi="Segoe UI" w:cs="Segoe UI"/>
          <w:sz w:val="22"/>
        </w:rPr>
        <w:t xml:space="preserve"> a nyní tvoří přílohu č. </w:t>
      </w:r>
      <w:r w:rsidR="00BD22C1" w:rsidRPr="00F15DCD">
        <w:rPr>
          <w:rFonts w:ascii="Segoe UI" w:hAnsi="Segoe UI" w:cs="Segoe UI"/>
          <w:sz w:val="22"/>
        </w:rPr>
        <w:t>II.h</w:t>
      </w:r>
      <w:r w:rsidR="00015803" w:rsidRPr="00F15DCD">
        <w:rPr>
          <w:rFonts w:ascii="Segoe UI" w:hAnsi="Segoe UI" w:cs="Segoe UI"/>
          <w:sz w:val="22"/>
        </w:rPr>
        <w:t xml:space="preserve"> Smluvní</w:t>
      </w:r>
      <w:r w:rsidRPr="00F15DCD">
        <w:rPr>
          <w:rFonts w:ascii="Segoe UI" w:hAnsi="Segoe UI" w:cs="Segoe UI"/>
          <w:sz w:val="22"/>
        </w:rPr>
        <w:t xml:space="preserve"> Harmonogram.</w:t>
      </w:r>
      <w:r w:rsidR="00F00CE5" w:rsidRPr="00F15DCD">
        <w:rPr>
          <w:rFonts w:ascii="Segoe UI" w:hAnsi="Segoe UI" w:cs="Segoe UI"/>
          <w:sz w:val="22"/>
        </w:rPr>
        <w:t xml:space="preserve"> </w:t>
      </w:r>
    </w:p>
    <w:p w14:paraId="72FA2600" w14:textId="055EEC4A" w:rsidR="00B33541" w:rsidRPr="00F15DCD" w:rsidRDefault="00F00CE5" w:rsidP="007F4CFA">
      <w:pPr>
        <w:pStyle w:val="RLTextlnkuslovan"/>
        <w:numPr>
          <w:ilvl w:val="1"/>
          <w:numId w:val="27"/>
        </w:numPr>
        <w:spacing w:line="240" w:lineRule="auto"/>
        <w:ind w:left="1418" w:hanging="709"/>
        <w:rPr>
          <w:rFonts w:ascii="Segoe UI" w:hAnsi="Segoe UI" w:cs="Segoe UI"/>
          <w:sz w:val="22"/>
        </w:rPr>
      </w:pPr>
      <w:bookmarkStart w:id="288" w:name="_Ref70004516"/>
      <w:r w:rsidRPr="00F15DCD">
        <w:rPr>
          <w:rFonts w:ascii="Segoe UI" w:hAnsi="Segoe UI" w:cs="Segoe UI"/>
          <w:sz w:val="22"/>
        </w:rPr>
        <w:t>Zhotovitel nejpozději do 14 dnů ode Dne účinnosti aktualizuje Harmonogram s</w:t>
      </w:r>
      <w:r w:rsidR="007067FB" w:rsidRPr="00F15DCD">
        <w:rPr>
          <w:rFonts w:ascii="Segoe UI" w:hAnsi="Segoe UI" w:cs="Segoe UI"/>
          <w:sz w:val="22"/>
        </w:rPr>
        <w:t> </w:t>
      </w:r>
      <w:r w:rsidRPr="00F15DCD">
        <w:rPr>
          <w:rFonts w:ascii="Segoe UI" w:hAnsi="Segoe UI" w:cs="Segoe UI"/>
          <w:sz w:val="22"/>
        </w:rPr>
        <w:t xml:space="preserve">ohledem na termín ukončení Zadávacího řízení a </w:t>
      </w:r>
      <w:r w:rsidR="00CD116F" w:rsidRPr="00F15DCD">
        <w:rPr>
          <w:rFonts w:ascii="Segoe UI" w:hAnsi="Segoe UI" w:cs="Segoe UI"/>
          <w:sz w:val="22"/>
        </w:rPr>
        <w:t>Den účinnosti</w:t>
      </w:r>
      <w:r w:rsidRPr="00F15DCD">
        <w:rPr>
          <w:rFonts w:ascii="Segoe UI" w:hAnsi="Segoe UI" w:cs="Segoe UI"/>
          <w:sz w:val="22"/>
        </w:rPr>
        <w:t xml:space="preserve">. </w:t>
      </w:r>
      <w:r w:rsidR="002F1EAC" w:rsidRPr="00F15DCD">
        <w:rPr>
          <w:rFonts w:ascii="Segoe UI" w:hAnsi="Segoe UI" w:cs="Segoe UI"/>
          <w:sz w:val="22"/>
        </w:rPr>
        <w:t xml:space="preserve">Po provedení aktualizace dle tohoto odst.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_Ref70004516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14.5</w:t>
      </w:r>
      <w:r w:rsidR="007E1C2C" w:rsidRPr="00F15DCD">
        <w:rPr>
          <w:rFonts w:ascii="Segoe UI" w:hAnsi="Segoe UI" w:cs="Segoe UI"/>
          <w:sz w:val="22"/>
        </w:rPr>
        <w:fldChar w:fldCharType="end"/>
      </w:r>
      <w:r w:rsidR="002F1EAC" w:rsidRPr="00F15DCD">
        <w:rPr>
          <w:rFonts w:ascii="Segoe UI" w:hAnsi="Segoe UI" w:cs="Segoe UI"/>
          <w:sz w:val="22"/>
        </w:rPr>
        <w:t xml:space="preserve"> Smlouvy je možné provádět jakékoli změny </w:t>
      </w:r>
      <w:r w:rsidR="0082790B" w:rsidRPr="00F15DCD">
        <w:rPr>
          <w:rFonts w:ascii="Segoe UI" w:hAnsi="Segoe UI" w:cs="Segoe UI"/>
          <w:sz w:val="22"/>
        </w:rPr>
        <w:t xml:space="preserve">pouze postupem dle čl. </w:t>
      </w:r>
      <w:r w:rsidR="004B18EA" w:rsidRPr="00F15DCD">
        <w:rPr>
          <w:rFonts w:ascii="Segoe UI" w:hAnsi="Segoe UI" w:cs="Segoe UI"/>
          <w:sz w:val="22"/>
        </w:rPr>
        <w:fldChar w:fldCharType="begin"/>
      </w:r>
      <w:r w:rsidR="004B18EA" w:rsidRPr="00F15DCD">
        <w:rPr>
          <w:rFonts w:ascii="Segoe UI" w:hAnsi="Segoe UI" w:cs="Segoe UI"/>
          <w:sz w:val="22"/>
        </w:rPr>
        <w:instrText xml:space="preserve"> REF _Ref70004597 \n \h </w:instrText>
      </w:r>
      <w:r w:rsidR="00F15DCD">
        <w:rPr>
          <w:rFonts w:ascii="Segoe UI" w:hAnsi="Segoe UI" w:cs="Segoe UI"/>
          <w:sz w:val="22"/>
        </w:rPr>
        <w:instrText xml:space="preserve"> \* MERGEFORMAT </w:instrText>
      </w:r>
      <w:r w:rsidR="004B18EA" w:rsidRPr="00F15DCD">
        <w:rPr>
          <w:rFonts w:ascii="Segoe UI" w:hAnsi="Segoe UI" w:cs="Segoe UI"/>
          <w:sz w:val="22"/>
        </w:rPr>
      </w:r>
      <w:r w:rsidR="004B18EA" w:rsidRPr="00F15DCD">
        <w:rPr>
          <w:rFonts w:ascii="Segoe UI" w:hAnsi="Segoe UI" w:cs="Segoe UI"/>
          <w:sz w:val="22"/>
        </w:rPr>
        <w:fldChar w:fldCharType="separate"/>
      </w:r>
      <w:r w:rsidR="00C4674D">
        <w:rPr>
          <w:rFonts w:ascii="Segoe UI" w:hAnsi="Segoe UI" w:cs="Segoe UI"/>
          <w:sz w:val="22"/>
        </w:rPr>
        <w:t>27</w:t>
      </w:r>
      <w:r w:rsidR="004B18EA" w:rsidRPr="00F15DCD">
        <w:rPr>
          <w:rFonts w:ascii="Segoe UI" w:hAnsi="Segoe UI" w:cs="Segoe UI"/>
          <w:sz w:val="22"/>
        </w:rPr>
        <w:fldChar w:fldCharType="end"/>
      </w:r>
      <w:r w:rsidR="0082790B" w:rsidRPr="00F15DCD">
        <w:rPr>
          <w:rFonts w:ascii="Segoe UI" w:hAnsi="Segoe UI" w:cs="Segoe UI"/>
          <w:sz w:val="22"/>
        </w:rPr>
        <w:t xml:space="preserve"> Smlouvy.</w:t>
      </w:r>
      <w:bookmarkEnd w:id="288"/>
      <w:r w:rsidR="0082790B" w:rsidRPr="00F15DCD">
        <w:rPr>
          <w:rFonts w:ascii="Segoe UI" w:hAnsi="Segoe UI" w:cs="Segoe UI"/>
          <w:sz w:val="22"/>
        </w:rPr>
        <w:t xml:space="preserve"> </w:t>
      </w:r>
    </w:p>
    <w:bookmarkEnd w:id="286"/>
    <w:p w14:paraId="01AEC37A" w14:textId="0914DD9E" w:rsidR="002D0F34" w:rsidRPr="00F15DCD" w:rsidRDefault="00670C15"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 xml:space="preserve">Na základě milníků stanovených </w:t>
      </w:r>
      <w:r w:rsidR="0082790B" w:rsidRPr="00F15DCD">
        <w:rPr>
          <w:rFonts w:ascii="Segoe UI" w:hAnsi="Segoe UI" w:cs="Segoe UI"/>
          <w:sz w:val="22"/>
        </w:rPr>
        <w:t>v</w:t>
      </w:r>
      <w:r w:rsidR="007067FB" w:rsidRPr="00F15DCD">
        <w:rPr>
          <w:rFonts w:ascii="Segoe UI" w:hAnsi="Segoe UI" w:cs="Segoe UI"/>
          <w:sz w:val="22"/>
        </w:rPr>
        <w:t> </w:t>
      </w:r>
      <w:r w:rsidR="0082790B" w:rsidRPr="00F15DCD">
        <w:rPr>
          <w:rFonts w:ascii="Segoe UI" w:hAnsi="Segoe UI" w:cs="Segoe UI"/>
          <w:sz w:val="22"/>
        </w:rPr>
        <w:t xml:space="preserve">Harmonogramu </w:t>
      </w:r>
      <w:r w:rsidRPr="00F15DCD">
        <w:rPr>
          <w:rFonts w:ascii="Segoe UI" w:hAnsi="Segoe UI" w:cs="Segoe UI"/>
          <w:sz w:val="22"/>
        </w:rPr>
        <w:t>Zhotovitel zapracuje do 14 dnů ode Dne účinnosti podrobný harmonogram postupu prací (dále jen „</w:t>
      </w:r>
      <w:r w:rsidRPr="00F15DCD">
        <w:rPr>
          <w:rFonts w:ascii="Segoe UI" w:hAnsi="Segoe UI" w:cs="Segoe UI"/>
          <w:b/>
          <w:bCs/>
          <w:i/>
          <w:iCs/>
          <w:sz w:val="22"/>
        </w:rPr>
        <w:t>Podrobný harmonogram</w:t>
      </w:r>
      <w:r w:rsidRPr="00F15DCD">
        <w:rPr>
          <w:rFonts w:ascii="Segoe UI" w:hAnsi="Segoe UI" w:cs="Segoe UI"/>
          <w:sz w:val="22"/>
        </w:rPr>
        <w:t>“). Podrobný harmonogram bude zpracován v</w:t>
      </w:r>
      <w:r w:rsidR="007067FB" w:rsidRPr="00F15DCD">
        <w:rPr>
          <w:rFonts w:ascii="Segoe UI" w:hAnsi="Segoe UI" w:cs="Segoe UI"/>
          <w:sz w:val="22"/>
        </w:rPr>
        <w:t> </w:t>
      </w:r>
      <w:r w:rsidRPr="00F15DCD">
        <w:rPr>
          <w:rFonts w:ascii="Segoe UI" w:hAnsi="Segoe UI" w:cs="Segoe UI"/>
          <w:sz w:val="22"/>
        </w:rPr>
        <w:t>souladu s</w:t>
      </w:r>
      <w:r w:rsidR="007067FB" w:rsidRPr="00F15DCD">
        <w:rPr>
          <w:rFonts w:ascii="Segoe UI" w:hAnsi="Segoe UI" w:cs="Segoe UI"/>
          <w:sz w:val="22"/>
        </w:rPr>
        <w:t> </w:t>
      </w:r>
      <w:r w:rsidRPr="00F15DCD">
        <w:rPr>
          <w:rFonts w:ascii="Segoe UI" w:hAnsi="Segoe UI" w:cs="Segoe UI"/>
          <w:sz w:val="22"/>
        </w:rPr>
        <w:t>požadavky stanovenými v</w:t>
      </w:r>
      <w:r w:rsidR="007067FB" w:rsidRPr="00F15DCD">
        <w:rPr>
          <w:rFonts w:ascii="Segoe UI" w:hAnsi="Segoe UI" w:cs="Segoe UI"/>
          <w:sz w:val="22"/>
        </w:rPr>
        <w:t> </w:t>
      </w:r>
      <w:r w:rsidRPr="00F15DCD">
        <w:rPr>
          <w:rFonts w:ascii="Segoe UI" w:hAnsi="Segoe UI" w:cs="Segoe UI"/>
          <w:sz w:val="22"/>
        </w:rPr>
        <w:t>příloze č. B3 Požadavky na plánování. Podrobný harmonogram bude odrážet milníky stanovené v</w:t>
      </w:r>
      <w:r w:rsidR="007067FB" w:rsidRPr="00F15DCD">
        <w:rPr>
          <w:rFonts w:ascii="Segoe UI" w:hAnsi="Segoe UI" w:cs="Segoe UI"/>
          <w:sz w:val="22"/>
        </w:rPr>
        <w:t> </w:t>
      </w:r>
      <w:r w:rsidRPr="00F15DCD">
        <w:rPr>
          <w:rFonts w:ascii="Segoe UI" w:hAnsi="Segoe UI" w:cs="Segoe UI"/>
          <w:sz w:val="22"/>
        </w:rPr>
        <w:t xml:space="preserve">Harmonogramu a </w:t>
      </w:r>
      <w:r w:rsidRPr="00F15DCD">
        <w:rPr>
          <w:rFonts w:ascii="Segoe UI" w:hAnsi="Segoe UI" w:cs="Segoe UI"/>
          <w:sz w:val="22"/>
        </w:rPr>
        <w:lastRenderedPageBreak/>
        <w:t xml:space="preserve">bude zahrnovat plánovaný postup poskytování podrobných informací o návrhu, nákupu, výrobě, kontrole, přepravě, Montáži, testování, uvádění do provozu a Zkušebním provozu. </w:t>
      </w:r>
      <w:r w:rsidR="006339BF" w:rsidRPr="00F15DCD">
        <w:rPr>
          <w:rFonts w:ascii="Segoe UI" w:hAnsi="Segoe UI" w:cs="Segoe UI"/>
          <w:sz w:val="22"/>
        </w:rPr>
        <w:t>Ujednání týkající se Podrobného harmonogramu jsou upravena v</w:t>
      </w:r>
      <w:r w:rsidR="007067FB" w:rsidRPr="00F15DCD">
        <w:rPr>
          <w:rFonts w:ascii="Segoe UI" w:hAnsi="Segoe UI" w:cs="Segoe UI"/>
          <w:sz w:val="22"/>
        </w:rPr>
        <w:t> </w:t>
      </w:r>
      <w:r w:rsidR="006339BF" w:rsidRPr="00F15DCD">
        <w:rPr>
          <w:rFonts w:ascii="Segoe UI" w:hAnsi="Segoe UI" w:cs="Segoe UI"/>
          <w:sz w:val="22"/>
        </w:rPr>
        <w:t xml:space="preserve">Požadavcích Objednatele, a to zejména příloze č. B3 Požadavky na plánování a příloze č. C1 Revidovatelná data. </w:t>
      </w:r>
      <w:r w:rsidR="0096274A" w:rsidRPr="00F15DCD">
        <w:rPr>
          <w:rFonts w:ascii="Segoe UI" w:hAnsi="Segoe UI" w:cs="Segoe UI"/>
          <w:sz w:val="22"/>
        </w:rPr>
        <w:t xml:space="preserve"> </w:t>
      </w:r>
    </w:p>
    <w:p w14:paraId="288DCADB" w14:textId="4FBE535E" w:rsidR="00B935EF" w:rsidRPr="00F15DCD" w:rsidRDefault="00B935EF"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 xml:space="preserve">Pokud </w:t>
      </w:r>
      <w:r w:rsidR="006F4593" w:rsidRPr="00F15DCD">
        <w:rPr>
          <w:rFonts w:ascii="Segoe UI" w:hAnsi="Segoe UI" w:cs="Segoe UI"/>
          <w:sz w:val="22"/>
        </w:rPr>
        <w:t>Zhotovitel</w:t>
      </w:r>
      <w:r w:rsidR="002D0F34" w:rsidRPr="00F15DCD">
        <w:rPr>
          <w:rFonts w:ascii="Segoe UI" w:hAnsi="Segoe UI" w:cs="Segoe UI"/>
          <w:sz w:val="22"/>
        </w:rPr>
        <w:t xml:space="preserve"> zjistí, že průběh </w:t>
      </w:r>
      <w:r w:rsidR="00F22B1C" w:rsidRPr="00F15DCD">
        <w:rPr>
          <w:rFonts w:ascii="Segoe UI" w:hAnsi="Segoe UI" w:cs="Segoe UI"/>
          <w:sz w:val="22"/>
        </w:rPr>
        <w:t>provádění Díla</w:t>
      </w:r>
      <w:r w:rsidR="008D6B41" w:rsidRPr="00F15DCD">
        <w:rPr>
          <w:rFonts w:ascii="Segoe UI" w:hAnsi="Segoe UI" w:cs="Segoe UI"/>
          <w:sz w:val="22"/>
        </w:rPr>
        <w:t xml:space="preserve"> dle Podrobného harmonogramu</w:t>
      </w:r>
      <w:r w:rsidR="00111460" w:rsidRPr="00F15DCD">
        <w:rPr>
          <w:rFonts w:ascii="Segoe UI" w:hAnsi="Segoe UI" w:cs="Segoe UI"/>
          <w:sz w:val="22"/>
        </w:rPr>
        <w:t xml:space="preserve"> </w:t>
      </w:r>
      <w:r w:rsidRPr="00F15DCD">
        <w:rPr>
          <w:rFonts w:ascii="Segoe UI" w:hAnsi="Segoe UI" w:cs="Segoe UI"/>
          <w:sz w:val="22"/>
        </w:rPr>
        <w:t xml:space="preserve">nasvědčuje tomu, že dojde ke zpoždění oproti Harmonogramu, nebo tuto skutečnost zjistí </w:t>
      </w:r>
      <w:r w:rsidR="006F4593" w:rsidRPr="00F15DCD">
        <w:rPr>
          <w:rFonts w:ascii="Segoe UI" w:hAnsi="Segoe UI" w:cs="Segoe UI"/>
          <w:sz w:val="22"/>
        </w:rPr>
        <w:t>Objednatel</w:t>
      </w:r>
      <w:r w:rsidRPr="00F15DCD">
        <w:rPr>
          <w:rFonts w:ascii="Segoe UI" w:hAnsi="Segoe UI" w:cs="Segoe UI"/>
          <w:sz w:val="22"/>
        </w:rPr>
        <w:t xml:space="preserve"> a </w:t>
      </w:r>
      <w:r w:rsidR="006F4593" w:rsidRPr="00F15DCD">
        <w:rPr>
          <w:rFonts w:ascii="Segoe UI" w:hAnsi="Segoe UI" w:cs="Segoe UI"/>
          <w:sz w:val="22"/>
        </w:rPr>
        <w:t>Zhotovitel</w:t>
      </w:r>
      <w:r w:rsidRPr="00F15DCD">
        <w:rPr>
          <w:rFonts w:ascii="Segoe UI" w:hAnsi="Segoe UI" w:cs="Segoe UI"/>
          <w:sz w:val="22"/>
        </w:rPr>
        <w:t>e</w:t>
      </w:r>
      <w:r w:rsidR="00843863" w:rsidRPr="00F15DCD">
        <w:rPr>
          <w:rFonts w:ascii="Segoe UI" w:hAnsi="Segoe UI" w:cs="Segoe UI"/>
          <w:sz w:val="22"/>
        </w:rPr>
        <w:t xml:space="preserve"> o to požádá</w:t>
      </w:r>
      <w:r w:rsidRPr="00F15DCD">
        <w:rPr>
          <w:rFonts w:ascii="Segoe UI" w:hAnsi="Segoe UI" w:cs="Segoe UI"/>
          <w:sz w:val="22"/>
        </w:rPr>
        <w:t xml:space="preserve">, je </w:t>
      </w:r>
      <w:r w:rsidR="006F4593" w:rsidRPr="00F15DCD">
        <w:rPr>
          <w:rFonts w:ascii="Segoe UI" w:hAnsi="Segoe UI" w:cs="Segoe UI"/>
          <w:sz w:val="22"/>
        </w:rPr>
        <w:t>Zhotovitel</w:t>
      </w:r>
      <w:r w:rsidRPr="00F15DCD">
        <w:rPr>
          <w:rFonts w:ascii="Segoe UI" w:hAnsi="Segoe UI" w:cs="Segoe UI"/>
          <w:sz w:val="22"/>
        </w:rPr>
        <w:t xml:space="preserve"> povinen předložit</w:t>
      </w:r>
      <w:r w:rsidR="008D6B41" w:rsidRPr="00F15DCD">
        <w:rPr>
          <w:rFonts w:ascii="Segoe UI" w:hAnsi="Segoe UI" w:cs="Segoe UI"/>
          <w:sz w:val="22"/>
        </w:rPr>
        <w:t xml:space="preserve"> bez zbytečného odkladu ode dne zjištění takové skutečnosti, nejpozději však do 14 dnů,</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i:</w:t>
      </w:r>
    </w:p>
    <w:p w14:paraId="62ABFB7E" w14:textId="215C1AD6" w:rsidR="002D0F34" w:rsidRPr="00F15DCD" w:rsidRDefault="00B935EF" w:rsidP="007F4CFA">
      <w:pPr>
        <w:pStyle w:val="RLTextlnkuslovan"/>
        <w:numPr>
          <w:ilvl w:val="2"/>
          <w:numId w:val="28"/>
        </w:numPr>
        <w:spacing w:line="240" w:lineRule="auto"/>
        <w:ind w:left="2268" w:hanging="850"/>
        <w:rPr>
          <w:rFonts w:ascii="Segoe UI" w:hAnsi="Segoe UI" w:cs="Segoe UI"/>
          <w:color w:val="000000"/>
          <w:sz w:val="22"/>
        </w:rPr>
      </w:pPr>
      <w:bookmarkStart w:id="289" w:name="_Toc415160166"/>
      <w:r w:rsidRPr="00F15DCD">
        <w:rPr>
          <w:rFonts w:ascii="Segoe UI" w:hAnsi="Segoe UI" w:cs="Segoe UI"/>
          <w:color w:val="000000"/>
          <w:sz w:val="22"/>
        </w:rPr>
        <w:t xml:space="preserve">zprávu, ve které objasní důvody tohoto zpoždění; </w:t>
      </w:r>
      <w:r w:rsidR="002D0F34" w:rsidRPr="00F15DCD">
        <w:rPr>
          <w:rFonts w:ascii="Segoe UI" w:hAnsi="Segoe UI" w:cs="Segoe UI"/>
          <w:color w:val="000000"/>
          <w:sz w:val="22"/>
        </w:rPr>
        <w:t>a</w:t>
      </w:r>
      <w:bookmarkEnd w:id="289"/>
      <w:r w:rsidR="002D0F34" w:rsidRPr="00F15DCD">
        <w:rPr>
          <w:rFonts w:ascii="Segoe UI" w:hAnsi="Segoe UI" w:cs="Segoe UI"/>
          <w:color w:val="000000"/>
          <w:sz w:val="22"/>
        </w:rPr>
        <w:t xml:space="preserve"> </w:t>
      </w:r>
    </w:p>
    <w:p w14:paraId="7ADBE9A3" w14:textId="35D1E3C3" w:rsidR="003B25B4" w:rsidRPr="00F15DCD" w:rsidRDefault="00491D33" w:rsidP="007F4CFA">
      <w:pPr>
        <w:pStyle w:val="RLTextlnkuslovan"/>
        <w:numPr>
          <w:ilvl w:val="2"/>
          <w:numId w:val="28"/>
        </w:numPr>
        <w:spacing w:line="240" w:lineRule="auto"/>
        <w:ind w:left="2268" w:hanging="850"/>
        <w:rPr>
          <w:rFonts w:ascii="Segoe UI" w:hAnsi="Segoe UI" w:cs="Segoe UI"/>
          <w:color w:val="000000"/>
          <w:sz w:val="22"/>
        </w:rPr>
      </w:pPr>
      <w:bookmarkStart w:id="290" w:name="_Toc415160167"/>
      <w:r w:rsidRPr="00F15DCD">
        <w:rPr>
          <w:rFonts w:ascii="Segoe UI" w:hAnsi="Segoe UI" w:cs="Segoe UI"/>
          <w:color w:val="000000"/>
          <w:sz w:val="22"/>
        </w:rPr>
        <w:t xml:space="preserve">aktualizovaný </w:t>
      </w:r>
      <w:r w:rsidR="00B935EF" w:rsidRPr="00F15DCD">
        <w:rPr>
          <w:rFonts w:ascii="Segoe UI" w:hAnsi="Segoe UI" w:cs="Segoe UI"/>
          <w:color w:val="000000"/>
          <w:sz w:val="22"/>
        </w:rPr>
        <w:t>Harmonogram</w:t>
      </w:r>
      <w:r w:rsidR="00C4065E" w:rsidRPr="00F15DCD">
        <w:rPr>
          <w:rFonts w:ascii="Segoe UI" w:hAnsi="Segoe UI" w:cs="Segoe UI"/>
          <w:color w:val="000000"/>
          <w:sz w:val="22"/>
        </w:rPr>
        <w:t xml:space="preserve"> odpovídající skutečnosti</w:t>
      </w:r>
      <w:r w:rsidR="00B935EF" w:rsidRPr="00F15DCD">
        <w:rPr>
          <w:rFonts w:ascii="Segoe UI" w:hAnsi="Segoe UI" w:cs="Segoe UI"/>
          <w:color w:val="000000"/>
          <w:sz w:val="22"/>
        </w:rPr>
        <w:t>, který</w:t>
      </w:r>
      <w:r w:rsidRPr="00F15DCD">
        <w:rPr>
          <w:rFonts w:ascii="Segoe UI" w:hAnsi="Segoe UI" w:cs="Segoe UI"/>
          <w:color w:val="000000"/>
          <w:sz w:val="22"/>
        </w:rPr>
        <w:t xml:space="preserve"> (pokud o to </w:t>
      </w:r>
      <w:r w:rsidR="006F4593" w:rsidRPr="00F15DCD">
        <w:rPr>
          <w:rFonts w:ascii="Segoe UI" w:hAnsi="Segoe UI" w:cs="Segoe UI"/>
          <w:color w:val="000000"/>
          <w:sz w:val="22"/>
        </w:rPr>
        <w:t>Objednatel</w:t>
      </w:r>
      <w:r w:rsidRPr="00F15DCD">
        <w:rPr>
          <w:rFonts w:ascii="Segoe UI" w:hAnsi="Segoe UI" w:cs="Segoe UI"/>
          <w:color w:val="000000"/>
          <w:sz w:val="22"/>
        </w:rPr>
        <w:t xml:space="preserve"> požádá)</w:t>
      </w:r>
      <w:r w:rsidR="00B935EF" w:rsidRPr="00F15DCD">
        <w:rPr>
          <w:rFonts w:ascii="Segoe UI" w:hAnsi="Segoe UI" w:cs="Segoe UI"/>
          <w:color w:val="000000"/>
          <w:sz w:val="22"/>
        </w:rPr>
        <w:t xml:space="preserve"> bude specifikovat způsob a lhůty, ve kterých bude </w:t>
      </w:r>
      <w:r w:rsidR="00223494" w:rsidRPr="00F15DCD">
        <w:rPr>
          <w:rFonts w:ascii="Segoe UI" w:hAnsi="Segoe UI" w:cs="Segoe UI"/>
          <w:color w:val="000000"/>
          <w:sz w:val="22"/>
        </w:rPr>
        <w:t>S</w:t>
      </w:r>
      <w:r w:rsidR="00B935EF" w:rsidRPr="00F15DCD">
        <w:rPr>
          <w:rFonts w:ascii="Segoe UI" w:hAnsi="Segoe UI" w:cs="Segoe UI"/>
          <w:color w:val="000000"/>
          <w:sz w:val="22"/>
        </w:rPr>
        <w:t>tavba</w:t>
      </w:r>
      <w:r w:rsidR="00223494" w:rsidRPr="00F15DCD">
        <w:rPr>
          <w:rFonts w:ascii="Segoe UI" w:hAnsi="Segoe UI" w:cs="Segoe UI"/>
          <w:color w:val="000000"/>
          <w:sz w:val="22"/>
        </w:rPr>
        <w:t xml:space="preserve"> </w:t>
      </w:r>
      <w:r w:rsidR="00EC23CD" w:rsidRPr="00F15DCD">
        <w:rPr>
          <w:rFonts w:ascii="Segoe UI" w:hAnsi="Segoe UI" w:cs="Segoe UI"/>
          <w:color w:val="000000"/>
          <w:sz w:val="22"/>
        </w:rPr>
        <w:t>Link</w:t>
      </w:r>
      <w:r w:rsidR="00B30687" w:rsidRPr="00F15DCD">
        <w:rPr>
          <w:rFonts w:ascii="Segoe UI" w:hAnsi="Segoe UI" w:cs="Segoe UI"/>
          <w:color w:val="000000"/>
          <w:sz w:val="22"/>
        </w:rPr>
        <w:t>y</w:t>
      </w:r>
      <w:r w:rsidR="00B935EF" w:rsidRPr="00F15DCD">
        <w:rPr>
          <w:rFonts w:ascii="Segoe UI" w:hAnsi="Segoe UI" w:cs="Segoe UI"/>
          <w:color w:val="000000"/>
          <w:sz w:val="22"/>
        </w:rPr>
        <w:t xml:space="preserve"> prováděna tak, aby byl</w:t>
      </w:r>
      <w:r w:rsidR="00F00CE5" w:rsidRPr="00F15DCD">
        <w:rPr>
          <w:rFonts w:ascii="Segoe UI" w:hAnsi="Segoe UI" w:cs="Segoe UI"/>
          <w:color w:val="000000"/>
          <w:sz w:val="22"/>
        </w:rPr>
        <w:t xml:space="preserve"> dodržen termín pro </w:t>
      </w:r>
      <w:r w:rsidR="00332000" w:rsidRPr="00F15DCD">
        <w:rPr>
          <w:rFonts w:ascii="Segoe UI" w:hAnsi="Segoe UI" w:cs="Segoe UI"/>
          <w:color w:val="000000"/>
          <w:sz w:val="22"/>
        </w:rPr>
        <w:t>P</w:t>
      </w:r>
      <w:r w:rsidR="009828C1" w:rsidRPr="00F15DCD">
        <w:rPr>
          <w:rFonts w:ascii="Segoe UI" w:hAnsi="Segoe UI" w:cs="Segoe UI"/>
          <w:color w:val="000000"/>
          <w:sz w:val="22"/>
        </w:rPr>
        <w:t>ředání</w:t>
      </w:r>
      <w:r w:rsidR="00223494" w:rsidRPr="00F15DCD">
        <w:rPr>
          <w:rFonts w:ascii="Segoe UI" w:hAnsi="Segoe UI" w:cs="Segoe UI"/>
          <w:color w:val="000000"/>
          <w:sz w:val="22"/>
        </w:rPr>
        <w:t xml:space="preserve"> Díla</w:t>
      </w:r>
      <w:r w:rsidR="00D1020A" w:rsidRPr="00F15DCD">
        <w:rPr>
          <w:rFonts w:ascii="Segoe UI" w:hAnsi="Segoe UI" w:cs="Segoe UI"/>
          <w:color w:val="000000"/>
          <w:sz w:val="22"/>
        </w:rPr>
        <w:t xml:space="preserve"> </w:t>
      </w:r>
      <w:r w:rsidR="00B935EF" w:rsidRPr="00F15DCD">
        <w:rPr>
          <w:rFonts w:ascii="Segoe UI" w:hAnsi="Segoe UI" w:cs="Segoe UI"/>
          <w:color w:val="000000"/>
          <w:sz w:val="22"/>
        </w:rPr>
        <w:t>a/nebo specifikovat kroky, které budou provedeny tak, aby bylo minimalizováno zpoždění.</w:t>
      </w:r>
      <w:bookmarkStart w:id="291" w:name="_Toc415160168"/>
      <w:bookmarkEnd w:id="290"/>
    </w:p>
    <w:bookmarkEnd w:id="291"/>
    <w:p w14:paraId="72120FAB" w14:textId="5A366C53" w:rsidR="00BA5C2A" w:rsidRPr="00F15DCD" w:rsidRDefault="0082790B" w:rsidP="007F4CFA">
      <w:pPr>
        <w:pStyle w:val="RLTextlnkuslovan"/>
        <w:numPr>
          <w:ilvl w:val="1"/>
          <w:numId w:val="28"/>
        </w:numPr>
        <w:spacing w:line="240" w:lineRule="auto"/>
        <w:ind w:left="1418" w:hanging="709"/>
        <w:rPr>
          <w:rFonts w:ascii="Segoe UI" w:hAnsi="Segoe UI" w:cs="Segoe UI"/>
          <w:sz w:val="22"/>
        </w:rPr>
      </w:pPr>
      <w:r w:rsidRPr="00F15DCD">
        <w:rPr>
          <w:rFonts w:ascii="Segoe UI" w:hAnsi="Segoe UI" w:cs="Segoe UI"/>
          <w:sz w:val="22"/>
        </w:rPr>
        <w:t xml:space="preserve">Jestliže nedojde ke změně Harmonogramu postupem dle čl.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_Ref70004597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27</w:t>
      </w:r>
      <w:r w:rsidR="007E1C2C"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 xml:space="preserve">Smlouvy, přestože mezi smluvními stranami proběhne řízení ve smyslu uvedeného článku, nemá taková skutečnost vliv na </w:t>
      </w:r>
      <w:r w:rsidR="001C6F0C" w:rsidRPr="00F15DCD">
        <w:rPr>
          <w:rFonts w:ascii="Segoe UI" w:hAnsi="Segoe UI" w:cs="Segoe UI"/>
          <w:sz w:val="22"/>
        </w:rPr>
        <w:t xml:space="preserve">povinnost Zhotovitele </w:t>
      </w:r>
      <w:r w:rsidRPr="00F15DCD">
        <w:rPr>
          <w:rFonts w:ascii="Segoe UI" w:hAnsi="Segoe UI" w:cs="Segoe UI"/>
          <w:sz w:val="22"/>
        </w:rPr>
        <w:t>provádě</w:t>
      </w:r>
      <w:r w:rsidR="001C6F0C" w:rsidRPr="00F15DCD">
        <w:rPr>
          <w:rFonts w:ascii="Segoe UI" w:hAnsi="Segoe UI" w:cs="Segoe UI"/>
          <w:sz w:val="22"/>
        </w:rPr>
        <w:t>t</w:t>
      </w:r>
      <w:r w:rsidRPr="00F15DCD">
        <w:rPr>
          <w:rFonts w:ascii="Segoe UI" w:hAnsi="Segoe UI" w:cs="Segoe UI"/>
          <w:sz w:val="22"/>
        </w:rPr>
        <w:t xml:space="preserve"> Díl</w:t>
      </w:r>
      <w:r w:rsidR="001C6F0C" w:rsidRPr="00F15DCD">
        <w:rPr>
          <w:rFonts w:ascii="Segoe UI" w:hAnsi="Segoe UI" w:cs="Segoe UI"/>
          <w:sz w:val="22"/>
        </w:rPr>
        <w:t>o</w:t>
      </w:r>
      <w:r w:rsidRPr="00F15DCD">
        <w:rPr>
          <w:rFonts w:ascii="Segoe UI" w:hAnsi="Segoe UI" w:cs="Segoe UI"/>
          <w:sz w:val="22"/>
        </w:rPr>
        <w:t xml:space="preserve"> dle Harmonogramu</w:t>
      </w:r>
      <w:r w:rsidR="0060404B" w:rsidRPr="00F15DCD">
        <w:rPr>
          <w:rFonts w:ascii="Segoe UI" w:hAnsi="Segoe UI" w:cs="Segoe UI"/>
          <w:sz w:val="22"/>
        </w:rPr>
        <w:t>.</w:t>
      </w:r>
      <w:r w:rsidR="00243EE8" w:rsidRPr="00F15DCD">
        <w:rPr>
          <w:rFonts w:ascii="Segoe UI" w:hAnsi="Segoe UI" w:cs="Segoe UI"/>
          <w:sz w:val="22"/>
        </w:rPr>
        <w:t xml:space="preserve"> </w:t>
      </w:r>
    </w:p>
    <w:p w14:paraId="3258463C" w14:textId="05A3DE17" w:rsidR="00E800BA" w:rsidRPr="00F15DCD" w:rsidRDefault="002F58C6" w:rsidP="007F4CFA">
      <w:pPr>
        <w:pStyle w:val="RLTextlnkuslovan"/>
        <w:numPr>
          <w:ilvl w:val="1"/>
          <w:numId w:val="28"/>
        </w:numPr>
        <w:spacing w:line="240" w:lineRule="auto"/>
        <w:ind w:left="1418" w:hanging="709"/>
        <w:rPr>
          <w:rFonts w:ascii="Segoe UI" w:hAnsi="Segoe UI" w:cs="Segoe UI"/>
          <w:sz w:val="22"/>
        </w:rPr>
      </w:pPr>
      <w:bookmarkStart w:id="292" w:name="_Ref58409000"/>
      <w:r w:rsidRPr="00F15DCD">
        <w:rPr>
          <w:rFonts w:ascii="Segoe UI" w:hAnsi="Segoe UI" w:cs="Segoe UI"/>
          <w:sz w:val="22"/>
        </w:rPr>
        <w:t>Zhotovitel je povinen v</w:t>
      </w:r>
      <w:r w:rsidR="007067FB" w:rsidRPr="00F15DCD">
        <w:rPr>
          <w:rFonts w:ascii="Segoe UI" w:hAnsi="Segoe UI" w:cs="Segoe UI"/>
          <w:sz w:val="22"/>
        </w:rPr>
        <w:t> </w:t>
      </w:r>
      <w:r w:rsidRPr="00F15DCD">
        <w:rPr>
          <w:rFonts w:ascii="Segoe UI" w:hAnsi="Segoe UI" w:cs="Segoe UI"/>
          <w:sz w:val="22"/>
        </w:rPr>
        <w:t>Harmonogramu</w:t>
      </w:r>
      <w:r w:rsidR="0082790B" w:rsidRPr="00F15DCD">
        <w:rPr>
          <w:rFonts w:ascii="Segoe UI" w:hAnsi="Segoe UI" w:cs="Segoe UI"/>
          <w:sz w:val="22"/>
        </w:rPr>
        <w:t xml:space="preserve"> a Podrobném harmonogramu</w:t>
      </w:r>
      <w:r w:rsidRPr="00F15DCD">
        <w:rPr>
          <w:rFonts w:ascii="Segoe UI" w:hAnsi="Segoe UI" w:cs="Segoe UI"/>
          <w:sz w:val="22"/>
        </w:rPr>
        <w:t xml:space="preserve"> zohlednit, že může dojít k</w:t>
      </w:r>
      <w:r w:rsidR="007067FB" w:rsidRPr="00F15DCD">
        <w:rPr>
          <w:rFonts w:ascii="Segoe UI" w:hAnsi="Segoe UI" w:cs="Segoe UI"/>
          <w:sz w:val="22"/>
        </w:rPr>
        <w:t> </w:t>
      </w:r>
      <w:r w:rsidRPr="00F15DCD">
        <w:rPr>
          <w:rFonts w:ascii="Segoe UI" w:hAnsi="Segoe UI" w:cs="Segoe UI"/>
          <w:sz w:val="22"/>
        </w:rPr>
        <w:t>prodlení v</w:t>
      </w:r>
      <w:r w:rsidR="007067FB" w:rsidRPr="00F15DCD">
        <w:rPr>
          <w:rFonts w:ascii="Segoe UI" w:hAnsi="Segoe UI" w:cs="Segoe UI"/>
          <w:sz w:val="22"/>
        </w:rPr>
        <w:t> </w:t>
      </w:r>
      <w:r w:rsidRPr="00F15DCD">
        <w:rPr>
          <w:rFonts w:ascii="Segoe UI" w:hAnsi="Segoe UI" w:cs="Segoe UI"/>
          <w:sz w:val="22"/>
        </w:rPr>
        <w:t>provádění prací z</w:t>
      </w:r>
      <w:r w:rsidR="007067FB" w:rsidRPr="00F15DCD">
        <w:rPr>
          <w:rFonts w:ascii="Segoe UI" w:hAnsi="Segoe UI" w:cs="Segoe UI"/>
          <w:sz w:val="22"/>
        </w:rPr>
        <w:t> </w:t>
      </w:r>
      <w:r w:rsidRPr="00F15DCD">
        <w:rPr>
          <w:rFonts w:ascii="Segoe UI" w:hAnsi="Segoe UI" w:cs="Segoe UI"/>
          <w:sz w:val="22"/>
        </w:rPr>
        <w:t xml:space="preserve">důvodu provozu </w:t>
      </w:r>
      <w:r w:rsidR="00F22B1C" w:rsidRPr="00F15DCD">
        <w:rPr>
          <w:rFonts w:ascii="Segoe UI" w:hAnsi="Segoe UI" w:cs="Segoe UI"/>
          <w:sz w:val="22"/>
        </w:rPr>
        <w:t>S</w:t>
      </w:r>
      <w:r w:rsidRPr="00F15DCD">
        <w:rPr>
          <w:rFonts w:ascii="Segoe UI" w:hAnsi="Segoe UI" w:cs="Segoe UI"/>
          <w:sz w:val="22"/>
        </w:rPr>
        <w:t>távajícího zařízení. Jedná se o prodlení, které by vyloučilo možnost Zhotovitele provádět práce dle Harmonogramu v</w:t>
      </w:r>
      <w:r w:rsidR="007067FB" w:rsidRPr="00F15DCD">
        <w:rPr>
          <w:rFonts w:ascii="Segoe UI" w:hAnsi="Segoe UI" w:cs="Segoe UI"/>
          <w:sz w:val="22"/>
        </w:rPr>
        <w:t> </w:t>
      </w:r>
      <w:r w:rsidRPr="00F15DCD">
        <w:rPr>
          <w:rFonts w:ascii="Segoe UI" w:hAnsi="Segoe UI" w:cs="Segoe UI"/>
          <w:sz w:val="22"/>
        </w:rPr>
        <w:t>rozsahu nejdéle 3 dnů po sobě jdoucích, přičemž k</w:t>
      </w:r>
      <w:r w:rsidR="007067FB" w:rsidRPr="00F15DCD">
        <w:rPr>
          <w:rFonts w:ascii="Segoe UI" w:hAnsi="Segoe UI" w:cs="Segoe UI"/>
          <w:sz w:val="22"/>
        </w:rPr>
        <w:t> </w:t>
      </w:r>
      <w:r w:rsidRPr="00F15DCD">
        <w:rPr>
          <w:rFonts w:ascii="Segoe UI" w:hAnsi="Segoe UI" w:cs="Segoe UI"/>
          <w:sz w:val="22"/>
        </w:rPr>
        <w:t xml:space="preserve">takovému prodlení může docházet opakovaně, nejvýše však jednou za období 2 </w:t>
      </w:r>
      <w:r w:rsidR="00223BA0" w:rsidRPr="00F15DCD">
        <w:rPr>
          <w:rFonts w:ascii="Segoe UI" w:hAnsi="Segoe UI" w:cs="Segoe UI"/>
          <w:sz w:val="22"/>
        </w:rPr>
        <w:t xml:space="preserve">měsíců bezprostředně </w:t>
      </w:r>
      <w:r w:rsidRPr="00F15DCD">
        <w:rPr>
          <w:rFonts w:ascii="Segoe UI" w:hAnsi="Segoe UI" w:cs="Segoe UI"/>
          <w:sz w:val="22"/>
        </w:rPr>
        <w:t xml:space="preserve">po </w:t>
      </w:r>
      <w:r w:rsidR="001F66F8" w:rsidRPr="00F15DCD">
        <w:rPr>
          <w:rFonts w:ascii="Segoe UI" w:hAnsi="Segoe UI" w:cs="Segoe UI"/>
          <w:sz w:val="22"/>
        </w:rPr>
        <w:t>s</w:t>
      </w:r>
      <w:r w:rsidRPr="00F15DCD">
        <w:rPr>
          <w:rFonts w:ascii="Segoe UI" w:hAnsi="Segoe UI" w:cs="Segoe UI"/>
          <w:sz w:val="22"/>
        </w:rPr>
        <w:t>obě jdoucích. Dojde-li k</w:t>
      </w:r>
      <w:r w:rsidR="007067FB" w:rsidRPr="00F15DCD">
        <w:rPr>
          <w:rFonts w:ascii="Segoe UI" w:hAnsi="Segoe UI" w:cs="Segoe UI"/>
          <w:sz w:val="22"/>
        </w:rPr>
        <w:t> </w:t>
      </w:r>
      <w:r w:rsidRPr="00F15DCD">
        <w:rPr>
          <w:rFonts w:ascii="Segoe UI" w:hAnsi="Segoe UI" w:cs="Segoe UI"/>
          <w:sz w:val="22"/>
        </w:rPr>
        <w:t>nemožnosti provádět práce dle tohoto odstavce, nemá Zhotovitel nárok na prodloužení termínu pro provedení Díla.</w:t>
      </w:r>
      <w:bookmarkEnd w:id="292"/>
      <w:r w:rsidRPr="00F15DCD">
        <w:rPr>
          <w:rFonts w:ascii="Segoe UI" w:hAnsi="Segoe UI" w:cs="Segoe UI"/>
          <w:sz w:val="22"/>
        </w:rPr>
        <w:t xml:space="preserve"> </w:t>
      </w:r>
      <w:r w:rsidR="00E800BA" w:rsidRPr="00F15DCD">
        <w:rPr>
          <w:rFonts w:ascii="Segoe UI" w:hAnsi="Segoe UI" w:cs="Segoe UI"/>
          <w:sz w:val="22"/>
        </w:rPr>
        <w:t xml:space="preserve"> </w:t>
      </w:r>
    </w:p>
    <w:p w14:paraId="59A9696E" w14:textId="501B7034" w:rsidR="00243EE8" w:rsidRPr="00F15DCD" w:rsidRDefault="00E800BA" w:rsidP="007F4CFA">
      <w:pPr>
        <w:pStyle w:val="RLTextlnkuslovan"/>
        <w:numPr>
          <w:ilvl w:val="1"/>
          <w:numId w:val="28"/>
        </w:numPr>
        <w:spacing w:line="240" w:lineRule="auto"/>
        <w:ind w:left="1418" w:hanging="709"/>
        <w:rPr>
          <w:rFonts w:ascii="Segoe UI" w:hAnsi="Segoe UI" w:cs="Segoe UI"/>
          <w:sz w:val="22"/>
        </w:rPr>
      </w:pPr>
      <w:r w:rsidRPr="00F15DCD">
        <w:rPr>
          <w:rFonts w:ascii="Segoe UI" w:hAnsi="Segoe UI" w:cs="Segoe UI"/>
          <w:sz w:val="22"/>
        </w:rPr>
        <w:t>Změnu Podrobného harmonogramu je Zhotovitel oprávněn provést</w:t>
      </w:r>
      <w:r w:rsidR="006C439F" w:rsidRPr="00F15DCD">
        <w:rPr>
          <w:rFonts w:ascii="Segoe UI" w:hAnsi="Segoe UI" w:cs="Segoe UI"/>
          <w:sz w:val="22"/>
        </w:rPr>
        <w:t xml:space="preserve"> i</w:t>
      </w:r>
      <w:r w:rsidRPr="00F15DCD">
        <w:rPr>
          <w:rFonts w:ascii="Segoe UI" w:hAnsi="Segoe UI" w:cs="Segoe UI"/>
          <w:sz w:val="22"/>
        </w:rPr>
        <w:t xml:space="preserve"> </w:t>
      </w:r>
      <w:r w:rsidR="003427F7" w:rsidRPr="00F15DCD">
        <w:rPr>
          <w:rFonts w:ascii="Segoe UI" w:hAnsi="Segoe UI" w:cs="Segoe UI"/>
          <w:sz w:val="22"/>
        </w:rPr>
        <w:t>bez</w:t>
      </w:r>
      <w:r w:rsidRPr="00F15DCD">
        <w:rPr>
          <w:rFonts w:ascii="Segoe UI" w:hAnsi="Segoe UI" w:cs="Segoe UI"/>
          <w:sz w:val="22"/>
        </w:rPr>
        <w:t xml:space="preserve"> souhlasu </w:t>
      </w:r>
      <w:r w:rsidR="007067FB" w:rsidRPr="00F15DCD">
        <w:rPr>
          <w:rFonts w:ascii="Segoe UI" w:hAnsi="Segoe UI" w:cs="Segoe UI"/>
          <w:sz w:val="22"/>
        </w:rPr>
        <w:t xml:space="preserve">Zástupce </w:t>
      </w:r>
      <w:r w:rsidRPr="00F15DCD">
        <w:rPr>
          <w:rFonts w:ascii="Segoe UI" w:hAnsi="Segoe UI" w:cs="Segoe UI"/>
          <w:sz w:val="22"/>
        </w:rPr>
        <w:t>Objednatele</w:t>
      </w:r>
      <w:r w:rsidR="003427F7" w:rsidRPr="00F15DCD">
        <w:rPr>
          <w:rFonts w:ascii="Segoe UI" w:hAnsi="Segoe UI" w:cs="Segoe UI"/>
          <w:sz w:val="22"/>
        </w:rPr>
        <w:t xml:space="preserve"> za podmínky, že tato úprava nebude mít vliv na plnění smluvních milníků</w:t>
      </w:r>
      <w:r w:rsidR="009760C0" w:rsidRPr="00F15DCD">
        <w:rPr>
          <w:rFonts w:ascii="Segoe UI" w:hAnsi="Segoe UI" w:cs="Segoe UI"/>
          <w:sz w:val="22"/>
        </w:rPr>
        <w:t xml:space="preserve">. Zhotovitel </w:t>
      </w:r>
      <w:r w:rsidR="00FF32E8" w:rsidRPr="00F15DCD">
        <w:rPr>
          <w:rFonts w:ascii="Segoe UI" w:hAnsi="Segoe UI" w:cs="Segoe UI"/>
          <w:sz w:val="22"/>
        </w:rPr>
        <w:t xml:space="preserve">bude o </w:t>
      </w:r>
      <w:r w:rsidR="009760C0" w:rsidRPr="00F15DCD">
        <w:rPr>
          <w:rFonts w:ascii="Segoe UI" w:hAnsi="Segoe UI" w:cs="Segoe UI"/>
          <w:sz w:val="22"/>
        </w:rPr>
        <w:t xml:space="preserve">každé takové </w:t>
      </w:r>
      <w:r w:rsidR="00FF32E8" w:rsidRPr="00F15DCD">
        <w:rPr>
          <w:rFonts w:ascii="Segoe UI" w:hAnsi="Segoe UI" w:cs="Segoe UI"/>
          <w:sz w:val="22"/>
        </w:rPr>
        <w:t>změně bezodkladně Objednatele informovat</w:t>
      </w:r>
      <w:r w:rsidRPr="00F15DCD">
        <w:rPr>
          <w:rFonts w:ascii="Segoe UI" w:hAnsi="Segoe UI" w:cs="Segoe UI"/>
          <w:sz w:val="22"/>
        </w:rPr>
        <w:t xml:space="preserve">. </w:t>
      </w:r>
      <w:r w:rsidR="00F567C3" w:rsidRPr="00F15DCD">
        <w:rPr>
          <w:rFonts w:ascii="Segoe UI" w:hAnsi="Segoe UI" w:cs="Segoe UI"/>
          <w:sz w:val="22"/>
        </w:rPr>
        <w:t xml:space="preserve"> </w:t>
      </w:r>
    </w:p>
    <w:p w14:paraId="5C39CAC3" w14:textId="3E89BD9C" w:rsidR="00D931AD" w:rsidRPr="00F15DCD" w:rsidRDefault="00027CB6" w:rsidP="007F4CFA">
      <w:pPr>
        <w:spacing w:line="240" w:lineRule="auto"/>
        <w:ind w:left="993" w:hanging="284"/>
        <w:rPr>
          <w:rFonts w:ascii="Segoe UI" w:eastAsia="Calibri" w:hAnsi="Segoe UI" w:cs="Segoe UI"/>
          <w:b/>
          <w:sz w:val="22"/>
          <w:szCs w:val="22"/>
          <w:lang w:eastAsia="cs-CZ"/>
        </w:rPr>
      </w:pPr>
      <w:bookmarkStart w:id="293" w:name="_Toc415160169"/>
      <w:bookmarkEnd w:id="287"/>
      <w:r w:rsidRPr="00F15DCD">
        <w:rPr>
          <w:rFonts w:ascii="Segoe UI" w:eastAsia="Calibri" w:hAnsi="Segoe UI" w:cs="Segoe UI"/>
          <w:b/>
          <w:sz w:val="22"/>
          <w:szCs w:val="22"/>
          <w:lang w:eastAsia="cs-CZ"/>
        </w:rPr>
        <w:t xml:space="preserve">Správce </w:t>
      </w:r>
      <w:r w:rsidR="00D4130C" w:rsidRPr="00F15DCD">
        <w:rPr>
          <w:rFonts w:ascii="Segoe UI" w:eastAsia="Calibri" w:hAnsi="Segoe UI" w:cs="Segoe UI"/>
          <w:b/>
          <w:sz w:val="22"/>
          <w:szCs w:val="22"/>
          <w:lang w:eastAsia="cs-CZ"/>
        </w:rPr>
        <w:t>S</w:t>
      </w:r>
      <w:r w:rsidRPr="00F15DCD">
        <w:rPr>
          <w:rFonts w:ascii="Segoe UI" w:eastAsia="Calibri" w:hAnsi="Segoe UI" w:cs="Segoe UI"/>
          <w:b/>
          <w:sz w:val="22"/>
          <w:szCs w:val="22"/>
          <w:lang w:eastAsia="cs-CZ"/>
        </w:rPr>
        <w:t>tavby</w:t>
      </w:r>
    </w:p>
    <w:p w14:paraId="70F253D0" w14:textId="2332E6AE" w:rsidR="00E800BA" w:rsidRPr="00F15DCD" w:rsidRDefault="006F4593" w:rsidP="002C047A">
      <w:pPr>
        <w:pStyle w:val="RLTextlnkuslovan"/>
        <w:numPr>
          <w:ilvl w:val="1"/>
          <w:numId w:val="97"/>
        </w:numPr>
        <w:spacing w:line="240" w:lineRule="auto"/>
        <w:ind w:left="1418" w:hanging="709"/>
        <w:rPr>
          <w:rFonts w:ascii="Segoe UI" w:hAnsi="Segoe UI" w:cs="Segoe UI"/>
          <w:sz w:val="22"/>
          <w:szCs w:val="22"/>
        </w:rPr>
      </w:pPr>
      <w:r w:rsidRPr="00F15DCD">
        <w:rPr>
          <w:rFonts w:ascii="Segoe UI" w:hAnsi="Segoe UI" w:cs="Segoe UI"/>
          <w:sz w:val="22"/>
          <w:szCs w:val="22"/>
        </w:rPr>
        <w:t>Objednatel</w:t>
      </w:r>
      <w:r w:rsidR="00027CB6" w:rsidRPr="00F15DCD">
        <w:rPr>
          <w:rFonts w:ascii="Segoe UI" w:hAnsi="Segoe UI" w:cs="Segoe UI"/>
          <w:sz w:val="22"/>
          <w:szCs w:val="22"/>
        </w:rPr>
        <w:t xml:space="preserve"> je oprávněn jmenovat a kdykoliv v</w:t>
      </w:r>
      <w:r w:rsidR="00F3046F" w:rsidRPr="00F15DCD">
        <w:rPr>
          <w:rFonts w:ascii="Segoe UI" w:hAnsi="Segoe UI" w:cs="Segoe UI"/>
          <w:sz w:val="22"/>
          <w:szCs w:val="22"/>
        </w:rPr>
        <w:t> </w:t>
      </w:r>
      <w:r w:rsidR="00027CB6" w:rsidRPr="00F15DCD">
        <w:rPr>
          <w:rFonts w:ascii="Segoe UI" w:hAnsi="Segoe UI" w:cs="Segoe UI"/>
          <w:sz w:val="22"/>
          <w:szCs w:val="22"/>
        </w:rPr>
        <w:t xml:space="preserve">průběhu trvání této Smlouvy změnit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jednostranným písemným oznámením doručeným Zhotoviteli.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není oprávněn jménem </w:t>
      </w:r>
      <w:r w:rsidRPr="00F15DCD">
        <w:rPr>
          <w:rFonts w:ascii="Segoe UI" w:hAnsi="Segoe UI" w:cs="Segoe UI"/>
          <w:sz w:val="22"/>
          <w:szCs w:val="22"/>
        </w:rPr>
        <w:t>Objednatel</w:t>
      </w:r>
      <w:r w:rsidR="00027CB6" w:rsidRPr="00F15DCD">
        <w:rPr>
          <w:rFonts w:ascii="Segoe UI" w:hAnsi="Segoe UI" w:cs="Segoe UI"/>
          <w:sz w:val="22"/>
          <w:szCs w:val="22"/>
        </w:rPr>
        <w:t>e uzavírat dodatky k</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Smlouvě.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vykonává práva a povinnosti </w:t>
      </w:r>
      <w:r w:rsidRPr="00F15DCD">
        <w:rPr>
          <w:rFonts w:ascii="Segoe UI" w:hAnsi="Segoe UI" w:cs="Segoe UI"/>
          <w:sz w:val="22"/>
          <w:szCs w:val="22"/>
        </w:rPr>
        <w:t>Objednatel</w:t>
      </w:r>
      <w:r w:rsidR="00027CB6" w:rsidRPr="00F15DCD">
        <w:rPr>
          <w:rFonts w:ascii="Segoe UI" w:hAnsi="Segoe UI" w:cs="Segoe UI"/>
          <w:sz w:val="22"/>
          <w:szCs w:val="22"/>
        </w:rPr>
        <w:t>e</w:t>
      </w:r>
      <w:r w:rsidR="00AB4BBF" w:rsidRPr="00F15DCD">
        <w:rPr>
          <w:rFonts w:ascii="Segoe UI" w:hAnsi="Segoe UI" w:cs="Segoe UI"/>
          <w:sz w:val="22"/>
          <w:szCs w:val="22"/>
        </w:rPr>
        <w:t xml:space="preserve"> dle pokynu Objednatele</w:t>
      </w:r>
      <w:r w:rsidR="00917A8B" w:rsidRPr="00F15DCD">
        <w:rPr>
          <w:rFonts w:ascii="Segoe UI" w:hAnsi="Segoe UI" w:cs="Segoe UI"/>
          <w:sz w:val="22"/>
          <w:szCs w:val="22"/>
        </w:rPr>
        <w:t xml:space="preserve"> a</w:t>
      </w:r>
      <w:r w:rsidR="00AB4BBF" w:rsidRPr="00F15DCD">
        <w:rPr>
          <w:rFonts w:ascii="Segoe UI" w:hAnsi="Segoe UI" w:cs="Segoe UI"/>
          <w:sz w:val="22"/>
          <w:szCs w:val="22"/>
        </w:rPr>
        <w:t xml:space="preserve"> práva a povinnosti</w:t>
      </w:r>
      <w:r w:rsidR="00027CB6" w:rsidRPr="00F15DCD">
        <w:rPr>
          <w:rFonts w:ascii="Segoe UI" w:hAnsi="Segoe UI" w:cs="Segoe UI"/>
          <w:sz w:val="22"/>
          <w:szCs w:val="22"/>
        </w:rPr>
        <w:t xml:space="preserve"> specifikované v</w:t>
      </w:r>
      <w:r w:rsidR="00F3046F" w:rsidRPr="00F15DCD">
        <w:rPr>
          <w:rFonts w:ascii="Segoe UI" w:hAnsi="Segoe UI" w:cs="Segoe UI"/>
          <w:sz w:val="22"/>
          <w:szCs w:val="22"/>
        </w:rPr>
        <w:t> </w:t>
      </w:r>
      <w:r w:rsidR="00027CB6" w:rsidRPr="00F15DCD">
        <w:rPr>
          <w:rFonts w:ascii="Segoe UI" w:hAnsi="Segoe UI" w:cs="Segoe UI"/>
          <w:sz w:val="22"/>
          <w:szCs w:val="22"/>
        </w:rPr>
        <w:t>této Smlouvě nebo z</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Smlouvy vyplývající, není-li výslovně stanoveno jinak nebo </w:t>
      </w:r>
      <w:r w:rsidR="00027CB6" w:rsidRPr="00F15DCD">
        <w:rPr>
          <w:rFonts w:ascii="Segoe UI" w:hAnsi="Segoe UI" w:cs="Segoe UI"/>
          <w:sz w:val="22"/>
          <w:szCs w:val="22"/>
        </w:rPr>
        <w:lastRenderedPageBreak/>
        <w:t xml:space="preserve">nerozhodne-li </w:t>
      </w:r>
      <w:r w:rsidRPr="00F15DCD">
        <w:rPr>
          <w:rFonts w:ascii="Segoe UI" w:hAnsi="Segoe UI" w:cs="Segoe UI"/>
          <w:sz w:val="22"/>
          <w:szCs w:val="22"/>
        </w:rPr>
        <w:t>Objednatel</w:t>
      </w:r>
      <w:r w:rsidR="00027CB6" w:rsidRPr="00F15DCD">
        <w:rPr>
          <w:rFonts w:ascii="Segoe UI" w:hAnsi="Segoe UI" w:cs="Segoe UI"/>
          <w:sz w:val="22"/>
          <w:szCs w:val="22"/>
        </w:rPr>
        <w:t xml:space="preserve"> kdykoliv v</w:t>
      </w:r>
      <w:r w:rsidR="00F3046F" w:rsidRPr="00F15DCD">
        <w:rPr>
          <w:rFonts w:ascii="Segoe UI" w:hAnsi="Segoe UI" w:cs="Segoe UI"/>
          <w:sz w:val="22"/>
          <w:szCs w:val="22"/>
        </w:rPr>
        <w:t> </w:t>
      </w:r>
      <w:r w:rsidR="00027CB6" w:rsidRPr="00F15DCD">
        <w:rPr>
          <w:rFonts w:ascii="Segoe UI" w:hAnsi="Segoe UI" w:cs="Segoe UI"/>
          <w:sz w:val="22"/>
          <w:szCs w:val="22"/>
        </w:rPr>
        <w:t xml:space="preserve">průběhu této Smlouvy jinak. Vykonává-li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za </w:t>
      </w:r>
      <w:r w:rsidRPr="00F15DCD">
        <w:rPr>
          <w:rFonts w:ascii="Segoe UI" w:hAnsi="Segoe UI" w:cs="Segoe UI"/>
          <w:sz w:val="22"/>
          <w:szCs w:val="22"/>
        </w:rPr>
        <w:t>Objednatel</w:t>
      </w:r>
      <w:r w:rsidR="00027CB6" w:rsidRPr="00F15DCD">
        <w:rPr>
          <w:rFonts w:ascii="Segoe UI" w:hAnsi="Segoe UI" w:cs="Segoe UI"/>
          <w:sz w:val="22"/>
          <w:szCs w:val="22"/>
        </w:rPr>
        <w:t xml:space="preserve">e činnosti, pro něž se vyžaduje souhlas </w:t>
      </w:r>
      <w:r w:rsidRPr="00F15DCD">
        <w:rPr>
          <w:rFonts w:ascii="Segoe UI" w:hAnsi="Segoe UI" w:cs="Segoe UI"/>
          <w:sz w:val="22"/>
          <w:szCs w:val="22"/>
        </w:rPr>
        <w:t>Objednatel</w:t>
      </w:r>
      <w:r w:rsidR="00027CB6" w:rsidRPr="00F15DCD">
        <w:rPr>
          <w:rFonts w:ascii="Segoe UI" w:hAnsi="Segoe UI" w:cs="Segoe UI"/>
          <w:sz w:val="22"/>
          <w:szCs w:val="22"/>
        </w:rPr>
        <w:t xml:space="preserve">e, má se za to, že </w:t>
      </w:r>
      <w:r w:rsidRPr="00F15DCD">
        <w:rPr>
          <w:rFonts w:ascii="Segoe UI" w:hAnsi="Segoe UI" w:cs="Segoe UI"/>
          <w:sz w:val="22"/>
          <w:szCs w:val="22"/>
        </w:rPr>
        <w:t>Objednatel</w:t>
      </w:r>
      <w:r w:rsidR="00027CB6" w:rsidRPr="00F15DCD">
        <w:rPr>
          <w:rFonts w:ascii="Segoe UI" w:hAnsi="Segoe UI" w:cs="Segoe UI"/>
          <w:sz w:val="22"/>
          <w:szCs w:val="22"/>
        </w:rPr>
        <w:t xml:space="preserve"> takový souhlas poskytl</w:t>
      </w:r>
      <w:r w:rsidR="00917A8B" w:rsidRPr="00F15DCD">
        <w:rPr>
          <w:rFonts w:ascii="Segoe UI" w:hAnsi="Segoe UI" w:cs="Segoe UI"/>
          <w:sz w:val="22"/>
          <w:szCs w:val="22"/>
        </w:rPr>
        <w:t>.</w:t>
      </w:r>
      <w:r w:rsidR="00027CB6" w:rsidRPr="00F15DCD">
        <w:rPr>
          <w:rFonts w:ascii="Segoe UI" w:hAnsi="Segoe UI" w:cs="Segoe UI"/>
          <w:sz w:val="22"/>
          <w:szCs w:val="22"/>
        </w:rPr>
        <w:t xml:space="preserve"> Není-li v</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Smlouvě stanoveno jinak, není Správce </w:t>
      </w:r>
      <w:r w:rsidR="00070DF5" w:rsidRPr="00F15DCD">
        <w:rPr>
          <w:rFonts w:ascii="Segoe UI" w:hAnsi="Segoe UI" w:cs="Segoe UI"/>
          <w:sz w:val="22"/>
          <w:szCs w:val="22"/>
        </w:rPr>
        <w:t>S</w:t>
      </w:r>
      <w:r w:rsidR="00027CB6" w:rsidRPr="00F15DCD">
        <w:rPr>
          <w:rFonts w:ascii="Segoe UI" w:hAnsi="Segoe UI" w:cs="Segoe UI"/>
          <w:sz w:val="22"/>
          <w:szCs w:val="22"/>
        </w:rPr>
        <w:t xml:space="preserve">tavby oprávněn vyvázat </w:t>
      </w:r>
      <w:r w:rsidRPr="00F15DCD">
        <w:rPr>
          <w:rFonts w:ascii="Segoe UI" w:hAnsi="Segoe UI" w:cs="Segoe UI"/>
          <w:sz w:val="22"/>
          <w:szCs w:val="22"/>
        </w:rPr>
        <w:t>Zhotovitel</w:t>
      </w:r>
      <w:r w:rsidR="00027CB6" w:rsidRPr="00F15DCD">
        <w:rPr>
          <w:rFonts w:ascii="Segoe UI" w:hAnsi="Segoe UI" w:cs="Segoe UI"/>
          <w:sz w:val="22"/>
          <w:szCs w:val="22"/>
        </w:rPr>
        <w:t>e z</w:t>
      </w:r>
      <w:r w:rsidR="00F3046F" w:rsidRPr="00F15DCD">
        <w:rPr>
          <w:rFonts w:ascii="Segoe UI" w:hAnsi="Segoe UI" w:cs="Segoe UI"/>
          <w:sz w:val="22"/>
          <w:szCs w:val="22"/>
        </w:rPr>
        <w:t> </w:t>
      </w:r>
      <w:r w:rsidR="00027CB6" w:rsidRPr="00F15DCD">
        <w:rPr>
          <w:rFonts w:ascii="Segoe UI" w:hAnsi="Segoe UI" w:cs="Segoe UI"/>
          <w:sz w:val="22"/>
          <w:szCs w:val="22"/>
        </w:rPr>
        <w:t xml:space="preserve">jakéhokoliv závazku nebo odpovědnosti vyplývající </w:t>
      </w:r>
      <w:r w:rsidRPr="00F15DCD">
        <w:rPr>
          <w:rFonts w:ascii="Segoe UI" w:hAnsi="Segoe UI" w:cs="Segoe UI"/>
          <w:sz w:val="22"/>
          <w:szCs w:val="22"/>
        </w:rPr>
        <w:t>Zhotovitel</w:t>
      </w:r>
      <w:r w:rsidR="00027CB6" w:rsidRPr="00F15DCD">
        <w:rPr>
          <w:rFonts w:ascii="Segoe UI" w:hAnsi="Segoe UI" w:cs="Segoe UI"/>
          <w:sz w:val="22"/>
          <w:szCs w:val="22"/>
        </w:rPr>
        <w:t>i z</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Smlouvy nebo Právních předpisů. </w:t>
      </w:r>
      <w:r w:rsidR="00177FF9" w:rsidRPr="00F15DCD">
        <w:rPr>
          <w:rFonts w:ascii="Segoe UI" w:hAnsi="Segoe UI" w:cs="Segoe UI"/>
          <w:sz w:val="22"/>
          <w:szCs w:val="22"/>
        </w:rPr>
        <w:t xml:space="preserve"> </w:t>
      </w:r>
      <w:bookmarkStart w:id="294" w:name="_Ref53144558"/>
      <w:r w:rsidR="00027CB6" w:rsidRPr="00F15DCD">
        <w:rPr>
          <w:rFonts w:ascii="Segoe UI" w:hAnsi="Segoe UI" w:cs="Segoe UI"/>
          <w:sz w:val="22"/>
          <w:szCs w:val="22"/>
        </w:rPr>
        <w:t xml:space="preserve">Pro vyloučení pochybností berou smluvní strany na vědomí, že </w:t>
      </w:r>
      <w:r w:rsidR="00917A8B" w:rsidRPr="00F15DCD">
        <w:rPr>
          <w:rFonts w:ascii="Segoe UI" w:hAnsi="Segoe UI" w:cs="Segoe UI"/>
          <w:sz w:val="22"/>
          <w:szCs w:val="22"/>
        </w:rPr>
        <w:t>pokud</w:t>
      </w:r>
      <w:r w:rsidR="00027CB6" w:rsidRPr="00F15DCD">
        <w:rPr>
          <w:rFonts w:ascii="Segoe UI" w:hAnsi="Segoe UI" w:cs="Segoe UI"/>
          <w:sz w:val="22"/>
          <w:szCs w:val="22"/>
        </w:rPr>
        <w:t xml:space="preserve"> se v</w:t>
      </w:r>
      <w:r w:rsidR="00AB4BBF" w:rsidRPr="00F15DCD">
        <w:rPr>
          <w:rFonts w:ascii="Segoe UI" w:hAnsi="Segoe UI" w:cs="Segoe UI"/>
          <w:sz w:val="22"/>
          <w:szCs w:val="22"/>
        </w:rPr>
        <w:t>e</w:t>
      </w:r>
      <w:r w:rsidR="00027CB6" w:rsidRPr="00F15DCD">
        <w:rPr>
          <w:rFonts w:ascii="Segoe UI" w:hAnsi="Segoe UI" w:cs="Segoe UI"/>
          <w:sz w:val="22"/>
          <w:szCs w:val="22"/>
        </w:rPr>
        <w:t xml:space="preserve"> Smlouvě uvádí, že určité právo nebo povinnost </w:t>
      </w:r>
      <w:r w:rsidRPr="00F15DCD">
        <w:rPr>
          <w:rFonts w:ascii="Segoe UI" w:hAnsi="Segoe UI" w:cs="Segoe UI"/>
          <w:sz w:val="22"/>
          <w:szCs w:val="22"/>
        </w:rPr>
        <w:t>Objednatel</w:t>
      </w:r>
      <w:r w:rsidR="00027CB6" w:rsidRPr="00F15DCD">
        <w:rPr>
          <w:rFonts w:ascii="Segoe UI" w:hAnsi="Segoe UI" w:cs="Segoe UI"/>
          <w:sz w:val="22"/>
          <w:szCs w:val="22"/>
        </w:rPr>
        <w:t xml:space="preserve">e vykonává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náleží toto právo nebo povinnost </w:t>
      </w:r>
      <w:r w:rsidRPr="00F15DCD">
        <w:rPr>
          <w:rFonts w:ascii="Segoe UI" w:hAnsi="Segoe UI" w:cs="Segoe UI"/>
          <w:sz w:val="22"/>
          <w:szCs w:val="22"/>
        </w:rPr>
        <w:t>Objednatel</w:t>
      </w:r>
      <w:r w:rsidR="00027CB6" w:rsidRPr="00F15DCD">
        <w:rPr>
          <w:rFonts w:ascii="Segoe UI" w:hAnsi="Segoe UI" w:cs="Segoe UI"/>
          <w:sz w:val="22"/>
          <w:szCs w:val="22"/>
        </w:rPr>
        <w:t xml:space="preserve">i a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je pouze oprávněn </w:t>
      </w:r>
      <w:r w:rsidRPr="00F15DCD">
        <w:rPr>
          <w:rFonts w:ascii="Segoe UI" w:hAnsi="Segoe UI" w:cs="Segoe UI"/>
          <w:sz w:val="22"/>
          <w:szCs w:val="22"/>
        </w:rPr>
        <w:t>Objednatel</w:t>
      </w:r>
      <w:r w:rsidR="00027CB6" w:rsidRPr="00F15DCD">
        <w:rPr>
          <w:rFonts w:ascii="Segoe UI" w:hAnsi="Segoe UI" w:cs="Segoe UI"/>
          <w:sz w:val="22"/>
          <w:szCs w:val="22"/>
        </w:rPr>
        <w:t>e při jejich výkonu zastoupit.</w:t>
      </w:r>
      <w:bookmarkEnd w:id="294"/>
      <w:r w:rsidR="00107F82" w:rsidRPr="00F15DCD">
        <w:rPr>
          <w:rFonts w:ascii="Segoe UI" w:hAnsi="Segoe UI" w:cs="Segoe UI"/>
          <w:sz w:val="22"/>
          <w:szCs w:val="22"/>
        </w:rPr>
        <w:t xml:space="preserve"> Smluvní strany současně berou na vědomí, že jestliže je dle této Smlouvy dáno oprávnění Správci </w:t>
      </w:r>
      <w:r w:rsidR="001C6F0C" w:rsidRPr="00F15DCD">
        <w:rPr>
          <w:rFonts w:ascii="Segoe UI" w:hAnsi="Segoe UI" w:cs="Segoe UI"/>
          <w:sz w:val="22"/>
          <w:szCs w:val="22"/>
        </w:rPr>
        <w:t>S</w:t>
      </w:r>
      <w:r w:rsidR="00107F82" w:rsidRPr="00F15DCD">
        <w:rPr>
          <w:rFonts w:ascii="Segoe UI" w:hAnsi="Segoe UI" w:cs="Segoe UI"/>
          <w:sz w:val="22"/>
          <w:szCs w:val="22"/>
        </w:rPr>
        <w:t xml:space="preserve">tavby, pak takové oprávnění náleží taktéž Objednateli. </w:t>
      </w:r>
      <w:r w:rsidR="00E800BA" w:rsidRPr="00F15DCD">
        <w:rPr>
          <w:rFonts w:ascii="Segoe UI" w:hAnsi="Segoe UI" w:cs="Segoe UI"/>
          <w:sz w:val="22"/>
          <w:szCs w:val="22"/>
        </w:rPr>
        <w:t xml:space="preserve"> </w:t>
      </w:r>
      <w:r w:rsidR="00027CB6" w:rsidRPr="00F15DCD">
        <w:rPr>
          <w:rFonts w:ascii="Segoe UI" w:hAnsi="Segoe UI" w:cs="Segoe UI"/>
          <w:sz w:val="22"/>
          <w:szCs w:val="22"/>
        </w:rPr>
        <w:t xml:space="preserve">Zhotovitel je vázán pokyny Správce </w:t>
      </w:r>
      <w:r w:rsidR="001C6F0C" w:rsidRPr="00F15DCD">
        <w:rPr>
          <w:rFonts w:ascii="Segoe UI" w:hAnsi="Segoe UI" w:cs="Segoe UI"/>
          <w:sz w:val="22"/>
          <w:szCs w:val="22"/>
        </w:rPr>
        <w:t>S</w:t>
      </w:r>
      <w:r w:rsidR="00027CB6" w:rsidRPr="00F15DCD">
        <w:rPr>
          <w:rFonts w:ascii="Segoe UI" w:hAnsi="Segoe UI" w:cs="Segoe UI"/>
          <w:sz w:val="22"/>
          <w:szCs w:val="22"/>
        </w:rPr>
        <w:t>tavby, a to pokud jsou v</w:t>
      </w:r>
      <w:r w:rsidR="00F3046F" w:rsidRPr="00F15DCD">
        <w:rPr>
          <w:rFonts w:ascii="Segoe UI" w:hAnsi="Segoe UI" w:cs="Segoe UI"/>
          <w:sz w:val="22"/>
          <w:szCs w:val="22"/>
        </w:rPr>
        <w:t> </w:t>
      </w:r>
      <w:r w:rsidR="00027CB6" w:rsidRPr="00F15DCD">
        <w:rPr>
          <w:rFonts w:ascii="Segoe UI" w:hAnsi="Segoe UI" w:cs="Segoe UI"/>
          <w:sz w:val="22"/>
          <w:szCs w:val="22"/>
        </w:rPr>
        <w:t>souladu s</w:t>
      </w:r>
      <w:r w:rsidR="00F3046F" w:rsidRPr="00F15DCD">
        <w:rPr>
          <w:rFonts w:ascii="Segoe UI" w:hAnsi="Segoe UI" w:cs="Segoe UI"/>
          <w:sz w:val="22"/>
          <w:szCs w:val="22"/>
        </w:rPr>
        <w:t> </w:t>
      </w:r>
      <w:r w:rsidR="00027CB6" w:rsidRPr="00F15DCD">
        <w:rPr>
          <w:rFonts w:ascii="Segoe UI" w:hAnsi="Segoe UI" w:cs="Segoe UI"/>
          <w:sz w:val="22"/>
          <w:szCs w:val="22"/>
        </w:rPr>
        <w:t>Právními předpisy</w:t>
      </w:r>
      <w:r w:rsidR="00DD3EFD" w:rsidRPr="00F15DCD">
        <w:rPr>
          <w:rFonts w:ascii="Segoe UI" w:hAnsi="Segoe UI" w:cs="Segoe UI"/>
          <w:sz w:val="22"/>
          <w:szCs w:val="22"/>
        </w:rPr>
        <w:t xml:space="preserve"> a požadavky či podmínkami Kontrolních orgánů</w:t>
      </w:r>
      <w:r w:rsidR="00027CB6" w:rsidRPr="00F15DCD">
        <w:rPr>
          <w:rFonts w:ascii="Segoe UI" w:hAnsi="Segoe UI" w:cs="Segoe UI"/>
          <w:sz w:val="22"/>
          <w:szCs w:val="22"/>
        </w:rPr>
        <w:t>, touto Smlouvou a pokud jsou fakticky proveditelné.</w:t>
      </w:r>
      <w:r w:rsidR="00802FF4" w:rsidRPr="00F15DCD">
        <w:rPr>
          <w:rFonts w:ascii="Segoe UI" w:hAnsi="Segoe UI" w:cs="Segoe UI"/>
          <w:sz w:val="22"/>
          <w:szCs w:val="22"/>
        </w:rPr>
        <w:t xml:space="preserve"> </w:t>
      </w:r>
      <w:r w:rsidR="00E800BA" w:rsidRPr="00F15DCD">
        <w:rPr>
          <w:rFonts w:ascii="Segoe UI" w:hAnsi="Segoe UI" w:cs="Segoe UI"/>
          <w:sz w:val="22"/>
          <w:szCs w:val="22"/>
        </w:rPr>
        <w:t xml:space="preserve"> </w:t>
      </w:r>
    </w:p>
    <w:p w14:paraId="655785DB" w14:textId="37319BC3" w:rsidR="00E800BA" w:rsidRPr="00F15DCD" w:rsidRDefault="00027CB6" w:rsidP="00E800BA">
      <w:pPr>
        <w:pStyle w:val="RLTextlnkuslovan"/>
        <w:spacing w:line="240" w:lineRule="auto"/>
        <w:ind w:left="1418"/>
        <w:rPr>
          <w:rFonts w:ascii="Segoe UI" w:hAnsi="Segoe UI" w:cs="Segoe UI"/>
          <w:sz w:val="22"/>
          <w:szCs w:val="22"/>
        </w:rPr>
      </w:pPr>
      <w:r w:rsidRPr="00F15DCD">
        <w:rPr>
          <w:rFonts w:ascii="Segoe UI" w:hAnsi="Segoe UI" w:cs="Segoe UI"/>
          <w:sz w:val="22"/>
          <w:szCs w:val="22"/>
        </w:rPr>
        <w:t xml:space="preserve">Je-li Správce </w:t>
      </w:r>
      <w:r w:rsidR="001C6F0C" w:rsidRPr="00F15DCD">
        <w:rPr>
          <w:rFonts w:ascii="Segoe UI" w:hAnsi="Segoe UI" w:cs="Segoe UI"/>
          <w:sz w:val="22"/>
          <w:szCs w:val="22"/>
        </w:rPr>
        <w:t>S</w:t>
      </w:r>
      <w:r w:rsidRPr="00F15DCD">
        <w:rPr>
          <w:rFonts w:ascii="Segoe UI" w:hAnsi="Segoe UI" w:cs="Segoe UI"/>
          <w:sz w:val="22"/>
          <w:szCs w:val="22"/>
        </w:rPr>
        <w:t>tavby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Pr="00F15DCD">
        <w:rPr>
          <w:rFonts w:ascii="Segoe UI" w:hAnsi="Segoe UI" w:cs="Segoe UI"/>
          <w:sz w:val="22"/>
          <w:szCs w:val="22"/>
        </w:rPr>
        <w:t>touto Smlouvou vyzván, aby v</w:t>
      </w:r>
      <w:r w:rsidR="00F3046F" w:rsidRPr="00F15DCD">
        <w:rPr>
          <w:rFonts w:ascii="Segoe UI" w:hAnsi="Segoe UI" w:cs="Segoe UI"/>
          <w:sz w:val="22"/>
          <w:szCs w:val="22"/>
        </w:rPr>
        <w:t> </w:t>
      </w:r>
      <w:r w:rsidRPr="00F15DCD">
        <w:rPr>
          <w:rFonts w:ascii="Segoe UI" w:hAnsi="Segoe UI" w:cs="Segoe UI"/>
          <w:sz w:val="22"/>
          <w:szCs w:val="22"/>
        </w:rPr>
        <w:t>rámci stanoveném touto Smlouvou stanovil hodnotu, náklady nebo prodloužení lhůty, projedná toto v</w:t>
      </w:r>
      <w:r w:rsidR="00F3046F" w:rsidRPr="00F15DCD">
        <w:rPr>
          <w:rFonts w:ascii="Segoe UI" w:hAnsi="Segoe UI" w:cs="Segoe UI"/>
          <w:sz w:val="22"/>
          <w:szCs w:val="22"/>
        </w:rPr>
        <w:t> </w:t>
      </w:r>
      <w:r w:rsidRPr="00F15DCD">
        <w:rPr>
          <w:rFonts w:ascii="Segoe UI" w:hAnsi="Segoe UI" w:cs="Segoe UI"/>
          <w:sz w:val="22"/>
          <w:szCs w:val="22"/>
        </w:rPr>
        <w:t>dobré víře s</w:t>
      </w:r>
      <w:r w:rsidR="00070DF5" w:rsidRPr="00F15DCD">
        <w:rPr>
          <w:rFonts w:ascii="Segoe UI" w:hAnsi="Segoe UI" w:cs="Segoe UI"/>
          <w:sz w:val="22"/>
          <w:szCs w:val="22"/>
        </w:rPr>
        <w:t>e</w:t>
      </w:r>
      <w:r w:rsidRPr="00F15DCD">
        <w:rPr>
          <w:rFonts w:ascii="Segoe UI" w:hAnsi="Segoe UI" w:cs="Segoe UI"/>
          <w:sz w:val="22"/>
          <w:szCs w:val="22"/>
        </w:rPr>
        <w:t> </w:t>
      </w:r>
      <w:r w:rsidR="006F4593" w:rsidRPr="00F15DCD">
        <w:rPr>
          <w:rFonts w:ascii="Segoe UI" w:hAnsi="Segoe UI" w:cs="Segoe UI"/>
          <w:sz w:val="22"/>
          <w:szCs w:val="22"/>
        </w:rPr>
        <w:t>Zhotovitel</w:t>
      </w:r>
      <w:r w:rsidRPr="00F15DCD">
        <w:rPr>
          <w:rFonts w:ascii="Segoe UI" w:hAnsi="Segoe UI" w:cs="Segoe UI"/>
          <w:sz w:val="22"/>
          <w:szCs w:val="22"/>
        </w:rPr>
        <w:t>em tak, aby bylo možné ve věci dosáhnout shody. V</w:t>
      </w:r>
      <w:r w:rsidR="00F3046F" w:rsidRPr="00F15DCD">
        <w:rPr>
          <w:rFonts w:ascii="Segoe UI" w:hAnsi="Segoe UI" w:cs="Segoe UI"/>
          <w:sz w:val="22"/>
          <w:szCs w:val="22"/>
        </w:rPr>
        <w:t> </w:t>
      </w:r>
      <w:r w:rsidRPr="00F15DCD">
        <w:rPr>
          <w:rFonts w:ascii="Segoe UI" w:hAnsi="Segoe UI" w:cs="Segoe UI"/>
          <w:sz w:val="22"/>
          <w:szCs w:val="22"/>
        </w:rPr>
        <w:t xml:space="preserve">případě, že shody nebude dosaženo, rozhodne Správce </w:t>
      </w:r>
      <w:r w:rsidR="001C6F0C" w:rsidRPr="00F15DCD">
        <w:rPr>
          <w:rFonts w:ascii="Segoe UI" w:hAnsi="Segoe UI" w:cs="Segoe UI"/>
          <w:sz w:val="22"/>
          <w:szCs w:val="22"/>
        </w:rPr>
        <w:t>S</w:t>
      </w:r>
      <w:r w:rsidRPr="00F15DCD">
        <w:rPr>
          <w:rFonts w:ascii="Segoe UI" w:hAnsi="Segoe UI" w:cs="Segoe UI"/>
          <w:sz w:val="22"/>
          <w:szCs w:val="22"/>
        </w:rPr>
        <w:t>tavby tak, aby rozhodnutí bylo spravedlivé, rozumné a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Pr="00F15DCD">
        <w:rPr>
          <w:rFonts w:ascii="Segoe UI" w:hAnsi="Segoe UI" w:cs="Segoe UI"/>
          <w:sz w:val="22"/>
          <w:szCs w:val="22"/>
        </w:rPr>
        <w:t>účelem Smlouvy.</w:t>
      </w:r>
      <w:r w:rsidR="005E6E10" w:rsidRPr="00F15DCD">
        <w:rPr>
          <w:rFonts w:ascii="Segoe UI" w:hAnsi="Segoe UI" w:cs="Segoe UI"/>
          <w:sz w:val="22"/>
          <w:szCs w:val="22"/>
        </w:rPr>
        <w:t xml:space="preserve"> </w:t>
      </w:r>
      <w:r w:rsidR="00015803" w:rsidRPr="00F15DCD">
        <w:rPr>
          <w:rFonts w:ascii="Segoe UI" w:hAnsi="Segoe UI" w:cs="Segoe UI"/>
          <w:sz w:val="22"/>
          <w:szCs w:val="22"/>
        </w:rPr>
        <w:t xml:space="preserve"> </w:t>
      </w:r>
      <w:r w:rsidR="00E800BA" w:rsidRPr="00F15DCD">
        <w:rPr>
          <w:rFonts w:ascii="Segoe UI" w:hAnsi="Segoe UI" w:cs="Segoe UI"/>
          <w:sz w:val="22"/>
          <w:szCs w:val="22"/>
        </w:rPr>
        <w:t xml:space="preserve"> </w:t>
      </w:r>
    </w:p>
    <w:p w14:paraId="42EE21C9" w14:textId="70ED4D89" w:rsidR="00F46276" w:rsidRPr="0032292B" w:rsidRDefault="00015803" w:rsidP="002C047A">
      <w:pPr>
        <w:pStyle w:val="RLTextlnkuslovan"/>
        <w:numPr>
          <w:ilvl w:val="1"/>
          <w:numId w:val="97"/>
        </w:numPr>
        <w:spacing w:line="240" w:lineRule="auto"/>
        <w:ind w:left="1418" w:hanging="709"/>
        <w:rPr>
          <w:rFonts w:ascii="Segoe UI" w:eastAsia="Calibri" w:hAnsi="Segoe UI"/>
        </w:rPr>
      </w:pPr>
      <w:r w:rsidRPr="00F15DCD">
        <w:rPr>
          <w:rFonts w:ascii="Segoe UI" w:hAnsi="Segoe UI" w:cs="Segoe UI"/>
          <w:sz w:val="22"/>
          <w:szCs w:val="22"/>
        </w:rPr>
        <w:t xml:space="preserve">Jakékoli schválení, ověření, potvrzení, souhlas, přezkoumání, kontrola, pokyn, oznámení, návrh, požadavek, zkouška nebo podobné jednání Správce </w:t>
      </w:r>
      <w:r w:rsidR="001C6F0C" w:rsidRPr="00F15DCD">
        <w:rPr>
          <w:rFonts w:ascii="Segoe UI" w:hAnsi="Segoe UI" w:cs="Segoe UI"/>
          <w:sz w:val="22"/>
          <w:szCs w:val="22"/>
        </w:rPr>
        <w:t>S</w:t>
      </w:r>
      <w:r w:rsidRPr="00F15DCD">
        <w:rPr>
          <w:rFonts w:ascii="Segoe UI" w:hAnsi="Segoe UI" w:cs="Segoe UI"/>
          <w:sz w:val="22"/>
          <w:szCs w:val="22"/>
        </w:rPr>
        <w:t xml:space="preserve">tavby </w:t>
      </w:r>
      <w:r w:rsidR="00DD3EFD" w:rsidRPr="00F15DCD">
        <w:rPr>
          <w:rFonts w:ascii="Segoe UI" w:hAnsi="Segoe UI" w:cs="Segoe UI"/>
          <w:sz w:val="22"/>
          <w:szCs w:val="22"/>
        </w:rPr>
        <w:t xml:space="preserve">či Kontrolních orgánů </w:t>
      </w:r>
      <w:r w:rsidRPr="00F15DCD">
        <w:rPr>
          <w:rFonts w:ascii="Segoe UI" w:hAnsi="Segoe UI" w:cs="Segoe UI"/>
          <w:sz w:val="22"/>
          <w:szCs w:val="22"/>
        </w:rPr>
        <w:t xml:space="preserve">(včetně absence neschválení) nezbavuje Zhotovitele jakékoli odpovědnosti dle Smlouvy včetně odpovědnosti za chyby, opomenutí, nesrovnalosti a nesoulady. </w:t>
      </w:r>
    </w:p>
    <w:p w14:paraId="58B041AE" w14:textId="0FC8E01F" w:rsidR="00D931AD" w:rsidRPr="00F15DCD" w:rsidRDefault="00E739D1" w:rsidP="007F4CFA">
      <w:pPr>
        <w:spacing w:line="240" w:lineRule="auto"/>
        <w:ind w:left="28" w:firstLine="681"/>
        <w:rPr>
          <w:rFonts w:ascii="Segoe UI" w:eastAsia="Calibri" w:hAnsi="Segoe UI" w:cs="Segoe UI"/>
          <w:b/>
          <w:sz w:val="22"/>
          <w:szCs w:val="22"/>
          <w:lang w:eastAsia="cs-CZ"/>
        </w:rPr>
      </w:pPr>
      <w:r w:rsidRPr="00F15DCD">
        <w:rPr>
          <w:rFonts w:ascii="Segoe UI" w:eastAsia="Calibri" w:hAnsi="Segoe UI" w:cs="Segoe UI"/>
          <w:b/>
          <w:sz w:val="22"/>
          <w:szCs w:val="22"/>
          <w:lang w:eastAsia="cs-CZ"/>
        </w:rPr>
        <w:t>Kontrola</w:t>
      </w:r>
      <w:r w:rsidR="00C57B19" w:rsidRPr="00F15DCD">
        <w:rPr>
          <w:rFonts w:ascii="Segoe UI" w:eastAsia="Calibri" w:hAnsi="Segoe UI" w:cs="Segoe UI"/>
          <w:b/>
          <w:sz w:val="22"/>
          <w:szCs w:val="22"/>
          <w:lang w:eastAsia="cs-CZ"/>
        </w:rPr>
        <w:t xml:space="preserve"> v</w:t>
      </w:r>
      <w:r w:rsidR="00F3046F" w:rsidRPr="00F15DCD">
        <w:rPr>
          <w:rFonts w:ascii="Segoe UI" w:eastAsia="Calibri" w:hAnsi="Segoe UI" w:cs="Segoe UI"/>
          <w:b/>
          <w:sz w:val="22"/>
          <w:szCs w:val="22"/>
          <w:lang w:eastAsia="cs-CZ"/>
        </w:rPr>
        <w:t> </w:t>
      </w:r>
      <w:r w:rsidR="00C57B19" w:rsidRPr="00F15DCD">
        <w:rPr>
          <w:rFonts w:ascii="Segoe UI" w:eastAsia="Calibri" w:hAnsi="Segoe UI" w:cs="Segoe UI"/>
          <w:b/>
          <w:sz w:val="22"/>
          <w:szCs w:val="22"/>
          <w:lang w:eastAsia="cs-CZ"/>
        </w:rPr>
        <w:t xml:space="preserve">průběhu </w:t>
      </w:r>
      <w:bookmarkEnd w:id="293"/>
      <w:r w:rsidR="00553A2C" w:rsidRPr="00F15DCD">
        <w:rPr>
          <w:rFonts w:ascii="Segoe UI" w:eastAsia="Calibri" w:hAnsi="Segoe UI" w:cs="Segoe UI"/>
          <w:b/>
          <w:sz w:val="22"/>
          <w:szCs w:val="22"/>
          <w:lang w:eastAsia="cs-CZ"/>
        </w:rPr>
        <w:t>Stavby</w:t>
      </w:r>
      <w:r w:rsidR="00111460" w:rsidRPr="00F15DCD">
        <w:rPr>
          <w:rFonts w:ascii="Segoe UI" w:eastAsia="Calibri" w:hAnsi="Segoe UI" w:cs="Segoe UI"/>
          <w:b/>
          <w:sz w:val="22"/>
          <w:szCs w:val="22"/>
          <w:lang w:eastAsia="cs-CZ"/>
        </w:rPr>
        <w:t xml:space="preserve"> </w:t>
      </w:r>
      <w:r w:rsidR="00EC23CD" w:rsidRPr="00F15DCD">
        <w:rPr>
          <w:rFonts w:ascii="Segoe UI" w:eastAsia="Calibri" w:hAnsi="Segoe UI" w:cs="Segoe UI"/>
          <w:b/>
          <w:sz w:val="22"/>
          <w:szCs w:val="22"/>
          <w:lang w:eastAsia="cs-CZ"/>
        </w:rPr>
        <w:t>Link</w:t>
      </w:r>
      <w:r w:rsidR="00B30687" w:rsidRPr="00F15DCD">
        <w:rPr>
          <w:rFonts w:ascii="Segoe UI" w:eastAsia="Calibri" w:hAnsi="Segoe UI" w:cs="Segoe UI"/>
          <w:b/>
          <w:sz w:val="22"/>
          <w:szCs w:val="22"/>
          <w:lang w:eastAsia="cs-CZ"/>
        </w:rPr>
        <w:t>y</w:t>
      </w:r>
    </w:p>
    <w:p w14:paraId="1C96FA55" w14:textId="3370A6D5" w:rsidR="00AB77A7" w:rsidRPr="00F15DCD" w:rsidRDefault="005B2741" w:rsidP="00AB77A7">
      <w:pPr>
        <w:pStyle w:val="RLTextlnkuslovan"/>
        <w:numPr>
          <w:ilvl w:val="1"/>
          <w:numId w:val="97"/>
        </w:numPr>
        <w:spacing w:line="240" w:lineRule="auto"/>
        <w:ind w:left="1418" w:hanging="709"/>
        <w:rPr>
          <w:rFonts w:ascii="Segoe UI" w:hAnsi="Segoe UI" w:cs="Segoe UI"/>
          <w:sz w:val="22"/>
        </w:rPr>
      </w:pPr>
      <w:bookmarkStart w:id="295" w:name="_Ref65852910"/>
      <w:r w:rsidRPr="00F15DCD">
        <w:rPr>
          <w:rFonts w:ascii="Segoe UI" w:hAnsi="Segoe UI" w:cs="Segoe UI"/>
          <w:sz w:val="22"/>
        </w:rPr>
        <w:t>Jakoukoli sjednanou kontrolu a dohled v</w:t>
      </w:r>
      <w:r w:rsidR="00F3046F" w:rsidRPr="00F15DCD">
        <w:rPr>
          <w:rFonts w:ascii="Segoe UI" w:hAnsi="Segoe UI" w:cs="Segoe UI"/>
          <w:sz w:val="22"/>
        </w:rPr>
        <w:t> </w:t>
      </w:r>
      <w:r w:rsidRPr="00F15DCD">
        <w:rPr>
          <w:rFonts w:ascii="Segoe UI" w:hAnsi="Segoe UI" w:cs="Segoe UI"/>
          <w:sz w:val="22"/>
        </w:rPr>
        <w:t xml:space="preserve">průběhu </w:t>
      </w:r>
      <w:r w:rsidR="00553A2C" w:rsidRPr="00F15DCD">
        <w:rPr>
          <w:rFonts w:ascii="Segoe UI" w:hAnsi="Segoe UI" w:cs="Segoe UI"/>
          <w:sz w:val="22"/>
        </w:rPr>
        <w:t>Stavby</w:t>
      </w:r>
      <w:r w:rsidR="00111460"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Pr="00F15DCD">
        <w:rPr>
          <w:rFonts w:ascii="Segoe UI" w:hAnsi="Segoe UI" w:cs="Segoe UI"/>
          <w:sz w:val="22"/>
        </w:rPr>
        <w:t xml:space="preserve"> je oprávněn provádět </w:t>
      </w:r>
      <w:r w:rsidR="006F4593" w:rsidRPr="00F15DCD">
        <w:rPr>
          <w:rFonts w:ascii="Segoe UI" w:hAnsi="Segoe UI" w:cs="Segoe UI"/>
          <w:sz w:val="22"/>
        </w:rPr>
        <w:t>Objednatel</w:t>
      </w:r>
      <w:r w:rsidRPr="00F15DCD">
        <w:rPr>
          <w:rFonts w:ascii="Segoe UI" w:hAnsi="Segoe UI" w:cs="Segoe UI"/>
          <w:sz w:val="22"/>
        </w:rPr>
        <w:t xml:space="preserve"> a/nebo</w:t>
      </w:r>
      <w:r w:rsidR="00754050" w:rsidRPr="00F15DCD">
        <w:rPr>
          <w:rFonts w:ascii="Segoe UI" w:hAnsi="Segoe UI" w:cs="Segoe UI"/>
          <w:sz w:val="22"/>
        </w:rPr>
        <w:t xml:space="preserve"> Správce Stavby </w:t>
      </w:r>
      <w:r w:rsidR="00880AB9" w:rsidRPr="00F15DCD">
        <w:rPr>
          <w:rFonts w:ascii="Segoe UI" w:hAnsi="Segoe UI" w:cs="Segoe UI"/>
          <w:sz w:val="22"/>
        </w:rPr>
        <w:t>a/nebo</w:t>
      </w:r>
      <w:r w:rsidR="001C6F0C" w:rsidRPr="00F15DCD">
        <w:rPr>
          <w:rFonts w:ascii="Segoe UI" w:hAnsi="Segoe UI" w:cs="Segoe UI"/>
          <w:sz w:val="22"/>
        </w:rPr>
        <w:t xml:space="preserve"> jiná</w:t>
      </w:r>
      <w:r w:rsidRPr="00F15DCD">
        <w:rPr>
          <w:rFonts w:ascii="Segoe UI" w:hAnsi="Segoe UI" w:cs="Segoe UI"/>
          <w:sz w:val="22"/>
        </w:rPr>
        <w:t xml:space="preserve"> Osoba na straně </w:t>
      </w:r>
      <w:r w:rsidR="006F4593" w:rsidRPr="00F15DCD">
        <w:rPr>
          <w:rFonts w:ascii="Segoe UI" w:hAnsi="Segoe UI" w:cs="Segoe UI"/>
          <w:sz w:val="22"/>
        </w:rPr>
        <w:t>Objednatel</w:t>
      </w:r>
      <w:r w:rsidRPr="00F15DCD">
        <w:rPr>
          <w:rFonts w:ascii="Segoe UI" w:hAnsi="Segoe UI" w:cs="Segoe UI"/>
          <w:sz w:val="22"/>
        </w:rPr>
        <w:t>e pověřená k</w:t>
      </w:r>
      <w:r w:rsidR="00F3046F" w:rsidRPr="00F15DCD">
        <w:rPr>
          <w:rFonts w:ascii="Segoe UI" w:hAnsi="Segoe UI" w:cs="Segoe UI"/>
          <w:sz w:val="22"/>
        </w:rPr>
        <w:t> </w:t>
      </w:r>
      <w:r w:rsidRPr="00F15DCD">
        <w:rPr>
          <w:rFonts w:ascii="Segoe UI" w:hAnsi="Segoe UI" w:cs="Segoe UI"/>
          <w:sz w:val="22"/>
        </w:rPr>
        <w:t xml:space="preserve">tomu </w:t>
      </w:r>
      <w:r w:rsidR="006F4593" w:rsidRPr="00F15DCD">
        <w:rPr>
          <w:rFonts w:ascii="Segoe UI" w:hAnsi="Segoe UI" w:cs="Segoe UI"/>
          <w:sz w:val="22"/>
        </w:rPr>
        <w:t>Objednatel</w:t>
      </w:r>
      <w:r w:rsidRPr="00F15DCD">
        <w:rPr>
          <w:rFonts w:ascii="Segoe UI" w:hAnsi="Segoe UI" w:cs="Segoe UI"/>
          <w:sz w:val="22"/>
        </w:rPr>
        <w:t>em</w:t>
      </w:r>
      <w:r w:rsidR="00EC58AC" w:rsidRPr="00F15DCD">
        <w:rPr>
          <w:rFonts w:ascii="Segoe UI" w:hAnsi="Segoe UI" w:cs="Segoe UI"/>
          <w:sz w:val="22"/>
        </w:rPr>
        <w:t>.</w:t>
      </w:r>
      <w:r w:rsidR="00802FF4" w:rsidRPr="00F15DCD">
        <w:rPr>
          <w:rFonts w:ascii="Segoe UI" w:hAnsi="Segoe UI" w:cs="Segoe UI"/>
          <w:sz w:val="22"/>
        </w:rPr>
        <w:t xml:space="preserve"> </w:t>
      </w:r>
      <w:r w:rsidR="00B430C8" w:rsidRPr="00F15DCD">
        <w:rPr>
          <w:rFonts w:ascii="Segoe UI" w:hAnsi="Segoe UI" w:cs="Segoe UI"/>
          <w:sz w:val="22"/>
        </w:rPr>
        <w:t xml:space="preserve"> Pro kontroly dle odst.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_Ref65852910 \n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14.13</w:t>
      </w:r>
      <w:r w:rsidR="00B430C8" w:rsidRPr="00F15DCD">
        <w:rPr>
          <w:rFonts w:ascii="Segoe UI" w:hAnsi="Segoe UI" w:cs="Segoe UI"/>
          <w:sz w:val="22"/>
        </w:rPr>
        <w:fldChar w:fldCharType="end"/>
      </w:r>
      <w:r w:rsidR="00B430C8" w:rsidRPr="00F15DCD">
        <w:rPr>
          <w:rFonts w:ascii="Segoe UI" w:hAnsi="Segoe UI" w:cs="Segoe UI"/>
          <w:sz w:val="22"/>
        </w:rPr>
        <w:t xml:space="preserve"> až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_Ref65853022 \n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14.18</w:t>
      </w:r>
      <w:r w:rsidR="00B430C8" w:rsidRPr="00F15DCD">
        <w:rPr>
          <w:rFonts w:ascii="Segoe UI" w:hAnsi="Segoe UI" w:cs="Segoe UI"/>
          <w:sz w:val="22"/>
        </w:rPr>
        <w:fldChar w:fldCharType="end"/>
      </w:r>
      <w:r w:rsidR="00B430C8" w:rsidRPr="00F15DCD">
        <w:rPr>
          <w:rFonts w:ascii="Segoe UI" w:hAnsi="Segoe UI" w:cs="Segoe UI"/>
          <w:sz w:val="22"/>
        </w:rPr>
        <w:t xml:space="preserve"> této smlouvy se přiměřeně po</w:t>
      </w:r>
      <w:r w:rsidR="00743327" w:rsidRPr="00F15DCD">
        <w:rPr>
          <w:rFonts w:ascii="Segoe UI" w:hAnsi="Segoe UI" w:cs="Segoe UI"/>
          <w:sz w:val="22"/>
        </w:rPr>
        <w:t>u</w:t>
      </w:r>
      <w:r w:rsidR="00B430C8" w:rsidRPr="00F15DCD">
        <w:rPr>
          <w:rFonts w:ascii="Segoe UI" w:hAnsi="Segoe UI" w:cs="Segoe UI"/>
          <w:sz w:val="22"/>
        </w:rPr>
        <w:t xml:space="preserve">žije ujednání odst.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_Ref64556315 \r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15.4</w:t>
      </w:r>
      <w:r w:rsidR="00B430C8" w:rsidRPr="00F15DCD">
        <w:rPr>
          <w:rFonts w:ascii="Segoe UI" w:hAnsi="Segoe UI" w:cs="Segoe UI"/>
          <w:sz w:val="22"/>
        </w:rPr>
        <w:fldChar w:fldCharType="end"/>
      </w:r>
      <w:r w:rsidR="00B430C8" w:rsidRPr="00F15DCD">
        <w:rPr>
          <w:rFonts w:ascii="Segoe UI" w:hAnsi="Segoe UI" w:cs="Segoe UI"/>
          <w:sz w:val="22"/>
        </w:rPr>
        <w:t xml:space="preserve"> až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_Ref64556319 \r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15.11</w:t>
      </w:r>
      <w:r w:rsidR="00B430C8" w:rsidRPr="00F15DCD">
        <w:rPr>
          <w:rFonts w:ascii="Segoe UI" w:hAnsi="Segoe UI" w:cs="Segoe UI"/>
          <w:sz w:val="22"/>
        </w:rPr>
        <w:fldChar w:fldCharType="end"/>
      </w:r>
      <w:r w:rsidR="00B430C8" w:rsidRPr="00F15DCD">
        <w:rPr>
          <w:rFonts w:ascii="Segoe UI" w:hAnsi="Segoe UI" w:cs="Segoe UI"/>
          <w:sz w:val="22"/>
        </w:rPr>
        <w:t xml:space="preserve"> této </w:t>
      </w:r>
      <w:r w:rsidR="00F26D78" w:rsidRPr="00F15DCD">
        <w:rPr>
          <w:rFonts w:ascii="Segoe UI" w:hAnsi="Segoe UI" w:cs="Segoe UI"/>
          <w:sz w:val="22"/>
        </w:rPr>
        <w:t>S</w:t>
      </w:r>
      <w:r w:rsidR="00B430C8" w:rsidRPr="00F15DCD">
        <w:rPr>
          <w:rFonts w:ascii="Segoe UI" w:hAnsi="Segoe UI" w:cs="Segoe UI"/>
          <w:sz w:val="22"/>
        </w:rPr>
        <w:t>mlouvy.</w:t>
      </w:r>
      <w:bookmarkStart w:id="296" w:name="_Ref416165035"/>
      <w:bookmarkEnd w:id="295"/>
    </w:p>
    <w:p w14:paraId="079D6339" w14:textId="47AC55DA" w:rsidR="00AB77A7" w:rsidRPr="00F15DCD" w:rsidRDefault="00802FF4"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 xml:space="preserve"> </w:t>
      </w:r>
      <w:bookmarkEnd w:id="296"/>
      <w:r w:rsidR="006F4593" w:rsidRPr="00F15DCD">
        <w:rPr>
          <w:rFonts w:ascii="Segoe UI" w:hAnsi="Segoe UI" w:cs="Segoe UI"/>
          <w:sz w:val="22"/>
        </w:rPr>
        <w:t>Zhotovitel</w:t>
      </w:r>
      <w:r w:rsidR="00261643" w:rsidRPr="00F15DCD">
        <w:rPr>
          <w:rFonts w:ascii="Segoe UI" w:hAnsi="Segoe UI" w:cs="Segoe UI"/>
          <w:sz w:val="22"/>
        </w:rPr>
        <w:t xml:space="preserve"> zaji</w:t>
      </w:r>
      <w:r w:rsidR="005B2741" w:rsidRPr="00F15DCD">
        <w:rPr>
          <w:rFonts w:ascii="Segoe UI" w:hAnsi="Segoe UI" w:cs="Segoe UI"/>
          <w:sz w:val="22"/>
        </w:rPr>
        <w:t>stí</w:t>
      </w:r>
      <w:r w:rsidR="00600AF5" w:rsidRPr="00F15DCD">
        <w:rPr>
          <w:rFonts w:ascii="Segoe UI" w:hAnsi="Segoe UI" w:cs="Segoe UI"/>
          <w:sz w:val="22"/>
        </w:rPr>
        <w:t xml:space="preserve"> konání</w:t>
      </w:r>
      <w:r w:rsidR="00E74697" w:rsidRPr="00F15DCD">
        <w:rPr>
          <w:rFonts w:ascii="Segoe UI" w:hAnsi="Segoe UI" w:cs="Segoe UI"/>
          <w:sz w:val="22"/>
        </w:rPr>
        <w:t xml:space="preserve"> všech</w:t>
      </w:r>
      <w:r w:rsidR="00600AF5" w:rsidRPr="00F15DCD">
        <w:rPr>
          <w:rFonts w:ascii="Segoe UI" w:hAnsi="Segoe UI" w:cs="Segoe UI"/>
          <w:sz w:val="22"/>
        </w:rPr>
        <w:t xml:space="preserve"> kontrolních dnů v</w:t>
      </w:r>
      <w:r w:rsidR="00F3046F" w:rsidRPr="00F15DCD">
        <w:rPr>
          <w:rFonts w:ascii="Segoe UI" w:hAnsi="Segoe UI" w:cs="Segoe UI"/>
          <w:sz w:val="22"/>
        </w:rPr>
        <w:t> </w:t>
      </w:r>
      <w:r w:rsidR="00600AF5" w:rsidRPr="00F15DCD">
        <w:rPr>
          <w:rFonts w:ascii="Segoe UI" w:hAnsi="Segoe UI" w:cs="Segoe UI"/>
          <w:sz w:val="22"/>
        </w:rPr>
        <w:t>souladu s</w:t>
      </w:r>
      <w:r w:rsidR="00F3046F" w:rsidRPr="00F15DCD">
        <w:rPr>
          <w:rFonts w:ascii="Segoe UI" w:hAnsi="Segoe UI" w:cs="Segoe UI"/>
          <w:sz w:val="22"/>
        </w:rPr>
        <w:t> </w:t>
      </w:r>
      <w:r w:rsidR="001918E6" w:rsidRPr="00F15DCD">
        <w:rPr>
          <w:rFonts w:ascii="Segoe UI" w:hAnsi="Segoe UI" w:cs="Segoe UI"/>
          <w:sz w:val="22"/>
        </w:rPr>
        <w:t>Požadavky Objednatele</w:t>
      </w:r>
      <w:r w:rsidR="00743327" w:rsidRPr="00F15DCD">
        <w:rPr>
          <w:rFonts w:ascii="Segoe UI" w:hAnsi="Segoe UI" w:cs="Segoe UI"/>
          <w:sz w:val="22"/>
        </w:rPr>
        <w:t xml:space="preserve"> a pokyny Správce </w:t>
      </w:r>
      <w:r w:rsidR="001C6F0C" w:rsidRPr="00F15DCD">
        <w:rPr>
          <w:rFonts w:ascii="Segoe UI" w:hAnsi="Segoe UI" w:cs="Segoe UI"/>
          <w:sz w:val="22"/>
        </w:rPr>
        <w:t>S</w:t>
      </w:r>
      <w:r w:rsidR="00743327" w:rsidRPr="00F15DCD">
        <w:rPr>
          <w:rFonts w:ascii="Segoe UI" w:hAnsi="Segoe UI" w:cs="Segoe UI"/>
          <w:sz w:val="22"/>
        </w:rPr>
        <w:t>tavby. Zhotovitel se</w:t>
      </w:r>
      <w:r w:rsidR="00AA679C" w:rsidRPr="00F15DCD">
        <w:rPr>
          <w:rFonts w:ascii="Segoe UI" w:hAnsi="Segoe UI" w:cs="Segoe UI"/>
          <w:sz w:val="22"/>
        </w:rPr>
        <w:t xml:space="preserve"> dále</w:t>
      </w:r>
      <w:r w:rsidR="00743327" w:rsidRPr="00F15DCD">
        <w:rPr>
          <w:rFonts w:ascii="Segoe UI" w:hAnsi="Segoe UI" w:cs="Segoe UI"/>
          <w:sz w:val="22"/>
        </w:rPr>
        <w:t xml:space="preserve"> zavazuje kvalifikovaně účastnit</w:t>
      </w:r>
      <w:r w:rsidR="00AA679C" w:rsidRPr="00F15DCD">
        <w:rPr>
          <w:rFonts w:ascii="Segoe UI" w:hAnsi="Segoe UI" w:cs="Segoe UI"/>
          <w:sz w:val="22"/>
        </w:rPr>
        <w:t xml:space="preserve"> se těchto kontrolních dnů jako i kontrolních dnů organizovaných Objednatelem nebo Správcem </w:t>
      </w:r>
      <w:r w:rsidR="001C6F0C" w:rsidRPr="00F15DCD">
        <w:rPr>
          <w:rFonts w:ascii="Segoe UI" w:hAnsi="Segoe UI" w:cs="Segoe UI"/>
          <w:sz w:val="22"/>
        </w:rPr>
        <w:t>S</w:t>
      </w:r>
      <w:r w:rsidR="00AA679C" w:rsidRPr="00F15DCD">
        <w:rPr>
          <w:rFonts w:ascii="Segoe UI" w:hAnsi="Segoe UI" w:cs="Segoe UI"/>
          <w:sz w:val="22"/>
        </w:rPr>
        <w:t>tavby</w:t>
      </w:r>
      <w:r w:rsidR="00143F0E" w:rsidRPr="00F15DCD">
        <w:rPr>
          <w:rFonts w:ascii="Segoe UI" w:hAnsi="Segoe UI" w:cs="Segoe UI"/>
          <w:sz w:val="22"/>
        </w:rPr>
        <w:t>,</w:t>
      </w:r>
      <w:r w:rsidR="00743327" w:rsidRPr="00F15DCD">
        <w:rPr>
          <w:rFonts w:ascii="Segoe UI" w:hAnsi="Segoe UI" w:cs="Segoe UI"/>
          <w:sz w:val="22"/>
        </w:rPr>
        <w:t xml:space="preserve"> </w:t>
      </w:r>
      <w:r w:rsidR="00AA679C" w:rsidRPr="00F15DCD">
        <w:rPr>
          <w:rFonts w:ascii="Segoe UI" w:hAnsi="Segoe UI" w:cs="Segoe UI"/>
          <w:sz w:val="22"/>
        </w:rPr>
        <w:t>a to</w:t>
      </w:r>
      <w:r w:rsidR="00743327" w:rsidRPr="00F15DCD">
        <w:rPr>
          <w:rFonts w:ascii="Segoe UI" w:hAnsi="Segoe UI" w:cs="Segoe UI"/>
          <w:sz w:val="22"/>
        </w:rPr>
        <w:t xml:space="preserve"> po celou dobu jejich trvání</w:t>
      </w:r>
      <w:r w:rsidR="001918E6" w:rsidRPr="00F15DCD">
        <w:rPr>
          <w:rFonts w:ascii="Segoe UI" w:hAnsi="Segoe UI" w:cs="Segoe UI"/>
          <w:sz w:val="22"/>
        </w:rPr>
        <w:t xml:space="preserve">. </w:t>
      </w:r>
      <w:r w:rsidR="00600AF5" w:rsidRPr="00F15DCD">
        <w:rPr>
          <w:rFonts w:ascii="Segoe UI" w:hAnsi="Segoe UI" w:cs="Segoe UI"/>
          <w:sz w:val="22"/>
        </w:rPr>
        <w:t> </w:t>
      </w:r>
      <w:r w:rsidR="00070DF5" w:rsidRPr="00F15DCD">
        <w:rPr>
          <w:rFonts w:ascii="Segoe UI" w:hAnsi="Segoe UI" w:cs="Segoe UI"/>
          <w:sz w:val="22"/>
        </w:rPr>
        <w:t xml:space="preserve"> </w:t>
      </w:r>
    </w:p>
    <w:p w14:paraId="3FBC30CE" w14:textId="5A6956E6" w:rsidR="00AB77A7" w:rsidRPr="00F15DCD" w:rsidRDefault="00743327"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 xml:space="preserve">Pokud </w:t>
      </w:r>
      <w:r w:rsidR="00070DF5" w:rsidRPr="00F15DCD">
        <w:rPr>
          <w:rFonts w:ascii="Segoe UI" w:hAnsi="Segoe UI" w:cs="Segoe UI"/>
          <w:sz w:val="22"/>
        </w:rPr>
        <w:t>Zho</w:t>
      </w:r>
      <w:r w:rsidR="006F4593" w:rsidRPr="00F15DCD">
        <w:rPr>
          <w:rFonts w:ascii="Segoe UI" w:hAnsi="Segoe UI" w:cs="Segoe UI"/>
          <w:sz w:val="22"/>
        </w:rPr>
        <w:t>tovitel</w:t>
      </w:r>
      <w:r w:rsidR="008F10B3" w:rsidRPr="00F15DCD">
        <w:rPr>
          <w:rFonts w:ascii="Segoe UI" w:hAnsi="Segoe UI" w:cs="Segoe UI"/>
          <w:sz w:val="22"/>
        </w:rPr>
        <w:t xml:space="preserve"> </w:t>
      </w:r>
      <w:r w:rsidRPr="00F15DCD">
        <w:rPr>
          <w:rFonts w:ascii="Segoe UI" w:hAnsi="Segoe UI" w:cs="Segoe UI"/>
          <w:sz w:val="22"/>
        </w:rPr>
        <w:t xml:space="preserve">svolá </w:t>
      </w:r>
      <w:r w:rsidR="008F10B3" w:rsidRPr="00F15DCD">
        <w:rPr>
          <w:rFonts w:ascii="Segoe UI" w:hAnsi="Segoe UI" w:cs="Segoe UI"/>
          <w:sz w:val="22"/>
        </w:rPr>
        <w:t>kontrolní den</w:t>
      </w:r>
      <w:r w:rsidRPr="00F15DCD">
        <w:rPr>
          <w:rFonts w:ascii="Segoe UI" w:hAnsi="Segoe UI" w:cs="Segoe UI"/>
          <w:sz w:val="22"/>
        </w:rPr>
        <w:t xml:space="preserve"> mimo Požadavky</w:t>
      </w:r>
      <w:r w:rsidR="003173DD" w:rsidRPr="00F15DCD">
        <w:rPr>
          <w:rFonts w:ascii="Segoe UI" w:hAnsi="Segoe UI" w:cs="Segoe UI"/>
          <w:sz w:val="22"/>
        </w:rPr>
        <w:t xml:space="preserve"> </w:t>
      </w:r>
      <w:r w:rsidR="00AA679C" w:rsidRPr="00F15DCD">
        <w:rPr>
          <w:rFonts w:ascii="Segoe UI" w:hAnsi="Segoe UI" w:cs="Segoe UI"/>
          <w:sz w:val="22"/>
        </w:rPr>
        <w:t>O</w:t>
      </w:r>
      <w:r w:rsidRPr="00F15DCD">
        <w:rPr>
          <w:rFonts w:ascii="Segoe UI" w:hAnsi="Segoe UI" w:cs="Segoe UI"/>
          <w:sz w:val="22"/>
        </w:rPr>
        <w:t xml:space="preserve">bjednatele, vždy </w:t>
      </w:r>
      <w:r w:rsidR="003173DD" w:rsidRPr="00F15DCD">
        <w:rPr>
          <w:rFonts w:ascii="Segoe UI" w:hAnsi="Segoe UI" w:cs="Segoe UI"/>
          <w:sz w:val="22"/>
        </w:rPr>
        <w:t>pozve</w:t>
      </w:r>
      <w:r w:rsidR="00E739D1" w:rsidRPr="00F15DCD">
        <w:rPr>
          <w:rFonts w:ascii="Segoe UI" w:hAnsi="Segoe UI" w:cs="Segoe UI"/>
          <w:sz w:val="22"/>
        </w:rPr>
        <w:t xml:space="preserve"> </w:t>
      </w:r>
      <w:r w:rsidR="00880AB9" w:rsidRPr="00F15DCD">
        <w:rPr>
          <w:rFonts w:ascii="Segoe UI" w:hAnsi="Segoe UI" w:cs="Segoe UI"/>
          <w:sz w:val="22"/>
        </w:rPr>
        <w:t>Správce Stavby</w:t>
      </w:r>
      <w:r w:rsidR="00E16C82" w:rsidRPr="00F15DCD">
        <w:rPr>
          <w:rFonts w:ascii="Segoe UI" w:hAnsi="Segoe UI" w:cs="Segoe UI"/>
          <w:sz w:val="22"/>
        </w:rPr>
        <w:t xml:space="preserve"> a Objednatele</w:t>
      </w:r>
      <w:r w:rsidR="00261643" w:rsidRPr="00F15DCD">
        <w:rPr>
          <w:rFonts w:ascii="Segoe UI" w:hAnsi="Segoe UI" w:cs="Segoe UI"/>
          <w:sz w:val="22"/>
        </w:rPr>
        <w:t>. B</w:t>
      </w:r>
      <w:r w:rsidR="00E739D1" w:rsidRPr="00F15DCD">
        <w:rPr>
          <w:rFonts w:ascii="Segoe UI" w:hAnsi="Segoe UI" w:cs="Segoe UI"/>
          <w:sz w:val="22"/>
        </w:rPr>
        <w:t>ez ohledu na to, zda se</w:t>
      </w:r>
      <w:r w:rsidR="00880AB9" w:rsidRPr="00F15DCD">
        <w:rPr>
          <w:rFonts w:ascii="Segoe UI" w:hAnsi="Segoe UI" w:cs="Segoe UI"/>
          <w:sz w:val="22"/>
        </w:rPr>
        <w:t xml:space="preserve"> Správce Stavby</w:t>
      </w:r>
      <w:r w:rsidR="00E16C82" w:rsidRPr="00F15DCD">
        <w:rPr>
          <w:rFonts w:ascii="Segoe UI" w:hAnsi="Segoe UI" w:cs="Segoe UI"/>
          <w:sz w:val="22"/>
        </w:rPr>
        <w:t xml:space="preserve"> a/nebo Obj</w:t>
      </w:r>
      <w:r w:rsidR="00917A8B" w:rsidRPr="00F15DCD">
        <w:rPr>
          <w:rFonts w:ascii="Segoe UI" w:hAnsi="Segoe UI" w:cs="Segoe UI"/>
          <w:sz w:val="22"/>
        </w:rPr>
        <w:t>e</w:t>
      </w:r>
      <w:r w:rsidR="00E16C82" w:rsidRPr="00F15DCD">
        <w:rPr>
          <w:rFonts w:ascii="Segoe UI" w:hAnsi="Segoe UI" w:cs="Segoe UI"/>
          <w:sz w:val="22"/>
        </w:rPr>
        <w:t>dnatel</w:t>
      </w:r>
      <w:r w:rsidR="00261643" w:rsidRPr="00F15DCD">
        <w:rPr>
          <w:rFonts w:ascii="Segoe UI" w:hAnsi="Segoe UI" w:cs="Segoe UI"/>
          <w:sz w:val="22"/>
        </w:rPr>
        <w:t xml:space="preserve"> kontrolního dne zúčastnil či nikoliv, zašle </w:t>
      </w:r>
      <w:r w:rsidR="006F4593" w:rsidRPr="00F15DCD">
        <w:rPr>
          <w:rFonts w:ascii="Segoe UI" w:hAnsi="Segoe UI" w:cs="Segoe UI"/>
          <w:sz w:val="22"/>
        </w:rPr>
        <w:t>Zhotovitel</w:t>
      </w:r>
      <w:r w:rsidR="00261643" w:rsidRPr="00F15DCD">
        <w:rPr>
          <w:rFonts w:ascii="Segoe UI" w:hAnsi="Segoe UI" w:cs="Segoe UI"/>
          <w:sz w:val="22"/>
        </w:rPr>
        <w:t xml:space="preserve"> </w:t>
      </w:r>
      <w:r w:rsidR="006F4593" w:rsidRPr="00F15DCD">
        <w:rPr>
          <w:rFonts w:ascii="Segoe UI" w:hAnsi="Segoe UI" w:cs="Segoe UI"/>
          <w:sz w:val="22"/>
        </w:rPr>
        <w:t>Objednatel</w:t>
      </w:r>
      <w:r w:rsidR="00261643" w:rsidRPr="00F15DCD">
        <w:rPr>
          <w:rFonts w:ascii="Segoe UI" w:hAnsi="Segoe UI" w:cs="Segoe UI"/>
          <w:sz w:val="22"/>
        </w:rPr>
        <w:t>i</w:t>
      </w:r>
      <w:r w:rsidR="00A124F8" w:rsidRPr="00F15DCD">
        <w:rPr>
          <w:rFonts w:ascii="Segoe UI" w:hAnsi="Segoe UI" w:cs="Segoe UI"/>
          <w:sz w:val="22"/>
        </w:rPr>
        <w:t xml:space="preserve"> </w:t>
      </w:r>
      <w:r w:rsidR="00880AB9" w:rsidRPr="00F15DCD">
        <w:rPr>
          <w:rFonts w:ascii="Segoe UI" w:hAnsi="Segoe UI" w:cs="Segoe UI"/>
          <w:sz w:val="22"/>
        </w:rPr>
        <w:t xml:space="preserve">a Správci Stavby </w:t>
      </w:r>
      <w:r w:rsidR="00261643" w:rsidRPr="00F15DCD">
        <w:rPr>
          <w:rFonts w:ascii="Segoe UI" w:hAnsi="Segoe UI" w:cs="Segoe UI"/>
          <w:sz w:val="22"/>
        </w:rPr>
        <w:t>bezodkladně</w:t>
      </w:r>
      <w:r w:rsidR="003173DD" w:rsidRPr="00F15DCD">
        <w:rPr>
          <w:rFonts w:ascii="Segoe UI" w:hAnsi="Segoe UI" w:cs="Segoe UI"/>
          <w:sz w:val="22"/>
        </w:rPr>
        <w:t xml:space="preserve">, nejpozději do </w:t>
      </w:r>
      <w:r w:rsidR="00D27818" w:rsidRPr="00F15DCD">
        <w:rPr>
          <w:rFonts w:ascii="Segoe UI" w:hAnsi="Segoe UI" w:cs="Segoe UI"/>
          <w:sz w:val="22"/>
        </w:rPr>
        <w:t>3</w:t>
      </w:r>
      <w:r w:rsidR="003173DD" w:rsidRPr="00F15DCD">
        <w:rPr>
          <w:rFonts w:ascii="Segoe UI" w:hAnsi="Segoe UI" w:cs="Segoe UI"/>
          <w:sz w:val="22"/>
        </w:rPr>
        <w:t xml:space="preserve"> dnů,</w:t>
      </w:r>
      <w:r w:rsidR="00261643" w:rsidRPr="00F15DCD">
        <w:rPr>
          <w:rFonts w:ascii="Segoe UI" w:hAnsi="Segoe UI" w:cs="Segoe UI"/>
          <w:sz w:val="22"/>
        </w:rPr>
        <w:t xml:space="preserve"> zápis z</w:t>
      </w:r>
      <w:r w:rsidR="00ED1567" w:rsidRPr="00F15DCD">
        <w:rPr>
          <w:rFonts w:ascii="Segoe UI" w:hAnsi="Segoe UI" w:cs="Segoe UI"/>
          <w:sz w:val="22"/>
        </w:rPr>
        <w:t> </w:t>
      </w:r>
      <w:r w:rsidR="00261643" w:rsidRPr="00F15DCD">
        <w:rPr>
          <w:rFonts w:ascii="Segoe UI" w:hAnsi="Segoe UI" w:cs="Segoe UI"/>
          <w:sz w:val="22"/>
        </w:rPr>
        <w:t>každé</w:t>
      </w:r>
      <w:r w:rsidR="00EC58AC" w:rsidRPr="00F15DCD">
        <w:rPr>
          <w:rFonts w:ascii="Segoe UI" w:hAnsi="Segoe UI" w:cs="Segoe UI"/>
          <w:sz w:val="22"/>
        </w:rPr>
        <w:t>ho provedeného kontrolního dne</w:t>
      </w:r>
      <w:r w:rsidR="0024540B" w:rsidRPr="00F15DCD">
        <w:rPr>
          <w:rFonts w:ascii="Segoe UI" w:hAnsi="Segoe UI" w:cs="Segoe UI"/>
          <w:sz w:val="22"/>
        </w:rPr>
        <w:t xml:space="preserve"> vč. </w:t>
      </w:r>
      <w:r w:rsidR="00B415C1" w:rsidRPr="00F15DCD">
        <w:rPr>
          <w:rFonts w:ascii="Segoe UI" w:hAnsi="Segoe UI" w:cs="Segoe UI"/>
          <w:sz w:val="22"/>
        </w:rPr>
        <w:t>p</w:t>
      </w:r>
      <w:r w:rsidR="0024540B" w:rsidRPr="00F15DCD">
        <w:rPr>
          <w:rFonts w:ascii="Segoe UI" w:hAnsi="Segoe UI" w:cs="Segoe UI"/>
          <w:sz w:val="22"/>
        </w:rPr>
        <w:t>rezenční listiny</w:t>
      </w:r>
      <w:r w:rsidR="00EC58AC" w:rsidRPr="00F15DCD">
        <w:rPr>
          <w:rFonts w:ascii="Segoe UI" w:hAnsi="Segoe UI" w:cs="Segoe UI"/>
          <w:sz w:val="22"/>
        </w:rPr>
        <w:t>.</w:t>
      </w:r>
      <w:r w:rsidR="00A9629B" w:rsidRPr="00F15DCD">
        <w:rPr>
          <w:rFonts w:ascii="Segoe UI" w:hAnsi="Segoe UI" w:cs="Segoe UI"/>
          <w:sz w:val="22"/>
        </w:rPr>
        <w:t xml:space="preserve"> </w:t>
      </w:r>
      <w:bookmarkStart w:id="297" w:name="_Hlk64361979"/>
    </w:p>
    <w:p w14:paraId="117656BE" w14:textId="6FDD80D2" w:rsidR="00AB77A7" w:rsidRPr="00F15DCD" w:rsidRDefault="00A9629B"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lastRenderedPageBreak/>
        <w:t>Zápis z</w:t>
      </w:r>
      <w:r w:rsidR="00ED1567" w:rsidRPr="00F15DCD">
        <w:rPr>
          <w:rFonts w:ascii="Segoe UI" w:hAnsi="Segoe UI" w:cs="Segoe UI"/>
          <w:sz w:val="22"/>
        </w:rPr>
        <w:t> </w:t>
      </w:r>
      <w:r w:rsidRPr="00F15DCD">
        <w:rPr>
          <w:rFonts w:ascii="Segoe UI" w:hAnsi="Segoe UI" w:cs="Segoe UI"/>
          <w:sz w:val="22"/>
        </w:rPr>
        <w:t>kontrolního dne bude obsahovat předmět kontrolního dne, vyjádření Správce Stavby, Objednatele a Zhotovitele k</w:t>
      </w:r>
      <w:r w:rsidR="00ED1567" w:rsidRPr="00F15DCD">
        <w:rPr>
          <w:rFonts w:ascii="Segoe UI" w:hAnsi="Segoe UI" w:cs="Segoe UI"/>
          <w:sz w:val="22"/>
        </w:rPr>
        <w:t> </w:t>
      </w:r>
      <w:r w:rsidRPr="00F15DCD">
        <w:rPr>
          <w:rFonts w:ascii="Segoe UI" w:hAnsi="Segoe UI" w:cs="Segoe UI"/>
          <w:sz w:val="22"/>
        </w:rPr>
        <w:t xml:space="preserve">výsledku kontroly; </w:t>
      </w:r>
      <w:r w:rsidR="00743327" w:rsidRPr="00F15DCD">
        <w:rPr>
          <w:rFonts w:ascii="Segoe UI" w:hAnsi="Segoe UI" w:cs="Segoe UI"/>
          <w:sz w:val="22"/>
        </w:rPr>
        <w:t xml:space="preserve">pokud bylo Zhotovitelem požadováno, Objednatelem či Správcem </w:t>
      </w:r>
      <w:r w:rsidR="001C6F0C" w:rsidRPr="00F15DCD">
        <w:rPr>
          <w:rFonts w:ascii="Segoe UI" w:hAnsi="Segoe UI" w:cs="Segoe UI"/>
          <w:sz w:val="22"/>
        </w:rPr>
        <w:t>S</w:t>
      </w:r>
      <w:r w:rsidR="00743327" w:rsidRPr="00F15DCD">
        <w:rPr>
          <w:rFonts w:ascii="Segoe UI" w:hAnsi="Segoe UI" w:cs="Segoe UI"/>
          <w:sz w:val="22"/>
        </w:rPr>
        <w:t>tavby učiněno, či pokud to vyplývá výslovně z</w:t>
      </w:r>
      <w:r w:rsidR="00ED1567" w:rsidRPr="00F15DCD">
        <w:rPr>
          <w:rFonts w:ascii="Segoe UI" w:hAnsi="Segoe UI" w:cs="Segoe UI"/>
          <w:sz w:val="22"/>
        </w:rPr>
        <w:t> </w:t>
      </w:r>
      <w:r w:rsidR="00743327" w:rsidRPr="00F15DCD">
        <w:rPr>
          <w:rFonts w:ascii="Segoe UI" w:hAnsi="Segoe UI" w:cs="Segoe UI"/>
          <w:sz w:val="22"/>
        </w:rPr>
        <w:t xml:space="preserve">obsahu této smlouvy, </w:t>
      </w:r>
      <w:r w:rsidRPr="00F15DCD">
        <w:rPr>
          <w:rFonts w:ascii="Segoe UI" w:hAnsi="Segoe UI" w:cs="Segoe UI"/>
          <w:sz w:val="22"/>
        </w:rPr>
        <w:t>soupis jednotlivých řešených bodů s</w:t>
      </w:r>
      <w:r w:rsidR="00ED1567" w:rsidRPr="00F15DCD">
        <w:rPr>
          <w:rFonts w:ascii="Segoe UI" w:hAnsi="Segoe UI" w:cs="Segoe UI"/>
          <w:sz w:val="22"/>
        </w:rPr>
        <w:t> </w:t>
      </w:r>
      <w:r w:rsidRPr="00F15DCD">
        <w:rPr>
          <w:rFonts w:ascii="Segoe UI" w:hAnsi="Segoe UI" w:cs="Segoe UI"/>
          <w:sz w:val="22"/>
        </w:rPr>
        <w:t>uvedením podrobných termínů jejich plnění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Harmonogramem a odpovědnosti konkrétních účastníků výstavby za jejich plnění, sjednaný termín odstranění zjištěných </w:t>
      </w:r>
      <w:r w:rsidR="00277B2B" w:rsidRPr="00F15DCD">
        <w:rPr>
          <w:rFonts w:ascii="Segoe UI" w:hAnsi="Segoe UI" w:cs="Segoe UI"/>
          <w:sz w:val="22"/>
        </w:rPr>
        <w:t>V</w:t>
      </w:r>
      <w:r w:rsidR="001F1994" w:rsidRPr="00F15DCD">
        <w:rPr>
          <w:rFonts w:ascii="Segoe UI" w:hAnsi="Segoe UI" w:cs="Segoe UI"/>
          <w:sz w:val="22"/>
        </w:rPr>
        <w:t>ad</w:t>
      </w:r>
      <w:r w:rsidRPr="00F15DCD">
        <w:rPr>
          <w:rFonts w:ascii="Segoe UI" w:hAnsi="Segoe UI" w:cs="Segoe UI"/>
          <w:sz w:val="22"/>
        </w:rPr>
        <w:t>, soupis změn a podpisy zúčastněných osob.</w:t>
      </w:r>
      <w:bookmarkEnd w:id="297"/>
    </w:p>
    <w:p w14:paraId="37326614" w14:textId="267FD760" w:rsidR="00883292" w:rsidRPr="00F15DCD" w:rsidRDefault="006F4593"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Zhotovitel</w:t>
      </w:r>
      <w:r w:rsidR="00261643" w:rsidRPr="00F15DCD">
        <w:rPr>
          <w:rFonts w:ascii="Segoe UI" w:hAnsi="Segoe UI" w:cs="Segoe UI"/>
          <w:sz w:val="22"/>
        </w:rPr>
        <w:t xml:space="preserve"> je povinen umožnit </w:t>
      </w:r>
      <w:r w:rsidRPr="00F15DCD">
        <w:rPr>
          <w:rFonts w:ascii="Segoe UI" w:hAnsi="Segoe UI" w:cs="Segoe UI"/>
          <w:sz w:val="22"/>
        </w:rPr>
        <w:t>Objednatel</w:t>
      </w:r>
      <w:r w:rsidR="00D57945" w:rsidRPr="00F15DCD">
        <w:rPr>
          <w:rFonts w:ascii="Segoe UI" w:hAnsi="Segoe UI" w:cs="Segoe UI"/>
          <w:sz w:val="22"/>
        </w:rPr>
        <w:t xml:space="preserve">i a/nebo Osobám na straně </w:t>
      </w:r>
      <w:r w:rsidRPr="00F15DCD">
        <w:rPr>
          <w:rFonts w:ascii="Segoe UI" w:hAnsi="Segoe UI" w:cs="Segoe UI"/>
          <w:sz w:val="22"/>
        </w:rPr>
        <w:t>Objednatel</w:t>
      </w:r>
      <w:r w:rsidR="00D57945" w:rsidRPr="00F15DCD">
        <w:rPr>
          <w:rFonts w:ascii="Segoe UI" w:hAnsi="Segoe UI" w:cs="Segoe UI"/>
          <w:sz w:val="22"/>
        </w:rPr>
        <w:t>e</w:t>
      </w:r>
      <w:r w:rsidR="00070DF5" w:rsidRPr="00F15DCD">
        <w:rPr>
          <w:rFonts w:ascii="Segoe UI" w:hAnsi="Segoe UI" w:cs="Segoe UI"/>
          <w:sz w:val="22"/>
        </w:rPr>
        <w:t xml:space="preserve"> </w:t>
      </w:r>
      <w:r w:rsidR="00FE575E" w:rsidRPr="00F15DCD">
        <w:rPr>
          <w:rFonts w:ascii="Segoe UI" w:hAnsi="Segoe UI" w:cs="Segoe UI"/>
          <w:sz w:val="22"/>
        </w:rPr>
        <w:t xml:space="preserve">(po uzavření smlouvy o jeho činnosti mezi ním, </w:t>
      </w:r>
      <w:r w:rsidRPr="00F15DCD">
        <w:rPr>
          <w:rFonts w:ascii="Segoe UI" w:hAnsi="Segoe UI" w:cs="Segoe UI"/>
          <w:sz w:val="22"/>
        </w:rPr>
        <w:t>Zhotovitel</w:t>
      </w:r>
      <w:r w:rsidR="00FE575E" w:rsidRPr="00F15DCD">
        <w:rPr>
          <w:rFonts w:ascii="Segoe UI" w:hAnsi="Segoe UI" w:cs="Segoe UI"/>
          <w:sz w:val="22"/>
        </w:rPr>
        <w:t xml:space="preserve">em a </w:t>
      </w:r>
      <w:r w:rsidRPr="00F15DCD">
        <w:rPr>
          <w:rFonts w:ascii="Segoe UI" w:hAnsi="Segoe UI" w:cs="Segoe UI"/>
          <w:sz w:val="22"/>
        </w:rPr>
        <w:t>Objednatel</w:t>
      </w:r>
      <w:r w:rsidR="00FE575E" w:rsidRPr="00F15DCD">
        <w:rPr>
          <w:rFonts w:ascii="Segoe UI" w:hAnsi="Segoe UI" w:cs="Segoe UI"/>
          <w:sz w:val="22"/>
        </w:rPr>
        <w:t xml:space="preserve">em) </w:t>
      </w:r>
      <w:r w:rsidR="00D57945" w:rsidRPr="00F15DCD">
        <w:rPr>
          <w:rFonts w:ascii="Segoe UI" w:hAnsi="Segoe UI" w:cs="Segoe UI"/>
          <w:sz w:val="22"/>
        </w:rPr>
        <w:t>přístup</w:t>
      </w:r>
      <w:r w:rsidR="00694CBD" w:rsidRPr="00F15DCD">
        <w:rPr>
          <w:rFonts w:ascii="Segoe UI" w:hAnsi="Segoe UI" w:cs="Segoe UI"/>
          <w:sz w:val="22"/>
        </w:rPr>
        <w:t xml:space="preserve"> </w:t>
      </w:r>
      <w:r w:rsidR="00261643" w:rsidRPr="00F15DCD">
        <w:rPr>
          <w:rFonts w:ascii="Segoe UI" w:hAnsi="Segoe UI" w:cs="Segoe UI"/>
          <w:sz w:val="22"/>
        </w:rPr>
        <w:t>v</w:t>
      </w:r>
      <w:r w:rsidR="00ED1567" w:rsidRPr="00F15DCD">
        <w:rPr>
          <w:rFonts w:ascii="Segoe UI" w:hAnsi="Segoe UI" w:cs="Segoe UI"/>
          <w:sz w:val="22"/>
        </w:rPr>
        <w:t> </w:t>
      </w:r>
      <w:r w:rsidR="00261643" w:rsidRPr="00F15DCD">
        <w:rPr>
          <w:rFonts w:ascii="Segoe UI" w:hAnsi="Segoe UI" w:cs="Segoe UI"/>
          <w:sz w:val="22"/>
        </w:rPr>
        <w:t xml:space="preserve">rozumné míře do jakýchkoliv částí </w:t>
      </w:r>
      <w:r w:rsidR="00793C0E" w:rsidRPr="00F15DCD">
        <w:rPr>
          <w:rFonts w:ascii="Segoe UI" w:hAnsi="Segoe UI" w:cs="Segoe UI"/>
          <w:sz w:val="22"/>
        </w:rPr>
        <w:t xml:space="preserve">Staveniště </w:t>
      </w:r>
      <w:r w:rsidR="00261643" w:rsidRPr="00F15DCD">
        <w:rPr>
          <w:rFonts w:ascii="Segoe UI" w:hAnsi="Segoe UI" w:cs="Segoe UI"/>
          <w:sz w:val="22"/>
        </w:rPr>
        <w:t>za</w:t>
      </w:r>
      <w:r w:rsidR="00C57B19" w:rsidRPr="00F15DCD">
        <w:rPr>
          <w:rFonts w:ascii="Segoe UI" w:hAnsi="Segoe UI" w:cs="Segoe UI"/>
          <w:sz w:val="22"/>
        </w:rPr>
        <w:t xml:space="preserve"> </w:t>
      </w:r>
      <w:r w:rsidR="00261643" w:rsidRPr="00F15DCD">
        <w:rPr>
          <w:rFonts w:ascii="Segoe UI" w:hAnsi="Segoe UI" w:cs="Segoe UI"/>
          <w:sz w:val="22"/>
        </w:rPr>
        <w:t xml:space="preserve">účelem </w:t>
      </w:r>
      <w:r w:rsidR="00D57945" w:rsidRPr="00F15DCD">
        <w:rPr>
          <w:rFonts w:ascii="Segoe UI" w:hAnsi="Segoe UI" w:cs="Segoe UI"/>
          <w:sz w:val="22"/>
        </w:rPr>
        <w:t xml:space="preserve">prohlídky stavu a postupu </w:t>
      </w:r>
      <w:r w:rsidR="00E16C82" w:rsidRPr="00F15DCD">
        <w:rPr>
          <w:rFonts w:ascii="Segoe UI" w:hAnsi="Segoe UI" w:cs="Segoe UI"/>
          <w:sz w:val="22"/>
        </w:rPr>
        <w:t>provádění Díla</w:t>
      </w:r>
      <w:r w:rsidR="00571D4A" w:rsidRPr="00F15DCD">
        <w:rPr>
          <w:rFonts w:ascii="Segoe UI" w:hAnsi="Segoe UI" w:cs="Segoe UI"/>
          <w:sz w:val="22"/>
        </w:rPr>
        <w:t xml:space="preserve"> </w:t>
      </w:r>
      <w:r w:rsidR="00261643" w:rsidRPr="00F15DCD">
        <w:rPr>
          <w:rFonts w:ascii="Segoe UI" w:hAnsi="Segoe UI" w:cs="Segoe UI"/>
          <w:sz w:val="22"/>
        </w:rPr>
        <w:t xml:space="preserve">a zjištění, zda </w:t>
      </w:r>
      <w:r w:rsidRPr="00F15DCD">
        <w:rPr>
          <w:rFonts w:ascii="Segoe UI" w:hAnsi="Segoe UI" w:cs="Segoe UI"/>
          <w:sz w:val="22"/>
        </w:rPr>
        <w:t>Zhotovitel</w:t>
      </w:r>
      <w:r w:rsidR="00261643" w:rsidRPr="00F15DCD">
        <w:rPr>
          <w:rFonts w:ascii="Segoe UI" w:hAnsi="Segoe UI" w:cs="Segoe UI"/>
          <w:sz w:val="22"/>
        </w:rPr>
        <w:t xml:space="preserve"> plní řádně své</w:t>
      </w:r>
      <w:r w:rsidR="00C57B19" w:rsidRPr="00F15DCD">
        <w:rPr>
          <w:rFonts w:ascii="Segoe UI" w:hAnsi="Segoe UI" w:cs="Segoe UI"/>
          <w:sz w:val="22"/>
        </w:rPr>
        <w:t xml:space="preserve"> </w:t>
      </w:r>
      <w:r w:rsidR="00D57945" w:rsidRPr="00F15DCD">
        <w:rPr>
          <w:rFonts w:ascii="Segoe UI" w:hAnsi="Segoe UI" w:cs="Segoe UI"/>
          <w:sz w:val="22"/>
        </w:rPr>
        <w:t>povinnosti vyplývající z</w:t>
      </w:r>
      <w:r w:rsidR="00ED1567" w:rsidRPr="00F15DCD">
        <w:rPr>
          <w:rFonts w:ascii="Segoe UI" w:hAnsi="Segoe UI" w:cs="Segoe UI"/>
          <w:sz w:val="22"/>
        </w:rPr>
        <w:t> </w:t>
      </w:r>
      <w:r w:rsidR="00D57945" w:rsidRPr="00F15DCD">
        <w:rPr>
          <w:rFonts w:ascii="Segoe UI" w:hAnsi="Segoe UI" w:cs="Segoe UI"/>
          <w:sz w:val="22"/>
        </w:rPr>
        <w:t>této S</w:t>
      </w:r>
      <w:r w:rsidR="00261643" w:rsidRPr="00F15DCD">
        <w:rPr>
          <w:rFonts w:ascii="Segoe UI" w:hAnsi="Segoe UI" w:cs="Segoe UI"/>
          <w:sz w:val="22"/>
        </w:rPr>
        <w:t>mlouvy.</w:t>
      </w:r>
    </w:p>
    <w:p w14:paraId="70C8FE64" w14:textId="39E63F3C" w:rsidR="00883292" w:rsidRPr="00F15DCD" w:rsidRDefault="006F4593" w:rsidP="002C047A">
      <w:pPr>
        <w:pStyle w:val="RLTextlnkuslovan"/>
        <w:numPr>
          <w:ilvl w:val="1"/>
          <w:numId w:val="30"/>
        </w:numPr>
        <w:tabs>
          <w:tab w:val="clear" w:pos="1588"/>
          <w:tab w:val="num" w:pos="851"/>
        </w:tabs>
        <w:spacing w:line="240" w:lineRule="auto"/>
        <w:ind w:left="1418"/>
        <w:rPr>
          <w:rFonts w:ascii="Segoe UI" w:hAnsi="Segoe UI" w:cs="Segoe UI"/>
          <w:sz w:val="22"/>
        </w:rPr>
      </w:pPr>
      <w:bookmarkStart w:id="298" w:name="_Ref65853022"/>
      <w:r w:rsidRPr="00F15DCD">
        <w:rPr>
          <w:rFonts w:ascii="Segoe UI" w:hAnsi="Segoe UI" w:cs="Segoe UI"/>
          <w:sz w:val="22"/>
        </w:rPr>
        <w:t>Zhotovitel</w:t>
      </w:r>
      <w:r w:rsidR="00D57945" w:rsidRPr="00F15DCD">
        <w:rPr>
          <w:rFonts w:ascii="Segoe UI" w:hAnsi="Segoe UI" w:cs="Segoe UI"/>
          <w:sz w:val="22"/>
        </w:rPr>
        <w:t xml:space="preserve"> </w:t>
      </w:r>
      <w:r w:rsidR="00694CBD" w:rsidRPr="00F15DCD">
        <w:rPr>
          <w:rFonts w:ascii="Segoe UI" w:hAnsi="Segoe UI" w:cs="Segoe UI"/>
          <w:sz w:val="22"/>
        </w:rPr>
        <w:t xml:space="preserve">je </w:t>
      </w:r>
      <w:r w:rsidR="00FD7DF3" w:rsidRPr="00F15DCD">
        <w:rPr>
          <w:rFonts w:ascii="Segoe UI" w:hAnsi="Segoe UI" w:cs="Segoe UI"/>
          <w:sz w:val="22"/>
        </w:rPr>
        <w:t xml:space="preserve">povinen </w:t>
      </w:r>
      <w:r w:rsidR="00C035EE" w:rsidRPr="00F15DCD">
        <w:rPr>
          <w:rFonts w:ascii="Segoe UI" w:hAnsi="Segoe UI" w:cs="Segoe UI"/>
          <w:sz w:val="22"/>
        </w:rPr>
        <w:t>v</w:t>
      </w:r>
      <w:r w:rsidR="00ED1567" w:rsidRPr="00F15DCD">
        <w:rPr>
          <w:rFonts w:ascii="Segoe UI" w:hAnsi="Segoe UI" w:cs="Segoe UI"/>
          <w:sz w:val="22"/>
        </w:rPr>
        <w:t> </w:t>
      </w:r>
      <w:r w:rsidR="00C035EE" w:rsidRPr="00F15DCD">
        <w:rPr>
          <w:rFonts w:ascii="Segoe UI" w:hAnsi="Segoe UI" w:cs="Segoe UI"/>
          <w:sz w:val="22"/>
        </w:rPr>
        <w:t xml:space="preserve">rozsahu požadovaném </w:t>
      </w:r>
      <w:r w:rsidR="009E18E0" w:rsidRPr="00F15DCD">
        <w:rPr>
          <w:rFonts w:ascii="Segoe UI" w:hAnsi="Segoe UI" w:cs="Segoe UI"/>
          <w:sz w:val="22"/>
        </w:rPr>
        <w:t>P</w:t>
      </w:r>
      <w:r w:rsidR="00C035EE" w:rsidRPr="00F15DCD">
        <w:rPr>
          <w:rFonts w:ascii="Segoe UI" w:hAnsi="Segoe UI" w:cs="Segoe UI"/>
          <w:sz w:val="22"/>
        </w:rPr>
        <w:t xml:space="preserve">rávními předpisy </w:t>
      </w:r>
      <w:r w:rsidR="00D57945" w:rsidRPr="00F15DCD">
        <w:rPr>
          <w:rFonts w:ascii="Segoe UI" w:hAnsi="Segoe UI" w:cs="Segoe UI"/>
          <w:sz w:val="22"/>
        </w:rPr>
        <w:t xml:space="preserve">umožnit a zajistit provedení kontroly </w:t>
      </w:r>
      <w:r w:rsidR="00FC4D4D" w:rsidRPr="00F15DCD">
        <w:rPr>
          <w:rFonts w:ascii="Segoe UI" w:hAnsi="Segoe UI" w:cs="Segoe UI"/>
          <w:sz w:val="22"/>
        </w:rPr>
        <w:t>S</w:t>
      </w:r>
      <w:r w:rsidR="00D57945" w:rsidRPr="00F15DCD">
        <w:rPr>
          <w:rFonts w:ascii="Segoe UI" w:hAnsi="Segoe UI" w:cs="Segoe UI"/>
          <w:sz w:val="22"/>
        </w:rPr>
        <w:t xml:space="preserve">taveniště, </w:t>
      </w:r>
      <w:r w:rsidR="00EC23CD" w:rsidRPr="00F15DCD">
        <w:rPr>
          <w:rFonts w:ascii="Segoe UI" w:hAnsi="Segoe UI" w:cs="Segoe UI"/>
          <w:sz w:val="22"/>
        </w:rPr>
        <w:t>Link</w:t>
      </w:r>
      <w:r w:rsidR="00B30687" w:rsidRPr="00F15DCD">
        <w:rPr>
          <w:rFonts w:ascii="Segoe UI" w:hAnsi="Segoe UI" w:cs="Segoe UI"/>
          <w:sz w:val="22"/>
        </w:rPr>
        <w:t>y</w:t>
      </w:r>
      <w:r w:rsidR="00D57945" w:rsidRPr="00F15DCD">
        <w:rPr>
          <w:rFonts w:ascii="Segoe UI" w:hAnsi="Segoe UI" w:cs="Segoe UI"/>
          <w:sz w:val="22"/>
        </w:rPr>
        <w:t xml:space="preserve"> a dokladů týkajících se </w:t>
      </w:r>
      <w:r w:rsidR="002B0007" w:rsidRPr="00F15DCD">
        <w:rPr>
          <w:rFonts w:ascii="Segoe UI" w:hAnsi="Segoe UI" w:cs="Segoe UI"/>
          <w:sz w:val="22"/>
        </w:rPr>
        <w:t xml:space="preserve">jeho </w:t>
      </w:r>
      <w:r w:rsidR="00D57945" w:rsidRPr="00F15DCD">
        <w:rPr>
          <w:rFonts w:ascii="Segoe UI" w:hAnsi="Segoe UI" w:cs="Segoe UI"/>
          <w:sz w:val="22"/>
        </w:rPr>
        <w:t>činnosti dle této Smlouvy, a to způsobem, v</w:t>
      </w:r>
      <w:r w:rsidR="00ED1567" w:rsidRPr="00F15DCD">
        <w:rPr>
          <w:rFonts w:ascii="Segoe UI" w:hAnsi="Segoe UI" w:cs="Segoe UI"/>
          <w:sz w:val="22"/>
        </w:rPr>
        <w:t> </w:t>
      </w:r>
      <w:r w:rsidR="00D57945" w:rsidRPr="00F15DCD">
        <w:rPr>
          <w:rFonts w:ascii="Segoe UI" w:hAnsi="Segoe UI" w:cs="Segoe UI"/>
          <w:sz w:val="22"/>
        </w:rPr>
        <w:t>čase a v</w:t>
      </w:r>
      <w:r w:rsidR="00ED1567" w:rsidRPr="00F15DCD">
        <w:rPr>
          <w:rFonts w:ascii="Segoe UI" w:hAnsi="Segoe UI" w:cs="Segoe UI"/>
          <w:sz w:val="22"/>
        </w:rPr>
        <w:t> </w:t>
      </w:r>
      <w:r w:rsidR="00D57945" w:rsidRPr="00F15DCD">
        <w:rPr>
          <w:rFonts w:ascii="Segoe UI" w:hAnsi="Segoe UI" w:cs="Segoe UI"/>
          <w:sz w:val="22"/>
        </w:rPr>
        <w:t>rozsahu požadovaném Kontrolním orgán</w:t>
      </w:r>
      <w:r w:rsidR="00897A06" w:rsidRPr="00F15DCD">
        <w:rPr>
          <w:rFonts w:ascii="Segoe UI" w:hAnsi="Segoe UI" w:cs="Segoe UI"/>
          <w:sz w:val="22"/>
        </w:rPr>
        <w:t xml:space="preserve">em a/nebo </w:t>
      </w:r>
      <w:r w:rsidR="00880AB9" w:rsidRPr="00F15DCD">
        <w:rPr>
          <w:rFonts w:ascii="Segoe UI" w:hAnsi="Segoe UI" w:cs="Segoe UI"/>
          <w:sz w:val="22"/>
        </w:rPr>
        <w:t>Správcem Stavby</w:t>
      </w:r>
      <w:r w:rsidR="008C1328" w:rsidRPr="00F15DCD">
        <w:rPr>
          <w:rFonts w:ascii="Segoe UI" w:hAnsi="Segoe UI" w:cs="Segoe UI"/>
          <w:sz w:val="22"/>
        </w:rPr>
        <w:t>, a k</w:t>
      </w:r>
      <w:r w:rsidR="00ED1567" w:rsidRPr="00F15DCD">
        <w:rPr>
          <w:rFonts w:ascii="Segoe UI" w:hAnsi="Segoe UI" w:cs="Segoe UI"/>
          <w:sz w:val="22"/>
        </w:rPr>
        <w:t> </w:t>
      </w:r>
      <w:r w:rsidR="008C1328" w:rsidRPr="00F15DCD">
        <w:rPr>
          <w:rFonts w:ascii="Segoe UI" w:hAnsi="Segoe UI" w:cs="Segoe UI"/>
          <w:sz w:val="22"/>
        </w:rPr>
        <w:t>jejich provedení poskytne součinnost</w:t>
      </w:r>
      <w:r w:rsidR="00D57945" w:rsidRPr="00F15DCD">
        <w:rPr>
          <w:rFonts w:ascii="Segoe UI" w:hAnsi="Segoe UI" w:cs="Segoe UI"/>
          <w:sz w:val="22"/>
        </w:rPr>
        <w:t>.</w:t>
      </w:r>
      <w:bookmarkEnd w:id="298"/>
      <w:r w:rsidR="00A56463" w:rsidRPr="00F15DCD">
        <w:rPr>
          <w:rFonts w:ascii="Segoe UI" w:hAnsi="Segoe UI" w:cs="Segoe UI"/>
          <w:sz w:val="22"/>
        </w:rPr>
        <w:t xml:space="preserve"> </w:t>
      </w:r>
    </w:p>
    <w:p w14:paraId="309B8948" w14:textId="0788BDAA" w:rsidR="00A56463" w:rsidRPr="00F15DCD" w:rsidRDefault="006F4593" w:rsidP="002C047A">
      <w:pPr>
        <w:pStyle w:val="RLTextlnkuslovan"/>
        <w:numPr>
          <w:ilvl w:val="1"/>
          <w:numId w:val="31"/>
        </w:numPr>
        <w:tabs>
          <w:tab w:val="clear" w:pos="1588"/>
          <w:tab w:val="num" w:pos="851"/>
        </w:tabs>
        <w:spacing w:line="240" w:lineRule="auto"/>
        <w:ind w:left="1418"/>
        <w:rPr>
          <w:rFonts w:ascii="Segoe UI" w:hAnsi="Segoe UI" w:cs="Segoe UI"/>
          <w:sz w:val="22"/>
        </w:rPr>
      </w:pPr>
      <w:r w:rsidRPr="00F15DCD">
        <w:rPr>
          <w:rFonts w:ascii="Segoe UI" w:hAnsi="Segoe UI" w:cs="Segoe UI"/>
          <w:sz w:val="22"/>
        </w:rPr>
        <w:t>Zhotovitel</w:t>
      </w:r>
      <w:r w:rsidR="00A56463" w:rsidRPr="00F15DCD">
        <w:rPr>
          <w:rFonts w:ascii="Segoe UI" w:hAnsi="Segoe UI" w:cs="Segoe UI"/>
          <w:sz w:val="22"/>
        </w:rPr>
        <w:t xml:space="preserve"> </w:t>
      </w:r>
      <w:r w:rsidR="00145235" w:rsidRPr="00F15DCD">
        <w:rPr>
          <w:rFonts w:ascii="Segoe UI" w:hAnsi="Segoe UI" w:cs="Segoe UI"/>
          <w:sz w:val="22"/>
        </w:rPr>
        <w:t>v</w:t>
      </w:r>
      <w:r w:rsidR="00ED1567" w:rsidRPr="00F15DCD">
        <w:rPr>
          <w:rFonts w:ascii="Segoe UI" w:hAnsi="Segoe UI" w:cs="Segoe UI"/>
          <w:sz w:val="22"/>
        </w:rPr>
        <w:t> </w:t>
      </w:r>
      <w:r w:rsidR="00145235" w:rsidRPr="00F15DCD">
        <w:rPr>
          <w:rFonts w:ascii="Segoe UI" w:hAnsi="Segoe UI" w:cs="Segoe UI"/>
          <w:sz w:val="22"/>
        </w:rPr>
        <w:t>Žádosti v</w:t>
      </w:r>
      <w:r w:rsidR="00ED1567" w:rsidRPr="00F15DCD">
        <w:rPr>
          <w:rFonts w:ascii="Segoe UI" w:hAnsi="Segoe UI" w:cs="Segoe UI"/>
          <w:sz w:val="22"/>
        </w:rPr>
        <w:t> </w:t>
      </w:r>
      <w:r w:rsidR="00145235" w:rsidRPr="00F15DCD">
        <w:rPr>
          <w:rFonts w:ascii="Segoe UI" w:hAnsi="Segoe UI" w:cs="Segoe UI"/>
          <w:sz w:val="22"/>
        </w:rPr>
        <w:t xml:space="preserve">rámci plánu Staveniště dle odst. </w:t>
      </w:r>
      <w:r w:rsidR="00145235" w:rsidRPr="00F15DCD">
        <w:rPr>
          <w:rFonts w:ascii="Segoe UI" w:hAnsi="Segoe UI" w:cs="Segoe UI"/>
          <w:sz w:val="22"/>
        </w:rPr>
        <w:fldChar w:fldCharType="begin"/>
      </w:r>
      <w:r w:rsidR="00145235"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145235" w:rsidRPr="00F15DCD">
        <w:rPr>
          <w:rFonts w:ascii="Segoe UI" w:hAnsi="Segoe UI" w:cs="Segoe UI"/>
          <w:sz w:val="22"/>
        </w:rPr>
      </w:r>
      <w:r w:rsidR="00145235" w:rsidRPr="00F15DCD">
        <w:rPr>
          <w:rFonts w:ascii="Segoe UI" w:hAnsi="Segoe UI" w:cs="Segoe UI"/>
          <w:sz w:val="22"/>
        </w:rPr>
        <w:fldChar w:fldCharType="separate"/>
      </w:r>
      <w:r w:rsidR="00C4674D">
        <w:rPr>
          <w:rFonts w:ascii="Segoe UI" w:hAnsi="Segoe UI" w:cs="Segoe UI"/>
          <w:sz w:val="22"/>
        </w:rPr>
        <w:t>10.8</w:t>
      </w:r>
      <w:r w:rsidR="00145235" w:rsidRPr="00F15DCD">
        <w:rPr>
          <w:rFonts w:ascii="Segoe UI" w:hAnsi="Segoe UI" w:cs="Segoe UI"/>
          <w:sz w:val="22"/>
        </w:rPr>
        <w:fldChar w:fldCharType="end"/>
      </w:r>
      <w:r w:rsidR="00145235" w:rsidRPr="00F15DCD">
        <w:rPr>
          <w:rFonts w:ascii="Segoe UI" w:hAnsi="Segoe UI" w:cs="Segoe UI"/>
          <w:sz w:val="22"/>
        </w:rPr>
        <w:t xml:space="preserve"> Smlouvy vymezí </w:t>
      </w:r>
      <w:r w:rsidR="00A56463" w:rsidRPr="00F15DCD">
        <w:rPr>
          <w:rFonts w:ascii="Segoe UI" w:hAnsi="Segoe UI" w:cs="Segoe UI"/>
          <w:sz w:val="22"/>
        </w:rPr>
        <w:t xml:space="preserve">pro potřeby </w:t>
      </w:r>
      <w:r w:rsidRPr="00F15DCD">
        <w:rPr>
          <w:rFonts w:ascii="Segoe UI" w:hAnsi="Segoe UI" w:cs="Segoe UI"/>
          <w:sz w:val="22"/>
        </w:rPr>
        <w:t>Objednatel</w:t>
      </w:r>
      <w:r w:rsidR="00A56463" w:rsidRPr="00F15DCD">
        <w:rPr>
          <w:rFonts w:ascii="Segoe UI" w:hAnsi="Segoe UI" w:cs="Segoe UI"/>
          <w:sz w:val="22"/>
        </w:rPr>
        <w:t xml:space="preserve">e a Osob na straně </w:t>
      </w:r>
      <w:r w:rsidRPr="00F15DCD">
        <w:rPr>
          <w:rFonts w:ascii="Segoe UI" w:hAnsi="Segoe UI" w:cs="Segoe UI"/>
          <w:sz w:val="22"/>
        </w:rPr>
        <w:t>Objednatel</w:t>
      </w:r>
      <w:r w:rsidR="00A56463" w:rsidRPr="00F15DCD">
        <w:rPr>
          <w:rFonts w:ascii="Segoe UI" w:hAnsi="Segoe UI" w:cs="Segoe UI"/>
          <w:sz w:val="22"/>
        </w:rPr>
        <w:t xml:space="preserve">e prostor </w:t>
      </w:r>
      <w:r w:rsidR="00743327" w:rsidRPr="00F15DCD">
        <w:rPr>
          <w:rFonts w:ascii="Segoe UI" w:hAnsi="Segoe UI" w:cs="Segoe UI"/>
          <w:sz w:val="22"/>
        </w:rPr>
        <w:t xml:space="preserve">dle požadavků Objednatele, vždy však alespoň </w:t>
      </w:r>
      <w:r w:rsidR="00A56463" w:rsidRPr="00F15DCD">
        <w:rPr>
          <w:rFonts w:ascii="Segoe UI" w:hAnsi="Segoe UI" w:cs="Segoe UI"/>
          <w:sz w:val="22"/>
        </w:rPr>
        <w:t xml:space="preserve">o velikosti minimálně </w:t>
      </w:r>
      <w:r w:rsidR="00743327" w:rsidRPr="00F15DCD">
        <w:rPr>
          <w:rFonts w:ascii="Segoe UI" w:hAnsi="Segoe UI" w:cs="Segoe UI"/>
          <w:sz w:val="22"/>
        </w:rPr>
        <w:t xml:space="preserve">tří </w:t>
      </w:r>
      <w:r w:rsidR="00A56463" w:rsidRPr="00F15DCD">
        <w:rPr>
          <w:rFonts w:ascii="Segoe UI" w:hAnsi="Segoe UI" w:cs="Segoe UI"/>
          <w:sz w:val="22"/>
        </w:rPr>
        <w:t>standardní</w:t>
      </w:r>
      <w:r w:rsidR="00743327" w:rsidRPr="00F15DCD">
        <w:rPr>
          <w:rFonts w:ascii="Segoe UI" w:hAnsi="Segoe UI" w:cs="Segoe UI"/>
          <w:sz w:val="22"/>
        </w:rPr>
        <w:t>ch</w:t>
      </w:r>
      <w:r w:rsidR="00A56463" w:rsidRPr="00F15DCD">
        <w:rPr>
          <w:rFonts w:ascii="Segoe UI" w:hAnsi="Segoe UI" w:cs="Segoe UI"/>
          <w:sz w:val="22"/>
        </w:rPr>
        <w:t xml:space="preserve"> stavební</w:t>
      </w:r>
      <w:r w:rsidR="00743327" w:rsidRPr="00F15DCD">
        <w:rPr>
          <w:rFonts w:ascii="Segoe UI" w:hAnsi="Segoe UI" w:cs="Segoe UI"/>
          <w:sz w:val="22"/>
        </w:rPr>
        <w:t>ch</w:t>
      </w:r>
      <w:r w:rsidR="00A56463" w:rsidRPr="00F15DCD">
        <w:rPr>
          <w:rFonts w:ascii="Segoe UI" w:hAnsi="Segoe UI" w:cs="Segoe UI"/>
          <w:sz w:val="22"/>
        </w:rPr>
        <w:t xml:space="preserve"> bu</w:t>
      </w:r>
      <w:r w:rsidR="00743327" w:rsidRPr="00F15DCD">
        <w:rPr>
          <w:rFonts w:ascii="Segoe UI" w:hAnsi="Segoe UI" w:cs="Segoe UI"/>
          <w:sz w:val="22"/>
        </w:rPr>
        <w:t>něk</w:t>
      </w:r>
      <w:r w:rsidR="00A56463" w:rsidRPr="00F15DCD">
        <w:rPr>
          <w:rFonts w:ascii="Segoe UI" w:hAnsi="Segoe UI" w:cs="Segoe UI"/>
          <w:sz w:val="22"/>
        </w:rPr>
        <w:t xml:space="preserve">. </w:t>
      </w:r>
      <w:r w:rsidRPr="00F15DCD">
        <w:rPr>
          <w:rFonts w:ascii="Segoe UI" w:hAnsi="Segoe UI" w:cs="Segoe UI"/>
          <w:sz w:val="22"/>
        </w:rPr>
        <w:t>Objednatel</w:t>
      </w:r>
      <w:r w:rsidR="00A56463" w:rsidRPr="00F15DCD">
        <w:rPr>
          <w:rFonts w:ascii="Segoe UI" w:hAnsi="Segoe UI" w:cs="Segoe UI"/>
          <w:sz w:val="22"/>
        </w:rPr>
        <w:t xml:space="preserve"> a Osoby na straně </w:t>
      </w:r>
      <w:r w:rsidRPr="00F15DCD">
        <w:rPr>
          <w:rFonts w:ascii="Segoe UI" w:hAnsi="Segoe UI" w:cs="Segoe UI"/>
          <w:sz w:val="22"/>
        </w:rPr>
        <w:t>Objednatel</w:t>
      </w:r>
      <w:r w:rsidR="00A56463" w:rsidRPr="00F15DCD">
        <w:rPr>
          <w:rFonts w:ascii="Segoe UI" w:hAnsi="Segoe UI" w:cs="Segoe UI"/>
          <w:sz w:val="22"/>
        </w:rPr>
        <w:t>e jsou oprávněni tento prostor kdykoli využít pro své potřeby.</w:t>
      </w:r>
      <w:r w:rsidR="00DE71E3" w:rsidRPr="00F15DCD">
        <w:rPr>
          <w:rFonts w:ascii="Segoe UI" w:hAnsi="Segoe UI" w:cs="Segoe UI"/>
          <w:sz w:val="22"/>
        </w:rPr>
        <w:t xml:space="preserve"> Zhotovitel je povinen tento prostor vymezit tak, aby bylo možné objekty umístěné v</w:t>
      </w:r>
      <w:r w:rsidR="00ED1567" w:rsidRPr="00F15DCD">
        <w:rPr>
          <w:rFonts w:ascii="Segoe UI" w:hAnsi="Segoe UI" w:cs="Segoe UI"/>
          <w:sz w:val="22"/>
        </w:rPr>
        <w:t> </w:t>
      </w:r>
      <w:r w:rsidR="00DE71E3" w:rsidRPr="00F15DCD">
        <w:rPr>
          <w:rFonts w:ascii="Segoe UI" w:hAnsi="Segoe UI" w:cs="Segoe UI"/>
          <w:sz w:val="22"/>
        </w:rPr>
        <w:t>tomto prostoru napojit na inženýrské sítě.</w:t>
      </w:r>
      <w:r w:rsidR="00A56463" w:rsidRPr="00F15DCD">
        <w:rPr>
          <w:rFonts w:ascii="Segoe UI" w:hAnsi="Segoe UI" w:cs="Segoe UI"/>
          <w:sz w:val="22"/>
        </w:rPr>
        <w:t xml:space="preserve"> </w:t>
      </w:r>
    </w:p>
    <w:p w14:paraId="69D4338B" w14:textId="6CBF96FC" w:rsidR="00883292" w:rsidRPr="00F15DCD" w:rsidRDefault="0098000D" w:rsidP="002C047A">
      <w:pPr>
        <w:pStyle w:val="RLTextlnkuslovan"/>
        <w:numPr>
          <w:ilvl w:val="1"/>
          <w:numId w:val="32"/>
        </w:numPr>
        <w:tabs>
          <w:tab w:val="clear" w:pos="1588"/>
          <w:tab w:val="num" w:pos="851"/>
        </w:tabs>
        <w:spacing w:line="240" w:lineRule="auto"/>
        <w:ind w:left="1418"/>
        <w:rPr>
          <w:rFonts w:ascii="Segoe UI" w:hAnsi="Segoe UI" w:cs="Segoe UI"/>
          <w:sz w:val="22"/>
        </w:rPr>
      </w:pPr>
      <w:bookmarkStart w:id="299" w:name="_Ref50656429"/>
      <w:r w:rsidRPr="00F15DCD">
        <w:rPr>
          <w:rFonts w:ascii="Segoe UI" w:hAnsi="Segoe UI" w:cs="Segoe UI"/>
          <w:sz w:val="22"/>
        </w:rPr>
        <w:t xml:space="preserve">Pokud se </w:t>
      </w:r>
      <w:r w:rsidR="006F4593" w:rsidRPr="00F15DCD">
        <w:rPr>
          <w:rFonts w:ascii="Segoe UI" w:hAnsi="Segoe UI" w:cs="Segoe UI"/>
          <w:sz w:val="22"/>
        </w:rPr>
        <w:t>Objednatel</w:t>
      </w:r>
      <w:r w:rsidR="00880AB9" w:rsidRPr="00F15DCD">
        <w:rPr>
          <w:rFonts w:ascii="Segoe UI" w:hAnsi="Segoe UI" w:cs="Segoe UI"/>
          <w:sz w:val="22"/>
        </w:rPr>
        <w:t xml:space="preserve"> a/nebo Správce Stavby</w:t>
      </w:r>
      <w:r w:rsidRPr="00F15DCD">
        <w:rPr>
          <w:rFonts w:ascii="Segoe UI" w:hAnsi="Segoe UI" w:cs="Segoe UI"/>
          <w:sz w:val="22"/>
        </w:rPr>
        <w:t xml:space="preserve"> </w:t>
      </w:r>
      <w:r w:rsidR="00A71F23" w:rsidRPr="00F15DCD">
        <w:rPr>
          <w:rFonts w:ascii="Segoe UI" w:hAnsi="Segoe UI" w:cs="Segoe UI"/>
          <w:sz w:val="22"/>
        </w:rPr>
        <w:t xml:space="preserve">důvodně </w:t>
      </w:r>
      <w:r w:rsidRPr="00F15DCD">
        <w:rPr>
          <w:rFonts w:ascii="Segoe UI" w:hAnsi="Segoe UI" w:cs="Segoe UI"/>
          <w:sz w:val="22"/>
        </w:rPr>
        <w:t xml:space="preserve">domnívá, že určitá část </w:t>
      </w:r>
      <w:r w:rsidR="00E16C82" w:rsidRPr="00F15DCD">
        <w:rPr>
          <w:rFonts w:ascii="Segoe UI" w:hAnsi="Segoe UI" w:cs="Segoe UI"/>
          <w:sz w:val="22"/>
        </w:rPr>
        <w:t>Díla</w:t>
      </w:r>
      <w:r w:rsidR="00571D4A" w:rsidRPr="00F15DCD">
        <w:rPr>
          <w:rFonts w:ascii="Segoe UI" w:hAnsi="Segoe UI" w:cs="Segoe UI"/>
          <w:sz w:val="22"/>
        </w:rPr>
        <w:t xml:space="preserve"> </w:t>
      </w:r>
      <w:r w:rsidR="00261643" w:rsidRPr="00F15DCD">
        <w:rPr>
          <w:rFonts w:ascii="Segoe UI" w:hAnsi="Segoe UI" w:cs="Segoe UI"/>
          <w:sz w:val="22"/>
        </w:rPr>
        <w:t>(včetně částí, které již</w:t>
      </w:r>
      <w:r w:rsidR="00C57B19" w:rsidRPr="00F15DCD">
        <w:rPr>
          <w:rFonts w:ascii="Segoe UI" w:hAnsi="Segoe UI" w:cs="Segoe UI"/>
          <w:sz w:val="22"/>
        </w:rPr>
        <w:t xml:space="preserve"> </w:t>
      </w:r>
      <w:r w:rsidR="00261643" w:rsidRPr="00F15DCD">
        <w:rPr>
          <w:rFonts w:ascii="Segoe UI" w:hAnsi="Segoe UI" w:cs="Segoe UI"/>
          <w:sz w:val="22"/>
        </w:rPr>
        <w:t>byly zpřístupněny k</w:t>
      </w:r>
      <w:r w:rsidR="00ED1567" w:rsidRPr="00F15DCD">
        <w:rPr>
          <w:rFonts w:ascii="Segoe UI" w:hAnsi="Segoe UI" w:cs="Segoe UI"/>
          <w:sz w:val="22"/>
        </w:rPr>
        <w:t> </w:t>
      </w:r>
      <w:r w:rsidR="00261643" w:rsidRPr="00F15DCD">
        <w:rPr>
          <w:rFonts w:ascii="Segoe UI" w:hAnsi="Segoe UI" w:cs="Segoe UI"/>
          <w:sz w:val="22"/>
        </w:rPr>
        <w:t>provedení inspekce) je Vadná, je oprávněn na základě</w:t>
      </w:r>
      <w:r w:rsidR="00C57B19" w:rsidRPr="00F15DCD">
        <w:rPr>
          <w:rFonts w:ascii="Segoe UI" w:hAnsi="Segoe UI" w:cs="Segoe UI"/>
          <w:sz w:val="22"/>
        </w:rPr>
        <w:t xml:space="preserve"> </w:t>
      </w:r>
      <w:r w:rsidRPr="00F15DCD">
        <w:rPr>
          <w:rFonts w:ascii="Segoe UI" w:hAnsi="Segoe UI" w:cs="Segoe UI"/>
          <w:sz w:val="22"/>
        </w:rPr>
        <w:t xml:space="preserve">konkrétně </w:t>
      </w:r>
      <w:r w:rsidR="00261643" w:rsidRPr="00F15DCD">
        <w:rPr>
          <w:rFonts w:ascii="Segoe UI" w:hAnsi="Segoe UI" w:cs="Segoe UI"/>
          <w:sz w:val="22"/>
        </w:rPr>
        <w:t>odůvodněného písemného oznámení, požadovat kdykoliv před</w:t>
      </w:r>
      <w:r w:rsidR="003F60EF" w:rsidRPr="00F15DCD">
        <w:rPr>
          <w:rFonts w:ascii="Segoe UI" w:hAnsi="Segoe UI" w:cs="Segoe UI"/>
          <w:sz w:val="22"/>
        </w:rPr>
        <w:t xml:space="preserve"> </w:t>
      </w:r>
      <w:r w:rsidR="00332000" w:rsidRPr="00F15DCD">
        <w:rPr>
          <w:rFonts w:ascii="Segoe UI" w:hAnsi="Segoe UI" w:cs="Segoe UI"/>
          <w:sz w:val="22"/>
        </w:rPr>
        <w:t>P</w:t>
      </w:r>
      <w:r w:rsidR="00070DF5" w:rsidRPr="00F15DCD">
        <w:rPr>
          <w:rFonts w:ascii="Segoe UI" w:hAnsi="Segoe UI" w:cs="Segoe UI"/>
          <w:sz w:val="22"/>
        </w:rPr>
        <w:t>ředání</w:t>
      </w:r>
      <w:r w:rsidR="003F60EF" w:rsidRPr="00F15DCD">
        <w:rPr>
          <w:rFonts w:ascii="Segoe UI" w:hAnsi="Segoe UI" w:cs="Segoe UI"/>
          <w:sz w:val="22"/>
        </w:rPr>
        <w:t>m Díla</w:t>
      </w:r>
      <w:r w:rsidR="00261643" w:rsidRPr="00F15DCD">
        <w:rPr>
          <w:rFonts w:ascii="Segoe UI" w:hAnsi="Segoe UI" w:cs="Segoe UI"/>
          <w:sz w:val="22"/>
        </w:rPr>
        <w:t>, aby</w:t>
      </w:r>
      <w:r w:rsidR="00C57B19" w:rsidRPr="00F15DCD">
        <w:rPr>
          <w:rFonts w:ascii="Segoe UI" w:hAnsi="Segoe UI" w:cs="Segoe UI"/>
          <w:sz w:val="22"/>
        </w:rPr>
        <w:t xml:space="preserve"> </w:t>
      </w:r>
      <w:r w:rsidR="00261643" w:rsidRPr="00F15DCD">
        <w:rPr>
          <w:rFonts w:ascii="Segoe UI" w:hAnsi="Segoe UI" w:cs="Segoe UI"/>
          <w:sz w:val="22"/>
        </w:rPr>
        <w:t xml:space="preserve">tato část byla odkryta a zpřístupněna </w:t>
      </w:r>
      <w:r w:rsidR="006F4593" w:rsidRPr="00F15DCD">
        <w:rPr>
          <w:rFonts w:ascii="Segoe UI" w:hAnsi="Segoe UI" w:cs="Segoe UI"/>
          <w:sz w:val="22"/>
        </w:rPr>
        <w:t>Objednatel</w:t>
      </w:r>
      <w:r w:rsidRPr="00F15DCD">
        <w:rPr>
          <w:rFonts w:ascii="Segoe UI" w:hAnsi="Segoe UI" w:cs="Segoe UI"/>
          <w:sz w:val="22"/>
        </w:rPr>
        <w:t xml:space="preserve">i </w:t>
      </w:r>
      <w:r w:rsidR="002D44A7" w:rsidRPr="00F15DCD">
        <w:rPr>
          <w:rFonts w:ascii="Segoe UI" w:hAnsi="Segoe UI" w:cs="Segoe UI"/>
          <w:sz w:val="22"/>
        </w:rPr>
        <w:t>ke</w:t>
      </w:r>
      <w:r w:rsidR="00571D4A" w:rsidRPr="00F15DCD">
        <w:rPr>
          <w:rFonts w:ascii="Segoe UI" w:hAnsi="Segoe UI" w:cs="Segoe UI"/>
          <w:sz w:val="22"/>
        </w:rPr>
        <w:t> </w:t>
      </w:r>
      <w:r w:rsidR="002D44A7" w:rsidRPr="00F15DCD">
        <w:rPr>
          <w:rFonts w:ascii="Segoe UI" w:hAnsi="Segoe UI" w:cs="Segoe UI"/>
          <w:sz w:val="22"/>
        </w:rPr>
        <w:t>kontrole</w:t>
      </w:r>
      <w:r w:rsidRPr="00F15DCD">
        <w:rPr>
          <w:rFonts w:ascii="Segoe UI" w:hAnsi="Segoe UI" w:cs="Segoe UI"/>
          <w:sz w:val="22"/>
        </w:rPr>
        <w:t xml:space="preserve"> </w:t>
      </w:r>
      <w:r w:rsidR="00261643" w:rsidRPr="00F15DCD">
        <w:rPr>
          <w:rFonts w:ascii="Segoe UI" w:hAnsi="Segoe UI" w:cs="Segoe UI"/>
          <w:sz w:val="22"/>
        </w:rPr>
        <w:t xml:space="preserve">a </w:t>
      </w:r>
      <w:r w:rsidR="006F4593" w:rsidRPr="00F15DCD">
        <w:rPr>
          <w:rFonts w:ascii="Segoe UI" w:hAnsi="Segoe UI" w:cs="Segoe UI"/>
          <w:sz w:val="22"/>
        </w:rPr>
        <w:t>Zhotovitel</w:t>
      </w:r>
      <w:r w:rsidRPr="00F15DCD">
        <w:rPr>
          <w:rFonts w:ascii="Segoe UI" w:hAnsi="Segoe UI" w:cs="Segoe UI"/>
          <w:sz w:val="22"/>
        </w:rPr>
        <w:t xml:space="preserve"> je povinen </w:t>
      </w:r>
      <w:r w:rsidR="006F4593" w:rsidRPr="00F15DCD">
        <w:rPr>
          <w:rFonts w:ascii="Segoe UI" w:hAnsi="Segoe UI" w:cs="Segoe UI"/>
          <w:sz w:val="22"/>
        </w:rPr>
        <w:t>Objednatel</w:t>
      </w:r>
      <w:r w:rsidRPr="00F15DCD">
        <w:rPr>
          <w:rFonts w:ascii="Segoe UI" w:hAnsi="Segoe UI" w:cs="Segoe UI"/>
          <w:sz w:val="22"/>
        </w:rPr>
        <w:t>i</w:t>
      </w:r>
      <w:r w:rsidR="00261643" w:rsidRPr="00F15DCD">
        <w:rPr>
          <w:rFonts w:ascii="Segoe UI" w:hAnsi="Segoe UI" w:cs="Segoe UI"/>
          <w:sz w:val="22"/>
        </w:rPr>
        <w:t xml:space="preserve"> </w:t>
      </w:r>
      <w:r w:rsidR="00880AB9" w:rsidRPr="00F15DCD">
        <w:rPr>
          <w:rFonts w:ascii="Segoe UI" w:hAnsi="Segoe UI" w:cs="Segoe UI"/>
          <w:sz w:val="22"/>
        </w:rPr>
        <w:t xml:space="preserve">a/nebo Správci Stavby </w:t>
      </w:r>
      <w:r w:rsidR="00261643" w:rsidRPr="00F15DCD">
        <w:rPr>
          <w:rFonts w:ascii="Segoe UI" w:hAnsi="Segoe UI" w:cs="Segoe UI"/>
          <w:sz w:val="22"/>
        </w:rPr>
        <w:t>vyhovět.</w:t>
      </w:r>
      <w:bookmarkEnd w:id="299"/>
    </w:p>
    <w:p w14:paraId="0CCA4706" w14:textId="068CCAAF" w:rsidR="00883292" w:rsidRPr="00F15DCD" w:rsidRDefault="00261643" w:rsidP="002C047A">
      <w:pPr>
        <w:pStyle w:val="RLTextlnkuslovan"/>
        <w:numPr>
          <w:ilvl w:val="1"/>
          <w:numId w:val="33"/>
        </w:numPr>
        <w:tabs>
          <w:tab w:val="clear" w:pos="1588"/>
          <w:tab w:val="num" w:pos="851"/>
        </w:tabs>
        <w:spacing w:line="240" w:lineRule="auto"/>
        <w:ind w:left="1418"/>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w:t>
      </w:r>
      <w:r w:rsidR="0098000D" w:rsidRPr="00F15DCD">
        <w:rPr>
          <w:rFonts w:ascii="Segoe UI" w:hAnsi="Segoe UI" w:cs="Segoe UI"/>
          <w:sz w:val="22"/>
        </w:rPr>
        <w:t xml:space="preserve">ípadě, že prohlídka podle předcházejícího </w:t>
      </w:r>
      <w:r w:rsidR="00E16C82" w:rsidRPr="00F15DCD">
        <w:rPr>
          <w:rFonts w:ascii="Segoe UI" w:hAnsi="Segoe UI" w:cs="Segoe UI"/>
          <w:sz w:val="22"/>
        </w:rPr>
        <w:t xml:space="preserve">odstavce </w:t>
      </w:r>
      <w:r w:rsidR="0098000D" w:rsidRPr="00F15DCD">
        <w:rPr>
          <w:rFonts w:ascii="Segoe UI" w:hAnsi="Segoe UI" w:cs="Segoe UI"/>
          <w:sz w:val="22"/>
        </w:rPr>
        <w:t>Smlouvy</w:t>
      </w:r>
      <w:r w:rsidRPr="00F15DCD">
        <w:rPr>
          <w:rFonts w:ascii="Segoe UI" w:hAnsi="Segoe UI" w:cs="Segoe UI"/>
          <w:sz w:val="22"/>
        </w:rPr>
        <w:t xml:space="preserve"> p</w:t>
      </w:r>
      <w:r w:rsidR="0098000D" w:rsidRPr="00F15DCD">
        <w:rPr>
          <w:rFonts w:ascii="Segoe UI" w:hAnsi="Segoe UI" w:cs="Segoe UI"/>
          <w:sz w:val="22"/>
        </w:rPr>
        <w:t xml:space="preserve">rokáže, že příslušná část </w:t>
      </w:r>
      <w:r w:rsidR="00E16C82" w:rsidRPr="00F15DCD">
        <w:rPr>
          <w:rFonts w:ascii="Segoe UI" w:hAnsi="Segoe UI" w:cs="Segoe UI"/>
          <w:sz w:val="22"/>
        </w:rPr>
        <w:t>Díla</w:t>
      </w:r>
      <w:r w:rsidR="00C57B19" w:rsidRPr="00F15DCD">
        <w:rPr>
          <w:rFonts w:ascii="Segoe UI" w:hAnsi="Segoe UI" w:cs="Segoe UI"/>
          <w:sz w:val="22"/>
        </w:rPr>
        <w:t xml:space="preserve"> </w:t>
      </w:r>
      <w:r w:rsidRPr="00F15DCD">
        <w:rPr>
          <w:rFonts w:ascii="Segoe UI" w:hAnsi="Segoe UI" w:cs="Segoe UI"/>
          <w:sz w:val="22"/>
        </w:rPr>
        <w:t xml:space="preserve">nevykazuje </w:t>
      </w:r>
      <w:r w:rsidR="001F1994" w:rsidRPr="00F15DCD">
        <w:rPr>
          <w:rFonts w:ascii="Segoe UI" w:hAnsi="Segoe UI" w:cs="Segoe UI"/>
          <w:sz w:val="22"/>
        </w:rPr>
        <w:t>Vady</w:t>
      </w:r>
      <w:r w:rsidR="00C57B19" w:rsidRPr="00F15DCD">
        <w:rPr>
          <w:rFonts w:ascii="Segoe UI" w:hAnsi="Segoe UI" w:cs="Segoe UI"/>
          <w:sz w:val="22"/>
        </w:rPr>
        <w:t xml:space="preserve">, </w:t>
      </w:r>
      <w:r w:rsidR="00FC4D4D" w:rsidRPr="00F15DCD">
        <w:rPr>
          <w:rFonts w:ascii="Segoe UI" w:hAnsi="Segoe UI" w:cs="Segoe UI"/>
          <w:sz w:val="22"/>
        </w:rPr>
        <w:t>je</w:t>
      </w:r>
      <w:r w:rsidR="00C57B19" w:rsidRPr="00F15DCD">
        <w:rPr>
          <w:rFonts w:ascii="Segoe UI" w:hAnsi="Segoe UI" w:cs="Segoe UI"/>
          <w:sz w:val="22"/>
        </w:rPr>
        <w:t xml:space="preserve"> </w:t>
      </w:r>
      <w:r w:rsidR="00FC4D4D" w:rsidRPr="00F15DCD">
        <w:rPr>
          <w:rFonts w:ascii="Segoe UI" w:hAnsi="Segoe UI" w:cs="Segoe UI"/>
          <w:sz w:val="22"/>
        </w:rPr>
        <w:t xml:space="preserve">Zhotovitel oprávněn požadovat po Objednateli náklady, které účelně vynaložil na provedení prací dle odst. </w:t>
      </w:r>
      <w:r w:rsidR="0041657C" w:rsidRPr="00F15DCD">
        <w:rPr>
          <w:rFonts w:ascii="Segoe UI" w:hAnsi="Segoe UI" w:cs="Segoe UI"/>
          <w:sz w:val="22"/>
        </w:rPr>
        <w:fldChar w:fldCharType="begin"/>
      </w:r>
      <w:r w:rsidR="0041657C" w:rsidRPr="00F15DCD">
        <w:rPr>
          <w:rFonts w:ascii="Segoe UI" w:hAnsi="Segoe UI" w:cs="Segoe UI"/>
          <w:sz w:val="22"/>
        </w:rPr>
        <w:instrText xml:space="preserve"> REF _Ref50656429 \n \h  \* MERGEFORMAT </w:instrText>
      </w:r>
      <w:r w:rsidR="0041657C" w:rsidRPr="00F15DCD">
        <w:rPr>
          <w:rFonts w:ascii="Segoe UI" w:hAnsi="Segoe UI" w:cs="Segoe UI"/>
          <w:sz w:val="22"/>
        </w:rPr>
      </w:r>
      <w:r w:rsidR="0041657C" w:rsidRPr="00F15DCD">
        <w:rPr>
          <w:rFonts w:ascii="Segoe UI" w:hAnsi="Segoe UI" w:cs="Segoe UI"/>
          <w:sz w:val="22"/>
        </w:rPr>
        <w:fldChar w:fldCharType="separate"/>
      </w:r>
      <w:r w:rsidR="00C4674D">
        <w:rPr>
          <w:rFonts w:ascii="Segoe UI" w:hAnsi="Segoe UI" w:cs="Segoe UI"/>
          <w:sz w:val="22"/>
        </w:rPr>
        <w:t>14.20</w:t>
      </w:r>
      <w:r w:rsidR="0041657C" w:rsidRPr="00F15DCD">
        <w:rPr>
          <w:rFonts w:ascii="Segoe UI" w:hAnsi="Segoe UI" w:cs="Segoe UI"/>
          <w:sz w:val="22"/>
        </w:rPr>
        <w:fldChar w:fldCharType="end"/>
      </w:r>
      <w:r w:rsidR="00FC4D4D" w:rsidRPr="00F15DCD">
        <w:rPr>
          <w:rFonts w:ascii="Segoe UI" w:hAnsi="Segoe UI" w:cs="Segoe UI"/>
          <w:sz w:val="22"/>
        </w:rPr>
        <w:t xml:space="preserve"> Smlouvy.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w:t>
      </w:r>
      <w:r w:rsidR="0098000D" w:rsidRPr="00F15DCD">
        <w:rPr>
          <w:rFonts w:ascii="Segoe UI" w:hAnsi="Segoe UI" w:cs="Segoe UI"/>
          <w:sz w:val="22"/>
        </w:rPr>
        <w:t>adě, že prohlídka</w:t>
      </w:r>
      <w:r w:rsidRPr="00F15DCD">
        <w:rPr>
          <w:rFonts w:ascii="Segoe UI" w:hAnsi="Segoe UI" w:cs="Segoe UI"/>
          <w:sz w:val="22"/>
        </w:rPr>
        <w:t xml:space="preserve"> p</w:t>
      </w:r>
      <w:r w:rsidR="0098000D" w:rsidRPr="00F15DCD">
        <w:rPr>
          <w:rFonts w:ascii="Segoe UI" w:hAnsi="Segoe UI" w:cs="Segoe UI"/>
          <w:sz w:val="22"/>
        </w:rPr>
        <w:t xml:space="preserve">rokáže, že příslušná část </w:t>
      </w:r>
      <w:r w:rsidR="00E16C82" w:rsidRPr="00F15DCD">
        <w:rPr>
          <w:rFonts w:ascii="Segoe UI" w:hAnsi="Segoe UI" w:cs="Segoe UI"/>
          <w:sz w:val="22"/>
        </w:rPr>
        <w:t>Díla</w:t>
      </w:r>
      <w:r w:rsidR="00C57B19" w:rsidRPr="00F15DCD">
        <w:rPr>
          <w:rFonts w:ascii="Segoe UI" w:hAnsi="Segoe UI" w:cs="Segoe UI"/>
          <w:sz w:val="22"/>
        </w:rPr>
        <w:t xml:space="preserve"> </w:t>
      </w:r>
      <w:r w:rsidRPr="00F15DCD">
        <w:rPr>
          <w:rFonts w:ascii="Segoe UI" w:hAnsi="Segoe UI" w:cs="Segoe UI"/>
          <w:sz w:val="22"/>
        </w:rPr>
        <w:t xml:space="preserve">vykazuje Vady, </w:t>
      </w:r>
      <w:r w:rsidR="0005382F" w:rsidRPr="00F15DCD">
        <w:rPr>
          <w:rFonts w:ascii="Segoe UI" w:hAnsi="Segoe UI" w:cs="Segoe UI"/>
          <w:sz w:val="22"/>
        </w:rPr>
        <w:t xml:space="preserve">pořídí o tom </w:t>
      </w:r>
      <w:r w:rsidR="006F4593" w:rsidRPr="00F15DCD">
        <w:rPr>
          <w:rFonts w:ascii="Segoe UI" w:hAnsi="Segoe UI" w:cs="Segoe UI"/>
          <w:sz w:val="22"/>
        </w:rPr>
        <w:t>Objednatel</w:t>
      </w:r>
      <w:r w:rsidR="0005382F" w:rsidRPr="00F15DCD">
        <w:rPr>
          <w:rFonts w:ascii="Segoe UI" w:hAnsi="Segoe UI" w:cs="Segoe UI"/>
          <w:sz w:val="22"/>
        </w:rPr>
        <w:t xml:space="preserve"> </w:t>
      </w:r>
      <w:r w:rsidR="00027CB6" w:rsidRPr="00F15DCD">
        <w:rPr>
          <w:rFonts w:ascii="Segoe UI" w:hAnsi="Segoe UI" w:cs="Segoe UI"/>
          <w:sz w:val="22"/>
        </w:rPr>
        <w:t xml:space="preserve">a/nebo Správce Stavby </w:t>
      </w:r>
      <w:r w:rsidR="0005382F" w:rsidRPr="00F15DCD">
        <w:rPr>
          <w:rFonts w:ascii="Segoe UI" w:hAnsi="Segoe UI" w:cs="Segoe UI"/>
          <w:sz w:val="22"/>
        </w:rPr>
        <w:t xml:space="preserve">písemný záznam, který předá na místě </w:t>
      </w:r>
      <w:r w:rsidR="006F4593" w:rsidRPr="00F15DCD">
        <w:rPr>
          <w:rFonts w:ascii="Segoe UI" w:hAnsi="Segoe UI" w:cs="Segoe UI"/>
          <w:sz w:val="22"/>
        </w:rPr>
        <w:t>Zhotovitel</w:t>
      </w:r>
      <w:r w:rsidR="0005382F" w:rsidRPr="00F15DCD">
        <w:rPr>
          <w:rFonts w:ascii="Segoe UI" w:hAnsi="Segoe UI" w:cs="Segoe UI"/>
          <w:sz w:val="22"/>
        </w:rPr>
        <w:t>i</w:t>
      </w:r>
      <w:r w:rsidRPr="00F15DCD">
        <w:rPr>
          <w:rFonts w:ascii="Segoe UI" w:hAnsi="Segoe UI" w:cs="Segoe UI"/>
          <w:sz w:val="22"/>
        </w:rPr>
        <w:t>.</w:t>
      </w:r>
      <w:r w:rsidR="00C57B19" w:rsidRPr="00F15DCD">
        <w:rPr>
          <w:rFonts w:ascii="Segoe UI" w:hAnsi="Segoe UI" w:cs="Segoe UI"/>
          <w:sz w:val="22"/>
        </w:rPr>
        <w:t xml:space="preserve"> </w:t>
      </w:r>
      <w:r w:rsidR="006F4593" w:rsidRPr="00F15DCD">
        <w:rPr>
          <w:rFonts w:ascii="Segoe UI" w:hAnsi="Segoe UI" w:cs="Segoe UI"/>
          <w:sz w:val="22"/>
        </w:rPr>
        <w:t>Zhotovitel</w:t>
      </w:r>
      <w:r w:rsidRPr="00F15DCD">
        <w:rPr>
          <w:rFonts w:ascii="Segoe UI" w:hAnsi="Segoe UI" w:cs="Segoe UI"/>
          <w:sz w:val="22"/>
        </w:rPr>
        <w:t>i v</w:t>
      </w:r>
      <w:r w:rsidR="00ED1567" w:rsidRPr="00F15DCD">
        <w:rPr>
          <w:rFonts w:ascii="Segoe UI" w:hAnsi="Segoe UI" w:cs="Segoe UI"/>
          <w:sz w:val="22"/>
        </w:rPr>
        <w:t> </w:t>
      </w:r>
      <w:r w:rsidRPr="00F15DCD">
        <w:rPr>
          <w:rFonts w:ascii="Segoe UI" w:hAnsi="Segoe UI" w:cs="Segoe UI"/>
          <w:sz w:val="22"/>
        </w:rPr>
        <w:t>tomto případě nevzniká právo na jakoukoliv náhradu ani na</w:t>
      </w:r>
      <w:r w:rsidR="00C57B19" w:rsidRPr="00F15DCD">
        <w:rPr>
          <w:rFonts w:ascii="Segoe UI" w:hAnsi="Segoe UI" w:cs="Segoe UI"/>
          <w:sz w:val="22"/>
        </w:rPr>
        <w:t xml:space="preserve"> </w:t>
      </w:r>
      <w:r w:rsidR="0098000D" w:rsidRPr="00F15DCD">
        <w:rPr>
          <w:rFonts w:ascii="Segoe UI" w:hAnsi="Segoe UI" w:cs="Segoe UI"/>
          <w:sz w:val="22"/>
        </w:rPr>
        <w:t>prodloužení termínů dle této Smlouvy.</w:t>
      </w:r>
    </w:p>
    <w:p w14:paraId="3D9CF96F" w14:textId="1E6ED1E1" w:rsidR="00F3046F" w:rsidRPr="00F15DCD" w:rsidRDefault="00261643" w:rsidP="002C047A">
      <w:pPr>
        <w:pStyle w:val="RLTextlnkuslovan"/>
        <w:numPr>
          <w:ilvl w:val="1"/>
          <w:numId w:val="34"/>
        </w:numPr>
        <w:tabs>
          <w:tab w:val="clear" w:pos="1588"/>
          <w:tab w:val="num" w:pos="709"/>
        </w:tabs>
        <w:spacing w:line="240" w:lineRule="auto"/>
        <w:ind w:left="1418"/>
        <w:rPr>
          <w:rFonts w:ascii="Segoe UI" w:hAnsi="Segoe UI" w:cs="Segoe UI"/>
          <w:sz w:val="22"/>
        </w:rPr>
      </w:pPr>
      <w:bookmarkStart w:id="300" w:name="_Hlk191420668"/>
      <w:r w:rsidRPr="00F15DCD">
        <w:rPr>
          <w:rFonts w:ascii="Segoe UI" w:hAnsi="Segoe UI" w:cs="Segoe UI"/>
          <w:sz w:val="22"/>
        </w:rPr>
        <w:t xml:space="preserve">Pokud </w:t>
      </w:r>
      <w:r w:rsidR="006F4593" w:rsidRPr="00F15DCD">
        <w:rPr>
          <w:rFonts w:ascii="Segoe UI" w:hAnsi="Segoe UI" w:cs="Segoe UI"/>
          <w:sz w:val="22"/>
        </w:rPr>
        <w:t>Objednatel</w:t>
      </w:r>
      <w:r w:rsidR="00723605" w:rsidRPr="00F15DCD">
        <w:rPr>
          <w:rFonts w:ascii="Segoe UI" w:hAnsi="Segoe UI" w:cs="Segoe UI"/>
          <w:sz w:val="22"/>
        </w:rPr>
        <w:t xml:space="preserve"> </w:t>
      </w:r>
      <w:r w:rsidRPr="00F15DCD">
        <w:rPr>
          <w:rFonts w:ascii="Segoe UI" w:hAnsi="Segoe UI" w:cs="Segoe UI"/>
          <w:sz w:val="22"/>
        </w:rPr>
        <w:t xml:space="preserve">zjistí, že </w:t>
      </w:r>
      <w:r w:rsidR="006F4593" w:rsidRPr="00F15DCD">
        <w:rPr>
          <w:rFonts w:ascii="Segoe UI" w:hAnsi="Segoe UI" w:cs="Segoe UI"/>
          <w:sz w:val="22"/>
        </w:rPr>
        <w:t>Zhotovitel</w:t>
      </w:r>
      <w:r w:rsidR="00BB6A23" w:rsidRPr="00F15DCD">
        <w:rPr>
          <w:rFonts w:ascii="Segoe UI" w:hAnsi="Segoe UI" w:cs="Segoe UI"/>
          <w:sz w:val="22"/>
        </w:rPr>
        <w:t xml:space="preserve"> či Osoba na s</w:t>
      </w:r>
      <w:r w:rsidRPr="00F15DCD">
        <w:rPr>
          <w:rFonts w:ascii="Segoe UI" w:hAnsi="Segoe UI" w:cs="Segoe UI"/>
          <w:sz w:val="22"/>
        </w:rPr>
        <w:t xml:space="preserve">traně </w:t>
      </w:r>
      <w:r w:rsidR="006F4593" w:rsidRPr="00F15DCD">
        <w:rPr>
          <w:rFonts w:ascii="Segoe UI" w:hAnsi="Segoe UI" w:cs="Segoe UI"/>
          <w:sz w:val="22"/>
        </w:rPr>
        <w:t>Zhotovitel</w:t>
      </w:r>
      <w:r w:rsidRPr="00F15DCD">
        <w:rPr>
          <w:rFonts w:ascii="Segoe UI" w:hAnsi="Segoe UI" w:cs="Segoe UI"/>
          <w:sz w:val="22"/>
        </w:rPr>
        <w:t>e nepostupují podle svých závazků</w:t>
      </w:r>
      <w:r w:rsidR="00C57B19" w:rsidRPr="00F15DCD">
        <w:rPr>
          <w:rFonts w:ascii="Segoe UI" w:hAnsi="Segoe UI" w:cs="Segoe UI"/>
          <w:sz w:val="22"/>
        </w:rPr>
        <w:t xml:space="preserve"> </w:t>
      </w:r>
      <w:r w:rsidR="00A82714" w:rsidRPr="00F15DCD">
        <w:rPr>
          <w:rFonts w:ascii="Segoe UI" w:hAnsi="Segoe UI" w:cs="Segoe UI"/>
          <w:sz w:val="22"/>
        </w:rPr>
        <w:t>podle této S</w:t>
      </w:r>
      <w:r w:rsidRPr="00F15DCD">
        <w:rPr>
          <w:rFonts w:ascii="Segoe UI" w:hAnsi="Segoe UI" w:cs="Segoe UI"/>
          <w:sz w:val="22"/>
        </w:rPr>
        <w:t xml:space="preserve">mlouvy, může </w:t>
      </w:r>
      <w:r w:rsidR="006F4593" w:rsidRPr="00F15DCD">
        <w:rPr>
          <w:rFonts w:ascii="Segoe UI" w:hAnsi="Segoe UI" w:cs="Segoe UI"/>
          <w:sz w:val="22"/>
        </w:rPr>
        <w:t>Objednatel</w:t>
      </w:r>
      <w:r w:rsidR="00A82714" w:rsidRPr="00F15DCD">
        <w:rPr>
          <w:rFonts w:ascii="Segoe UI" w:hAnsi="Segoe UI" w:cs="Segoe UI"/>
          <w:sz w:val="22"/>
        </w:rPr>
        <w:t xml:space="preserve"> a/nebo</w:t>
      </w:r>
      <w:r w:rsidR="00880AB9" w:rsidRPr="00F15DCD">
        <w:rPr>
          <w:rFonts w:ascii="Segoe UI" w:hAnsi="Segoe UI" w:cs="Segoe UI"/>
          <w:sz w:val="22"/>
        </w:rPr>
        <w:t xml:space="preserve"> Správce Stavby</w:t>
      </w:r>
      <w:r w:rsidR="00723605" w:rsidRPr="00F15DCD">
        <w:rPr>
          <w:rFonts w:ascii="Segoe UI" w:hAnsi="Segoe UI" w:cs="Segoe UI"/>
          <w:sz w:val="22"/>
        </w:rPr>
        <w:t xml:space="preserve"> písemně</w:t>
      </w:r>
      <w:r w:rsidR="00070DF5" w:rsidRPr="00F15DCD">
        <w:rPr>
          <w:rFonts w:ascii="Segoe UI" w:hAnsi="Segoe UI" w:cs="Segoe UI"/>
          <w:sz w:val="22"/>
        </w:rPr>
        <w:t xml:space="preserve"> </w:t>
      </w:r>
      <w:r w:rsidRPr="00F15DCD">
        <w:rPr>
          <w:rFonts w:ascii="Segoe UI" w:hAnsi="Segoe UI" w:cs="Segoe UI"/>
          <w:sz w:val="22"/>
        </w:rPr>
        <w:t xml:space="preserve">požadovat nápravu či </w:t>
      </w:r>
      <w:r w:rsidR="00A82714" w:rsidRPr="00F15DCD">
        <w:rPr>
          <w:rFonts w:ascii="Segoe UI" w:hAnsi="Segoe UI" w:cs="Segoe UI"/>
          <w:sz w:val="22"/>
        </w:rPr>
        <w:t>po</w:t>
      </w:r>
      <w:r w:rsidRPr="00F15DCD">
        <w:rPr>
          <w:rFonts w:ascii="Segoe UI" w:hAnsi="Segoe UI" w:cs="Segoe UI"/>
          <w:sz w:val="22"/>
        </w:rPr>
        <w:t>zastavit</w:t>
      </w:r>
      <w:r w:rsidR="00A82714" w:rsidRPr="00F15DCD">
        <w:rPr>
          <w:rFonts w:ascii="Segoe UI" w:hAnsi="Segoe UI" w:cs="Segoe UI"/>
          <w:sz w:val="22"/>
        </w:rPr>
        <w:t xml:space="preserve">, nejdéle však na </w:t>
      </w:r>
      <w:r w:rsidR="00014D65" w:rsidRPr="00F15DCD">
        <w:rPr>
          <w:rFonts w:ascii="Segoe UI" w:hAnsi="Segoe UI" w:cs="Segoe UI"/>
          <w:sz w:val="22"/>
        </w:rPr>
        <w:t xml:space="preserve">dobu, než bude pochybení odstraněno a odstranění potvrzeno osobou oprávněnou </w:t>
      </w:r>
      <w:r w:rsidR="00014D65" w:rsidRPr="00F15DCD">
        <w:rPr>
          <w:rFonts w:ascii="Segoe UI" w:hAnsi="Segoe UI" w:cs="Segoe UI"/>
          <w:sz w:val="22"/>
        </w:rPr>
        <w:lastRenderedPageBreak/>
        <w:t>k</w:t>
      </w:r>
      <w:r w:rsidR="00ED1567" w:rsidRPr="00F15DCD">
        <w:rPr>
          <w:rFonts w:ascii="Segoe UI" w:hAnsi="Segoe UI" w:cs="Segoe UI"/>
          <w:sz w:val="22"/>
        </w:rPr>
        <w:t> </w:t>
      </w:r>
      <w:r w:rsidR="009D739D" w:rsidRPr="00F15DCD">
        <w:rPr>
          <w:rFonts w:ascii="Segoe UI" w:hAnsi="Segoe UI" w:cs="Segoe UI"/>
          <w:sz w:val="22"/>
        </w:rPr>
        <w:t>tom</w:t>
      </w:r>
      <w:r w:rsidR="00014D65" w:rsidRPr="00F15DCD">
        <w:rPr>
          <w:rFonts w:ascii="Segoe UI" w:hAnsi="Segoe UI" w:cs="Segoe UI"/>
          <w:sz w:val="22"/>
        </w:rPr>
        <w:t xml:space="preserve">u </w:t>
      </w:r>
      <w:r w:rsidR="006F4593" w:rsidRPr="00F15DCD">
        <w:rPr>
          <w:rFonts w:ascii="Segoe UI" w:hAnsi="Segoe UI" w:cs="Segoe UI"/>
          <w:sz w:val="22"/>
        </w:rPr>
        <w:t>Objednatel</w:t>
      </w:r>
      <w:r w:rsidR="00014D65" w:rsidRPr="00F15DCD">
        <w:rPr>
          <w:rFonts w:ascii="Segoe UI" w:hAnsi="Segoe UI" w:cs="Segoe UI"/>
          <w:sz w:val="22"/>
        </w:rPr>
        <w:t>em</w:t>
      </w:r>
      <w:r w:rsidR="00A82714" w:rsidRPr="00F15DCD">
        <w:rPr>
          <w:rFonts w:ascii="Segoe UI" w:hAnsi="Segoe UI" w:cs="Segoe UI"/>
          <w:sz w:val="22"/>
        </w:rPr>
        <w:t>,</w:t>
      </w:r>
      <w:r w:rsidRPr="00F15DCD">
        <w:rPr>
          <w:rFonts w:ascii="Segoe UI" w:hAnsi="Segoe UI" w:cs="Segoe UI"/>
          <w:sz w:val="22"/>
        </w:rPr>
        <w:t xml:space="preserve"> provádění </w:t>
      </w:r>
      <w:r w:rsidR="00A82714" w:rsidRPr="00F15DCD">
        <w:rPr>
          <w:rFonts w:ascii="Segoe UI" w:hAnsi="Segoe UI" w:cs="Segoe UI"/>
          <w:sz w:val="22"/>
        </w:rPr>
        <w:t>dalších</w:t>
      </w:r>
      <w:r w:rsidRPr="00F15DCD">
        <w:rPr>
          <w:rFonts w:ascii="Segoe UI" w:hAnsi="Segoe UI" w:cs="Segoe UI"/>
          <w:sz w:val="22"/>
        </w:rPr>
        <w:t xml:space="preserve"> činností</w:t>
      </w:r>
      <w:r w:rsidR="00A82714" w:rsidRPr="00F15DCD">
        <w:rPr>
          <w:rFonts w:ascii="Segoe UI" w:hAnsi="Segoe UI" w:cs="Segoe UI"/>
          <w:sz w:val="22"/>
        </w:rPr>
        <w:t xml:space="preserve"> </w:t>
      </w:r>
      <w:r w:rsidR="006F4593" w:rsidRPr="00F15DCD">
        <w:rPr>
          <w:rFonts w:ascii="Segoe UI" w:hAnsi="Segoe UI" w:cs="Segoe UI"/>
          <w:sz w:val="22"/>
        </w:rPr>
        <w:t>Zhotovitel</w:t>
      </w:r>
      <w:r w:rsidR="00A82714" w:rsidRPr="00F15DCD">
        <w:rPr>
          <w:rFonts w:ascii="Segoe UI" w:hAnsi="Segoe UI" w:cs="Segoe UI"/>
          <w:sz w:val="22"/>
        </w:rPr>
        <w:t>e v</w:t>
      </w:r>
      <w:r w:rsidR="00ED1567" w:rsidRPr="00F15DCD">
        <w:rPr>
          <w:rFonts w:ascii="Segoe UI" w:hAnsi="Segoe UI" w:cs="Segoe UI"/>
          <w:sz w:val="22"/>
        </w:rPr>
        <w:t> </w:t>
      </w:r>
      <w:r w:rsidR="00A82714" w:rsidRPr="00F15DCD">
        <w:rPr>
          <w:rFonts w:ascii="Segoe UI" w:hAnsi="Segoe UI" w:cs="Segoe UI"/>
          <w:sz w:val="22"/>
        </w:rPr>
        <w:t xml:space="preserve">rámci </w:t>
      </w:r>
      <w:r w:rsidR="00553A2C" w:rsidRPr="00F15DCD">
        <w:rPr>
          <w:rFonts w:ascii="Segoe UI" w:hAnsi="Segoe UI" w:cs="Segoe UI"/>
          <w:sz w:val="22"/>
        </w:rPr>
        <w:t>Stavby</w:t>
      </w:r>
      <w:r w:rsidR="00571D4A"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A82714" w:rsidRPr="00F15DCD">
        <w:rPr>
          <w:rFonts w:ascii="Segoe UI" w:hAnsi="Segoe UI" w:cs="Segoe UI"/>
          <w:sz w:val="22"/>
        </w:rPr>
        <w:t>,</w:t>
      </w:r>
      <w:r w:rsidRPr="00F15DCD">
        <w:rPr>
          <w:rFonts w:ascii="Segoe UI" w:hAnsi="Segoe UI" w:cs="Segoe UI"/>
          <w:sz w:val="22"/>
        </w:rPr>
        <w:t xml:space="preserve"> a dále</w:t>
      </w:r>
      <w:r w:rsidR="00C57B19" w:rsidRPr="00F15DCD">
        <w:rPr>
          <w:rFonts w:ascii="Segoe UI" w:hAnsi="Segoe UI" w:cs="Segoe UI"/>
          <w:sz w:val="22"/>
        </w:rPr>
        <w:t xml:space="preserve"> </w:t>
      </w:r>
      <w:r w:rsidR="00A82714" w:rsidRPr="00F15DCD">
        <w:rPr>
          <w:rFonts w:ascii="Segoe UI" w:hAnsi="Segoe UI" w:cs="Segoe UI"/>
          <w:sz w:val="22"/>
        </w:rPr>
        <w:t xml:space="preserve">žádat </w:t>
      </w:r>
      <w:r w:rsidRPr="00F15DCD">
        <w:rPr>
          <w:rFonts w:ascii="Segoe UI" w:hAnsi="Segoe UI" w:cs="Segoe UI"/>
          <w:sz w:val="22"/>
        </w:rPr>
        <w:t>náhradu nákladů spojených s</w:t>
      </w:r>
      <w:r w:rsidR="00ED1567" w:rsidRPr="00F15DCD">
        <w:rPr>
          <w:rFonts w:ascii="Segoe UI" w:hAnsi="Segoe UI" w:cs="Segoe UI"/>
          <w:sz w:val="22"/>
        </w:rPr>
        <w:t> </w:t>
      </w:r>
      <w:r w:rsidR="00A82714" w:rsidRPr="00F15DCD">
        <w:rPr>
          <w:rFonts w:ascii="Segoe UI" w:hAnsi="Segoe UI" w:cs="Segoe UI"/>
          <w:sz w:val="22"/>
        </w:rPr>
        <w:t>kontrolou</w:t>
      </w:r>
      <w:r w:rsidRPr="00F15DCD">
        <w:rPr>
          <w:rFonts w:ascii="Segoe UI" w:hAnsi="Segoe UI" w:cs="Segoe UI"/>
          <w:sz w:val="22"/>
        </w:rPr>
        <w:t xml:space="preserve">. </w:t>
      </w:r>
      <w:r w:rsidR="00A60922" w:rsidRPr="00F15DCD">
        <w:rPr>
          <w:rFonts w:ascii="Segoe UI" w:hAnsi="Segoe UI" w:cs="Segoe UI"/>
          <w:sz w:val="22"/>
        </w:rPr>
        <w:t xml:space="preserve">Písemný požadavek bude obsahovat popis pochybení a odůvodnění požadavku. </w:t>
      </w:r>
      <w:r w:rsidR="006F4593" w:rsidRPr="00F15DCD">
        <w:rPr>
          <w:rFonts w:ascii="Segoe UI" w:hAnsi="Segoe UI" w:cs="Segoe UI"/>
          <w:sz w:val="22"/>
        </w:rPr>
        <w:t>Zhotovitel</w:t>
      </w:r>
      <w:r w:rsidR="00A82714" w:rsidRPr="00F15DCD">
        <w:rPr>
          <w:rFonts w:ascii="Segoe UI" w:hAnsi="Segoe UI" w:cs="Segoe UI"/>
          <w:sz w:val="22"/>
        </w:rPr>
        <w:t xml:space="preserve"> se zavazuje řádně a včas splnit požadavky v</w:t>
      </w:r>
      <w:r w:rsidR="00ED1567" w:rsidRPr="00F15DCD">
        <w:rPr>
          <w:rFonts w:ascii="Segoe UI" w:hAnsi="Segoe UI" w:cs="Segoe UI"/>
          <w:sz w:val="22"/>
        </w:rPr>
        <w:t> </w:t>
      </w:r>
      <w:r w:rsidR="00A82714" w:rsidRPr="00F15DCD">
        <w:rPr>
          <w:rFonts w:ascii="Segoe UI" w:hAnsi="Segoe UI" w:cs="Segoe UI"/>
          <w:sz w:val="22"/>
        </w:rPr>
        <w:t>souladu s</w:t>
      </w:r>
      <w:r w:rsidR="00ED1567" w:rsidRPr="00F15DCD">
        <w:rPr>
          <w:rFonts w:ascii="Segoe UI" w:hAnsi="Segoe UI" w:cs="Segoe UI"/>
          <w:sz w:val="22"/>
        </w:rPr>
        <w:t> </w:t>
      </w:r>
      <w:r w:rsidR="00A82714" w:rsidRPr="00F15DCD">
        <w:rPr>
          <w:rFonts w:ascii="Segoe UI" w:hAnsi="Segoe UI" w:cs="Segoe UI"/>
          <w:sz w:val="22"/>
        </w:rPr>
        <w:t>předcházející větou</w:t>
      </w:r>
      <w:r w:rsidR="00723605" w:rsidRPr="00F15DCD">
        <w:rPr>
          <w:rFonts w:ascii="Segoe UI" w:hAnsi="Segoe UI" w:cs="Segoe UI"/>
          <w:sz w:val="22"/>
        </w:rPr>
        <w:t>; to neplatí v</w:t>
      </w:r>
      <w:r w:rsidR="00ED1567" w:rsidRPr="00F15DCD">
        <w:rPr>
          <w:rFonts w:ascii="Segoe UI" w:hAnsi="Segoe UI" w:cs="Segoe UI"/>
          <w:sz w:val="22"/>
        </w:rPr>
        <w:t> </w:t>
      </w:r>
      <w:r w:rsidR="00723605" w:rsidRPr="00F15DCD">
        <w:rPr>
          <w:rFonts w:ascii="Segoe UI" w:hAnsi="Segoe UI" w:cs="Segoe UI"/>
          <w:sz w:val="22"/>
        </w:rPr>
        <w:t>případě, že se takové požadavky ukáží jako neoprávněné</w:t>
      </w:r>
      <w:r w:rsidR="00A82714" w:rsidRPr="00F15DCD">
        <w:rPr>
          <w:rFonts w:ascii="Segoe UI" w:hAnsi="Segoe UI" w:cs="Segoe UI"/>
          <w:sz w:val="22"/>
        </w:rPr>
        <w:t xml:space="preserve">. </w:t>
      </w:r>
      <w:r w:rsidR="006F4593" w:rsidRPr="00F15DCD">
        <w:rPr>
          <w:rFonts w:ascii="Segoe UI" w:hAnsi="Segoe UI" w:cs="Segoe UI"/>
          <w:sz w:val="22"/>
        </w:rPr>
        <w:t>Zhotovitel</w:t>
      </w:r>
      <w:r w:rsidR="00A82714" w:rsidRPr="00F15DCD">
        <w:rPr>
          <w:rFonts w:ascii="Segoe UI" w:hAnsi="Segoe UI" w:cs="Segoe UI"/>
          <w:sz w:val="22"/>
        </w:rPr>
        <w:t xml:space="preserve"> se zavazuje bezodkladně písemně informovat </w:t>
      </w:r>
      <w:r w:rsidR="006F4593" w:rsidRPr="00F15DCD">
        <w:rPr>
          <w:rFonts w:ascii="Segoe UI" w:hAnsi="Segoe UI" w:cs="Segoe UI"/>
          <w:sz w:val="22"/>
        </w:rPr>
        <w:t>Objednatel</w:t>
      </w:r>
      <w:r w:rsidR="00A82714" w:rsidRPr="00F15DCD">
        <w:rPr>
          <w:rFonts w:ascii="Segoe UI" w:hAnsi="Segoe UI" w:cs="Segoe UI"/>
          <w:sz w:val="22"/>
        </w:rPr>
        <w:t xml:space="preserve">e </w:t>
      </w:r>
      <w:r w:rsidR="001D6EBA" w:rsidRPr="00F15DCD">
        <w:rPr>
          <w:rFonts w:ascii="Segoe UI" w:hAnsi="Segoe UI" w:cs="Segoe UI"/>
          <w:sz w:val="22"/>
        </w:rPr>
        <w:t xml:space="preserve">o </w:t>
      </w:r>
      <w:r w:rsidR="00A82714" w:rsidRPr="00F15DCD">
        <w:rPr>
          <w:rFonts w:ascii="Segoe UI" w:hAnsi="Segoe UI" w:cs="Segoe UI"/>
          <w:sz w:val="22"/>
        </w:rPr>
        <w:t xml:space="preserve">kontrole a zjištěních provedených Kontrolním orgánem. </w:t>
      </w:r>
      <w:r w:rsidRPr="00F15DCD">
        <w:rPr>
          <w:rFonts w:ascii="Segoe UI" w:hAnsi="Segoe UI" w:cs="Segoe UI"/>
          <w:sz w:val="22"/>
        </w:rPr>
        <w:t xml:space="preserve">Pro vyloučení pochybností se uvádí, že </w:t>
      </w:r>
      <w:r w:rsidR="006F4593" w:rsidRPr="00F15DCD">
        <w:rPr>
          <w:rFonts w:ascii="Segoe UI" w:hAnsi="Segoe UI" w:cs="Segoe UI"/>
          <w:sz w:val="22"/>
        </w:rPr>
        <w:t>Zhotovitel</w:t>
      </w:r>
      <w:r w:rsidR="00C57B19" w:rsidRPr="00F15DCD">
        <w:rPr>
          <w:rFonts w:ascii="Segoe UI" w:hAnsi="Segoe UI" w:cs="Segoe UI"/>
          <w:sz w:val="22"/>
        </w:rPr>
        <w:t xml:space="preserve"> </w:t>
      </w:r>
      <w:r w:rsidRPr="00F15DCD">
        <w:rPr>
          <w:rFonts w:ascii="Segoe UI" w:hAnsi="Segoe UI" w:cs="Segoe UI"/>
          <w:sz w:val="22"/>
        </w:rPr>
        <w:t>nebude mít v</w:t>
      </w:r>
      <w:r w:rsidR="00ED1567" w:rsidRPr="00F15DCD">
        <w:rPr>
          <w:rFonts w:ascii="Segoe UI" w:hAnsi="Segoe UI" w:cs="Segoe UI"/>
          <w:sz w:val="22"/>
        </w:rPr>
        <w:t> </w:t>
      </w:r>
      <w:r w:rsidRPr="00F15DCD">
        <w:rPr>
          <w:rFonts w:ascii="Segoe UI" w:hAnsi="Segoe UI" w:cs="Segoe UI"/>
          <w:sz w:val="22"/>
        </w:rPr>
        <w:t>takovém případě nárok na jakoukoliv n</w:t>
      </w:r>
      <w:r w:rsidR="00A82714" w:rsidRPr="00F15DCD">
        <w:rPr>
          <w:rFonts w:ascii="Segoe UI" w:hAnsi="Segoe UI" w:cs="Segoe UI"/>
          <w:sz w:val="22"/>
        </w:rPr>
        <w:t>áhradu či na prodlou</w:t>
      </w:r>
      <w:r w:rsidR="00EC58AC" w:rsidRPr="00F15DCD">
        <w:rPr>
          <w:rFonts w:ascii="Segoe UI" w:hAnsi="Segoe UI" w:cs="Segoe UI"/>
          <w:sz w:val="22"/>
        </w:rPr>
        <w:t>žení termínů dle této Smlouvy.</w:t>
      </w:r>
      <w:r w:rsidR="00D94F01" w:rsidRPr="00F15DCD">
        <w:rPr>
          <w:rFonts w:ascii="Segoe UI" w:hAnsi="Segoe UI" w:cs="Segoe UI"/>
          <w:sz w:val="22"/>
        </w:rPr>
        <w:t xml:space="preserve"> </w:t>
      </w:r>
    </w:p>
    <w:bookmarkEnd w:id="300"/>
    <w:p w14:paraId="564F75AB" w14:textId="68213FF5" w:rsidR="007024D9" w:rsidRPr="00F15DCD" w:rsidRDefault="007024D9" w:rsidP="007437D6">
      <w:pPr>
        <w:pStyle w:val="RLTextlnkuslovan"/>
        <w:keepNext/>
        <w:spacing w:line="240" w:lineRule="auto"/>
        <w:ind w:firstLine="709"/>
        <w:rPr>
          <w:rFonts w:ascii="Segoe UI" w:hAnsi="Segoe UI" w:cs="Segoe UI"/>
          <w:b/>
          <w:bCs/>
          <w:sz w:val="22"/>
        </w:rPr>
      </w:pPr>
      <w:r w:rsidRPr="00F15DCD">
        <w:rPr>
          <w:rFonts w:ascii="Segoe UI" w:hAnsi="Segoe UI" w:cs="Segoe UI"/>
          <w:b/>
          <w:bCs/>
          <w:sz w:val="22"/>
        </w:rPr>
        <w:t>Stavební deník</w:t>
      </w:r>
    </w:p>
    <w:p w14:paraId="1AF3389C" w14:textId="2EF41E50" w:rsidR="00E800BA" w:rsidRPr="00F15DCD" w:rsidRDefault="006439E2" w:rsidP="002C047A">
      <w:pPr>
        <w:pStyle w:val="RLTextlnkuslovan"/>
        <w:numPr>
          <w:ilvl w:val="1"/>
          <w:numId w:val="98"/>
        </w:numPr>
        <w:spacing w:line="240" w:lineRule="auto"/>
        <w:ind w:left="1418" w:hanging="709"/>
        <w:rPr>
          <w:rFonts w:ascii="Segoe UI" w:hAnsi="Segoe UI" w:cs="Segoe UI"/>
          <w:sz w:val="22"/>
        </w:rPr>
      </w:pPr>
      <w:r w:rsidRPr="00F15DCD">
        <w:rPr>
          <w:rFonts w:ascii="Segoe UI" w:hAnsi="Segoe UI" w:cs="Segoe UI"/>
          <w:sz w:val="22"/>
        </w:rPr>
        <w:t xml:space="preserve">Zhotovitel je povinen vést ode dne, kdy byly zahájeny stavební práce na Staveništi, stavební deník, a to až do dne odstranění Vad. </w:t>
      </w:r>
      <w:r w:rsidR="002C4094" w:rsidRPr="00F15DCD">
        <w:rPr>
          <w:rFonts w:ascii="Segoe UI" w:hAnsi="Segoe UI" w:cs="Segoe UI"/>
          <w:sz w:val="22"/>
        </w:rPr>
        <w:t xml:space="preserve">Po odstranění Vad je Zhotovitel povinen předat stavební deník Objednateli. </w:t>
      </w:r>
      <w:r w:rsidR="00E800BA" w:rsidRPr="00F15DCD">
        <w:rPr>
          <w:rFonts w:ascii="Segoe UI" w:hAnsi="Segoe UI" w:cs="Segoe UI"/>
          <w:sz w:val="22"/>
          <w:szCs w:val="22"/>
        </w:rPr>
        <w:t xml:space="preserve"> </w:t>
      </w:r>
    </w:p>
    <w:p w14:paraId="1E58F88D" w14:textId="14095933" w:rsidR="002C4094" w:rsidRPr="00F15DCD" w:rsidRDefault="002C4094" w:rsidP="002C047A">
      <w:pPr>
        <w:pStyle w:val="RLTextlnkuslovan"/>
        <w:numPr>
          <w:ilvl w:val="1"/>
          <w:numId w:val="98"/>
        </w:numPr>
        <w:spacing w:line="240" w:lineRule="auto"/>
        <w:ind w:left="1418" w:hanging="709"/>
        <w:rPr>
          <w:rFonts w:ascii="Segoe UI" w:hAnsi="Segoe UI" w:cs="Segoe UI"/>
          <w:sz w:val="22"/>
          <w:szCs w:val="22"/>
        </w:rPr>
      </w:pPr>
      <w:bookmarkStart w:id="301" w:name="_Hlk64361990"/>
      <w:r w:rsidRPr="00F15DCD">
        <w:rPr>
          <w:rFonts w:ascii="Segoe UI" w:hAnsi="Segoe UI" w:cs="Segoe UI"/>
          <w:sz w:val="22"/>
          <w:szCs w:val="22"/>
        </w:rPr>
        <w:t>Zhotovitel zajistí vedení stavebního deníku v</w:t>
      </w:r>
      <w:r w:rsidR="00ED1567" w:rsidRPr="00F15DCD">
        <w:rPr>
          <w:rFonts w:ascii="Segoe UI" w:hAnsi="Segoe UI" w:cs="Segoe UI"/>
          <w:sz w:val="22"/>
          <w:szCs w:val="22"/>
        </w:rPr>
        <w:t> </w:t>
      </w:r>
      <w:r w:rsidRPr="00F15DCD">
        <w:rPr>
          <w:rFonts w:ascii="Segoe UI" w:hAnsi="Segoe UI" w:cs="Segoe UI"/>
          <w:sz w:val="22"/>
          <w:szCs w:val="22"/>
        </w:rPr>
        <w:t>souladu s</w:t>
      </w:r>
      <w:r w:rsidR="009E7D63" w:rsidRPr="00F15DCD">
        <w:rPr>
          <w:rFonts w:ascii="Segoe UI" w:hAnsi="Segoe UI" w:cs="Segoe UI"/>
          <w:sz w:val="22"/>
          <w:szCs w:val="22"/>
        </w:rPr>
        <w:t>e</w:t>
      </w:r>
      <w:r w:rsidR="00C803E6" w:rsidRPr="00F15DCD">
        <w:rPr>
          <w:rFonts w:ascii="Segoe UI" w:hAnsi="Segoe UI" w:cs="Segoe UI"/>
          <w:sz w:val="22"/>
          <w:szCs w:val="22"/>
        </w:rPr>
        <w:t> </w:t>
      </w:r>
      <w:r w:rsidRPr="00F15DCD">
        <w:rPr>
          <w:rFonts w:ascii="Segoe UI" w:hAnsi="Segoe UI" w:cs="Segoe UI"/>
          <w:sz w:val="22"/>
          <w:szCs w:val="22"/>
        </w:rPr>
        <w:t>SZ</w:t>
      </w:r>
      <w:r w:rsidR="00C349DE" w:rsidRPr="00F15DCD">
        <w:rPr>
          <w:rFonts w:ascii="Segoe UI" w:hAnsi="Segoe UI" w:cs="Segoe UI"/>
          <w:sz w:val="22"/>
          <w:szCs w:val="22"/>
        </w:rPr>
        <w:t xml:space="preserve"> a</w:t>
      </w:r>
      <w:r w:rsidR="001C6F0C" w:rsidRPr="00F15DCD">
        <w:rPr>
          <w:rFonts w:ascii="Segoe UI" w:hAnsi="Segoe UI" w:cs="Segoe UI"/>
          <w:sz w:val="22"/>
          <w:szCs w:val="22"/>
        </w:rPr>
        <w:t xml:space="preserve"> VDS</w:t>
      </w:r>
      <w:r w:rsidR="00DB06AA" w:rsidRPr="00F15DCD">
        <w:rPr>
          <w:rFonts w:ascii="Segoe UI" w:hAnsi="Segoe UI" w:cs="Segoe UI"/>
          <w:sz w:val="22"/>
          <w:szCs w:val="22"/>
        </w:rPr>
        <w:t xml:space="preserve"> v</w:t>
      </w:r>
      <w:r w:rsidR="00D163B0" w:rsidRPr="00F15DCD">
        <w:rPr>
          <w:rFonts w:ascii="Segoe UI" w:hAnsi="Segoe UI" w:cs="Segoe UI"/>
          <w:sz w:val="22"/>
          <w:szCs w:val="22"/>
        </w:rPr>
        <w:t xml:space="preserve"> celém rozsahu v </w:t>
      </w:r>
      <w:r w:rsidR="00DB06AA" w:rsidRPr="00F15DCD">
        <w:rPr>
          <w:rFonts w:ascii="Segoe UI" w:hAnsi="Segoe UI" w:cs="Segoe UI"/>
          <w:sz w:val="22"/>
          <w:szCs w:val="22"/>
        </w:rPr>
        <w:t>elektronické podobě</w:t>
      </w:r>
      <w:r w:rsidRPr="00F15DCD">
        <w:rPr>
          <w:rFonts w:ascii="Segoe UI" w:hAnsi="Segoe UI" w:cs="Segoe UI"/>
          <w:sz w:val="22"/>
          <w:szCs w:val="22"/>
        </w:rPr>
        <w:t xml:space="preserve">. Zhotovitel zapisuje do stavebního deníku všechny důležité okolnosti týkající se </w:t>
      </w:r>
      <w:r w:rsidR="003B6F1C" w:rsidRPr="00F15DCD">
        <w:rPr>
          <w:rFonts w:ascii="Segoe UI" w:hAnsi="Segoe UI" w:cs="Segoe UI"/>
          <w:sz w:val="22"/>
          <w:szCs w:val="22"/>
        </w:rPr>
        <w:t>S</w:t>
      </w:r>
      <w:r w:rsidRPr="00F15DCD">
        <w:rPr>
          <w:rFonts w:ascii="Segoe UI" w:hAnsi="Segoe UI" w:cs="Segoe UI"/>
          <w:sz w:val="22"/>
          <w:szCs w:val="22"/>
        </w:rPr>
        <w:t xml:space="preserve">tavby a skutečnosti rozhodné pro plnění této </w:t>
      </w:r>
      <w:r w:rsidR="001C6F0C" w:rsidRPr="00F15DCD">
        <w:rPr>
          <w:rFonts w:ascii="Segoe UI" w:hAnsi="Segoe UI" w:cs="Segoe UI"/>
          <w:sz w:val="22"/>
          <w:szCs w:val="22"/>
        </w:rPr>
        <w:t>S</w:t>
      </w:r>
      <w:r w:rsidRPr="00F15DCD">
        <w:rPr>
          <w:rFonts w:ascii="Segoe UI" w:hAnsi="Segoe UI" w:cs="Segoe UI"/>
          <w:sz w:val="22"/>
          <w:szCs w:val="22"/>
        </w:rPr>
        <w:t>mlouvy, zejména časový postup prací, odchylky od Harmonogramu</w:t>
      </w:r>
      <w:r w:rsidR="00B30955" w:rsidRPr="00F15DCD">
        <w:rPr>
          <w:rFonts w:ascii="Segoe UI" w:hAnsi="Segoe UI" w:cs="Segoe UI"/>
          <w:sz w:val="22"/>
          <w:szCs w:val="22"/>
        </w:rPr>
        <w:t>/Podrobného harmonogramu</w:t>
      </w:r>
      <w:r w:rsidRPr="00F15DCD">
        <w:rPr>
          <w:rFonts w:ascii="Segoe UI" w:hAnsi="Segoe UI" w:cs="Segoe UI"/>
          <w:sz w:val="22"/>
          <w:szCs w:val="22"/>
        </w:rPr>
        <w:t xml:space="preserve"> nebo od podmínek stanovených rozhodnutím nebo opatřením, popřípadě další údaje nutné pro posouzení prací </w:t>
      </w:r>
      <w:r w:rsidR="0006189B" w:rsidRPr="00F15DCD">
        <w:rPr>
          <w:rFonts w:ascii="Segoe UI" w:hAnsi="Segoe UI" w:cs="Segoe UI"/>
          <w:sz w:val="22"/>
          <w:szCs w:val="22"/>
        </w:rPr>
        <w:t>Kontrolními orgány</w:t>
      </w:r>
      <w:r w:rsidRPr="00F15DCD">
        <w:rPr>
          <w:rFonts w:ascii="Segoe UI" w:hAnsi="Segoe UI" w:cs="Segoe UI"/>
          <w:sz w:val="22"/>
          <w:szCs w:val="22"/>
        </w:rPr>
        <w:t>,</w:t>
      </w:r>
      <w:r w:rsidR="004A15D3" w:rsidRPr="00F15DCD">
        <w:rPr>
          <w:rFonts w:ascii="Segoe UI" w:hAnsi="Segoe UI" w:cs="Segoe UI"/>
          <w:sz w:val="22"/>
          <w:szCs w:val="22"/>
        </w:rPr>
        <w:t xml:space="preserve"> zdůvodnění nepodstatných odchylek od Harmonogramu</w:t>
      </w:r>
      <w:r w:rsidR="00B30955" w:rsidRPr="00F15DCD">
        <w:rPr>
          <w:rFonts w:ascii="Segoe UI" w:hAnsi="Segoe UI" w:cs="Segoe UI"/>
          <w:sz w:val="22"/>
          <w:szCs w:val="22"/>
        </w:rPr>
        <w:t>/Podrobného harmonogramu</w:t>
      </w:r>
      <w:r w:rsidR="004A15D3" w:rsidRPr="00F15DCD">
        <w:rPr>
          <w:rFonts w:ascii="Segoe UI" w:hAnsi="Segoe UI" w:cs="Segoe UI"/>
          <w:sz w:val="22"/>
          <w:szCs w:val="22"/>
        </w:rPr>
        <w:t>. Zhotovitel bude</w:t>
      </w:r>
      <w:r w:rsidRPr="00F15DCD">
        <w:rPr>
          <w:rFonts w:ascii="Segoe UI" w:hAnsi="Segoe UI" w:cs="Segoe UI"/>
          <w:sz w:val="22"/>
          <w:szCs w:val="22"/>
        </w:rPr>
        <w:t xml:space="preserve"> provádět zápisy všech rozhodných a významných skutečností o průběhu stavby</w:t>
      </w:r>
      <w:r w:rsidR="004A15D3" w:rsidRPr="00F15DCD">
        <w:rPr>
          <w:rFonts w:ascii="Segoe UI" w:hAnsi="Segoe UI" w:cs="Segoe UI"/>
          <w:sz w:val="22"/>
          <w:szCs w:val="22"/>
        </w:rPr>
        <w:t xml:space="preserve"> denně</w:t>
      </w:r>
      <w:r w:rsidR="00DB06AA" w:rsidRPr="00F15DCD">
        <w:rPr>
          <w:rFonts w:ascii="Segoe UI" w:hAnsi="Segoe UI" w:cs="Segoe UI"/>
          <w:sz w:val="22"/>
          <w:szCs w:val="22"/>
        </w:rPr>
        <w:t>, přičemž podpisy budou</w:t>
      </w:r>
      <w:r w:rsidR="000C1F90" w:rsidRPr="00F15DCD">
        <w:rPr>
          <w:rFonts w:ascii="Segoe UI" w:hAnsi="Segoe UI" w:cs="Segoe UI"/>
          <w:sz w:val="22"/>
          <w:szCs w:val="22"/>
        </w:rPr>
        <w:t xml:space="preserve"> – vyjma vážných objektivních důvodů -</w:t>
      </w:r>
      <w:r w:rsidR="00DB06AA" w:rsidRPr="00F15DCD">
        <w:rPr>
          <w:rFonts w:ascii="Segoe UI" w:hAnsi="Segoe UI" w:cs="Segoe UI"/>
          <w:sz w:val="22"/>
          <w:szCs w:val="22"/>
        </w:rPr>
        <w:t xml:space="preserve"> k zápisům připojovány vždy v den provedení zápisu</w:t>
      </w:r>
      <w:r w:rsidRPr="00F15DCD">
        <w:rPr>
          <w:rFonts w:ascii="Segoe UI" w:hAnsi="Segoe UI" w:cs="Segoe UI"/>
          <w:sz w:val="22"/>
          <w:szCs w:val="22"/>
        </w:rPr>
        <w:t xml:space="preserve">. Zápisy ve stavebním deníku budou podepsány </w:t>
      </w:r>
      <w:r w:rsidR="00C349DE" w:rsidRPr="00F15DCD">
        <w:rPr>
          <w:rFonts w:ascii="Segoe UI" w:hAnsi="Segoe UI" w:cs="Segoe UI"/>
          <w:sz w:val="22"/>
          <w:szCs w:val="22"/>
        </w:rPr>
        <w:t xml:space="preserve">elektronickým podpisem </w:t>
      </w:r>
      <w:r w:rsidRPr="00F15DCD">
        <w:rPr>
          <w:rFonts w:ascii="Segoe UI" w:hAnsi="Segoe UI" w:cs="Segoe UI"/>
          <w:sz w:val="22"/>
          <w:szCs w:val="22"/>
        </w:rPr>
        <w:t>Zhotovitele</w:t>
      </w:r>
      <w:r w:rsidR="007249C5" w:rsidRPr="00F15DCD">
        <w:rPr>
          <w:rFonts w:ascii="Segoe UI" w:hAnsi="Segoe UI" w:cs="Segoe UI"/>
          <w:sz w:val="22"/>
          <w:szCs w:val="22"/>
        </w:rPr>
        <w:t>, nedohodnou-li se strany na kompletním vedení stavebního deníku v</w:t>
      </w:r>
      <w:r w:rsidR="00ED1567" w:rsidRPr="00F15DCD">
        <w:rPr>
          <w:rFonts w:ascii="Segoe UI" w:hAnsi="Segoe UI" w:cs="Segoe UI"/>
          <w:sz w:val="22"/>
          <w:szCs w:val="22"/>
        </w:rPr>
        <w:t> </w:t>
      </w:r>
      <w:r w:rsidR="007249C5" w:rsidRPr="00F15DCD">
        <w:rPr>
          <w:rFonts w:ascii="Segoe UI" w:hAnsi="Segoe UI" w:cs="Segoe UI"/>
          <w:sz w:val="22"/>
          <w:szCs w:val="22"/>
        </w:rPr>
        <w:t>elektronické podobě využitím SW produktu</w:t>
      </w:r>
      <w:r w:rsidR="00CB0923" w:rsidRPr="00F15DCD">
        <w:rPr>
          <w:rFonts w:ascii="Segoe UI" w:hAnsi="Segoe UI" w:cs="Segoe UI"/>
          <w:sz w:val="22"/>
          <w:szCs w:val="22"/>
        </w:rPr>
        <w:t>.</w:t>
      </w:r>
      <w:r w:rsidRPr="00F15DCD">
        <w:rPr>
          <w:rFonts w:ascii="Segoe UI" w:hAnsi="Segoe UI" w:cs="Segoe UI"/>
          <w:sz w:val="22"/>
          <w:szCs w:val="22"/>
        </w:rPr>
        <w:t xml:space="preserve"> </w:t>
      </w:r>
    </w:p>
    <w:bookmarkEnd w:id="301"/>
    <w:p w14:paraId="3FEE5CFB" w14:textId="55B17BDF" w:rsidR="002C4094" w:rsidRPr="00F15DCD" w:rsidRDefault="002C4094" w:rsidP="002C047A">
      <w:pPr>
        <w:pStyle w:val="Odstavecseseznamem"/>
        <w:numPr>
          <w:ilvl w:val="1"/>
          <w:numId w:val="98"/>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Zápisy do stavebního deníku provádí </w:t>
      </w:r>
      <w:r w:rsidR="003F60EF" w:rsidRPr="00F15DCD">
        <w:rPr>
          <w:rFonts w:ascii="Segoe UI" w:hAnsi="Segoe UI" w:cs="Segoe UI"/>
          <w:sz w:val="22"/>
          <w:szCs w:val="22"/>
        </w:rPr>
        <w:t>Zhotovitel</w:t>
      </w:r>
      <w:r w:rsidRPr="00F15DCD">
        <w:rPr>
          <w:rFonts w:ascii="Segoe UI" w:hAnsi="Segoe UI" w:cs="Segoe UI"/>
          <w:sz w:val="22"/>
          <w:szCs w:val="22"/>
        </w:rPr>
        <w:t xml:space="preserve"> vždy v</w:t>
      </w:r>
      <w:r w:rsidR="00ED1567" w:rsidRPr="00F15DCD">
        <w:rPr>
          <w:rFonts w:ascii="Segoe UI" w:hAnsi="Segoe UI" w:cs="Segoe UI"/>
          <w:sz w:val="22"/>
          <w:szCs w:val="22"/>
        </w:rPr>
        <w:t> </w:t>
      </w:r>
      <w:r w:rsidRPr="00F15DCD">
        <w:rPr>
          <w:rFonts w:ascii="Segoe UI" w:hAnsi="Segoe UI" w:cs="Segoe UI"/>
          <w:sz w:val="22"/>
          <w:szCs w:val="22"/>
        </w:rPr>
        <w:t xml:space="preserve">ten den, kdy byly práce provedeny nebo kdy nastaly okolnosti, které jsou předmětem zápisu. Mimo </w:t>
      </w:r>
      <w:r w:rsidR="003F60EF" w:rsidRPr="00F15DCD">
        <w:rPr>
          <w:rFonts w:ascii="Segoe UI" w:hAnsi="Segoe UI" w:cs="Segoe UI"/>
          <w:sz w:val="22"/>
          <w:szCs w:val="22"/>
        </w:rPr>
        <w:t>Zhotovitele</w:t>
      </w:r>
      <w:r w:rsidRPr="00F15DCD">
        <w:rPr>
          <w:rFonts w:ascii="Segoe UI" w:hAnsi="Segoe UI" w:cs="Segoe UI"/>
          <w:sz w:val="22"/>
          <w:szCs w:val="22"/>
        </w:rPr>
        <w:t xml:space="preserve"> může do stavebního deníku provádět potřebné záznamy pouze Objednatel a Správce Stavby případně jimi písemně pověřený zástupce nebo oprávněné </w:t>
      </w:r>
      <w:r w:rsidR="0006189B" w:rsidRPr="00F15DCD">
        <w:rPr>
          <w:rFonts w:ascii="Segoe UI" w:hAnsi="Segoe UI" w:cs="Segoe UI"/>
          <w:sz w:val="22"/>
          <w:szCs w:val="22"/>
        </w:rPr>
        <w:t>Kontrolní orgány</w:t>
      </w:r>
      <w:r w:rsidRPr="00F15DCD">
        <w:rPr>
          <w:rFonts w:ascii="Segoe UI" w:hAnsi="Segoe UI" w:cs="Segoe UI"/>
          <w:sz w:val="22"/>
          <w:szCs w:val="22"/>
        </w:rPr>
        <w:t>.</w:t>
      </w:r>
    </w:p>
    <w:p w14:paraId="48FCF2EB" w14:textId="45F22F0D" w:rsidR="002C4094" w:rsidRPr="00F15DCD" w:rsidRDefault="002C4094" w:rsidP="002C047A">
      <w:pPr>
        <w:pStyle w:val="Odstavecseseznamem"/>
        <w:numPr>
          <w:ilvl w:val="1"/>
          <w:numId w:val="82"/>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Objednatel a Správce Stavby je oprávněn kontrolovat obsah stavebního deníku Zhotovitele a nejméně jednou za týden potvrdí kontrolu svým podpisem a k</w:t>
      </w:r>
      <w:r w:rsidR="00ED1567" w:rsidRPr="00F15DCD">
        <w:rPr>
          <w:rFonts w:ascii="Segoe UI" w:hAnsi="Segoe UI" w:cs="Segoe UI"/>
          <w:sz w:val="22"/>
          <w:szCs w:val="22"/>
        </w:rPr>
        <w:t> </w:t>
      </w:r>
      <w:r w:rsidRPr="00F15DCD">
        <w:rPr>
          <w:rFonts w:ascii="Segoe UI" w:hAnsi="Segoe UI" w:cs="Segoe UI"/>
          <w:sz w:val="22"/>
          <w:szCs w:val="22"/>
        </w:rPr>
        <w:t>zápisům připojit své stanovisko. Nesouhlasí-li Zhotovitel se zápisem ve stavebním deníku, musí k</w:t>
      </w:r>
      <w:r w:rsidR="00ED1567" w:rsidRPr="00F15DCD">
        <w:rPr>
          <w:rFonts w:ascii="Segoe UI" w:hAnsi="Segoe UI" w:cs="Segoe UI"/>
          <w:sz w:val="22"/>
          <w:szCs w:val="22"/>
        </w:rPr>
        <w:t> </w:t>
      </w:r>
      <w:r w:rsidRPr="00F15DCD">
        <w:rPr>
          <w:rFonts w:ascii="Segoe UI" w:hAnsi="Segoe UI" w:cs="Segoe UI"/>
          <w:sz w:val="22"/>
          <w:szCs w:val="22"/>
        </w:rPr>
        <w:t>tomuto zápisu připojit svoje stanovisko nejpozději do 3 dnů</w:t>
      </w:r>
      <w:r w:rsidR="001C6F0C" w:rsidRPr="00F15DCD">
        <w:rPr>
          <w:rFonts w:ascii="Segoe UI" w:hAnsi="Segoe UI" w:cs="Segoe UI"/>
          <w:sz w:val="22"/>
          <w:szCs w:val="22"/>
        </w:rPr>
        <w:t xml:space="preserve"> od provedení kontroly dle předchozí věty</w:t>
      </w:r>
      <w:r w:rsidRPr="00F15DCD">
        <w:rPr>
          <w:rFonts w:ascii="Segoe UI" w:hAnsi="Segoe UI" w:cs="Segoe UI"/>
          <w:sz w:val="22"/>
          <w:szCs w:val="22"/>
        </w:rPr>
        <w:t xml:space="preserve">. Zápisem do stavebního deníku nelze měnit obsah </w:t>
      </w:r>
      <w:r w:rsidR="003F60EF" w:rsidRPr="00F15DCD">
        <w:rPr>
          <w:rFonts w:ascii="Segoe UI" w:hAnsi="Segoe UI" w:cs="Segoe UI"/>
          <w:sz w:val="22"/>
          <w:szCs w:val="22"/>
        </w:rPr>
        <w:t>S</w:t>
      </w:r>
      <w:r w:rsidRPr="00F15DCD">
        <w:rPr>
          <w:rFonts w:ascii="Segoe UI" w:hAnsi="Segoe UI" w:cs="Segoe UI"/>
          <w:sz w:val="22"/>
          <w:szCs w:val="22"/>
        </w:rPr>
        <w:t>mlouvy.</w:t>
      </w:r>
    </w:p>
    <w:p w14:paraId="67363667" w14:textId="2F493E27" w:rsidR="006B4D6D" w:rsidRPr="00F15DCD" w:rsidRDefault="002C4094" w:rsidP="002C047A">
      <w:pPr>
        <w:pStyle w:val="Odstavecseseznamem"/>
        <w:numPr>
          <w:ilvl w:val="1"/>
          <w:numId w:val="82"/>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Zápisy ve stavebním deníku ani zápisy z</w:t>
      </w:r>
      <w:r w:rsidR="00ED1567" w:rsidRPr="00F15DCD">
        <w:rPr>
          <w:rFonts w:ascii="Segoe UI" w:hAnsi="Segoe UI" w:cs="Segoe UI"/>
          <w:sz w:val="22"/>
          <w:szCs w:val="22"/>
        </w:rPr>
        <w:t> </w:t>
      </w:r>
      <w:r w:rsidRPr="00F15DCD">
        <w:rPr>
          <w:rFonts w:ascii="Segoe UI" w:hAnsi="Segoe UI" w:cs="Segoe UI"/>
          <w:sz w:val="22"/>
          <w:szCs w:val="22"/>
        </w:rPr>
        <w:t xml:space="preserve">kontrolních dnů se nepovažují za změnu </w:t>
      </w:r>
      <w:r w:rsidR="003F60EF" w:rsidRPr="00F15DCD">
        <w:rPr>
          <w:rFonts w:ascii="Segoe UI" w:hAnsi="Segoe UI" w:cs="Segoe UI"/>
          <w:sz w:val="22"/>
          <w:szCs w:val="22"/>
        </w:rPr>
        <w:t>S</w:t>
      </w:r>
      <w:r w:rsidRPr="00F15DCD">
        <w:rPr>
          <w:rFonts w:ascii="Segoe UI" w:hAnsi="Segoe UI" w:cs="Segoe UI"/>
          <w:sz w:val="22"/>
          <w:szCs w:val="22"/>
        </w:rPr>
        <w:t xml:space="preserve">mlouvy ani nezakládají nárok na změnu </w:t>
      </w:r>
      <w:r w:rsidR="003F60EF" w:rsidRPr="00F15DCD">
        <w:rPr>
          <w:rFonts w:ascii="Segoe UI" w:hAnsi="Segoe UI" w:cs="Segoe UI"/>
          <w:sz w:val="22"/>
          <w:szCs w:val="22"/>
        </w:rPr>
        <w:t>S</w:t>
      </w:r>
      <w:r w:rsidRPr="00F15DCD">
        <w:rPr>
          <w:rFonts w:ascii="Segoe UI" w:hAnsi="Segoe UI" w:cs="Segoe UI"/>
          <w:sz w:val="22"/>
          <w:szCs w:val="22"/>
        </w:rPr>
        <w:t>mlouvy.</w:t>
      </w:r>
      <w:r w:rsidR="00660B93" w:rsidRPr="00F15DCD">
        <w:rPr>
          <w:rFonts w:ascii="Segoe UI" w:hAnsi="Segoe UI" w:cs="Segoe UI"/>
          <w:sz w:val="22"/>
          <w:szCs w:val="22"/>
        </w:rPr>
        <w:t xml:space="preserve"> </w:t>
      </w:r>
      <w:r w:rsidR="00B201E1" w:rsidRPr="00F15DCD">
        <w:rPr>
          <w:rFonts w:ascii="Segoe UI" w:hAnsi="Segoe UI" w:cs="Segoe UI"/>
          <w:sz w:val="22"/>
          <w:szCs w:val="22"/>
        </w:rPr>
        <w:t xml:space="preserve"> </w:t>
      </w:r>
    </w:p>
    <w:p w14:paraId="09842D97" w14:textId="58C07F7A" w:rsidR="00B201E1" w:rsidRPr="00F15DCD" w:rsidRDefault="00B201E1" w:rsidP="002C047A">
      <w:pPr>
        <w:pStyle w:val="Odstavecseseznamem"/>
        <w:numPr>
          <w:ilvl w:val="1"/>
          <w:numId w:val="82"/>
        </w:numPr>
        <w:spacing w:before="120" w:line="240" w:lineRule="auto"/>
        <w:ind w:left="1418" w:hanging="709"/>
        <w:contextualSpacing w:val="0"/>
        <w:rPr>
          <w:rFonts w:ascii="Segoe UI" w:hAnsi="Segoe UI" w:cs="Segoe UI"/>
          <w:sz w:val="22"/>
          <w:szCs w:val="22"/>
        </w:rPr>
      </w:pPr>
      <w:bookmarkStart w:id="302" w:name="_Ref51008007"/>
      <w:r w:rsidRPr="00F15DCD">
        <w:rPr>
          <w:rFonts w:ascii="Segoe UI" w:hAnsi="Segoe UI" w:cs="Segoe UI"/>
          <w:sz w:val="22"/>
          <w:szCs w:val="22"/>
        </w:rPr>
        <w:lastRenderedPageBreak/>
        <w:t>Zhotovitel je povinen zajistit, aby byl stavební deník</w:t>
      </w:r>
      <w:r w:rsidR="005E6E10" w:rsidRPr="00F15DCD">
        <w:rPr>
          <w:rFonts w:ascii="Segoe UI" w:hAnsi="Segoe UI" w:cs="Segoe UI"/>
          <w:sz w:val="22"/>
          <w:szCs w:val="22"/>
        </w:rPr>
        <w:t xml:space="preserve"> trvale</w:t>
      </w:r>
      <w:r w:rsidR="00F12FE3" w:rsidRPr="00F15DCD">
        <w:rPr>
          <w:rFonts w:ascii="Segoe UI" w:hAnsi="Segoe UI" w:cs="Segoe UI"/>
          <w:sz w:val="22"/>
          <w:szCs w:val="22"/>
        </w:rPr>
        <w:t xml:space="preserve"> (v režimu 24/7)</w:t>
      </w:r>
      <w:r w:rsidRPr="00F15DCD">
        <w:rPr>
          <w:rFonts w:ascii="Segoe UI" w:hAnsi="Segoe UI" w:cs="Segoe UI"/>
          <w:sz w:val="22"/>
          <w:szCs w:val="22"/>
        </w:rPr>
        <w:t xml:space="preserve"> </w:t>
      </w:r>
      <w:r w:rsidR="00CB0923" w:rsidRPr="00F15DCD">
        <w:rPr>
          <w:rFonts w:ascii="Segoe UI" w:hAnsi="Segoe UI" w:cs="Segoe UI"/>
          <w:sz w:val="22"/>
          <w:szCs w:val="22"/>
        </w:rPr>
        <w:t>přístupný Objednateli, Správci Stavby a osobám pověřeným Objednatelem</w:t>
      </w:r>
      <w:r w:rsidRPr="00F15DCD">
        <w:rPr>
          <w:rFonts w:ascii="Segoe UI" w:hAnsi="Segoe UI" w:cs="Segoe UI"/>
          <w:sz w:val="22"/>
          <w:szCs w:val="22"/>
        </w:rPr>
        <w:t>.</w:t>
      </w:r>
      <w:bookmarkEnd w:id="302"/>
      <w:r w:rsidRPr="00F15DCD">
        <w:rPr>
          <w:rFonts w:ascii="Segoe UI" w:hAnsi="Segoe UI" w:cs="Segoe UI"/>
          <w:sz w:val="22"/>
          <w:szCs w:val="22"/>
        </w:rPr>
        <w:t xml:space="preserve"> </w:t>
      </w:r>
    </w:p>
    <w:p w14:paraId="3394483F" w14:textId="1BC6E392" w:rsidR="00A83583" w:rsidRPr="007437D6" w:rsidRDefault="00660B93" w:rsidP="002C047A">
      <w:pPr>
        <w:pStyle w:val="Odstavecseseznamem"/>
        <w:numPr>
          <w:ilvl w:val="1"/>
          <w:numId w:val="82"/>
        </w:numPr>
        <w:spacing w:before="120" w:line="240" w:lineRule="auto"/>
        <w:ind w:left="1418" w:hanging="709"/>
        <w:contextualSpacing w:val="0"/>
        <w:rPr>
          <w:rFonts w:ascii="Segoe UI" w:hAnsi="Segoe UI"/>
        </w:rPr>
      </w:pPr>
      <w:r w:rsidRPr="00F15DCD">
        <w:rPr>
          <w:rFonts w:ascii="Segoe UI" w:hAnsi="Segoe UI" w:cs="Segoe UI"/>
          <w:sz w:val="22"/>
          <w:szCs w:val="22"/>
        </w:rPr>
        <w:t>Zhotovitel je povinen současně zpřístupnit stavební deník elektronicky na datovém úložišti tak, že Objednateli</w:t>
      </w:r>
      <w:r w:rsidR="003F60EF" w:rsidRPr="00F15DCD">
        <w:rPr>
          <w:rFonts w:ascii="Segoe UI" w:hAnsi="Segoe UI" w:cs="Segoe UI"/>
          <w:sz w:val="22"/>
          <w:szCs w:val="22"/>
        </w:rPr>
        <w:t xml:space="preserve"> a Správce Stavby</w:t>
      </w:r>
      <w:r w:rsidRPr="00F15DCD">
        <w:rPr>
          <w:rFonts w:ascii="Segoe UI" w:hAnsi="Segoe UI" w:cs="Segoe UI"/>
          <w:sz w:val="22"/>
          <w:szCs w:val="22"/>
        </w:rPr>
        <w:t xml:space="preserve"> bude umožněno do stavebního deníku na takovém datovém úložišti nahlížet a pořizovat do něj zápisy. </w:t>
      </w:r>
      <w:r w:rsidR="008A22B6" w:rsidRPr="00F15DCD">
        <w:rPr>
          <w:rFonts w:ascii="Segoe UI" w:hAnsi="Segoe UI" w:cs="Segoe UI"/>
          <w:sz w:val="22"/>
          <w:szCs w:val="22"/>
        </w:rPr>
        <w:t>Na tomto datovém úložišti bude stavební deník veden vždy v</w:t>
      </w:r>
      <w:r w:rsidR="00ED1567" w:rsidRPr="00F15DCD">
        <w:rPr>
          <w:rFonts w:ascii="Segoe UI" w:hAnsi="Segoe UI" w:cs="Segoe UI"/>
          <w:sz w:val="22"/>
          <w:szCs w:val="22"/>
        </w:rPr>
        <w:t> </w:t>
      </w:r>
      <w:r w:rsidR="008A22B6" w:rsidRPr="00F15DCD">
        <w:rPr>
          <w:rFonts w:ascii="Segoe UI" w:hAnsi="Segoe UI" w:cs="Segoe UI"/>
          <w:sz w:val="22"/>
          <w:szCs w:val="22"/>
        </w:rPr>
        <w:t xml:space="preserve">aktuální podobě. Zhotovitel předloží Objednateli návrh na způsob vedení stavebního deníku skrze datové úložiště nejpozději do </w:t>
      </w:r>
      <w:r w:rsidR="005B52C7" w:rsidRPr="00F15DCD">
        <w:rPr>
          <w:rFonts w:ascii="Segoe UI" w:hAnsi="Segoe UI" w:cs="Segoe UI"/>
          <w:sz w:val="22"/>
          <w:szCs w:val="22"/>
        </w:rPr>
        <w:t>4</w:t>
      </w:r>
      <w:r w:rsidR="009B7894" w:rsidRPr="00F15DCD">
        <w:rPr>
          <w:rFonts w:ascii="Segoe UI" w:hAnsi="Segoe UI" w:cs="Segoe UI"/>
          <w:sz w:val="22"/>
          <w:szCs w:val="22"/>
        </w:rPr>
        <w:t>2</w:t>
      </w:r>
      <w:r w:rsidR="008A22B6" w:rsidRPr="00F15DCD">
        <w:rPr>
          <w:rFonts w:ascii="Segoe UI" w:hAnsi="Segoe UI" w:cs="Segoe UI"/>
          <w:sz w:val="22"/>
          <w:szCs w:val="22"/>
        </w:rPr>
        <w:t xml:space="preserve"> dnů ode </w:t>
      </w:r>
      <w:r w:rsidR="001746F1" w:rsidRPr="00F15DCD">
        <w:rPr>
          <w:rFonts w:ascii="Segoe UI" w:hAnsi="Segoe UI" w:cs="Segoe UI"/>
          <w:sz w:val="22"/>
          <w:szCs w:val="22"/>
        </w:rPr>
        <w:t>D</w:t>
      </w:r>
      <w:r w:rsidR="008A22B6" w:rsidRPr="00F15DCD">
        <w:rPr>
          <w:rFonts w:ascii="Segoe UI" w:hAnsi="Segoe UI" w:cs="Segoe UI"/>
          <w:sz w:val="22"/>
          <w:szCs w:val="22"/>
        </w:rPr>
        <w:t>n</w:t>
      </w:r>
      <w:r w:rsidR="001746F1" w:rsidRPr="00F15DCD">
        <w:rPr>
          <w:rFonts w:ascii="Segoe UI" w:hAnsi="Segoe UI" w:cs="Segoe UI"/>
          <w:sz w:val="22"/>
          <w:szCs w:val="22"/>
        </w:rPr>
        <w:t>e</w:t>
      </w:r>
      <w:r w:rsidR="008A22B6" w:rsidRPr="00F15DCD">
        <w:rPr>
          <w:rFonts w:ascii="Segoe UI" w:hAnsi="Segoe UI" w:cs="Segoe UI"/>
          <w:sz w:val="22"/>
          <w:szCs w:val="22"/>
        </w:rPr>
        <w:t xml:space="preserve"> účinnosti Smlouvy. Objednatel je oprávněn </w:t>
      </w:r>
      <w:r w:rsidR="003F60EF" w:rsidRPr="00F15DCD">
        <w:rPr>
          <w:rFonts w:ascii="Segoe UI" w:hAnsi="Segoe UI" w:cs="Segoe UI"/>
          <w:sz w:val="22"/>
          <w:szCs w:val="22"/>
        </w:rPr>
        <w:t xml:space="preserve">se </w:t>
      </w:r>
      <w:r w:rsidR="008A22B6" w:rsidRPr="00F15DCD">
        <w:rPr>
          <w:rFonts w:ascii="Segoe UI" w:hAnsi="Segoe UI" w:cs="Segoe UI"/>
          <w:sz w:val="22"/>
          <w:szCs w:val="22"/>
        </w:rPr>
        <w:t>k</w:t>
      </w:r>
      <w:r w:rsidR="00ED1567" w:rsidRPr="00F15DCD">
        <w:rPr>
          <w:rFonts w:ascii="Segoe UI" w:hAnsi="Segoe UI" w:cs="Segoe UI"/>
          <w:sz w:val="22"/>
          <w:szCs w:val="22"/>
        </w:rPr>
        <w:t> </w:t>
      </w:r>
      <w:r w:rsidR="008A22B6" w:rsidRPr="00F15DCD">
        <w:rPr>
          <w:rFonts w:ascii="Segoe UI" w:hAnsi="Segoe UI" w:cs="Segoe UI"/>
          <w:sz w:val="22"/>
          <w:szCs w:val="22"/>
        </w:rPr>
        <w:t xml:space="preserve">tomuto návrhu vyjádřit nejpozději do </w:t>
      </w:r>
      <w:r w:rsidR="009B7894" w:rsidRPr="00F15DCD">
        <w:rPr>
          <w:rFonts w:ascii="Segoe UI" w:hAnsi="Segoe UI" w:cs="Segoe UI"/>
          <w:sz w:val="22"/>
          <w:szCs w:val="22"/>
        </w:rPr>
        <w:t xml:space="preserve">21 </w:t>
      </w:r>
      <w:r w:rsidR="008A22B6" w:rsidRPr="00F15DCD">
        <w:rPr>
          <w:rFonts w:ascii="Segoe UI" w:hAnsi="Segoe UI" w:cs="Segoe UI"/>
          <w:sz w:val="22"/>
          <w:szCs w:val="22"/>
        </w:rPr>
        <w:t>dnů ode dne předání návrhu a dát k</w:t>
      </w:r>
      <w:r w:rsidR="00ED1567" w:rsidRPr="00F15DCD">
        <w:rPr>
          <w:rFonts w:ascii="Segoe UI" w:hAnsi="Segoe UI" w:cs="Segoe UI"/>
          <w:sz w:val="22"/>
          <w:szCs w:val="22"/>
        </w:rPr>
        <w:t> </w:t>
      </w:r>
      <w:r w:rsidR="008A22B6" w:rsidRPr="00F15DCD">
        <w:rPr>
          <w:rFonts w:ascii="Segoe UI" w:hAnsi="Segoe UI" w:cs="Segoe UI"/>
          <w:sz w:val="22"/>
          <w:szCs w:val="22"/>
        </w:rPr>
        <w:t>návrhu připomínky, které je Zhotovitel povinen zapracovat či zohlednit v</w:t>
      </w:r>
      <w:r w:rsidR="00ED1567" w:rsidRPr="00F15DCD">
        <w:rPr>
          <w:rFonts w:ascii="Segoe UI" w:hAnsi="Segoe UI" w:cs="Segoe UI"/>
          <w:sz w:val="22"/>
          <w:szCs w:val="22"/>
        </w:rPr>
        <w:t> </w:t>
      </w:r>
      <w:r w:rsidR="008A22B6" w:rsidRPr="00F15DCD">
        <w:rPr>
          <w:rFonts w:ascii="Segoe UI" w:hAnsi="Segoe UI" w:cs="Segoe UI"/>
          <w:sz w:val="22"/>
          <w:szCs w:val="22"/>
        </w:rPr>
        <w:t>co nejvyšší míře</w:t>
      </w:r>
      <w:r w:rsidR="003F60EF" w:rsidRPr="00F15DCD">
        <w:rPr>
          <w:rFonts w:ascii="Segoe UI" w:hAnsi="Segoe UI" w:cs="Segoe UI"/>
          <w:sz w:val="22"/>
          <w:szCs w:val="22"/>
        </w:rPr>
        <w:t xml:space="preserve"> a nejpozději do </w:t>
      </w:r>
      <w:r w:rsidR="009B7894" w:rsidRPr="00F15DCD">
        <w:rPr>
          <w:rFonts w:ascii="Segoe UI" w:hAnsi="Segoe UI" w:cs="Segoe UI"/>
          <w:sz w:val="22"/>
          <w:szCs w:val="22"/>
        </w:rPr>
        <w:t xml:space="preserve">7 </w:t>
      </w:r>
      <w:r w:rsidR="003F60EF" w:rsidRPr="00F15DCD">
        <w:rPr>
          <w:rFonts w:ascii="Segoe UI" w:hAnsi="Segoe UI" w:cs="Segoe UI"/>
          <w:sz w:val="22"/>
          <w:szCs w:val="22"/>
        </w:rPr>
        <w:t>dnů, ode dne předání návrhů či připomínek Objednatele</w:t>
      </w:r>
      <w:r w:rsidR="008A22B6" w:rsidRPr="00F15DCD">
        <w:rPr>
          <w:rFonts w:ascii="Segoe UI" w:hAnsi="Segoe UI" w:cs="Segoe UI"/>
          <w:sz w:val="22"/>
          <w:szCs w:val="22"/>
        </w:rPr>
        <w:t>.</w:t>
      </w:r>
      <w:r w:rsidR="003B6F1C" w:rsidRPr="00F15DCD">
        <w:rPr>
          <w:rFonts w:ascii="Segoe UI" w:hAnsi="Segoe UI" w:cs="Segoe UI"/>
          <w:sz w:val="22"/>
          <w:szCs w:val="22"/>
        </w:rPr>
        <w:t xml:space="preserve"> </w:t>
      </w:r>
    </w:p>
    <w:p w14:paraId="57540952" w14:textId="56AFDBE8" w:rsidR="003B6F1C" w:rsidRPr="00F15DCD" w:rsidRDefault="003B6F1C" w:rsidP="007F4CFA">
      <w:pPr>
        <w:spacing w:line="240" w:lineRule="auto"/>
        <w:ind w:left="1418" w:hanging="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Montáž Linky </w:t>
      </w:r>
    </w:p>
    <w:p w14:paraId="1FE645DC" w14:textId="2BA50A95" w:rsidR="003B6F1C" w:rsidRPr="00F15DCD" w:rsidRDefault="003B6F1C"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Zhotovitel se zavazuje provést Montáž Linky v</w:t>
      </w:r>
      <w:r w:rsidR="00ED1567" w:rsidRPr="00F15DCD">
        <w:rPr>
          <w:rFonts w:ascii="Segoe UI" w:hAnsi="Segoe UI" w:cs="Segoe UI"/>
          <w:sz w:val="22"/>
        </w:rPr>
        <w:t> </w:t>
      </w:r>
      <w:r w:rsidRPr="00F15DCD">
        <w:rPr>
          <w:rFonts w:ascii="Segoe UI" w:hAnsi="Segoe UI" w:cs="Segoe UI"/>
          <w:sz w:val="22"/>
        </w:rPr>
        <w:t>souladu se Smlouvou</w:t>
      </w:r>
      <w:r w:rsidR="001C6F0C" w:rsidRPr="00F15DCD">
        <w:rPr>
          <w:rFonts w:ascii="Segoe UI" w:hAnsi="Segoe UI" w:cs="Segoe UI"/>
          <w:sz w:val="22"/>
        </w:rPr>
        <w:t>, zejména</w:t>
      </w:r>
      <w:r w:rsidRPr="00F15DCD">
        <w:rPr>
          <w:rFonts w:ascii="Segoe UI" w:hAnsi="Segoe UI" w:cs="Segoe UI"/>
          <w:sz w:val="22"/>
        </w:rPr>
        <w:t xml:space="preserve"> Požadavky Objednatele.  </w:t>
      </w:r>
    </w:p>
    <w:p w14:paraId="6D86BB1C" w14:textId="58641576" w:rsidR="008F655A" w:rsidRPr="00F15DCD" w:rsidRDefault="008F655A" w:rsidP="002C047A">
      <w:pPr>
        <w:pStyle w:val="RLTextlnkuslovan"/>
        <w:numPr>
          <w:ilvl w:val="1"/>
          <w:numId w:val="72"/>
        </w:numPr>
        <w:tabs>
          <w:tab w:val="num" w:pos="1425"/>
        </w:tabs>
        <w:spacing w:line="240" w:lineRule="auto"/>
        <w:ind w:left="1418" w:hanging="709"/>
        <w:rPr>
          <w:rFonts w:ascii="Segoe UI" w:hAnsi="Segoe UI" w:cs="Segoe UI"/>
          <w:sz w:val="22"/>
        </w:rPr>
      </w:pPr>
      <w:bookmarkStart w:id="303" w:name="_Hlk64362017"/>
      <w:r w:rsidRPr="00F15DCD">
        <w:rPr>
          <w:rFonts w:ascii="Segoe UI" w:hAnsi="Segoe UI" w:cs="Segoe UI"/>
          <w:sz w:val="22"/>
        </w:rPr>
        <w:t>Za účelem zahájení Montáže Zhotovitel zpracuje protokol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Objednateli jej zašle nejpozději </w:t>
      </w:r>
      <w:r w:rsidR="00027EE0" w:rsidRPr="00F15DCD">
        <w:rPr>
          <w:rFonts w:ascii="Segoe UI" w:hAnsi="Segoe UI" w:cs="Segoe UI"/>
          <w:sz w:val="22"/>
        </w:rPr>
        <w:t>14</w:t>
      </w:r>
      <w:r w:rsidRPr="00F15DCD">
        <w:rPr>
          <w:rFonts w:ascii="Segoe UI" w:hAnsi="Segoe UI" w:cs="Segoe UI"/>
          <w:sz w:val="22"/>
        </w:rPr>
        <w:t xml:space="preserve"> dnů přede dnem plánovaného zahájení Montáže. Nejpozději do 7 dnů ode dne doručení tohoto protokolu </w:t>
      </w:r>
      <w:r w:rsidR="008216CC" w:rsidRPr="00F15DCD">
        <w:rPr>
          <w:rFonts w:ascii="Segoe UI" w:hAnsi="Segoe UI" w:cs="Segoe UI"/>
          <w:sz w:val="22"/>
        </w:rPr>
        <w:t xml:space="preserve">Objednatel sdělí Zhotoviteli, zda protokol schvaluje či nikoli, včetně důvodů neschválení.  </w:t>
      </w:r>
      <w:r w:rsidR="008216CC" w:rsidRPr="00F15DCD">
        <w:rPr>
          <w:rFonts w:ascii="Segoe UI" w:hAnsi="Segoe UI" w:cs="Segoe UI"/>
          <w:sz w:val="22"/>
          <w:szCs w:val="22"/>
        </w:rPr>
        <w:t>Zhotovitel je v</w:t>
      </w:r>
      <w:r w:rsidR="00ED1567" w:rsidRPr="00F15DCD">
        <w:rPr>
          <w:rFonts w:ascii="Segoe UI" w:hAnsi="Segoe UI" w:cs="Segoe UI"/>
          <w:sz w:val="22"/>
          <w:szCs w:val="22"/>
        </w:rPr>
        <w:t> </w:t>
      </w:r>
      <w:r w:rsidR="008216CC" w:rsidRPr="00F15DCD">
        <w:rPr>
          <w:rFonts w:ascii="Segoe UI" w:hAnsi="Segoe UI" w:cs="Segoe UI"/>
          <w:sz w:val="22"/>
          <w:szCs w:val="22"/>
        </w:rPr>
        <w:t>případě ne</w:t>
      </w:r>
      <w:r w:rsidR="001C6F0C" w:rsidRPr="00F15DCD">
        <w:rPr>
          <w:rFonts w:ascii="Segoe UI" w:hAnsi="Segoe UI" w:cs="Segoe UI"/>
          <w:sz w:val="22"/>
          <w:szCs w:val="22"/>
        </w:rPr>
        <w:t>s</w:t>
      </w:r>
      <w:r w:rsidR="008216CC" w:rsidRPr="00F15DCD">
        <w:rPr>
          <w:rFonts w:ascii="Segoe UI" w:hAnsi="Segoe UI" w:cs="Segoe UI"/>
          <w:sz w:val="22"/>
          <w:szCs w:val="22"/>
        </w:rPr>
        <w:t xml:space="preserve">chválení protokolu povinen jej upravit dle připomínek Objednatele dle předchozí věty či provést jiné činnosti, které </w:t>
      </w:r>
      <w:r w:rsidR="00027EE0" w:rsidRPr="00F15DCD">
        <w:rPr>
          <w:rFonts w:ascii="Segoe UI" w:hAnsi="Segoe UI" w:cs="Segoe UI"/>
          <w:sz w:val="22"/>
          <w:szCs w:val="22"/>
        </w:rPr>
        <w:t xml:space="preserve">jsou </w:t>
      </w:r>
      <w:r w:rsidR="008216CC" w:rsidRPr="00F15DCD">
        <w:rPr>
          <w:rFonts w:ascii="Segoe UI" w:hAnsi="Segoe UI" w:cs="Segoe UI"/>
          <w:sz w:val="22"/>
          <w:szCs w:val="22"/>
        </w:rPr>
        <w:t>nezbytné k</w:t>
      </w:r>
      <w:r w:rsidR="00ED1567" w:rsidRPr="00F15DCD">
        <w:rPr>
          <w:rFonts w:ascii="Segoe UI" w:hAnsi="Segoe UI" w:cs="Segoe UI"/>
          <w:sz w:val="22"/>
          <w:szCs w:val="22"/>
        </w:rPr>
        <w:t> </w:t>
      </w:r>
      <w:r w:rsidR="008216CC"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8216CC" w:rsidRPr="00F15DCD">
        <w:rPr>
          <w:rFonts w:ascii="Segoe UI" w:hAnsi="Segoe UI" w:cs="Segoe UI"/>
          <w:sz w:val="22"/>
          <w:szCs w:val="22"/>
        </w:rPr>
        <w:t xml:space="preserve"> doby, </w:t>
      </w:r>
      <w:r w:rsidR="009D1703" w:rsidRPr="00F15DCD">
        <w:rPr>
          <w:rFonts w:ascii="Segoe UI" w:hAnsi="Segoe UI" w:cs="Segoe UI"/>
          <w:sz w:val="22"/>
          <w:szCs w:val="22"/>
        </w:rPr>
        <w:t>než</w:t>
      </w:r>
      <w:r w:rsidR="008216CC" w:rsidRPr="00F15DCD">
        <w:rPr>
          <w:rFonts w:ascii="Segoe UI" w:hAnsi="Segoe UI" w:cs="Segoe UI"/>
          <w:sz w:val="22"/>
          <w:szCs w:val="22"/>
        </w:rPr>
        <w:t xml:space="preserve"> Objednatel protokol schválí. Protokol Objednatel schválí svým podpisem. Neschválení protokolu není důvodem pro prodloužení doby pro provedení Díla. </w:t>
      </w:r>
      <w:r w:rsidR="00A51291" w:rsidRPr="00F15DCD">
        <w:rPr>
          <w:rFonts w:ascii="Segoe UI" w:hAnsi="Segoe UI" w:cs="Segoe UI"/>
          <w:sz w:val="22"/>
          <w:szCs w:val="22"/>
        </w:rPr>
        <w:t>Objednatel nebude bránit schválení bezdůvodně a každé odmítnutí bude vždy odůvodněno, ve smyslu předchozích vět.</w:t>
      </w:r>
    </w:p>
    <w:p w14:paraId="1DA53930" w14:textId="13CFFE3F" w:rsidR="003B6F1C" w:rsidRPr="00F15DCD" w:rsidRDefault="003B6F1C" w:rsidP="002C047A">
      <w:pPr>
        <w:pStyle w:val="RLTextlnkuslovan"/>
        <w:numPr>
          <w:ilvl w:val="1"/>
          <w:numId w:val="72"/>
        </w:numPr>
        <w:tabs>
          <w:tab w:val="num" w:pos="1425"/>
        </w:tabs>
        <w:spacing w:line="240" w:lineRule="auto"/>
        <w:ind w:left="1418" w:hanging="709"/>
        <w:rPr>
          <w:rFonts w:ascii="Segoe UI" w:hAnsi="Segoe UI" w:cs="Segoe UI"/>
          <w:sz w:val="22"/>
        </w:rPr>
      </w:pPr>
      <w:r w:rsidRPr="00F15DCD">
        <w:rPr>
          <w:rFonts w:ascii="Segoe UI" w:hAnsi="Segoe UI" w:cs="Segoe UI"/>
          <w:sz w:val="22"/>
        </w:rPr>
        <w:t xml:space="preserve">Montáž Linky bude zahájena podpisem protokolu o zahájení Montáže ze strany Objednatele </w:t>
      </w:r>
      <w:r w:rsidR="008216CC" w:rsidRPr="00F15DCD">
        <w:rPr>
          <w:rFonts w:ascii="Segoe UI" w:hAnsi="Segoe UI" w:cs="Segoe UI"/>
          <w:sz w:val="22"/>
        </w:rPr>
        <w:t>i</w:t>
      </w:r>
      <w:r w:rsidRPr="00F15DCD">
        <w:rPr>
          <w:rFonts w:ascii="Segoe UI" w:hAnsi="Segoe UI" w:cs="Segoe UI"/>
          <w:sz w:val="22"/>
        </w:rPr>
        <w:t xml:space="preserve"> Zhotovitele a bude probíhat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Harmonogramem.</w:t>
      </w:r>
      <w:r w:rsidR="008F655A" w:rsidRPr="00F15DCD">
        <w:rPr>
          <w:rFonts w:ascii="Segoe UI" w:hAnsi="Segoe UI" w:cs="Segoe UI"/>
          <w:sz w:val="22"/>
        </w:rPr>
        <w:t xml:space="preserve"> </w:t>
      </w:r>
      <w:r w:rsidR="00AB466F" w:rsidRPr="00F15DCD">
        <w:rPr>
          <w:rFonts w:ascii="Segoe UI" w:hAnsi="Segoe UI" w:cs="Segoe UI"/>
          <w:sz w:val="22"/>
        </w:rPr>
        <w:t xml:space="preserve"> </w:t>
      </w:r>
      <w:r w:rsidR="00C770B6" w:rsidRPr="00F15DCD">
        <w:rPr>
          <w:rFonts w:ascii="Segoe UI" w:hAnsi="Segoe UI" w:cs="Segoe UI"/>
          <w:sz w:val="22"/>
        </w:rPr>
        <w:t xml:space="preserve"> </w:t>
      </w:r>
      <w:bookmarkEnd w:id="303"/>
    </w:p>
    <w:p w14:paraId="73572B63" w14:textId="0B949152" w:rsidR="003B6F1C" w:rsidRPr="00F15DCD" w:rsidRDefault="00AB466F"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Provedením </w:t>
      </w:r>
      <w:r w:rsidR="003B6F1C" w:rsidRPr="00F15DCD">
        <w:rPr>
          <w:rFonts w:ascii="Segoe UI" w:hAnsi="Segoe UI" w:cs="Segoe UI"/>
          <w:sz w:val="22"/>
        </w:rPr>
        <w:t xml:space="preserve">Montáže Linky se rozumí </w:t>
      </w:r>
      <w:r w:rsidR="00743327" w:rsidRPr="00F15DCD">
        <w:rPr>
          <w:rFonts w:ascii="Segoe UI" w:hAnsi="Segoe UI" w:cs="Segoe UI"/>
          <w:sz w:val="22"/>
        </w:rPr>
        <w:t>postupné a v</w:t>
      </w:r>
      <w:r w:rsidR="00ED1567" w:rsidRPr="00F15DCD">
        <w:rPr>
          <w:rFonts w:ascii="Segoe UI" w:hAnsi="Segoe UI" w:cs="Segoe UI"/>
          <w:sz w:val="22"/>
        </w:rPr>
        <w:t> </w:t>
      </w:r>
      <w:r w:rsidR="00743327" w:rsidRPr="00F15DCD">
        <w:rPr>
          <w:rFonts w:ascii="Segoe UI" w:hAnsi="Segoe UI" w:cs="Segoe UI"/>
          <w:sz w:val="22"/>
        </w:rPr>
        <w:t xml:space="preserve">řádné technické a chronologické návaznosti provedené </w:t>
      </w:r>
      <w:r w:rsidR="003B6F1C" w:rsidRPr="00F15DCD">
        <w:rPr>
          <w:rFonts w:ascii="Segoe UI" w:hAnsi="Segoe UI" w:cs="Segoe UI"/>
          <w:sz w:val="22"/>
        </w:rPr>
        <w:t>uvedení jednotlivých dílčích celků z</w:t>
      </w:r>
      <w:r w:rsidR="00ED1567" w:rsidRPr="00F15DCD">
        <w:rPr>
          <w:rFonts w:ascii="Segoe UI" w:hAnsi="Segoe UI" w:cs="Segoe UI"/>
          <w:sz w:val="22"/>
        </w:rPr>
        <w:t> </w:t>
      </w:r>
      <w:r w:rsidR="003B6F1C" w:rsidRPr="00F15DCD">
        <w:rPr>
          <w:rFonts w:ascii="Segoe UI" w:hAnsi="Segoe UI" w:cs="Segoe UI"/>
          <w:sz w:val="22"/>
        </w:rPr>
        <w:t>hlediska montážních prací do takového stavu, aby bylo možné přistoupit k</w:t>
      </w:r>
      <w:r w:rsidR="00ED1567" w:rsidRPr="00F15DCD">
        <w:rPr>
          <w:rFonts w:ascii="Segoe UI" w:hAnsi="Segoe UI" w:cs="Segoe UI"/>
          <w:sz w:val="22"/>
        </w:rPr>
        <w:t> </w:t>
      </w:r>
      <w:r w:rsidR="003B6F1C" w:rsidRPr="00F15DCD">
        <w:rPr>
          <w:rFonts w:ascii="Segoe UI" w:hAnsi="Segoe UI" w:cs="Segoe UI"/>
          <w:sz w:val="22"/>
        </w:rPr>
        <w:t xml:space="preserve">navazujícím zkouškám dle </w:t>
      </w:r>
      <w:r w:rsidR="001739FB" w:rsidRPr="00F15DCD">
        <w:rPr>
          <w:rFonts w:ascii="Segoe UI" w:hAnsi="Segoe UI" w:cs="Segoe UI"/>
          <w:sz w:val="22"/>
        </w:rPr>
        <w:t xml:space="preserve">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_Ref70004778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001739FB" w:rsidRPr="00F15DCD">
        <w:rPr>
          <w:rFonts w:ascii="Segoe UI" w:hAnsi="Segoe UI" w:cs="Segoe UI"/>
          <w:sz w:val="22"/>
        </w:rPr>
        <w:t xml:space="preserve">Smlouvy </w:t>
      </w:r>
      <w:r w:rsidR="003B6F1C" w:rsidRPr="00F15DCD">
        <w:rPr>
          <w:rFonts w:ascii="Segoe UI" w:hAnsi="Segoe UI" w:cs="Segoe UI"/>
          <w:sz w:val="22"/>
        </w:rPr>
        <w:t>v</w:t>
      </w:r>
      <w:r w:rsidR="00ED1567" w:rsidRPr="00F15DCD">
        <w:rPr>
          <w:rFonts w:ascii="Segoe UI" w:hAnsi="Segoe UI" w:cs="Segoe UI"/>
          <w:sz w:val="22"/>
        </w:rPr>
        <w:t> </w:t>
      </w:r>
      <w:r w:rsidR="003B6F1C" w:rsidRPr="00F15DCD">
        <w:rPr>
          <w:rFonts w:ascii="Segoe UI" w:hAnsi="Segoe UI" w:cs="Segoe UI"/>
          <w:sz w:val="22"/>
        </w:rPr>
        <w:t>souladu s</w:t>
      </w:r>
      <w:r w:rsidR="00ED1567" w:rsidRPr="00F15DCD">
        <w:rPr>
          <w:rFonts w:ascii="Segoe UI" w:hAnsi="Segoe UI" w:cs="Segoe UI"/>
          <w:sz w:val="22"/>
        </w:rPr>
        <w:t> </w:t>
      </w:r>
      <w:r w:rsidR="003B6F1C" w:rsidRPr="00F15DCD">
        <w:rPr>
          <w:rFonts w:ascii="Segoe UI" w:hAnsi="Segoe UI" w:cs="Segoe UI"/>
          <w:sz w:val="22"/>
        </w:rPr>
        <w:t xml:space="preserve">Požadavky Objednatele, a to zejména přílohou č. A11 Dokončení Montáže, uvádění do provozu a testování.    </w:t>
      </w:r>
    </w:p>
    <w:p w14:paraId="088F191E" w14:textId="0D102DAC" w:rsidR="00660B93" w:rsidRPr="00F15DCD" w:rsidRDefault="003B6F1C"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Provedení Montáže bude ukončeno podpisem </w:t>
      </w:r>
      <w:r w:rsidR="008216CC" w:rsidRPr="00F15DCD">
        <w:rPr>
          <w:rFonts w:ascii="Segoe UI" w:hAnsi="Segoe UI" w:cs="Segoe UI"/>
          <w:sz w:val="22"/>
        </w:rPr>
        <w:t>p</w:t>
      </w:r>
      <w:r w:rsidRPr="00F15DCD">
        <w:rPr>
          <w:rFonts w:ascii="Segoe UI" w:hAnsi="Segoe UI" w:cs="Segoe UI"/>
          <w:sz w:val="22"/>
        </w:rPr>
        <w:t>rotokolu o ukončení Montáže</w:t>
      </w:r>
      <w:r w:rsidR="001739FB" w:rsidRPr="00F15DCD">
        <w:rPr>
          <w:rFonts w:ascii="Segoe UI" w:hAnsi="Segoe UI" w:cs="Segoe UI"/>
          <w:sz w:val="22"/>
        </w:rPr>
        <w:t>, který bude připraven</w:t>
      </w:r>
      <w:r w:rsidRPr="00F15DCD">
        <w:rPr>
          <w:rFonts w:ascii="Segoe UI" w:hAnsi="Segoe UI" w:cs="Segoe UI"/>
          <w:sz w:val="22"/>
        </w:rPr>
        <w:t xml:space="preserve"> </w:t>
      </w:r>
      <w:r w:rsidR="008216CC" w:rsidRPr="00F15DCD">
        <w:rPr>
          <w:rFonts w:ascii="Segoe UI" w:hAnsi="Segoe UI" w:cs="Segoe UI"/>
          <w:sz w:val="22"/>
        </w:rPr>
        <w:t xml:space="preserve">Zhotovitelem </w:t>
      </w:r>
      <w:r w:rsidRPr="00F15DCD">
        <w:rPr>
          <w:rFonts w:ascii="Segoe UI" w:hAnsi="Segoe UI" w:cs="Segoe UI"/>
          <w:sz w:val="22"/>
        </w:rPr>
        <w:t>podle Požadavků Objednatele</w:t>
      </w:r>
      <w:r w:rsidR="001739FB" w:rsidRPr="00F15DCD">
        <w:rPr>
          <w:rFonts w:ascii="Segoe UI" w:hAnsi="Segoe UI" w:cs="Segoe UI"/>
          <w:sz w:val="22"/>
        </w:rPr>
        <w:t>. Protokol o ukončení Montáže</w:t>
      </w:r>
      <w:r w:rsidRPr="00F15DCD">
        <w:rPr>
          <w:rFonts w:ascii="Segoe UI" w:hAnsi="Segoe UI" w:cs="Segoe UI"/>
          <w:sz w:val="22"/>
        </w:rPr>
        <w:t xml:space="preserve"> bude obsahovat specifikaci prací či jiných skutečností, které nebyly provedeny v</w:t>
      </w:r>
      <w:r w:rsidR="00ED1567" w:rsidRPr="00F15DCD">
        <w:rPr>
          <w:rFonts w:ascii="Segoe UI" w:hAnsi="Segoe UI" w:cs="Segoe UI"/>
          <w:sz w:val="22"/>
        </w:rPr>
        <w:t> </w:t>
      </w:r>
      <w:r w:rsidRPr="00F15DCD">
        <w:rPr>
          <w:rFonts w:ascii="Segoe UI" w:hAnsi="Segoe UI" w:cs="Segoe UI"/>
          <w:sz w:val="22"/>
        </w:rPr>
        <w:t xml:space="preserve">souladu se Smlouvou. Podrobnosti ke zpracování tohoto </w:t>
      </w:r>
      <w:r w:rsidRPr="00F15DCD">
        <w:rPr>
          <w:rFonts w:ascii="Segoe UI" w:hAnsi="Segoe UI" w:cs="Segoe UI"/>
          <w:sz w:val="22"/>
        </w:rPr>
        <w:lastRenderedPageBreak/>
        <w:t>protokolu a jeho aktualizace jsou upraveny v</w:t>
      </w:r>
      <w:r w:rsidR="00ED1567" w:rsidRPr="00F15DCD">
        <w:rPr>
          <w:rFonts w:ascii="Segoe UI" w:hAnsi="Segoe UI" w:cs="Segoe UI"/>
          <w:sz w:val="22"/>
        </w:rPr>
        <w:t> </w:t>
      </w:r>
      <w:r w:rsidRPr="00F15DCD">
        <w:rPr>
          <w:rFonts w:ascii="Segoe UI" w:hAnsi="Segoe UI" w:cs="Segoe UI"/>
          <w:sz w:val="22"/>
        </w:rPr>
        <w:t xml:space="preserve">Požadavcích Objednatele. </w:t>
      </w:r>
      <w:r w:rsidR="001C6F0C" w:rsidRPr="00F15DCD">
        <w:rPr>
          <w:rFonts w:ascii="Segoe UI" w:hAnsi="Segoe UI" w:cs="Segoe UI"/>
          <w:sz w:val="22"/>
        </w:rPr>
        <w:t xml:space="preserve">Návrh tohoto </w:t>
      </w:r>
      <w:r w:rsidR="008216CC" w:rsidRPr="00F15DCD">
        <w:rPr>
          <w:rFonts w:ascii="Segoe UI" w:hAnsi="Segoe UI" w:cs="Segoe UI"/>
          <w:sz w:val="22"/>
        </w:rPr>
        <w:t>protokol</w:t>
      </w:r>
      <w:r w:rsidR="001C6F0C" w:rsidRPr="00F15DCD">
        <w:rPr>
          <w:rFonts w:ascii="Segoe UI" w:hAnsi="Segoe UI" w:cs="Segoe UI"/>
          <w:sz w:val="22"/>
        </w:rPr>
        <w:t>u</w:t>
      </w:r>
      <w:r w:rsidR="008216CC" w:rsidRPr="00F15DCD">
        <w:rPr>
          <w:rFonts w:ascii="Segoe UI" w:hAnsi="Segoe UI" w:cs="Segoe UI"/>
          <w:sz w:val="22"/>
        </w:rPr>
        <w:t xml:space="preserve"> Zhotovitel zašle Objednateli bez zbytečného odkladu</w:t>
      </w:r>
      <w:r w:rsidR="006B6191" w:rsidRPr="00F15DCD">
        <w:rPr>
          <w:rFonts w:ascii="Segoe UI" w:hAnsi="Segoe UI" w:cs="Segoe UI"/>
          <w:sz w:val="22"/>
        </w:rPr>
        <w:t>, nejpozději však do 7 dnů</w:t>
      </w:r>
      <w:r w:rsidR="008216CC" w:rsidRPr="00F15DCD">
        <w:rPr>
          <w:rFonts w:ascii="Segoe UI" w:hAnsi="Segoe UI" w:cs="Segoe UI"/>
          <w:sz w:val="22"/>
        </w:rPr>
        <w:t xml:space="preserve"> poté, co ukončí Montáž. Nejpozději do 7 dnů ode dne doručení tohoto protokolu Objednatel sdělí Zhotoviteli, zda protokol schvaluje či nikoli, včetně důvodů neschválení.</w:t>
      </w:r>
      <w:r w:rsidR="00F26D78" w:rsidRPr="00F15DCD">
        <w:rPr>
          <w:rFonts w:ascii="Segoe UI" w:hAnsi="Segoe UI" w:cs="Segoe UI"/>
          <w:sz w:val="22"/>
        </w:rPr>
        <w:t xml:space="preserve"> </w:t>
      </w:r>
      <w:r w:rsidR="008216CC" w:rsidRPr="00F15DCD">
        <w:rPr>
          <w:rFonts w:ascii="Segoe UI" w:hAnsi="Segoe UI" w:cs="Segoe UI"/>
          <w:sz w:val="22"/>
          <w:szCs w:val="22"/>
        </w:rPr>
        <w:t>Zhotovitel je v</w:t>
      </w:r>
      <w:r w:rsidR="00ED1567" w:rsidRPr="00F15DCD">
        <w:rPr>
          <w:rFonts w:ascii="Segoe UI" w:hAnsi="Segoe UI" w:cs="Segoe UI"/>
          <w:sz w:val="22"/>
          <w:szCs w:val="22"/>
        </w:rPr>
        <w:t> </w:t>
      </w:r>
      <w:r w:rsidR="008216CC" w:rsidRPr="00F15DCD">
        <w:rPr>
          <w:rFonts w:ascii="Segoe UI" w:hAnsi="Segoe UI" w:cs="Segoe UI"/>
          <w:sz w:val="22"/>
          <w:szCs w:val="22"/>
        </w:rPr>
        <w:t>případě ne</w:t>
      </w:r>
      <w:r w:rsidR="001C6F0C" w:rsidRPr="00F15DCD">
        <w:rPr>
          <w:rFonts w:ascii="Segoe UI" w:hAnsi="Segoe UI" w:cs="Segoe UI"/>
          <w:sz w:val="22"/>
          <w:szCs w:val="22"/>
        </w:rPr>
        <w:t>s</w:t>
      </w:r>
      <w:r w:rsidR="008216CC" w:rsidRPr="00F15DCD">
        <w:rPr>
          <w:rFonts w:ascii="Segoe UI" w:hAnsi="Segoe UI" w:cs="Segoe UI"/>
          <w:sz w:val="22"/>
          <w:szCs w:val="22"/>
        </w:rPr>
        <w:t>chválení protokolu povinen jej upravit dle připomínek Objednatele dle předchozí věty či provést jiné činnosti, které</w:t>
      </w:r>
      <w:r w:rsidR="00027EE0" w:rsidRPr="00F15DCD">
        <w:rPr>
          <w:rFonts w:ascii="Segoe UI" w:hAnsi="Segoe UI" w:cs="Segoe UI"/>
          <w:sz w:val="22"/>
          <w:szCs w:val="22"/>
        </w:rPr>
        <w:t xml:space="preserve"> jsou</w:t>
      </w:r>
      <w:r w:rsidR="008216CC" w:rsidRPr="00F15DCD">
        <w:rPr>
          <w:rFonts w:ascii="Segoe UI" w:hAnsi="Segoe UI" w:cs="Segoe UI"/>
          <w:sz w:val="22"/>
          <w:szCs w:val="22"/>
        </w:rPr>
        <w:t xml:space="preserve"> nezbytné k</w:t>
      </w:r>
      <w:r w:rsidR="00ED1567" w:rsidRPr="00F15DCD">
        <w:rPr>
          <w:rFonts w:ascii="Segoe UI" w:hAnsi="Segoe UI" w:cs="Segoe UI"/>
          <w:sz w:val="22"/>
          <w:szCs w:val="22"/>
        </w:rPr>
        <w:t> </w:t>
      </w:r>
      <w:r w:rsidR="008216CC"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8216CC" w:rsidRPr="00F15DCD">
        <w:rPr>
          <w:rFonts w:ascii="Segoe UI" w:hAnsi="Segoe UI" w:cs="Segoe UI"/>
          <w:sz w:val="22"/>
          <w:szCs w:val="22"/>
        </w:rPr>
        <w:t xml:space="preserve"> doby, </w:t>
      </w:r>
      <w:r w:rsidR="009D1703" w:rsidRPr="00F15DCD">
        <w:rPr>
          <w:rFonts w:ascii="Segoe UI" w:hAnsi="Segoe UI" w:cs="Segoe UI"/>
          <w:sz w:val="22"/>
          <w:szCs w:val="22"/>
        </w:rPr>
        <w:t>než</w:t>
      </w:r>
      <w:r w:rsidR="008216CC" w:rsidRPr="00F15DCD">
        <w:rPr>
          <w:rFonts w:ascii="Segoe UI" w:hAnsi="Segoe UI" w:cs="Segoe UI"/>
          <w:sz w:val="22"/>
          <w:szCs w:val="22"/>
        </w:rPr>
        <w:t xml:space="preserve"> Objednatel protokol schválí. Protokol Objednatel schválí svým podpisem. Neschválení protokolu není důvodem pro prodloužení doby pro provedení Díla.</w:t>
      </w:r>
      <w:r w:rsidR="00A51291" w:rsidRPr="00F15DCD">
        <w:rPr>
          <w:rFonts w:ascii="Segoe UI" w:hAnsi="Segoe UI" w:cs="Segoe UI"/>
          <w:sz w:val="22"/>
          <w:szCs w:val="22"/>
        </w:rPr>
        <w:t xml:space="preserve"> Objednatel nebude bránit schválení bezdůvodně a každé odmítnutí bude vždy odůvodněno, ve smyslu předchozích vět. </w:t>
      </w:r>
      <w:r w:rsidR="008216CC" w:rsidRPr="00F15DCD">
        <w:rPr>
          <w:rFonts w:ascii="Segoe UI" w:hAnsi="Segoe UI" w:cs="Segoe UI"/>
          <w:sz w:val="22"/>
          <w:szCs w:val="22"/>
        </w:rPr>
        <w:t xml:space="preserve"> </w:t>
      </w:r>
      <w:r w:rsidRPr="00F15DCD">
        <w:rPr>
          <w:rFonts w:ascii="Segoe UI" w:hAnsi="Segoe UI" w:cs="Segoe UI"/>
          <w:sz w:val="22"/>
        </w:rPr>
        <w:t xml:space="preserve"> </w:t>
      </w:r>
    </w:p>
    <w:p w14:paraId="536A360F" w14:textId="1E11A1FE" w:rsidR="00733F8D" w:rsidRPr="00F15DCD" w:rsidRDefault="00733F8D"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Schválením Protokolu dle </w:t>
      </w:r>
      <w:r w:rsidR="00F13448" w:rsidRPr="00F15DCD">
        <w:rPr>
          <w:rFonts w:ascii="Segoe UI" w:hAnsi="Segoe UI" w:cs="Segoe UI"/>
          <w:sz w:val="22"/>
        </w:rPr>
        <w:t>odst</w:t>
      </w:r>
      <w:r w:rsidRPr="00F15DCD">
        <w:rPr>
          <w:rFonts w:ascii="Segoe UI" w:hAnsi="Segoe UI" w:cs="Segoe UI"/>
          <w:sz w:val="22"/>
        </w:rPr>
        <w:t>. 14.35 je zahájeno období uvádění do provozu dle čl. 15.</w:t>
      </w:r>
    </w:p>
    <w:p w14:paraId="60D5D9CF" w14:textId="30E4A337" w:rsidR="00AB466F" w:rsidRPr="00F15DCD" w:rsidRDefault="00AB466F" w:rsidP="002C047A">
      <w:pPr>
        <w:pStyle w:val="RLlneksmlouvy"/>
        <w:numPr>
          <w:ilvl w:val="0"/>
          <w:numId w:val="72"/>
        </w:numPr>
        <w:spacing w:line="240" w:lineRule="auto"/>
        <w:ind w:left="709" w:hanging="709"/>
        <w:rPr>
          <w:rFonts w:cs="Segoe UI"/>
        </w:rPr>
      </w:pPr>
      <w:bookmarkStart w:id="304" w:name="_Ref70004778"/>
      <w:bookmarkStart w:id="305" w:name="_Ref70004891"/>
      <w:bookmarkStart w:id="306" w:name="_Ref70004921"/>
      <w:bookmarkStart w:id="307" w:name="_Ref70331461"/>
      <w:bookmarkStart w:id="308" w:name="_Ref70332327"/>
      <w:bookmarkStart w:id="309" w:name="_Ref70332979"/>
      <w:bookmarkStart w:id="310" w:name="_Toc192631540"/>
      <w:bookmarkStart w:id="311" w:name="_Toc169076933"/>
      <w:bookmarkStart w:id="312" w:name="_Ref64555860"/>
      <w:bookmarkStart w:id="313" w:name="_Ref66288227"/>
      <w:bookmarkStart w:id="314" w:name="_Ref68168590"/>
      <w:r w:rsidRPr="00F15DCD">
        <w:rPr>
          <w:rFonts w:cs="Segoe UI"/>
        </w:rPr>
        <w:t>POSTUP PŘI TESTOVÁNÍ</w:t>
      </w:r>
      <w:r w:rsidR="005823F9" w:rsidRPr="00F15DCD">
        <w:rPr>
          <w:rFonts w:cs="Segoe UI"/>
        </w:rPr>
        <w:t xml:space="preserve"> A UVÁDĚNÍ DO PROVOZU</w:t>
      </w:r>
      <w:bookmarkEnd w:id="304"/>
      <w:bookmarkEnd w:id="305"/>
      <w:bookmarkEnd w:id="306"/>
      <w:bookmarkEnd w:id="307"/>
      <w:bookmarkEnd w:id="308"/>
      <w:bookmarkEnd w:id="309"/>
      <w:bookmarkEnd w:id="310"/>
      <w:bookmarkEnd w:id="311"/>
      <w:r w:rsidRPr="00F15DCD">
        <w:rPr>
          <w:rFonts w:cs="Segoe UI"/>
        </w:rPr>
        <w:t xml:space="preserve"> </w:t>
      </w:r>
      <w:bookmarkEnd w:id="312"/>
      <w:bookmarkEnd w:id="313"/>
      <w:bookmarkEnd w:id="314"/>
    </w:p>
    <w:p w14:paraId="0711C234" w14:textId="6037C9F7"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provede zkoušky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to zejména přílohou č. A11 Dokončení Montáže, uvádění do provozu a testování, nestanoví-li Smlouva jinak. Zhotovitel je povinen předložit Objednateli návrh všech </w:t>
      </w:r>
      <w:r w:rsidR="00930073" w:rsidRPr="00F15DCD">
        <w:rPr>
          <w:rFonts w:ascii="Segoe UI" w:hAnsi="Segoe UI" w:cs="Segoe UI"/>
          <w:sz w:val="22"/>
        </w:rPr>
        <w:t>dokumentů</w:t>
      </w:r>
      <w:r w:rsidRPr="00F15DCD">
        <w:rPr>
          <w:rFonts w:ascii="Segoe UI" w:hAnsi="Segoe UI" w:cs="Segoe UI"/>
          <w:sz w:val="22"/>
        </w:rPr>
        <w:t xml:space="preserve"> dle Plánu zkoušek</w:t>
      </w:r>
      <w:r w:rsidR="005823F9" w:rsidRPr="00F15DCD">
        <w:rPr>
          <w:rFonts w:ascii="Segoe UI" w:hAnsi="Segoe UI" w:cs="Segoe UI"/>
          <w:sz w:val="22"/>
        </w:rPr>
        <w:t>, a to samostatně pro fázi výroby</w:t>
      </w:r>
      <w:r w:rsidR="005A082E" w:rsidRPr="00F15DCD">
        <w:rPr>
          <w:rFonts w:ascii="Segoe UI" w:hAnsi="Segoe UI" w:cs="Segoe UI"/>
          <w:sz w:val="22"/>
        </w:rPr>
        <w:t>,</w:t>
      </w:r>
      <w:r w:rsidR="005823F9" w:rsidRPr="00F15DCD">
        <w:rPr>
          <w:rFonts w:ascii="Segoe UI" w:hAnsi="Segoe UI" w:cs="Segoe UI"/>
          <w:sz w:val="22"/>
        </w:rPr>
        <w:t xml:space="preserve"> Stavby Linky</w:t>
      </w:r>
      <w:r w:rsidR="00930073" w:rsidRPr="00F15DCD">
        <w:rPr>
          <w:rFonts w:ascii="Segoe UI" w:hAnsi="Segoe UI" w:cs="Segoe UI"/>
          <w:sz w:val="22"/>
        </w:rPr>
        <w:t>,</w:t>
      </w:r>
      <w:r w:rsidR="00AF4C6D" w:rsidRPr="00F15DCD">
        <w:rPr>
          <w:rFonts w:ascii="Segoe UI" w:hAnsi="Segoe UI" w:cs="Segoe UI"/>
          <w:sz w:val="22"/>
        </w:rPr>
        <w:t xml:space="preserve"> Výkonov</w:t>
      </w:r>
      <w:r w:rsidR="002259BB" w:rsidRPr="00F15DCD">
        <w:rPr>
          <w:rFonts w:ascii="Segoe UI" w:hAnsi="Segoe UI" w:cs="Segoe UI"/>
          <w:sz w:val="22"/>
        </w:rPr>
        <w:t>ých</w:t>
      </w:r>
      <w:r w:rsidR="00AF4C6D" w:rsidRPr="00F15DCD">
        <w:rPr>
          <w:rFonts w:ascii="Segoe UI" w:hAnsi="Segoe UI" w:cs="Segoe UI"/>
          <w:sz w:val="22"/>
        </w:rPr>
        <w:t xml:space="preserve"> zkouš</w:t>
      </w:r>
      <w:r w:rsidR="002259BB" w:rsidRPr="00F15DCD">
        <w:rPr>
          <w:rFonts w:ascii="Segoe UI" w:hAnsi="Segoe UI" w:cs="Segoe UI"/>
          <w:sz w:val="22"/>
        </w:rPr>
        <w:t>e</w:t>
      </w:r>
      <w:r w:rsidR="00AF4C6D" w:rsidRPr="00F15DCD">
        <w:rPr>
          <w:rFonts w:ascii="Segoe UI" w:hAnsi="Segoe UI" w:cs="Segoe UI"/>
          <w:sz w:val="22"/>
        </w:rPr>
        <w:t xml:space="preserve">k, </w:t>
      </w:r>
      <w:r w:rsidR="00930073" w:rsidRPr="00F15DCD">
        <w:rPr>
          <w:rFonts w:ascii="Segoe UI" w:hAnsi="Segoe UI" w:cs="Segoe UI"/>
          <w:sz w:val="22"/>
        </w:rPr>
        <w:t>Zkušebního provozu</w:t>
      </w:r>
      <w:r w:rsidR="005A082E" w:rsidRPr="00F15DCD">
        <w:rPr>
          <w:rFonts w:ascii="Segoe UI" w:hAnsi="Segoe UI" w:cs="Segoe UI"/>
          <w:sz w:val="22"/>
        </w:rPr>
        <w:t xml:space="preserve"> a fázi Garanční doby</w:t>
      </w:r>
      <w:r w:rsidRPr="00F15DCD">
        <w:rPr>
          <w:rFonts w:ascii="Segoe UI" w:hAnsi="Segoe UI" w:cs="Segoe UI"/>
          <w:sz w:val="22"/>
        </w:rPr>
        <w:t>, které jsou uvedeny v</w:t>
      </w:r>
      <w:r w:rsidR="00ED1567" w:rsidRPr="00F15DCD">
        <w:rPr>
          <w:rFonts w:ascii="Segoe UI" w:hAnsi="Segoe UI" w:cs="Segoe UI"/>
          <w:sz w:val="22"/>
        </w:rPr>
        <w:t> </w:t>
      </w:r>
      <w:r w:rsidRPr="00F15DCD">
        <w:rPr>
          <w:rFonts w:ascii="Segoe UI" w:hAnsi="Segoe UI" w:cs="Segoe UI"/>
          <w:sz w:val="22"/>
        </w:rPr>
        <w:t>Požadavcích Objednatele</w:t>
      </w:r>
      <w:r w:rsidR="005823F9" w:rsidRPr="00F15DCD">
        <w:rPr>
          <w:rFonts w:ascii="Segoe UI" w:hAnsi="Segoe UI" w:cs="Segoe UI"/>
          <w:sz w:val="22"/>
        </w:rPr>
        <w:t>. Plán zkoušek Zhotovitel předloží Objednateli</w:t>
      </w:r>
      <w:r w:rsidRPr="00F15DCD">
        <w:rPr>
          <w:rFonts w:ascii="Segoe UI" w:hAnsi="Segoe UI" w:cs="Segoe UI"/>
          <w:sz w:val="22"/>
        </w:rPr>
        <w:t xml:space="preserve"> </w:t>
      </w:r>
      <w:r w:rsidR="006B6191" w:rsidRPr="00F15DCD">
        <w:rPr>
          <w:rFonts w:ascii="Segoe UI" w:hAnsi="Segoe UI" w:cs="Segoe UI"/>
          <w:sz w:val="22"/>
        </w:rPr>
        <w:t>v</w:t>
      </w:r>
      <w:r w:rsidR="00ED1567" w:rsidRPr="00F15DCD">
        <w:rPr>
          <w:rFonts w:ascii="Segoe UI" w:hAnsi="Segoe UI" w:cs="Segoe UI"/>
          <w:sz w:val="22"/>
        </w:rPr>
        <w:t> </w:t>
      </w:r>
      <w:r w:rsidR="006B6191" w:rsidRPr="00F15DCD">
        <w:rPr>
          <w:rFonts w:ascii="Segoe UI" w:hAnsi="Segoe UI" w:cs="Segoe UI"/>
          <w:sz w:val="22"/>
        </w:rPr>
        <w:t>termínu a dle požadavků vymezených v</w:t>
      </w:r>
      <w:r w:rsidR="00ED1567" w:rsidRPr="00F15DCD">
        <w:rPr>
          <w:rFonts w:ascii="Segoe UI" w:hAnsi="Segoe UI" w:cs="Segoe UI"/>
          <w:sz w:val="22"/>
        </w:rPr>
        <w:t> </w:t>
      </w:r>
      <w:r w:rsidR="006B6191" w:rsidRPr="00F15DCD">
        <w:rPr>
          <w:rFonts w:ascii="Segoe UI" w:hAnsi="Segoe UI" w:cs="Segoe UI"/>
          <w:sz w:val="22"/>
        </w:rPr>
        <w:t>Požadavcích Objednatele</w:t>
      </w:r>
      <w:r w:rsidRPr="00F15DCD">
        <w:rPr>
          <w:rFonts w:ascii="Segoe UI" w:hAnsi="Segoe UI" w:cs="Segoe UI"/>
          <w:sz w:val="22"/>
        </w:rPr>
        <w:t xml:space="preserve">.  </w:t>
      </w:r>
    </w:p>
    <w:p w14:paraId="76852D23" w14:textId="1B8993D7" w:rsidR="006770AC" w:rsidRPr="00F15DCD" w:rsidRDefault="006770AC" w:rsidP="006770AC">
      <w:pPr>
        <w:pStyle w:val="RLTextlnkuslovan"/>
        <w:spacing w:line="240" w:lineRule="auto"/>
        <w:ind w:left="1418"/>
        <w:rPr>
          <w:rFonts w:ascii="Segoe UI" w:hAnsi="Segoe UI" w:cs="Segoe UI"/>
          <w:sz w:val="22"/>
        </w:rPr>
      </w:pPr>
      <w:r w:rsidRPr="00F15DCD">
        <w:rPr>
          <w:rFonts w:ascii="Segoe UI" w:hAnsi="Segoe UI" w:cs="Segoe UI"/>
          <w:sz w:val="22"/>
        </w:rPr>
        <w:t xml:space="preserve">Zkušební provoz dle </w:t>
      </w:r>
      <w:r w:rsidR="00FC1635" w:rsidRPr="00F15DCD">
        <w:rPr>
          <w:rFonts w:ascii="Segoe UI" w:hAnsi="Segoe UI" w:cs="Segoe UI"/>
          <w:sz w:val="22"/>
        </w:rPr>
        <w:t>S</w:t>
      </w:r>
      <w:r w:rsidRPr="00F15DCD">
        <w:rPr>
          <w:rFonts w:ascii="Segoe UI" w:hAnsi="Segoe UI" w:cs="Segoe UI"/>
          <w:sz w:val="22"/>
        </w:rPr>
        <w:t xml:space="preserve">mlouvy není totožný se zkušebním provozem dle pravidel </w:t>
      </w:r>
      <w:r w:rsidR="0027738D" w:rsidRPr="00F15DCD">
        <w:rPr>
          <w:rFonts w:ascii="Segoe UI" w:hAnsi="Segoe UI" w:cs="Segoe UI"/>
          <w:sz w:val="22"/>
        </w:rPr>
        <w:t>SZ</w:t>
      </w:r>
      <w:r w:rsidRPr="00F15DCD">
        <w:rPr>
          <w:rFonts w:ascii="Segoe UI" w:hAnsi="Segoe UI" w:cs="Segoe UI"/>
          <w:sz w:val="22"/>
        </w:rPr>
        <w:t xml:space="preserve">. Je povinností Zhotovitele postupovat tak, aby byly plněny všechny požadavky Právních předpisů pro plnění jeho závazků z této Smlouvy, zejména aby pro období po ukončení montážních prací bylo </w:t>
      </w:r>
      <w:r w:rsidR="00C90379" w:rsidRPr="00F15DCD">
        <w:rPr>
          <w:rFonts w:ascii="Segoe UI" w:hAnsi="Segoe UI" w:cs="Segoe UI"/>
          <w:sz w:val="22"/>
        </w:rPr>
        <w:t xml:space="preserve">včas z hlediska plynulé návaznosti </w:t>
      </w:r>
      <w:r w:rsidRPr="00F15DCD">
        <w:rPr>
          <w:rFonts w:ascii="Segoe UI" w:hAnsi="Segoe UI" w:cs="Segoe UI"/>
          <w:sz w:val="22"/>
        </w:rPr>
        <w:t>vydáno povolení zkušebního provozu v takovém období a rozsahu, aby bylo možné provádět jakékoliv zkoušky a činnosti vyžadující provoz Linky či jejích částí.</w:t>
      </w:r>
    </w:p>
    <w:p w14:paraId="182BF5CB" w14:textId="487CB08F" w:rsidR="00CB49E4" w:rsidRPr="00F15DCD" w:rsidDel="001E1D2C" w:rsidRDefault="00CB49E4" w:rsidP="002C047A">
      <w:pPr>
        <w:pStyle w:val="RLTextlnkuslovan"/>
        <w:numPr>
          <w:ilvl w:val="1"/>
          <w:numId w:val="76"/>
        </w:numPr>
        <w:spacing w:line="240" w:lineRule="auto"/>
        <w:ind w:left="1418" w:hanging="709"/>
        <w:rPr>
          <w:rFonts w:ascii="Segoe UI" w:hAnsi="Segoe UI" w:cs="Segoe UI"/>
          <w:sz w:val="22"/>
        </w:rPr>
      </w:pPr>
      <w:r w:rsidRPr="00F15DCD" w:rsidDel="001E1D2C">
        <w:rPr>
          <w:rFonts w:ascii="Segoe UI" w:hAnsi="Segoe UI" w:cs="Segoe UI"/>
          <w:sz w:val="22"/>
        </w:rPr>
        <w:t xml:space="preserve">Zhotovitel předloží Objednateli </w:t>
      </w:r>
      <w:r w:rsidR="006B6191" w:rsidRPr="00F15DCD">
        <w:rPr>
          <w:rFonts w:ascii="Segoe UI" w:hAnsi="Segoe UI" w:cs="Segoe UI"/>
          <w:sz w:val="22"/>
        </w:rPr>
        <w:t>p</w:t>
      </w:r>
      <w:r w:rsidRPr="00F15DCD" w:rsidDel="001E1D2C">
        <w:rPr>
          <w:rFonts w:ascii="Segoe UI" w:hAnsi="Segoe UI" w:cs="Segoe UI"/>
          <w:sz w:val="22"/>
        </w:rPr>
        <w:t xml:space="preserve">lán uvedení do provozu </w:t>
      </w:r>
      <w:r w:rsidR="006B6191" w:rsidRPr="00F15DCD">
        <w:rPr>
          <w:rFonts w:ascii="Segoe UI" w:hAnsi="Segoe UI" w:cs="Segoe UI"/>
          <w:sz w:val="22"/>
        </w:rPr>
        <w:t xml:space="preserve">jako součást Plánu zkoušek </w:t>
      </w:r>
      <w:r w:rsidRPr="00F15DCD" w:rsidDel="001E1D2C">
        <w:rPr>
          <w:rFonts w:ascii="Segoe UI" w:hAnsi="Segoe UI" w:cs="Segoe UI"/>
          <w:sz w:val="22"/>
        </w:rPr>
        <w:t>v</w:t>
      </w:r>
      <w:r w:rsidR="00ED1567" w:rsidRPr="00F15DCD">
        <w:rPr>
          <w:rFonts w:ascii="Segoe UI" w:hAnsi="Segoe UI" w:cs="Segoe UI"/>
          <w:sz w:val="22"/>
        </w:rPr>
        <w:t> </w:t>
      </w:r>
      <w:r w:rsidRPr="00F15DCD" w:rsidDel="001E1D2C">
        <w:rPr>
          <w:rFonts w:ascii="Segoe UI" w:hAnsi="Segoe UI" w:cs="Segoe UI"/>
          <w:sz w:val="22"/>
        </w:rPr>
        <w:t xml:space="preserve">termínu </w:t>
      </w:r>
      <w:r w:rsidR="006B6191" w:rsidRPr="00F15DCD">
        <w:rPr>
          <w:rFonts w:ascii="Segoe UI" w:hAnsi="Segoe UI" w:cs="Segoe UI"/>
          <w:sz w:val="22"/>
        </w:rPr>
        <w:t xml:space="preserve">a dle požadavků vymezených </w:t>
      </w:r>
      <w:r w:rsidRPr="00F15DCD" w:rsidDel="001E1D2C">
        <w:rPr>
          <w:rFonts w:ascii="Segoe UI" w:hAnsi="Segoe UI" w:cs="Segoe UI"/>
          <w:sz w:val="22"/>
        </w:rPr>
        <w:t>v</w:t>
      </w:r>
      <w:r w:rsidR="00ED1567" w:rsidRPr="00F15DCD">
        <w:rPr>
          <w:rFonts w:ascii="Segoe UI" w:hAnsi="Segoe UI" w:cs="Segoe UI"/>
          <w:sz w:val="22"/>
        </w:rPr>
        <w:t> </w:t>
      </w:r>
      <w:r w:rsidRPr="00F15DCD" w:rsidDel="001E1D2C">
        <w:rPr>
          <w:rFonts w:ascii="Segoe UI" w:hAnsi="Segoe UI" w:cs="Segoe UI"/>
          <w:sz w:val="22"/>
        </w:rPr>
        <w:t>Požadavcích Objednatele, a to zejména v</w:t>
      </w:r>
      <w:r w:rsidR="00ED1567" w:rsidRPr="00F15DCD">
        <w:rPr>
          <w:rFonts w:ascii="Segoe UI" w:hAnsi="Segoe UI" w:cs="Segoe UI"/>
          <w:sz w:val="22"/>
        </w:rPr>
        <w:t> </w:t>
      </w:r>
      <w:r w:rsidRPr="00F15DCD" w:rsidDel="001E1D2C">
        <w:rPr>
          <w:rFonts w:ascii="Segoe UI" w:hAnsi="Segoe UI" w:cs="Segoe UI"/>
          <w:sz w:val="22"/>
        </w:rPr>
        <w:t>příloze č. C1 Revidovatelná projektová a konstrukční data a v</w:t>
      </w:r>
      <w:r w:rsidR="00ED1567" w:rsidRPr="00F15DCD">
        <w:rPr>
          <w:rFonts w:ascii="Segoe UI" w:hAnsi="Segoe UI" w:cs="Segoe UI"/>
          <w:sz w:val="22"/>
        </w:rPr>
        <w:t> </w:t>
      </w:r>
      <w:r w:rsidRPr="00F15DCD" w:rsidDel="001E1D2C">
        <w:rPr>
          <w:rFonts w:ascii="Segoe UI" w:hAnsi="Segoe UI" w:cs="Segoe UI"/>
          <w:sz w:val="22"/>
        </w:rPr>
        <w:t xml:space="preserve">příloze č. A11 Dokončení Montáže, uvádění do provozu a testování. </w:t>
      </w:r>
    </w:p>
    <w:p w14:paraId="0D297286" w14:textId="728E2E7F" w:rsidR="00D20BE3" w:rsidRPr="00F15DCD" w:rsidRDefault="00211402"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se zavazuje, že při provádění zkoušek bude dodržovat chronologii všech zkoušek, která je upravena v</w:t>
      </w:r>
      <w:r w:rsidR="00ED1567" w:rsidRPr="00F15DCD">
        <w:rPr>
          <w:rFonts w:ascii="Segoe UI" w:hAnsi="Segoe UI" w:cs="Segoe UI"/>
          <w:sz w:val="22"/>
        </w:rPr>
        <w:t> </w:t>
      </w:r>
      <w:r w:rsidRPr="00F15DCD">
        <w:rPr>
          <w:rFonts w:ascii="Segoe UI" w:hAnsi="Segoe UI" w:cs="Segoe UI"/>
          <w:sz w:val="22"/>
        </w:rPr>
        <w:t xml:space="preserve">příloze č. A11 Dokončení Montáže, uvádění do provozu a testování. </w:t>
      </w:r>
    </w:p>
    <w:p w14:paraId="4F53FCDD" w14:textId="07E119D6"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15" w:name="_Ref64556315"/>
      <w:r w:rsidRPr="00F15DCD">
        <w:rPr>
          <w:rFonts w:ascii="Segoe UI" w:hAnsi="Segoe UI" w:cs="Segoe UI"/>
          <w:sz w:val="22"/>
        </w:rPr>
        <w:t xml:space="preserve">Zhotovitel je povinen, a to po případném nutném zajištění součinnosti třetích osob, oznámit Objednateli a/nebo Správci </w:t>
      </w:r>
      <w:r w:rsidR="001C6F0C" w:rsidRPr="00F15DCD">
        <w:rPr>
          <w:rFonts w:ascii="Segoe UI" w:hAnsi="Segoe UI" w:cs="Segoe UI"/>
          <w:sz w:val="22"/>
        </w:rPr>
        <w:t>S</w:t>
      </w:r>
      <w:r w:rsidRPr="00F15DCD">
        <w:rPr>
          <w:rFonts w:ascii="Segoe UI" w:hAnsi="Segoe UI" w:cs="Segoe UI"/>
          <w:sz w:val="22"/>
        </w:rPr>
        <w:t xml:space="preserve">tavby termín, ve kterém bude </w:t>
      </w:r>
      <w:r w:rsidRPr="00F15DCD">
        <w:rPr>
          <w:rFonts w:ascii="Segoe UI" w:hAnsi="Segoe UI" w:cs="Segoe UI"/>
          <w:sz w:val="22"/>
        </w:rPr>
        <w:lastRenderedPageBreak/>
        <w:t>připraven uskutečnit každou jednotlivou zkoušku uvedenou v</w:t>
      </w:r>
      <w:r w:rsidR="00ED1567" w:rsidRPr="00F15DCD">
        <w:rPr>
          <w:rFonts w:ascii="Segoe UI" w:hAnsi="Segoe UI" w:cs="Segoe UI"/>
          <w:sz w:val="22"/>
        </w:rPr>
        <w:t> </w:t>
      </w:r>
      <w:r w:rsidRPr="00F15DCD">
        <w:rPr>
          <w:rFonts w:ascii="Segoe UI" w:hAnsi="Segoe UI" w:cs="Segoe UI"/>
          <w:sz w:val="22"/>
        </w:rPr>
        <w:t>Požadavcích Objednatele, a to zasláním protokolu o připravenosti, ve kterém specifikuje, která konkrétní zkouška uvedená v</w:t>
      </w:r>
      <w:r w:rsidR="00ED1567" w:rsidRPr="00F15DCD">
        <w:rPr>
          <w:rFonts w:ascii="Segoe UI" w:hAnsi="Segoe UI" w:cs="Segoe UI"/>
          <w:sz w:val="22"/>
        </w:rPr>
        <w:t> </w:t>
      </w:r>
      <w:r w:rsidRPr="00F15DCD">
        <w:rPr>
          <w:rFonts w:ascii="Segoe UI" w:hAnsi="Segoe UI" w:cs="Segoe UI"/>
          <w:sz w:val="22"/>
        </w:rPr>
        <w:t>Požadavcích Objednatele má být provedena. Dále bude v</w:t>
      </w:r>
      <w:r w:rsidR="00ED1567" w:rsidRPr="00F15DCD">
        <w:rPr>
          <w:rFonts w:ascii="Segoe UI" w:hAnsi="Segoe UI" w:cs="Segoe UI"/>
          <w:sz w:val="22"/>
        </w:rPr>
        <w:t> </w:t>
      </w:r>
      <w:r w:rsidRPr="00F15DCD">
        <w:rPr>
          <w:rFonts w:ascii="Segoe UI" w:hAnsi="Segoe UI" w:cs="Segoe UI"/>
          <w:sz w:val="22"/>
        </w:rPr>
        <w:t>protokolu uvedeno datum, čas a místo provedení dané zkoušky.   Tento protokol musí být Objednateli doručen nejméně 14 dnů před termínem pro provedení zkoušky, který bude v</w:t>
      </w:r>
      <w:r w:rsidR="00ED1567" w:rsidRPr="00F15DCD">
        <w:rPr>
          <w:rFonts w:ascii="Segoe UI" w:hAnsi="Segoe UI" w:cs="Segoe UI"/>
          <w:sz w:val="22"/>
        </w:rPr>
        <w:t> </w:t>
      </w:r>
      <w:r w:rsidRPr="00F15DCD">
        <w:rPr>
          <w:rFonts w:ascii="Segoe UI" w:hAnsi="Segoe UI" w:cs="Segoe UI"/>
          <w:sz w:val="22"/>
        </w:rPr>
        <w:t>protokolu uveden. Tuto lhůtu je možné zkrátit pouze na základě dohody obou smluvních stran. Objednatel nejpozději do 7 dnů po obdržení protokolu o připravenosti Zhotovitel sdělí, zda souhlasí s</w:t>
      </w:r>
      <w:r w:rsidR="00ED1567" w:rsidRPr="00F15DCD">
        <w:rPr>
          <w:rFonts w:ascii="Segoe UI" w:hAnsi="Segoe UI" w:cs="Segoe UI"/>
          <w:sz w:val="22"/>
        </w:rPr>
        <w:t> </w:t>
      </w:r>
      <w:r w:rsidRPr="00F15DCD">
        <w:rPr>
          <w:rFonts w:ascii="Segoe UI" w:hAnsi="Segoe UI" w:cs="Segoe UI"/>
          <w:sz w:val="22"/>
        </w:rPr>
        <w:t>provedením zkoušky. V</w:t>
      </w:r>
      <w:r w:rsidR="00ED1567" w:rsidRPr="00F15DCD">
        <w:rPr>
          <w:rFonts w:ascii="Segoe UI" w:hAnsi="Segoe UI" w:cs="Segoe UI"/>
          <w:sz w:val="22"/>
        </w:rPr>
        <w:t> </w:t>
      </w:r>
      <w:r w:rsidRPr="00F15DCD">
        <w:rPr>
          <w:rFonts w:ascii="Segoe UI" w:hAnsi="Segoe UI" w:cs="Segoe UI"/>
          <w:sz w:val="22"/>
        </w:rPr>
        <w:t>případě nesouhlasu Objednatel své rozhodnutí o neprovedení zkoušky odůvodní a daná zkouška se nebude konat. Zkouška specifikovaná v</w:t>
      </w:r>
      <w:r w:rsidR="00ED1567" w:rsidRPr="00F15DCD">
        <w:rPr>
          <w:rFonts w:ascii="Segoe UI" w:hAnsi="Segoe UI" w:cs="Segoe UI"/>
          <w:sz w:val="22"/>
        </w:rPr>
        <w:t> </w:t>
      </w:r>
      <w:r w:rsidRPr="00F15DCD">
        <w:rPr>
          <w:rFonts w:ascii="Segoe UI" w:hAnsi="Segoe UI" w:cs="Segoe UI"/>
          <w:sz w:val="22"/>
        </w:rPr>
        <w:t>protokolu o připravenosti se po souhlasu ze strany Objednatele uskuteční v</w:t>
      </w:r>
      <w:r w:rsidR="00ED1567" w:rsidRPr="00F15DCD">
        <w:rPr>
          <w:rFonts w:ascii="Segoe UI" w:hAnsi="Segoe UI" w:cs="Segoe UI"/>
          <w:sz w:val="22"/>
        </w:rPr>
        <w:t> </w:t>
      </w:r>
      <w:r w:rsidRPr="00F15DCD">
        <w:rPr>
          <w:rFonts w:ascii="Segoe UI" w:hAnsi="Segoe UI" w:cs="Segoe UI"/>
          <w:sz w:val="22"/>
        </w:rPr>
        <w:t>termínu, který Zhotovitel uvedl v</w:t>
      </w:r>
      <w:r w:rsidR="00ED1567" w:rsidRPr="00F15DCD">
        <w:rPr>
          <w:rFonts w:ascii="Segoe UI" w:hAnsi="Segoe UI" w:cs="Segoe UI"/>
          <w:sz w:val="22"/>
        </w:rPr>
        <w:t> </w:t>
      </w:r>
      <w:r w:rsidRPr="00F15DCD">
        <w:rPr>
          <w:rFonts w:ascii="Segoe UI" w:hAnsi="Segoe UI" w:cs="Segoe UI"/>
          <w:sz w:val="22"/>
        </w:rPr>
        <w:t>protokolu o připravenosti. Termín provedení zkoušky, který bude v</w:t>
      </w:r>
      <w:r w:rsidR="00ED1567" w:rsidRPr="00F15DCD">
        <w:rPr>
          <w:rFonts w:ascii="Segoe UI" w:hAnsi="Segoe UI" w:cs="Segoe UI"/>
          <w:sz w:val="22"/>
        </w:rPr>
        <w:t> </w:t>
      </w:r>
      <w:r w:rsidRPr="00F15DCD">
        <w:rPr>
          <w:rFonts w:ascii="Segoe UI" w:hAnsi="Segoe UI" w:cs="Segoe UI"/>
          <w:sz w:val="22"/>
        </w:rPr>
        <w:t>protokolu o připravenosti uveden, bude možné změnit pouze na základě dohody smluvních stran.</w:t>
      </w:r>
      <w:bookmarkEnd w:id="315"/>
      <w:r w:rsidRPr="00F15DCD">
        <w:rPr>
          <w:rFonts w:ascii="Segoe UI" w:hAnsi="Segoe UI" w:cs="Segoe UI"/>
          <w:sz w:val="22"/>
        </w:rPr>
        <w:t xml:space="preserve">   </w:t>
      </w:r>
    </w:p>
    <w:p w14:paraId="6418780F" w14:textId="1E12A863"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Dojde-li z</w:t>
      </w:r>
      <w:r w:rsidR="00ED1567" w:rsidRPr="00F15DCD">
        <w:rPr>
          <w:rFonts w:ascii="Segoe UI" w:hAnsi="Segoe UI" w:cs="Segoe UI"/>
          <w:sz w:val="22"/>
        </w:rPr>
        <w:t> </w:t>
      </w:r>
      <w:r w:rsidRPr="00F15DCD">
        <w:rPr>
          <w:rFonts w:ascii="Segoe UI" w:hAnsi="Segoe UI" w:cs="Segoe UI"/>
          <w:sz w:val="22"/>
        </w:rPr>
        <w:t>důvodů na straně Zhotovitele k</w:t>
      </w:r>
      <w:r w:rsidR="00ED1567" w:rsidRPr="00F15DCD">
        <w:rPr>
          <w:rFonts w:ascii="Segoe UI" w:hAnsi="Segoe UI" w:cs="Segoe UI"/>
          <w:sz w:val="22"/>
        </w:rPr>
        <w:t> </w:t>
      </w:r>
      <w:r w:rsidRPr="00F15DCD">
        <w:rPr>
          <w:rFonts w:ascii="Segoe UI" w:hAnsi="Segoe UI" w:cs="Segoe UI"/>
          <w:sz w:val="22"/>
        </w:rPr>
        <w:t>odložení data zkoušky</w:t>
      </w:r>
      <w:r w:rsidR="008D4A3E" w:rsidRPr="00F15DCD">
        <w:rPr>
          <w:rFonts w:ascii="Segoe UI" w:hAnsi="Segoe UI" w:cs="Segoe UI"/>
          <w:sz w:val="22"/>
        </w:rPr>
        <w:t xml:space="preserve"> a Objednatel dle odst. </w:t>
      </w:r>
      <w:r w:rsidR="006764C3" w:rsidRPr="00F15DCD">
        <w:rPr>
          <w:rFonts w:ascii="Segoe UI" w:hAnsi="Segoe UI" w:cs="Segoe UI"/>
          <w:sz w:val="22"/>
        </w:rPr>
        <w:fldChar w:fldCharType="begin"/>
      </w:r>
      <w:r w:rsidR="006764C3" w:rsidRPr="00F15DCD">
        <w:rPr>
          <w:rFonts w:ascii="Segoe UI" w:hAnsi="Segoe UI" w:cs="Segoe UI"/>
          <w:sz w:val="22"/>
        </w:rPr>
        <w:instrText xml:space="preserve"> REF _Ref64556315 \r \h </w:instrText>
      </w:r>
      <w:r w:rsidR="007F4CFA" w:rsidRPr="00F15DCD">
        <w:rPr>
          <w:rFonts w:ascii="Segoe UI" w:hAnsi="Segoe UI" w:cs="Segoe UI"/>
          <w:sz w:val="22"/>
        </w:rPr>
        <w:instrText xml:space="preserve"> \* MERGEFORMAT </w:instrText>
      </w:r>
      <w:r w:rsidR="006764C3" w:rsidRPr="00F15DCD">
        <w:rPr>
          <w:rFonts w:ascii="Segoe UI" w:hAnsi="Segoe UI" w:cs="Segoe UI"/>
          <w:sz w:val="22"/>
        </w:rPr>
      </w:r>
      <w:r w:rsidR="006764C3" w:rsidRPr="00F15DCD">
        <w:rPr>
          <w:rFonts w:ascii="Segoe UI" w:hAnsi="Segoe UI" w:cs="Segoe UI"/>
          <w:sz w:val="22"/>
        </w:rPr>
        <w:fldChar w:fldCharType="separate"/>
      </w:r>
      <w:r w:rsidR="00C4674D">
        <w:rPr>
          <w:rFonts w:ascii="Segoe UI" w:hAnsi="Segoe UI" w:cs="Segoe UI"/>
          <w:sz w:val="22"/>
        </w:rPr>
        <w:t>15.4</w:t>
      </w:r>
      <w:r w:rsidR="006764C3" w:rsidRPr="00F15DCD">
        <w:rPr>
          <w:rFonts w:ascii="Segoe UI" w:hAnsi="Segoe UI" w:cs="Segoe UI"/>
          <w:sz w:val="22"/>
        </w:rPr>
        <w:fldChar w:fldCharType="end"/>
      </w:r>
      <w:r w:rsidR="006764C3" w:rsidRPr="00F15DCD">
        <w:rPr>
          <w:rFonts w:ascii="Segoe UI" w:hAnsi="Segoe UI" w:cs="Segoe UI"/>
          <w:sz w:val="22"/>
        </w:rPr>
        <w:t xml:space="preserve"> </w:t>
      </w:r>
      <w:r w:rsidR="008D4A3E" w:rsidRPr="00F15DCD">
        <w:rPr>
          <w:rFonts w:ascii="Segoe UI" w:hAnsi="Segoe UI" w:cs="Segoe UI"/>
          <w:sz w:val="22"/>
        </w:rPr>
        <w:t>Smlouvy souhlasil s</w:t>
      </w:r>
      <w:r w:rsidR="00ED1567" w:rsidRPr="00F15DCD">
        <w:rPr>
          <w:rFonts w:ascii="Segoe UI" w:hAnsi="Segoe UI" w:cs="Segoe UI"/>
          <w:sz w:val="22"/>
        </w:rPr>
        <w:t> </w:t>
      </w:r>
      <w:r w:rsidR="008D4A3E" w:rsidRPr="00F15DCD">
        <w:rPr>
          <w:rFonts w:ascii="Segoe UI" w:hAnsi="Segoe UI" w:cs="Segoe UI"/>
          <w:sz w:val="22"/>
        </w:rPr>
        <w:t>provedením zkoušky</w:t>
      </w:r>
      <w:r w:rsidRPr="00F15DCD">
        <w:rPr>
          <w:rFonts w:ascii="Segoe UI" w:hAnsi="Segoe UI" w:cs="Segoe UI"/>
          <w:sz w:val="22"/>
        </w:rPr>
        <w:t>, je Objednatel oprávněn Zhotoviteli písemně nařídit, aby takovou zkoušku provedl nejpozději do 21 dnů poté, co obdržel toto písemné nařízení. Zhotovitel zkoušku provede v</w:t>
      </w:r>
      <w:r w:rsidR="00ED1567" w:rsidRPr="00F15DCD">
        <w:rPr>
          <w:rFonts w:ascii="Segoe UI" w:hAnsi="Segoe UI" w:cs="Segoe UI"/>
          <w:sz w:val="22"/>
        </w:rPr>
        <w:t> </w:t>
      </w:r>
      <w:r w:rsidRPr="00F15DCD">
        <w:rPr>
          <w:rFonts w:ascii="Segoe UI" w:hAnsi="Segoe UI" w:cs="Segoe UI"/>
          <w:sz w:val="22"/>
        </w:rPr>
        <w:t xml:space="preserve">den nebo ve dnech, čase a místě, které Objednatel uvede. Tento termín je </w:t>
      </w:r>
      <w:r w:rsidR="006B6191" w:rsidRPr="00F15DCD">
        <w:rPr>
          <w:rFonts w:ascii="Segoe UI" w:hAnsi="Segoe UI" w:cs="Segoe UI"/>
          <w:sz w:val="22"/>
        </w:rPr>
        <w:t xml:space="preserve">možné </w:t>
      </w:r>
      <w:r w:rsidRPr="00F15DCD">
        <w:rPr>
          <w:rFonts w:ascii="Segoe UI" w:hAnsi="Segoe UI" w:cs="Segoe UI"/>
          <w:sz w:val="22"/>
        </w:rPr>
        <w:t xml:space="preserve">změnit pouze </w:t>
      </w:r>
      <w:r w:rsidR="006B6191" w:rsidRPr="00F15DCD">
        <w:rPr>
          <w:rFonts w:ascii="Segoe UI" w:hAnsi="Segoe UI" w:cs="Segoe UI"/>
          <w:sz w:val="22"/>
        </w:rPr>
        <w:t xml:space="preserve">se souhlasem Objednatele, a to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že Zhotovitel nejpozději 14 dnů před oznámeným termínem zkoušky Objednateli zašle odůvodněnou žádost o změnu termínu provedení zkoušky. Objednatel není povinen takové žádosti vyhovět.   </w:t>
      </w:r>
    </w:p>
    <w:p w14:paraId="19C2C61F" w14:textId="33D46827"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provedení každé jednotlivé zkoušky Zhotovitel zpracuje protokol o výsledcích provedené zkoušky a předá jej Objednateli nejpozději do 7 dnů ode dne, kdy byla zkouška provedena.  </w:t>
      </w:r>
    </w:p>
    <w:p w14:paraId="6037519A" w14:textId="15355D73"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16" w:name="_Ref70004836"/>
      <w:r w:rsidRPr="00F15DCD">
        <w:rPr>
          <w:rFonts w:ascii="Segoe UI" w:hAnsi="Segoe UI" w:cs="Segoe UI"/>
          <w:sz w:val="22"/>
        </w:rPr>
        <w:t>Objednatel se k</w:t>
      </w:r>
      <w:r w:rsidR="00ED1567" w:rsidRPr="00F15DCD">
        <w:rPr>
          <w:rFonts w:ascii="Segoe UI" w:hAnsi="Segoe UI" w:cs="Segoe UI"/>
          <w:sz w:val="22"/>
        </w:rPr>
        <w:t> </w:t>
      </w:r>
      <w:r w:rsidRPr="00F15DCD">
        <w:rPr>
          <w:rFonts w:ascii="Segoe UI" w:hAnsi="Segoe UI" w:cs="Segoe UI"/>
          <w:sz w:val="22"/>
        </w:rPr>
        <w:t xml:space="preserve">protokolu o výsledcích dle předchozího odstavce písemně vyjádří nejpozději do </w:t>
      </w:r>
      <w:r w:rsidR="006B6191" w:rsidRPr="00F15DCD">
        <w:rPr>
          <w:rFonts w:ascii="Segoe UI" w:hAnsi="Segoe UI" w:cs="Segoe UI"/>
          <w:sz w:val="22"/>
        </w:rPr>
        <w:t>7</w:t>
      </w:r>
      <w:r w:rsidRPr="00F15DCD">
        <w:rPr>
          <w:rFonts w:ascii="Segoe UI" w:hAnsi="Segoe UI" w:cs="Segoe UI"/>
          <w:sz w:val="22"/>
        </w:rPr>
        <w:t xml:space="preserve"> dnů ode, kdy mu bude protokol doručen. V</w:t>
      </w:r>
      <w:r w:rsidR="00ED1567" w:rsidRPr="00F15DCD">
        <w:rPr>
          <w:rFonts w:ascii="Segoe UI" w:hAnsi="Segoe UI" w:cs="Segoe UI"/>
          <w:sz w:val="22"/>
        </w:rPr>
        <w:t> </w:t>
      </w:r>
      <w:r w:rsidRPr="00F15DCD">
        <w:rPr>
          <w:rFonts w:ascii="Segoe UI" w:hAnsi="Segoe UI" w:cs="Segoe UI"/>
          <w:sz w:val="22"/>
        </w:rPr>
        <w:t>rámci tohoto vyjádření Objednatel uvede, zda výsledky zkoušek přijímá či odmítá. Objednatel je oprávněn odmítnout výsledky zkoušek, jestliže nebudou v</w:t>
      </w:r>
      <w:r w:rsidR="00ED1567" w:rsidRPr="00F15DCD">
        <w:rPr>
          <w:rFonts w:ascii="Segoe UI" w:hAnsi="Segoe UI" w:cs="Segoe UI"/>
          <w:sz w:val="22"/>
        </w:rPr>
        <w:t> </w:t>
      </w:r>
      <w:r w:rsidRPr="00F15DCD">
        <w:rPr>
          <w:rFonts w:ascii="Segoe UI" w:hAnsi="Segoe UI" w:cs="Segoe UI"/>
          <w:sz w:val="22"/>
        </w:rPr>
        <w:t>souladu se Smlouvou a/nebo požadavky Kontrolních orgánů. Důvody pro odmítnutí výsledků zkoušky Objednatel ve svém vyjádření odůvodní. Jestliže Objednatel ve vyjádření uvede, že výsledky zkoušky přijímá, pak se má za to, že zkouška byla provedena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Požadavky Objednatele a bylo dosaženo výsledků a/nebo parametrů, které jsou v</w:t>
      </w:r>
      <w:r w:rsidR="00ED1567" w:rsidRPr="00F15DCD">
        <w:rPr>
          <w:rFonts w:ascii="Segoe UI" w:hAnsi="Segoe UI" w:cs="Segoe UI"/>
          <w:sz w:val="22"/>
        </w:rPr>
        <w:t> </w:t>
      </w:r>
      <w:r w:rsidRPr="00F15DCD">
        <w:rPr>
          <w:rFonts w:ascii="Segoe UI" w:hAnsi="Segoe UI" w:cs="Segoe UI"/>
          <w:sz w:val="22"/>
        </w:rPr>
        <w:t>Požadavcích Objednatele specifikovány.</w:t>
      </w:r>
      <w:bookmarkEnd w:id="316"/>
      <w:r w:rsidRPr="00F15DCD">
        <w:rPr>
          <w:rFonts w:ascii="Segoe UI" w:hAnsi="Segoe UI" w:cs="Segoe UI"/>
          <w:sz w:val="22"/>
        </w:rPr>
        <w:t xml:space="preserve"> </w:t>
      </w:r>
    </w:p>
    <w:p w14:paraId="45425F94" w14:textId="347AD40E"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17" w:name="_Ref70004857"/>
      <w:r w:rsidRPr="00F15DCD">
        <w:rPr>
          <w:rFonts w:ascii="Segoe UI" w:hAnsi="Segoe UI" w:cs="Segoe UI"/>
          <w:sz w:val="22"/>
        </w:rPr>
        <w:t>Jestliže Objednatel odmítne výsledky provedené zkoušky, je Zhotovitel povinen bez zbytečného odkladu zajistit opravu či nápravu dosud provedených prací na Díle tak, aby prováděné či již provedené práce byly v</w:t>
      </w:r>
      <w:r w:rsidR="00ED1567" w:rsidRPr="00F15DCD">
        <w:rPr>
          <w:rFonts w:ascii="Segoe UI" w:hAnsi="Segoe UI" w:cs="Segoe UI"/>
          <w:sz w:val="22"/>
        </w:rPr>
        <w:t> </w:t>
      </w:r>
      <w:r w:rsidRPr="00F15DCD">
        <w:rPr>
          <w:rFonts w:ascii="Segoe UI" w:hAnsi="Segoe UI" w:cs="Segoe UI"/>
          <w:sz w:val="22"/>
        </w:rPr>
        <w:t>souladu se Smlouvou, nestanoví-li Smlouva jinak. Bez zbytečného odkladu po provedení nápravy Zhotovitel písemně sdělí Objednateli, z</w:t>
      </w:r>
      <w:r w:rsidR="00ED1567" w:rsidRPr="00F15DCD">
        <w:rPr>
          <w:rFonts w:ascii="Segoe UI" w:hAnsi="Segoe UI" w:cs="Segoe UI"/>
          <w:sz w:val="22"/>
        </w:rPr>
        <w:t> </w:t>
      </w:r>
      <w:r w:rsidRPr="00F15DCD">
        <w:rPr>
          <w:rFonts w:ascii="Segoe UI" w:hAnsi="Segoe UI" w:cs="Segoe UI"/>
          <w:sz w:val="22"/>
        </w:rPr>
        <w:t xml:space="preserve">jakého důvodu výsledky zkoušky nebyly </w:t>
      </w:r>
      <w:r w:rsidRPr="00F15DCD">
        <w:rPr>
          <w:rFonts w:ascii="Segoe UI" w:hAnsi="Segoe UI" w:cs="Segoe UI"/>
          <w:sz w:val="22"/>
        </w:rPr>
        <w:lastRenderedPageBreak/>
        <w:t>v</w:t>
      </w:r>
      <w:r w:rsidR="00ED1567" w:rsidRPr="00F15DCD">
        <w:rPr>
          <w:rFonts w:ascii="Segoe UI" w:hAnsi="Segoe UI" w:cs="Segoe UI"/>
          <w:sz w:val="22"/>
        </w:rPr>
        <w:t> </w:t>
      </w:r>
      <w:r w:rsidRPr="00F15DCD">
        <w:rPr>
          <w:rFonts w:ascii="Segoe UI" w:hAnsi="Segoe UI" w:cs="Segoe UI"/>
          <w:sz w:val="22"/>
        </w:rPr>
        <w:t>souladu se Smlouvou a/nebo požadavky Kontrolních orgánů a jaká opatření přijal za účelem opravy či nápravy dosud provedených či prováděných prací.</w:t>
      </w:r>
      <w:bookmarkEnd w:id="317"/>
      <w:r w:rsidRPr="00F15DCD">
        <w:rPr>
          <w:rFonts w:ascii="Segoe UI" w:hAnsi="Segoe UI" w:cs="Segoe UI"/>
          <w:sz w:val="22"/>
        </w:rPr>
        <w:t xml:space="preserve"> </w:t>
      </w:r>
    </w:p>
    <w:p w14:paraId="1E599A6B" w14:textId="1DA46BDC"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Ode dne odeslání písemného vyjádření Objednatele dle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_Ref70004836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15.7</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 xml:space="preserve">Smlouvy do dne zjednání nápravy Zhotovitelem dle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_Ref70004857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15.8</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Smlouvy se Objednatel nemůže dostat do prodlení s</w:t>
      </w:r>
      <w:r w:rsidR="00ED1567" w:rsidRPr="00F15DCD">
        <w:rPr>
          <w:rFonts w:ascii="Segoe UI" w:hAnsi="Segoe UI" w:cs="Segoe UI"/>
          <w:sz w:val="22"/>
        </w:rPr>
        <w:t> </w:t>
      </w:r>
      <w:r w:rsidRPr="00F15DCD">
        <w:rPr>
          <w:rFonts w:ascii="Segoe UI" w:hAnsi="Segoe UI" w:cs="Segoe UI"/>
          <w:sz w:val="22"/>
        </w:rPr>
        <w:t>plněním jakéhokoli svého závazku vůči Zhotoviteli, který mu vyplývá ze Smlouvy nebo Právních předpisů. Po tuto dobu také neběží jakákoli lhůta, která souvisí s</w:t>
      </w:r>
      <w:r w:rsidR="00ED1567" w:rsidRPr="00F15DCD">
        <w:rPr>
          <w:rFonts w:ascii="Segoe UI" w:hAnsi="Segoe UI" w:cs="Segoe UI"/>
          <w:sz w:val="22"/>
        </w:rPr>
        <w:t> </w:t>
      </w:r>
      <w:r w:rsidRPr="00F15DCD">
        <w:rPr>
          <w:rFonts w:ascii="Segoe UI" w:hAnsi="Segoe UI" w:cs="Segoe UI"/>
          <w:sz w:val="22"/>
        </w:rPr>
        <w:t>žádostí Zhotovitele o prodloužení lhůty k</w:t>
      </w:r>
      <w:r w:rsidR="00ED1567" w:rsidRPr="00F15DCD">
        <w:rPr>
          <w:rFonts w:ascii="Segoe UI" w:hAnsi="Segoe UI" w:cs="Segoe UI"/>
          <w:sz w:val="22"/>
        </w:rPr>
        <w:t> </w:t>
      </w:r>
      <w:r w:rsidRPr="00F15DCD">
        <w:rPr>
          <w:rFonts w:ascii="Segoe UI" w:hAnsi="Segoe UI" w:cs="Segoe UI"/>
          <w:sz w:val="22"/>
        </w:rPr>
        <w:t xml:space="preserve">provedení Díla.  </w:t>
      </w:r>
    </w:p>
    <w:p w14:paraId="6E85B2B1" w14:textId="3E931524"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neúspěšné zkoušky je Objednatel oprávněn požadovat opakování takové zkoušky, a to za stejných podmínek, za jakých byla zkouška původně provedena</w:t>
      </w:r>
      <w:r w:rsidR="00143F0E" w:rsidRPr="00F15DCD">
        <w:rPr>
          <w:rFonts w:ascii="Segoe UI" w:hAnsi="Segoe UI" w:cs="Segoe UI"/>
          <w:sz w:val="22"/>
        </w:rPr>
        <w:t>,</w:t>
      </w:r>
      <w:r w:rsidR="001C6F0C" w:rsidRPr="00F15DCD">
        <w:rPr>
          <w:rFonts w:ascii="Segoe UI" w:hAnsi="Segoe UI" w:cs="Segoe UI"/>
          <w:sz w:val="22"/>
        </w:rPr>
        <w:t xml:space="preserve"> a po provedení opravy či nápravy podle 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_Ref70004857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15.8</w:t>
      </w:r>
      <w:r w:rsidR="001C6F0C" w:rsidRPr="00F15DCD">
        <w:rPr>
          <w:rFonts w:ascii="Segoe UI" w:hAnsi="Segoe UI" w:cs="Segoe UI"/>
          <w:sz w:val="22"/>
        </w:rPr>
        <w:fldChar w:fldCharType="end"/>
      </w:r>
      <w:r w:rsidR="001C6F0C" w:rsidRPr="00F15DCD">
        <w:rPr>
          <w:rFonts w:ascii="Segoe UI" w:hAnsi="Segoe UI" w:cs="Segoe UI"/>
          <w:sz w:val="22"/>
        </w:rPr>
        <w:t xml:space="preserve"> Smlouvy</w:t>
      </w:r>
      <w:r w:rsidRPr="00F15DCD">
        <w:rPr>
          <w:rFonts w:ascii="Segoe UI" w:hAnsi="Segoe UI" w:cs="Segoe UI"/>
          <w:sz w:val="22"/>
        </w:rPr>
        <w:t xml:space="preserve">. </w:t>
      </w:r>
      <w:r w:rsidR="00600CC8" w:rsidRPr="00F15DCD">
        <w:rPr>
          <w:rFonts w:ascii="Segoe UI" w:hAnsi="Segoe UI" w:cs="Segoe UI"/>
          <w:sz w:val="22"/>
        </w:rPr>
        <w:t xml:space="preserve">Ujednání </w:t>
      </w:r>
      <w:r w:rsidR="004C5187" w:rsidRPr="00F15DCD">
        <w:rPr>
          <w:rFonts w:ascii="Segoe UI" w:hAnsi="Segoe UI" w:cs="Segoe UI"/>
          <w:sz w:val="22"/>
        </w:rPr>
        <w:t>odst</w:t>
      </w:r>
      <w:r w:rsidR="00600CC8" w:rsidRPr="00F15DCD">
        <w:rPr>
          <w:rFonts w:ascii="Segoe UI" w:hAnsi="Segoe UI" w:cs="Segoe UI"/>
          <w:sz w:val="22"/>
        </w:rPr>
        <w:t xml:space="preserve">. </w:t>
      </w:r>
      <w:r w:rsidR="00600CC8" w:rsidRPr="00F15DCD">
        <w:rPr>
          <w:rFonts w:ascii="Segoe UI" w:hAnsi="Segoe UI" w:cs="Segoe UI"/>
          <w:sz w:val="22"/>
        </w:rPr>
        <w:fldChar w:fldCharType="begin"/>
      </w:r>
      <w:r w:rsidR="00600CC8" w:rsidRPr="00F15DCD">
        <w:rPr>
          <w:rFonts w:ascii="Segoe UI" w:hAnsi="Segoe UI" w:cs="Segoe UI"/>
          <w:sz w:val="22"/>
        </w:rPr>
        <w:instrText xml:space="preserve"> REF _Ref66288103 \r \h </w:instrText>
      </w:r>
      <w:r w:rsidR="007F4CFA" w:rsidRPr="00F15DCD">
        <w:rPr>
          <w:rFonts w:ascii="Segoe UI" w:hAnsi="Segoe UI" w:cs="Segoe UI"/>
          <w:sz w:val="22"/>
        </w:rPr>
        <w:instrText xml:space="preserve"> \* MERGEFORMAT </w:instrText>
      </w:r>
      <w:r w:rsidR="00600CC8" w:rsidRPr="00F15DCD">
        <w:rPr>
          <w:rFonts w:ascii="Segoe UI" w:hAnsi="Segoe UI" w:cs="Segoe UI"/>
          <w:sz w:val="22"/>
        </w:rPr>
      </w:r>
      <w:r w:rsidR="00600CC8" w:rsidRPr="00F15DCD">
        <w:rPr>
          <w:rFonts w:ascii="Segoe UI" w:hAnsi="Segoe UI" w:cs="Segoe UI"/>
          <w:sz w:val="22"/>
        </w:rPr>
        <w:fldChar w:fldCharType="separate"/>
      </w:r>
      <w:r w:rsidR="00C4674D">
        <w:rPr>
          <w:rFonts w:ascii="Segoe UI" w:hAnsi="Segoe UI" w:cs="Segoe UI"/>
          <w:sz w:val="22"/>
        </w:rPr>
        <w:t>12.11</w:t>
      </w:r>
      <w:r w:rsidR="00600CC8" w:rsidRPr="00F15DCD">
        <w:rPr>
          <w:rFonts w:ascii="Segoe UI" w:hAnsi="Segoe UI" w:cs="Segoe UI"/>
          <w:sz w:val="22"/>
        </w:rPr>
        <w:fldChar w:fldCharType="end"/>
      </w:r>
      <w:r w:rsidR="00600CC8" w:rsidRPr="00F15DCD">
        <w:rPr>
          <w:rFonts w:ascii="Segoe UI" w:hAnsi="Segoe UI" w:cs="Segoe UI"/>
          <w:sz w:val="22"/>
        </w:rPr>
        <w:t xml:space="preserve"> se užije obdobně.</w:t>
      </w:r>
      <w:r w:rsidR="006B6191" w:rsidRPr="00F15DCD">
        <w:rPr>
          <w:rFonts w:ascii="Segoe UI" w:hAnsi="Segoe UI" w:cs="Segoe UI"/>
          <w:sz w:val="22"/>
        </w:rPr>
        <w:t xml:space="preserve"> </w:t>
      </w:r>
    </w:p>
    <w:p w14:paraId="1A251681" w14:textId="4AD7D8DE"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18" w:name="_Ref64556319"/>
      <w:r w:rsidRPr="00F15DCD">
        <w:rPr>
          <w:rFonts w:ascii="Segoe UI" w:hAnsi="Segoe UI" w:cs="Segoe UI"/>
          <w:sz w:val="22"/>
        </w:rPr>
        <w:t>Zhotovitel je povinen za účelem řádného a včasného provedení zkoušek dle Smlouvy zajistit a/nebo poskytnout všechny přístroje, podporu, dokumenty a jiné informace, elektřinu, vybavení, pohonné hmoty, spotřební materiál, nástroje, pracovní sílu, materiály a vhodně kvalifikované a zkušené pracovníky. Objednatel se zavazuje poskytnout Zhotoviteli součinnost, která je za účelem provedení zkoušky z</w:t>
      </w:r>
      <w:r w:rsidR="00ED1567" w:rsidRPr="00F15DCD">
        <w:rPr>
          <w:rFonts w:ascii="Segoe UI" w:hAnsi="Segoe UI" w:cs="Segoe UI"/>
          <w:sz w:val="22"/>
        </w:rPr>
        <w:t> </w:t>
      </w:r>
      <w:r w:rsidRPr="00F15DCD">
        <w:rPr>
          <w:rFonts w:ascii="Segoe UI" w:hAnsi="Segoe UI" w:cs="Segoe UI"/>
          <w:sz w:val="22"/>
        </w:rPr>
        <w:t>jeho strany potřebná.</w:t>
      </w:r>
      <w:bookmarkEnd w:id="318"/>
      <w:r w:rsidRPr="00F15DCD">
        <w:rPr>
          <w:rFonts w:ascii="Segoe UI" w:hAnsi="Segoe UI" w:cs="Segoe UI"/>
          <w:sz w:val="22"/>
        </w:rPr>
        <w:t xml:space="preserve"> </w:t>
      </w:r>
      <w:r w:rsidR="005823F9" w:rsidRPr="00F15DCD">
        <w:rPr>
          <w:rFonts w:ascii="Segoe UI" w:hAnsi="Segoe UI" w:cs="Segoe UI"/>
          <w:sz w:val="22"/>
        </w:rPr>
        <w:t xml:space="preserve"> </w:t>
      </w:r>
    </w:p>
    <w:p w14:paraId="6FAB633D" w14:textId="74AEF1CB"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19" w:name="_Ref68192340"/>
      <w:r w:rsidRPr="00F15DCD">
        <w:rPr>
          <w:rFonts w:ascii="Segoe UI" w:hAnsi="Segoe UI" w:cs="Segoe UI"/>
          <w:sz w:val="22"/>
        </w:rPr>
        <w:t xml:space="preserve">Zhotovitel je povinen zajistit </w:t>
      </w:r>
      <w:r w:rsidR="009A0986" w:rsidRPr="00F15DCD">
        <w:rPr>
          <w:rFonts w:ascii="Segoe UI" w:hAnsi="Segoe UI" w:cs="Segoe UI"/>
          <w:sz w:val="22"/>
        </w:rPr>
        <w:t xml:space="preserve">po </w:t>
      </w:r>
      <w:r w:rsidRPr="00F15DCD">
        <w:rPr>
          <w:rFonts w:ascii="Segoe UI" w:hAnsi="Segoe UI" w:cs="Segoe UI"/>
          <w:sz w:val="22"/>
        </w:rPr>
        <w:t>dob</w:t>
      </w:r>
      <w:r w:rsidR="009A0986" w:rsidRPr="00F15DCD">
        <w:rPr>
          <w:rFonts w:ascii="Segoe UI" w:hAnsi="Segoe UI" w:cs="Segoe UI"/>
          <w:sz w:val="22"/>
        </w:rPr>
        <w:t>u</w:t>
      </w:r>
      <w:r w:rsidRPr="00F15DCD">
        <w:rPr>
          <w:rFonts w:ascii="Segoe UI" w:hAnsi="Segoe UI" w:cs="Segoe UI"/>
          <w:sz w:val="22"/>
        </w:rPr>
        <w:t xml:space="preserve"> uvádění do provozu stálou přítomnost pracovníků tak, aby byl zajištěn spolehlivý a bezpečný provoz Díla, </w:t>
      </w:r>
      <w:r w:rsidR="009A0986" w:rsidRPr="00F15DCD">
        <w:rPr>
          <w:rFonts w:ascii="Segoe UI" w:hAnsi="Segoe UI" w:cs="Segoe UI"/>
          <w:sz w:val="22"/>
        </w:rPr>
        <w:t xml:space="preserve">provedení všech zkoušek a </w:t>
      </w:r>
      <w:r w:rsidRPr="00F15DCD">
        <w:rPr>
          <w:rFonts w:ascii="Segoe UI" w:hAnsi="Segoe UI" w:cs="Segoe UI"/>
          <w:sz w:val="22"/>
        </w:rPr>
        <w:t xml:space="preserve">provedení případných oprav a zajištění potřebných dílů a jejich </w:t>
      </w:r>
      <w:r w:rsidR="00EC7AD1" w:rsidRPr="00F15DCD">
        <w:rPr>
          <w:rFonts w:ascii="Segoe UI" w:hAnsi="Segoe UI" w:cs="Segoe UI"/>
          <w:sz w:val="22"/>
        </w:rPr>
        <w:t xml:space="preserve">flexibilní </w:t>
      </w:r>
      <w:r w:rsidRPr="00F15DCD">
        <w:rPr>
          <w:rFonts w:ascii="Segoe UI" w:hAnsi="Segoe UI" w:cs="Segoe UI"/>
          <w:sz w:val="22"/>
        </w:rPr>
        <w:t>dostupnost.</w:t>
      </w:r>
      <w:bookmarkEnd w:id="319"/>
    </w:p>
    <w:p w14:paraId="6C9C74FB" w14:textId="09D8A259"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úspěšném provedení zkoušek, tedy jsou-li výsledky zkoušek dle odst. </w:t>
      </w:r>
      <w:r w:rsidRPr="00F15DCD">
        <w:rPr>
          <w:rFonts w:ascii="Segoe UI" w:hAnsi="Segoe UI" w:cs="Segoe UI"/>
          <w:sz w:val="22"/>
        </w:rPr>
        <w:fldChar w:fldCharType="begin"/>
      </w:r>
      <w:r w:rsidRPr="00F15DCD">
        <w:rPr>
          <w:rFonts w:ascii="Segoe UI" w:hAnsi="Segoe UI" w:cs="Segoe UI"/>
          <w:sz w:val="22"/>
        </w:rPr>
        <w:instrText xml:space="preserve"> REF _Ref70004891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15</w:t>
      </w:r>
      <w:r w:rsidRPr="00F15DCD">
        <w:rPr>
          <w:rFonts w:ascii="Segoe UI" w:hAnsi="Segoe UI" w:cs="Segoe UI"/>
          <w:sz w:val="22"/>
        </w:rPr>
        <w:fldChar w:fldCharType="end"/>
      </w:r>
      <w:r w:rsidRPr="00F15DCD">
        <w:rPr>
          <w:rFonts w:ascii="Segoe UI" w:hAnsi="Segoe UI" w:cs="Segoe UI"/>
          <w:sz w:val="22"/>
        </w:rPr>
        <w:t xml:space="preserve">.1 až 15.11 Smlouvy Objednatelem přijaty, jedná-li se o zkoušky, které mají být dle Požadavků Objednatele, ve smyslu přílohy č. A11 Dokončení montáže, uvádění do provozu a testování, provedeny před </w:t>
      </w:r>
      <w:r w:rsidR="00332000" w:rsidRPr="00F15DCD">
        <w:rPr>
          <w:rFonts w:ascii="Segoe UI" w:hAnsi="Segoe UI" w:cs="Segoe UI"/>
          <w:sz w:val="22"/>
        </w:rPr>
        <w:t xml:space="preserve">Předáním </w:t>
      </w:r>
      <w:r w:rsidR="00DF7862">
        <w:rPr>
          <w:rFonts w:ascii="Segoe UI" w:hAnsi="Segoe UI" w:cs="Segoe UI"/>
          <w:sz w:val="22"/>
        </w:rPr>
        <w:t>D</w:t>
      </w:r>
      <w:r w:rsidR="00332000" w:rsidRPr="00F15DCD">
        <w:rPr>
          <w:rFonts w:ascii="Segoe UI" w:hAnsi="Segoe UI" w:cs="Segoe UI"/>
          <w:sz w:val="22"/>
        </w:rPr>
        <w:t>íla</w:t>
      </w:r>
      <w:r w:rsidRPr="00F15DCD">
        <w:rPr>
          <w:rFonts w:ascii="Segoe UI" w:hAnsi="Segoe UI" w:cs="Segoe UI"/>
          <w:sz w:val="22"/>
        </w:rPr>
        <w:t xml:space="preserve"> a </w:t>
      </w:r>
      <w:r w:rsidR="009A0986" w:rsidRPr="00F15DCD">
        <w:rPr>
          <w:rFonts w:ascii="Segoe UI" w:hAnsi="Segoe UI" w:cs="Segoe UI"/>
          <w:sz w:val="22"/>
        </w:rPr>
        <w:t xml:space="preserve">pro </w:t>
      </w:r>
      <w:r w:rsidRPr="00F15DCD">
        <w:rPr>
          <w:rFonts w:ascii="Segoe UI" w:hAnsi="Segoe UI" w:cs="Segoe UI"/>
          <w:sz w:val="22"/>
        </w:rPr>
        <w:t xml:space="preserve">ověření, že Dílo je možné provozovat v souladu se Smlouvou a splňuje požadavky, které Smlouva včetně jejích příloh stanoví, </w:t>
      </w:r>
      <w:r w:rsidR="009A0986" w:rsidRPr="00F15DCD">
        <w:rPr>
          <w:rFonts w:ascii="Segoe UI" w:hAnsi="Segoe UI" w:cs="Segoe UI"/>
          <w:sz w:val="22"/>
        </w:rPr>
        <w:t xml:space="preserve">budou provedeny </w:t>
      </w:r>
      <w:r w:rsidRPr="00F15DCD">
        <w:rPr>
          <w:rFonts w:ascii="Segoe UI" w:hAnsi="Segoe UI" w:cs="Segoe UI"/>
          <w:sz w:val="22"/>
        </w:rPr>
        <w:t>Výkonové zkoušky.</w:t>
      </w:r>
    </w:p>
    <w:p w14:paraId="424403AC" w14:textId="5AF36941"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20" w:name="_Ref193721692"/>
      <w:r w:rsidRPr="00F15DCD">
        <w:rPr>
          <w:rFonts w:ascii="Segoe UI" w:hAnsi="Segoe UI" w:cs="Segoe UI"/>
          <w:sz w:val="22"/>
        </w:rPr>
        <w:t>Výkonové zkoušky se provádějí k ověření dodržení garantovaných parametrů, které jsou stanoveny v příloze č. II.g Garantované parametry</w:t>
      </w:r>
      <w:r w:rsidR="0008660D" w:rsidRPr="00F15DCD">
        <w:rPr>
          <w:rFonts w:ascii="Segoe UI" w:hAnsi="Segoe UI" w:cs="Segoe UI"/>
          <w:sz w:val="22"/>
        </w:rPr>
        <w:t>,</w:t>
      </w:r>
      <w:r w:rsidRPr="00F15DCD">
        <w:rPr>
          <w:rFonts w:ascii="Segoe UI" w:hAnsi="Segoe UI" w:cs="Segoe UI"/>
          <w:sz w:val="22"/>
        </w:rPr>
        <w:t xml:space="preserve"> a nejdůležitějších údajů souvisejících s výkonem uvedených v příloze č. A13 Procesní a konstrukční data. Tyto zkoušky se řídí Požadavky Objednatele, a to zejména přílohami č. A11 Dokončení Montáže, uvádění do provozu a testování a přílohou č. A20 Postup pro Výkonové zkoušky. Výkonové zkoušky provádí pracovníci </w:t>
      </w:r>
      <w:r w:rsidR="009A0986" w:rsidRPr="00F15DCD">
        <w:rPr>
          <w:rFonts w:ascii="Segoe UI" w:hAnsi="Segoe UI" w:cs="Segoe UI"/>
          <w:sz w:val="22"/>
        </w:rPr>
        <w:t>Zhotovitele</w:t>
      </w:r>
      <w:r w:rsidRPr="00F15DCD">
        <w:rPr>
          <w:rFonts w:ascii="Segoe UI" w:hAnsi="Segoe UI" w:cs="Segoe UI"/>
          <w:sz w:val="22"/>
        </w:rPr>
        <w:t>.</w:t>
      </w:r>
      <w:bookmarkEnd w:id="320"/>
      <w:r w:rsidRPr="00F15DCD">
        <w:rPr>
          <w:rFonts w:ascii="Segoe UI" w:hAnsi="Segoe UI" w:cs="Segoe UI"/>
          <w:sz w:val="22"/>
        </w:rPr>
        <w:t xml:space="preserve"> </w:t>
      </w:r>
    </w:p>
    <w:p w14:paraId="46F909A2" w14:textId="60F1E0E9"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 Zhotovitel je povinen v souladu s Požadavky Objednatele informovat Objednatele o možnosti zahájit Výkonové zkoušky, a to </w:t>
      </w:r>
      <w:r w:rsidR="009A0986" w:rsidRPr="00F15DCD">
        <w:rPr>
          <w:rFonts w:ascii="Segoe UI" w:hAnsi="Segoe UI" w:cs="Segoe UI"/>
          <w:sz w:val="22"/>
        </w:rPr>
        <w:t>nejméně</w:t>
      </w:r>
      <w:r w:rsidRPr="00F15DCD">
        <w:rPr>
          <w:rFonts w:ascii="Segoe UI" w:hAnsi="Segoe UI" w:cs="Segoe UI"/>
          <w:sz w:val="22"/>
        </w:rPr>
        <w:t xml:space="preserve"> 7 dnů </w:t>
      </w:r>
      <w:r w:rsidR="009A0986" w:rsidRPr="00F15DCD">
        <w:rPr>
          <w:rFonts w:ascii="Segoe UI" w:hAnsi="Segoe UI" w:cs="Segoe UI"/>
          <w:sz w:val="22"/>
        </w:rPr>
        <w:t xml:space="preserve">před </w:t>
      </w:r>
      <w:r w:rsidRPr="00F15DCD">
        <w:rPr>
          <w:rFonts w:ascii="Segoe UI" w:hAnsi="Segoe UI" w:cs="Segoe UI"/>
          <w:sz w:val="22"/>
        </w:rPr>
        <w:t>dne</w:t>
      </w:r>
      <w:r w:rsidR="009A0986" w:rsidRPr="00F15DCD">
        <w:rPr>
          <w:rFonts w:ascii="Segoe UI" w:hAnsi="Segoe UI" w:cs="Segoe UI"/>
          <w:sz w:val="22"/>
        </w:rPr>
        <w:t>m</w:t>
      </w:r>
      <w:r w:rsidRPr="00F15DCD">
        <w:rPr>
          <w:rFonts w:ascii="Segoe UI" w:hAnsi="Segoe UI" w:cs="Segoe UI"/>
          <w:sz w:val="22"/>
        </w:rPr>
        <w:t>, kdy mají být takové zkoušky podle Plánu zkoušek zahájeny.</w:t>
      </w:r>
    </w:p>
    <w:p w14:paraId="35377412" w14:textId="66DF8C6B"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Zhotovitel odpovídá za to, že Výkonové zkoušky budou provedeny v termínech, které jsou vymezeny v Plánu zkoušek. Jestliže Zhotovitel nevykoná zkoušky ani </w:t>
      </w:r>
      <w:r w:rsidRPr="00F15DCD">
        <w:rPr>
          <w:rFonts w:ascii="Segoe UI" w:hAnsi="Segoe UI" w:cs="Segoe UI"/>
          <w:sz w:val="22"/>
        </w:rPr>
        <w:lastRenderedPageBreak/>
        <w:t>v dodatečné lhůtě 21 dnů, která uběhne od odsouhlaseného termínu zkoušky, je Objednatel oprávněn provést zkoušky na náklady a riziko Zhotovitele.</w:t>
      </w:r>
    </w:p>
    <w:p w14:paraId="5BB8CD23" w14:textId="7B44C4DA"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Testování v rámci Výkonových zkoušek bude probíhat v souladu s Plánem zkoušek, který Zhotovitel předloží Objednateli v souladu s Požadavky Objednatele a tento jej schválí. Objednatel je oprávněn v odůvodněných případech, které Zhotoviteli specifikuje, žádat o změnu Plánu zkoušek. Zhotovitel je povinen v takovém případě s Objednatelem o změně jednat s tím, že v odůvodněných případech takovému požadavku Objednatele vyhoví. Pokud změna Plánu zkoušek způsobí zvýšení nákladů na straně Zhotovitele, je Objednatel povinen takové náklady Zhotoviteli nahradit. </w:t>
      </w:r>
      <w:r w:rsidR="009A0986" w:rsidRPr="00F15DCD">
        <w:rPr>
          <w:rFonts w:ascii="Segoe UI" w:hAnsi="Segoe UI" w:cs="Segoe UI"/>
          <w:sz w:val="22"/>
        </w:rPr>
        <w:t>Zhotovitel</w:t>
      </w:r>
      <w:r w:rsidRPr="00F15DCD">
        <w:rPr>
          <w:rFonts w:ascii="Segoe UI" w:hAnsi="Segoe UI" w:cs="Segoe UI"/>
          <w:sz w:val="22"/>
        </w:rPr>
        <w:t xml:space="preserve"> není </w:t>
      </w:r>
      <w:r w:rsidR="009A0986" w:rsidRPr="00F15DCD">
        <w:rPr>
          <w:rFonts w:ascii="Segoe UI" w:hAnsi="Segoe UI" w:cs="Segoe UI"/>
          <w:sz w:val="22"/>
        </w:rPr>
        <w:t>povinen požadavku Objednatele vyhovět</w:t>
      </w:r>
      <w:r w:rsidRPr="00F15DCD">
        <w:rPr>
          <w:rFonts w:ascii="Segoe UI" w:hAnsi="Segoe UI" w:cs="Segoe UI"/>
          <w:sz w:val="22"/>
        </w:rPr>
        <w:t>, jestliže by tím na straně Zhotovitele došlo k nemožnosti dodržení termín</w:t>
      </w:r>
      <w:r w:rsidR="009A0986" w:rsidRPr="00F15DCD">
        <w:rPr>
          <w:rFonts w:ascii="Segoe UI" w:hAnsi="Segoe UI" w:cs="Segoe UI"/>
          <w:sz w:val="22"/>
        </w:rPr>
        <w:t>ů</w:t>
      </w:r>
      <w:r w:rsidRPr="00F15DCD">
        <w:rPr>
          <w:rFonts w:ascii="Segoe UI" w:hAnsi="Segoe UI" w:cs="Segoe UI"/>
          <w:sz w:val="22"/>
        </w:rPr>
        <w:t xml:space="preserve"> pro provedení Díla.</w:t>
      </w:r>
    </w:p>
    <w:p w14:paraId="3A5EA311" w14:textId="097C0F75"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Zhotovitel je povinen zpracovat protokol k zahájení a ukončení Výkonových zkoušek, a to ve lhůtách a podle specifikace vymezené v příloze č. A11 Dokončení montáže, uvádění do provozu a testování, není-li v odst. </w:t>
      </w:r>
      <w:del w:id="321" w:author="Radko Majerčík" w:date="2025-03-24T15:14:00Z" w16du:dateUtc="2025-03-24T14:14:00Z">
        <w:r w:rsidRPr="00F15DCD" w:rsidDel="005C37F5">
          <w:rPr>
            <w:rFonts w:ascii="Segoe UI" w:hAnsi="Segoe UI" w:cs="Segoe UI"/>
            <w:sz w:val="22"/>
          </w:rPr>
          <w:fldChar w:fldCharType="begin"/>
        </w:r>
        <w:r w:rsidRPr="00F15DCD" w:rsidDel="005C37F5">
          <w:rPr>
            <w:rFonts w:ascii="Segoe UI" w:hAnsi="Segoe UI" w:cs="Segoe UI"/>
            <w:sz w:val="22"/>
          </w:rPr>
          <w:delInstrText xml:space="preserve"> REF _Ref61355242 \r \h  \* MERGEFORMAT </w:delInstrText>
        </w:r>
        <w:r w:rsidRPr="00F15DCD" w:rsidDel="005C37F5">
          <w:rPr>
            <w:rFonts w:ascii="Segoe UI" w:hAnsi="Segoe UI" w:cs="Segoe UI"/>
            <w:sz w:val="22"/>
          </w:rPr>
        </w:r>
        <w:r w:rsidRPr="00F15DCD" w:rsidDel="005C37F5">
          <w:rPr>
            <w:rFonts w:ascii="Segoe UI" w:hAnsi="Segoe UI" w:cs="Segoe UI"/>
            <w:sz w:val="22"/>
          </w:rPr>
          <w:fldChar w:fldCharType="separate"/>
        </w:r>
        <w:r w:rsidR="00C4674D" w:rsidDel="005C37F5">
          <w:rPr>
            <w:rFonts w:ascii="Segoe UI" w:hAnsi="Segoe UI" w:cs="Segoe UI"/>
            <w:sz w:val="22"/>
          </w:rPr>
          <w:delText>16.20</w:delText>
        </w:r>
        <w:r w:rsidRPr="00F15DCD" w:rsidDel="005C37F5">
          <w:rPr>
            <w:rFonts w:ascii="Segoe UI" w:hAnsi="Segoe UI" w:cs="Segoe UI"/>
            <w:sz w:val="22"/>
          </w:rPr>
          <w:fldChar w:fldCharType="end"/>
        </w:r>
      </w:del>
      <w:ins w:id="322" w:author="Radko Majerčík" w:date="2025-03-24T15:14:00Z" w16du:dateUtc="2025-03-24T14:14:00Z">
        <w:r w:rsidR="005C37F5">
          <w:rPr>
            <w:rFonts w:ascii="Segoe UI" w:hAnsi="Segoe UI" w:cs="Segoe UI"/>
            <w:sz w:val="22"/>
          </w:rPr>
          <w:fldChar w:fldCharType="begin"/>
        </w:r>
        <w:r w:rsidR="005C37F5">
          <w:rPr>
            <w:rFonts w:ascii="Segoe UI" w:hAnsi="Segoe UI" w:cs="Segoe UI"/>
            <w:sz w:val="22"/>
          </w:rPr>
          <w:instrText xml:space="preserve"> REF _Ref193721692 \n </w:instrText>
        </w:r>
        <w:r w:rsidR="005C37F5">
          <w:rPr>
            <w:rFonts w:ascii="Segoe UI" w:hAnsi="Segoe UI" w:cs="Segoe UI"/>
            <w:sz w:val="22"/>
          </w:rPr>
          <w:fldChar w:fldCharType="separate"/>
        </w:r>
        <w:r w:rsidR="005C37F5">
          <w:rPr>
            <w:rFonts w:ascii="Segoe UI" w:hAnsi="Segoe UI" w:cs="Segoe UI"/>
            <w:sz w:val="22"/>
          </w:rPr>
          <w:t>15.14</w:t>
        </w:r>
        <w:r w:rsidR="005C37F5">
          <w:rPr>
            <w:rFonts w:ascii="Segoe UI" w:hAnsi="Segoe UI" w:cs="Segoe UI"/>
            <w:sz w:val="22"/>
          </w:rPr>
          <w:fldChar w:fldCharType="end"/>
        </w:r>
      </w:ins>
      <w:r w:rsidRPr="00F15DCD">
        <w:rPr>
          <w:rFonts w:ascii="Segoe UI" w:hAnsi="Segoe UI" w:cs="Segoe UI"/>
          <w:sz w:val="22"/>
        </w:rPr>
        <w:t xml:space="preserve"> a</w:t>
      </w:r>
      <w:r w:rsidR="009A0986" w:rsidRPr="00F15DCD">
        <w:rPr>
          <w:rFonts w:ascii="Segoe UI" w:hAnsi="Segoe UI" w:cs="Segoe UI"/>
          <w:sz w:val="22"/>
        </w:rPr>
        <w:t> </w:t>
      </w:r>
      <w:r w:rsidRPr="00F15DCD">
        <w:rPr>
          <w:rFonts w:ascii="Segoe UI" w:hAnsi="Segoe UI" w:cs="Segoe UI"/>
          <w:sz w:val="22"/>
        </w:rPr>
        <w:t>následující</w:t>
      </w:r>
      <w:r w:rsidR="009A0986" w:rsidRPr="00F15DCD">
        <w:rPr>
          <w:rFonts w:ascii="Segoe UI" w:hAnsi="Segoe UI" w:cs="Segoe UI"/>
          <w:sz w:val="22"/>
        </w:rPr>
        <w:t>ch</w:t>
      </w:r>
      <w:r w:rsidRPr="00F15DCD">
        <w:rPr>
          <w:rFonts w:ascii="Segoe UI" w:hAnsi="Segoe UI" w:cs="Segoe UI"/>
          <w:sz w:val="22"/>
        </w:rPr>
        <w:t xml:space="preserve"> výslovně stanoveno jinak.</w:t>
      </w:r>
    </w:p>
    <w:p w14:paraId="6F535540" w14:textId="6A873C2D"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23" w:name="_Ref192240911"/>
      <w:bookmarkStart w:id="324" w:name="_Ref105082007"/>
      <w:r w:rsidRPr="00F15DCD">
        <w:rPr>
          <w:rFonts w:ascii="Segoe UI" w:hAnsi="Segoe UI" w:cs="Segoe UI"/>
          <w:sz w:val="22"/>
        </w:rPr>
        <w:t>Přeruší-li provádění Výkonových zkoušek Objednatel z důvodů, za které Zhotovitel neodpovídá, doba takového přerušení nebude započtena do období, po které mají být Výkonové zkoušky prováděny.</w:t>
      </w:r>
      <w:bookmarkEnd w:id="323"/>
      <w:bookmarkEnd w:id="324"/>
    </w:p>
    <w:p w14:paraId="244BAAAF" w14:textId="0B29B9E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25" w:name="_Ref68179789"/>
      <w:r w:rsidRPr="00F15DCD">
        <w:rPr>
          <w:rFonts w:ascii="Segoe UI" w:hAnsi="Segoe UI" w:cs="Segoe UI"/>
          <w:sz w:val="22"/>
        </w:rPr>
        <w:t xml:space="preserve">Výkonové zkoušky musí po dobu určenou k jejich provádění probíhat nepřetržitě bez jakéhokoli zastavení či přerušení, s výjimkou přerušení dle odst. </w:t>
      </w:r>
      <w:r w:rsidR="009A0986" w:rsidRPr="00F15DCD">
        <w:rPr>
          <w:rFonts w:ascii="Segoe UI" w:hAnsi="Segoe UI" w:cs="Segoe UI"/>
          <w:sz w:val="22"/>
        </w:rPr>
        <w:fldChar w:fldCharType="begin"/>
      </w:r>
      <w:r w:rsidR="009A0986" w:rsidRPr="00F15DCD">
        <w:rPr>
          <w:rFonts w:ascii="Segoe UI" w:hAnsi="Segoe UI" w:cs="Segoe UI"/>
          <w:sz w:val="22"/>
        </w:rPr>
        <w:instrText xml:space="preserve"> REF _Ref192240911 \r \h </w:instrText>
      </w:r>
      <w:r w:rsidR="00F15DCD">
        <w:rPr>
          <w:rFonts w:ascii="Segoe UI" w:hAnsi="Segoe UI" w:cs="Segoe UI"/>
          <w:sz w:val="22"/>
        </w:rPr>
        <w:instrText xml:space="preserve"> \* MERGEFORMAT </w:instrText>
      </w:r>
      <w:r w:rsidR="009A0986" w:rsidRPr="00F15DCD">
        <w:rPr>
          <w:rFonts w:ascii="Segoe UI" w:hAnsi="Segoe UI" w:cs="Segoe UI"/>
          <w:sz w:val="22"/>
        </w:rPr>
      </w:r>
      <w:r w:rsidR="009A0986" w:rsidRPr="00F15DCD">
        <w:rPr>
          <w:rFonts w:ascii="Segoe UI" w:hAnsi="Segoe UI" w:cs="Segoe UI"/>
          <w:sz w:val="22"/>
        </w:rPr>
        <w:fldChar w:fldCharType="separate"/>
      </w:r>
      <w:r w:rsidR="00C4674D">
        <w:rPr>
          <w:rFonts w:ascii="Segoe UI" w:hAnsi="Segoe UI" w:cs="Segoe UI"/>
          <w:sz w:val="22"/>
        </w:rPr>
        <w:t>15.19</w:t>
      </w:r>
      <w:r w:rsidR="009A0986" w:rsidRPr="00F15DCD">
        <w:rPr>
          <w:rFonts w:ascii="Segoe UI" w:hAnsi="Segoe UI" w:cs="Segoe UI"/>
          <w:sz w:val="22"/>
        </w:rPr>
        <w:fldChar w:fldCharType="end"/>
      </w:r>
      <w:r w:rsidRPr="00F15DCD">
        <w:rPr>
          <w:rFonts w:ascii="Segoe UI" w:hAnsi="Segoe UI" w:cs="Segoe UI"/>
          <w:sz w:val="22"/>
        </w:rPr>
        <w:t xml:space="preserve"> Smlouvy. Je-li na základě provozu Linky zřejmé, že Dílo není v souladu se Smlouvou, Zhotovitel neprodleně a na vlastní náklady provede činnosti, které jsou nezbytné k tomu, aby byla Linka uvedena do souladu s Požadavky Objednatele. Jestliže bude provoz Linky zastaven z důvodů ležících na straně Zhotovitele nebo některý z provozních výsledků Výkonových zkoušek nesplní Požadavky Objednatele, zejména požadavky dle odst. </w:t>
      </w:r>
      <w:r w:rsidRPr="00F15DCD">
        <w:rPr>
          <w:rFonts w:ascii="Segoe UI" w:hAnsi="Segoe UI" w:cs="Segoe UI"/>
          <w:sz w:val="22"/>
        </w:rPr>
        <w:fldChar w:fldCharType="begin"/>
      </w:r>
      <w:r w:rsidRPr="00F15DCD">
        <w:rPr>
          <w:rFonts w:ascii="Segoe UI" w:hAnsi="Segoe UI" w:cs="Segoe UI"/>
          <w:sz w:val="22"/>
        </w:rPr>
        <w:instrText xml:space="preserve"> REF _Ref66366314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5.2</w:t>
      </w:r>
      <w:r w:rsidRPr="00F15DCD">
        <w:rPr>
          <w:rFonts w:ascii="Segoe UI" w:hAnsi="Segoe UI" w:cs="Segoe UI"/>
          <w:sz w:val="22"/>
        </w:rPr>
        <w:fldChar w:fldCharType="end"/>
      </w:r>
      <w:r w:rsidRPr="00F15DCD">
        <w:rPr>
          <w:rFonts w:ascii="Segoe UI" w:hAnsi="Segoe UI" w:cs="Segoe UI"/>
          <w:sz w:val="22"/>
        </w:rPr>
        <w:t xml:space="preserve"> a dále Smlouvy pak i</w:t>
      </w:r>
      <w:r w:rsidR="009A0986" w:rsidRPr="00F15DCD">
        <w:rPr>
          <w:rFonts w:ascii="Segoe UI" w:hAnsi="Segoe UI" w:cs="Segoe UI"/>
          <w:sz w:val="22"/>
        </w:rPr>
        <w:t> </w:t>
      </w:r>
      <w:r w:rsidRPr="00F15DCD">
        <w:rPr>
          <w:rFonts w:ascii="Segoe UI" w:hAnsi="Segoe UI" w:cs="Segoe UI"/>
          <w:sz w:val="22"/>
        </w:rPr>
        <w:t>tehdy, pokud Dílo nebude vykazovat po dobu Výkonových zkoušek vlastnosti obvyklé, bude zopakováno provedení Výkonových zkoušek, a to v plné celkové délce, která je pro její provedení stanovena v Požadavcích Objednatele.</w:t>
      </w:r>
      <w:bookmarkEnd w:id="325"/>
    </w:p>
    <w:p w14:paraId="3EFF9BB6" w14:textId="163FE2D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úspěšném provedení Výkonových zkoušek je Zhotovitel povinen o výsledcích těchto testů předložit Objednateli </w:t>
      </w:r>
      <w:r w:rsidR="009A0986" w:rsidRPr="00F15DCD">
        <w:rPr>
          <w:rFonts w:ascii="Segoe UI" w:hAnsi="Segoe UI" w:cs="Segoe UI"/>
          <w:sz w:val="22"/>
        </w:rPr>
        <w:t>zprávu</w:t>
      </w:r>
      <w:r w:rsidRPr="00F15DCD">
        <w:rPr>
          <w:rFonts w:ascii="Segoe UI" w:hAnsi="Segoe UI" w:cs="Segoe UI"/>
          <w:sz w:val="22"/>
        </w:rPr>
        <w:t>, a to ve lhůtách a podle specifikace vymezené v příloze č. A11 Dokončení montáže, uvádění do provozu a testování, nestanoví-li Smlouva jinak.</w:t>
      </w:r>
      <w:r w:rsidR="009A0986" w:rsidRPr="00F15DCD">
        <w:rPr>
          <w:rFonts w:ascii="Segoe UI" w:hAnsi="Segoe UI" w:cs="Segoe UI"/>
          <w:sz w:val="22"/>
        </w:rPr>
        <w:t xml:space="preserve"> O úspěšném provedení Výkonových zkoušek bude sepsán protokol, který sestaví Zhotovitel v souladu s Požadavky Objednatele.</w:t>
      </w:r>
    </w:p>
    <w:p w14:paraId="6F056404" w14:textId="2BEEB55D"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Nebude-li na základě Výkonových zkoušek provedených dle tohoto článku prokázáno splnění požadavků v oblasti životního prostředí v souladu s Požadavky Objednatele, zejména přílohou č. II.g Garantované parametry, považuje se to za podstatné porušení Smlouvy.</w:t>
      </w:r>
    </w:p>
    <w:p w14:paraId="7E042A7E" w14:textId="7555BB46"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Nesplnění podmínek a požadavků stanovených ve Smlouvě na období uvádění do provozu a Výkonové zkoušky Zhotovitele nezbavuje odpovědnosti Dílo provést řádně a včas.</w:t>
      </w:r>
    </w:p>
    <w:p w14:paraId="79760BDD" w14:textId="3260841D" w:rsidR="00D20BE3" w:rsidRPr="00F15DCD" w:rsidRDefault="0059199B" w:rsidP="00767391">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Náklady na</w:t>
      </w:r>
      <w:r w:rsidR="00733F8D" w:rsidRPr="00F15DCD">
        <w:rPr>
          <w:rFonts w:ascii="Segoe UI" w:hAnsi="Segoe UI" w:cs="Segoe UI"/>
          <w:sz w:val="22"/>
        </w:rPr>
        <w:t xml:space="preserve"> činnost</w:t>
      </w:r>
      <w:r w:rsidR="009A0986" w:rsidRPr="00F15DCD">
        <w:rPr>
          <w:rFonts w:ascii="Segoe UI" w:hAnsi="Segoe UI" w:cs="Segoe UI"/>
          <w:sz w:val="22"/>
        </w:rPr>
        <w:t>i</w:t>
      </w:r>
      <w:r w:rsidRPr="00F15DCD">
        <w:rPr>
          <w:rFonts w:ascii="Segoe UI" w:hAnsi="Segoe UI" w:cs="Segoe UI"/>
          <w:sz w:val="22"/>
        </w:rPr>
        <w:t xml:space="preserve"> </w:t>
      </w:r>
      <w:r w:rsidR="00F26D78" w:rsidRPr="00F15DCD">
        <w:rPr>
          <w:rFonts w:ascii="Segoe UI" w:hAnsi="Segoe UI" w:cs="Segoe UI"/>
          <w:sz w:val="22"/>
        </w:rPr>
        <w:t>dle</w:t>
      </w:r>
      <w:r w:rsidR="001C6F0C" w:rsidRPr="00F15DCD">
        <w:rPr>
          <w:rFonts w:ascii="Segoe UI" w:hAnsi="Segoe UI" w:cs="Segoe UI"/>
          <w:sz w:val="22"/>
        </w:rPr>
        <w:t xml:space="preserve"> 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_Ref64556319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15.11</w:t>
      </w:r>
      <w:r w:rsidR="001C6F0C" w:rsidRPr="00F15DCD">
        <w:rPr>
          <w:rFonts w:ascii="Segoe UI" w:hAnsi="Segoe UI" w:cs="Segoe UI"/>
          <w:sz w:val="22"/>
        </w:rPr>
        <w:fldChar w:fldCharType="end"/>
      </w:r>
      <w:r w:rsidR="001C6F0C" w:rsidRPr="00F15DCD">
        <w:rPr>
          <w:rFonts w:ascii="Segoe UI" w:hAnsi="Segoe UI" w:cs="Segoe UI"/>
          <w:sz w:val="22"/>
        </w:rPr>
        <w:t xml:space="preserve"> a</w:t>
      </w:r>
      <w:r w:rsidR="00F26D78" w:rsidRPr="00F15DCD">
        <w:rPr>
          <w:rFonts w:ascii="Segoe UI" w:hAnsi="Segoe UI" w:cs="Segoe UI"/>
          <w:sz w:val="22"/>
        </w:rPr>
        <w:t xml:space="preserve"> odst. </w:t>
      </w:r>
      <w:r w:rsidR="00F26D78" w:rsidRPr="00F15DCD">
        <w:rPr>
          <w:rFonts w:ascii="Segoe UI" w:hAnsi="Segoe UI" w:cs="Segoe UI"/>
          <w:sz w:val="22"/>
        </w:rPr>
        <w:fldChar w:fldCharType="begin"/>
      </w:r>
      <w:r w:rsidR="00F26D78" w:rsidRPr="00F15DCD">
        <w:rPr>
          <w:rFonts w:ascii="Segoe UI" w:hAnsi="Segoe UI" w:cs="Segoe UI"/>
          <w:sz w:val="22"/>
        </w:rPr>
        <w:instrText xml:space="preserve"> REF _Ref68192340 \r \h </w:instrText>
      </w:r>
      <w:r w:rsidR="007F4CFA" w:rsidRPr="00F15DCD">
        <w:rPr>
          <w:rFonts w:ascii="Segoe UI" w:hAnsi="Segoe UI" w:cs="Segoe UI"/>
          <w:sz w:val="22"/>
        </w:rPr>
        <w:instrText xml:space="preserve"> \* MERGEFORMAT </w:instrText>
      </w:r>
      <w:r w:rsidR="00F26D78" w:rsidRPr="00F15DCD">
        <w:rPr>
          <w:rFonts w:ascii="Segoe UI" w:hAnsi="Segoe UI" w:cs="Segoe UI"/>
          <w:sz w:val="22"/>
        </w:rPr>
      </w:r>
      <w:r w:rsidR="00F26D78" w:rsidRPr="00F15DCD">
        <w:rPr>
          <w:rFonts w:ascii="Segoe UI" w:hAnsi="Segoe UI" w:cs="Segoe UI"/>
          <w:sz w:val="22"/>
        </w:rPr>
        <w:fldChar w:fldCharType="separate"/>
      </w:r>
      <w:r w:rsidR="00C4674D">
        <w:rPr>
          <w:rFonts w:ascii="Segoe UI" w:hAnsi="Segoe UI" w:cs="Segoe UI"/>
          <w:sz w:val="22"/>
        </w:rPr>
        <w:t>15.12</w:t>
      </w:r>
      <w:r w:rsidR="00F26D78" w:rsidRPr="00F15DCD">
        <w:rPr>
          <w:rFonts w:ascii="Segoe UI" w:hAnsi="Segoe UI" w:cs="Segoe UI"/>
          <w:sz w:val="22"/>
        </w:rPr>
        <w:fldChar w:fldCharType="end"/>
      </w:r>
      <w:r w:rsidR="00F26D78" w:rsidRPr="00F15DCD">
        <w:rPr>
          <w:rFonts w:ascii="Segoe UI" w:hAnsi="Segoe UI" w:cs="Segoe UI"/>
          <w:sz w:val="22"/>
        </w:rPr>
        <w:t xml:space="preserve"> Smlouvy</w:t>
      </w:r>
      <w:r w:rsidRPr="00F15DCD">
        <w:rPr>
          <w:rFonts w:ascii="Segoe UI" w:hAnsi="Segoe UI" w:cs="Segoe UI"/>
          <w:sz w:val="22"/>
        </w:rPr>
        <w:t xml:space="preserve"> jsou obsaženy v</w:t>
      </w:r>
      <w:r w:rsidR="00ED1567" w:rsidRPr="00F15DCD">
        <w:rPr>
          <w:rFonts w:ascii="Segoe UI" w:hAnsi="Segoe UI" w:cs="Segoe UI"/>
          <w:sz w:val="22"/>
        </w:rPr>
        <w:t> </w:t>
      </w:r>
      <w:r w:rsidRPr="00F15DCD">
        <w:rPr>
          <w:rFonts w:ascii="Segoe UI" w:hAnsi="Segoe UI" w:cs="Segoe UI"/>
          <w:sz w:val="22"/>
        </w:rPr>
        <w:t xml:space="preserve">Ceně Díla. </w:t>
      </w:r>
      <w:r w:rsidR="00D20BE3" w:rsidRPr="00F15DCD">
        <w:rPr>
          <w:rFonts w:ascii="Segoe UI" w:hAnsi="Segoe UI" w:cs="Segoe UI"/>
          <w:sz w:val="22"/>
        </w:rPr>
        <w:t xml:space="preserve"> </w:t>
      </w:r>
    </w:p>
    <w:p w14:paraId="5D0B5B66" w14:textId="4BC91410" w:rsidR="00BD5E10" w:rsidRPr="00F15DCD" w:rsidRDefault="00BD5E10"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Při provádění zkoušek dle čl. </w:t>
      </w:r>
      <w:r w:rsidR="00B0233C" w:rsidRPr="00F15DCD">
        <w:rPr>
          <w:rFonts w:ascii="Segoe UI" w:hAnsi="Segoe UI" w:cs="Segoe UI"/>
          <w:sz w:val="22"/>
        </w:rPr>
        <w:fldChar w:fldCharType="begin"/>
      </w:r>
      <w:r w:rsidR="00B0233C" w:rsidRPr="00F15DCD">
        <w:rPr>
          <w:rFonts w:ascii="Segoe UI" w:hAnsi="Segoe UI" w:cs="Segoe UI"/>
          <w:sz w:val="22"/>
        </w:rPr>
        <w:instrText xml:space="preserve"> REF _Ref70332327 \r \h </w:instrText>
      </w:r>
      <w:r w:rsidR="007F4CFA" w:rsidRPr="00F15DCD">
        <w:rPr>
          <w:rFonts w:ascii="Segoe UI" w:hAnsi="Segoe UI" w:cs="Segoe UI"/>
          <w:sz w:val="22"/>
        </w:rPr>
        <w:instrText xml:space="preserve"> \* MERGEFORMAT </w:instrText>
      </w:r>
      <w:r w:rsidR="00B0233C" w:rsidRPr="00F15DCD">
        <w:rPr>
          <w:rFonts w:ascii="Segoe UI" w:hAnsi="Segoe UI" w:cs="Segoe UI"/>
          <w:sz w:val="22"/>
        </w:rPr>
      </w:r>
      <w:r w:rsidR="00B0233C" w:rsidRPr="00F15DCD">
        <w:rPr>
          <w:rFonts w:ascii="Segoe UI" w:hAnsi="Segoe UI" w:cs="Segoe UI"/>
          <w:sz w:val="22"/>
        </w:rPr>
        <w:fldChar w:fldCharType="separate"/>
      </w:r>
      <w:r w:rsidR="00C4674D">
        <w:rPr>
          <w:rFonts w:ascii="Segoe UI" w:hAnsi="Segoe UI" w:cs="Segoe UI"/>
          <w:sz w:val="22"/>
        </w:rPr>
        <w:t>15</w:t>
      </w:r>
      <w:r w:rsidR="00B0233C" w:rsidRPr="00F15DCD">
        <w:rPr>
          <w:rFonts w:ascii="Segoe UI" w:hAnsi="Segoe UI" w:cs="Segoe UI"/>
          <w:sz w:val="22"/>
        </w:rPr>
        <w:fldChar w:fldCharType="end"/>
      </w:r>
      <w:r w:rsidRPr="00F15DCD">
        <w:rPr>
          <w:rFonts w:ascii="Segoe UI" w:hAnsi="Segoe UI" w:cs="Segoe UI"/>
          <w:sz w:val="22"/>
        </w:rPr>
        <w:t xml:space="preserve"> se užije i ujednání odst. </w:t>
      </w:r>
      <w:r w:rsidR="00C011CC" w:rsidRPr="00F15DCD">
        <w:rPr>
          <w:rFonts w:ascii="Segoe UI" w:hAnsi="Segoe UI" w:cs="Segoe UI"/>
          <w:sz w:val="22"/>
        </w:rPr>
        <w:fldChar w:fldCharType="begin"/>
      </w:r>
      <w:r w:rsidR="00C011CC" w:rsidRPr="00F15DCD">
        <w:rPr>
          <w:rFonts w:ascii="Segoe UI" w:hAnsi="Segoe UI" w:cs="Segoe UI"/>
          <w:sz w:val="22"/>
        </w:rPr>
        <w:instrText xml:space="preserve"> REF _Ref65577624 \r \h </w:instrText>
      </w:r>
      <w:r w:rsidR="007F4CFA" w:rsidRPr="00F15DCD">
        <w:rPr>
          <w:rFonts w:ascii="Segoe UI" w:hAnsi="Segoe UI" w:cs="Segoe UI"/>
          <w:sz w:val="22"/>
        </w:rPr>
        <w:instrText xml:space="preserve"> \* MERGEFORMAT </w:instrText>
      </w:r>
      <w:r w:rsidR="00C011CC" w:rsidRPr="00F15DCD">
        <w:rPr>
          <w:rFonts w:ascii="Segoe UI" w:hAnsi="Segoe UI" w:cs="Segoe UI"/>
          <w:sz w:val="22"/>
        </w:rPr>
      </w:r>
      <w:r w:rsidR="00C011CC" w:rsidRPr="00F15DCD">
        <w:rPr>
          <w:rFonts w:ascii="Segoe UI" w:hAnsi="Segoe UI" w:cs="Segoe UI"/>
          <w:sz w:val="22"/>
        </w:rPr>
        <w:fldChar w:fldCharType="separate"/>
      </w:r>
      <w:r w:rsidR="00C4674D">
        <w:rPr>
          <w:rFonts w:ascii="Segoe UI" w:hAnsi="Segoe UI" w:cs="Segoe UI"/>
          <w:sz w:val="22"/>
        </w:rPr>
        <w:t>12.6</w:t>
      </w:r>
      <w:r w:rsidR="00C011CC" w:rsidRPr="00F15DCD">
        <w:rPr>
          <w:rFonts w:ascii="Segoe UI" w:hAnsi="Segoe UI" w:cs="Segoe UI"/>
          <w:sz w:val="22"/>
        </w:rPr>
        <w:fldChar w:fldCharType="end"/>
      </w:r>
      <w:r w:rsidR="00C011CC" w:rsidRPr="00F15DCD">
        <w:rPr>
          <w:rFonts w:ascii="Segoe UI" w:hAnsi="Segoe UI" w:cs="Segoe UI"/>
          <w:sz w:val="22"/>
        </w:rPr>
        <w:t xml:space="preserve"> až </w:t>
      </w:r>
      <w:r w:rsidR="00C011CC" w:rsidRPr="00F15DCD">
        <w:rPr>
          <w:rFonts w:ascii="Segoe UI" w:hAnsi="Segoe UI" w:cs="Segoe UI"/>
          <w:sz w:val="22"/>
        </w:rPr>
        <w:fldChar w:fldCharType="begin"/>
      </w:r>
      <w:r w:rsidR="00C011CC" w:rsidRPr="00F15DCD">
        <w:rPr>
          <w:rFonts w:ascii="Segoe UI" w:hAnsi="Segoe UI" w:cs="Segoe UI"/>
          <w:sz w:val="22"/>
        </w:rPr>
        <w:instrText xml:space="preserve"> REF _Ref65603218 \r \h </w:instrText>
      </w:r>
      <w:r w:rsidR="007F4CFA" w:rsidRPr="00F15DCD">
        <w:rPr>
          <w:rFonts w:ascii="Segoe UI" w:hAnsi="Segoe UI" w:cs="Segoe UI"/>
          <w:sz w:val="22"/>
        </w:rPr>
        <w:instrText xml:space="preserve"> \* MERGEFORMAT </w:instrText>
      </w:r>
      <w:r w:rsidR="00C011CC" w:rsidRPr="00F15DCD">
        <w:rPr>
          <w:rFonts w:ascii="Segoe UI" w:hAnsi="Segoe UI" w:cs="Segoe UI"/>
          <w:sz w:val="22"/>
        </w:rPr>
      </w:r>
      <w:r w:rsidR="00C011CC" w:rsidRPr="00F15DCD">
        <w:rPr>
          <w:rFonts w:ascii="Segoe UI" w:hAnsi="Segoe UI" w:cs="Segoe UI"/>
          <w:sz w:val="22"/>
        </w:rPr>
        <w:fldChar w:fldCharType="separate"/>
      </w:r>
      <w:r w:rsidR="00C4674D">
        <w:rPr>
          <w:rFonts w:ascii="Segoe UI" w:hAnsi="Segoe UI" w:cs="Segoe UI"/>
          <w:sz w:val="22"/>
        </w:rPr>
        <w:t>12.8</w:t>
      </w:r>
      <w:r w:rsidR="00C011CC" w:rsidRPr="00F15DCD">
        <w:rPr>
          <w:rFonts w:ascii="Segoe UI" w:hAnsi="Segoe UI" w:cs="Segoe UI"/>
          <w:sz w:val="22"/>
        </w:rPr>
        <w:fldChar w:fldCharType="end"/>
      </w:r>
      <w:r w:rsidR="007D2655" w:rsidRPr="00F15DCD">
        <w:rPr>
          <w:rFonts w:ascii="Segoe UI" w:hAnsi="Segoe UI" w:cs="Segoe UI"/>
          <w:sz w:val="22"/>
        </w:rPr>
        <w:t>.</w:t>
      </w:r>
    </w:p>
    <w:p w14:paraId="59CD7A78" w14:textId="5086D640" w:rsidR="00653A97"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26" w:name="_Ref192241151"/>
      <w:bookmarkStart w:id="327" w:name="_Ref64556566"/>
      <w:r w:rsidRPr="00F15DCD">
        <w:rPr>
          <w:rFonts w:ascii="Segoe UI" w:hAnsi="Segoe UI" w:cs="Segoe UI"/>
          <w:sz w:val="22"/>
        </w:rPr>
        <w:t>Období uvádění do provozu bude ukončeno až po úspěšném provedení všech předepsaných zkoušek dle Objednatelem schváleného Plánu zkoušek</w:t>
      </w:r>
      <w:r w:rsidR="007E10E9" w:rsidRPr="00F15DCD">
        <w:rPr>
          <w:rFonts w:ascii="Segoe UI" w:hAnsi="Segoe UI" w:cs="Segoe UI"/>
          <w:sz w:val="22"/>
        </w:rPr>
        <w:t xml:space="preserve"> vč. plánu </w:t>
      </w:r>
      <w:r w:rsidR="001911FC" w:rsidRPr="00F15DCD">
        <w:rPr>
          <w:rFonts w:ascii="Segoe UI" w:hAnsi="Segoe UI" w:cs="Segoe UI"/>
          <w:sz w:val="22"/>
        </w:rPr>
        <w:t>V</w:t>
      </w:r>
      <w:r w:rsidR="007E10E9" w:rsidRPr="00F15DCD">
        <w:rPr>
          <w:rFonts w:ascii="Segoe UI" w:hAnsi="Segoe UI" w:cs="Segoe UI"/>
          <w:sz w:val="22"/>
        </w:rPr>
        <w:t>ýkonových zkoušek</w:t>
      </w:r>
      <w:r w:rsidR="009A0986" w:rsidRPr="00F15DCD">
        <w:rPr>
          <w:rFonts w:ascii="Segoe UI" w:hAnsi="Segoe UI" w:cs="Segoe UI"/>
          <w:sz w:val="22"/>
        </w:rPr>
        <w:t>.</w:t>
      </w:r>
      <w:r w:rsidRPr="00F15DCD">
        <w:rPr>
          <w:rFonts w:ascii="Segoe UI" w:hAnsi="Segoe UI" w:cs="Segoe UI"/>
          <w:sz w:val="22"/>
        </w:rPr>
        <w:t xml:space="preserve"> Mezi smluvními stranami bude podepsán protokol, jehož součástí budou i veškeré zkušební protokoly z dosud provedených dílčích zkoušek dle Smlouvy a/nebo Požadavků Objednatele. Protokol dle tohoto odstavce sestaví Zhotovitel v souladu s Požadavky Objednatele, a to zejména přílohami č. A11 Dokončení Montáže, uvádění do provozu a testování, a č. A20 Postup pro Výkonové zkoušky, a obě smluvní strany jej potvrdí svým podpisem.</w:t>
      </w:r>
      <w:bookmarkEnd w:id="326"/>
      <w:bookmarkEnd w:id="327"/>
    </w:p>
    <w:p w14:paraId="63B366C6" w14:textId="15ED557A" w:rsidR="00653A97" w:rsidRPr="00F15DCD" w:rsidRDefault="00653A97" w:rsidP="002C047A">
      <w:pPr>
        <w:pStyle w:val="RLTextlnkuslovan"/>
        <w:numPr>
          <w:ilvl w:val="1"/>
          <w:numId w:val="76"/>
        </w:numPr>
        <w:spacing w:line="240" w:lineRule="auto"/>
        <w:ind w:left="1418" w:hanging="709"/>
        <w:rPr>
          <w:rFonts w:ascii="Segoe UI" w:hAnsi="Segoe UI" w:cs="Segoe UI"/>
          <w:sz w:val="22"/>
        </w:rPr>
      </w:pPr>
      <w:bookmarkStart w:id="328" w:name="_Ref192241488"/>
      <w:r w:rsidRPr="00F15DCD">
        <w:rPr>
          <w:rFonts w:ascii="Segoe UI" w:hAnsi="Segoe UI" w:cs="Segoe UI"/>
          <w:sz w:val="22"/>
        </w:rPr>
        <w:t xml:space="preserve">Protokol dle odst. </w:t>
      </w:r>
      <w:r w:rsidR="009A0986" w:rsidRPr="00F15DCD">
        <w:rPr>
          <w:rFonts w:ascii="Segoe UI" w:hAnsi="Segoe UI" w:cs="Segoe UI"/>
          <w:sz w:val="22"/>
        </w:rPr>
        <w:fldChar w:fldCharType="begin"/>
      </w:r>
      <w:r w:rsidR="009A0986" w:rsidRPr="00F15DCD">
        <w:rPr>
          <w:rFonts w:ascii="Segoe UI" w:hAnsi="Segoe UI" w:cs="Segoe UI"/>
          <w:sz w:val="22"/>
        </w:rPr>
        <w:instrText xml:space="preserve"> REF _Ref192241151 \r \h </w:instrText>
      </w:r>
      <w:r w:rsidR="00F15DCD">
        <w:rPr>
          <w:rFonts w:ascii="Segoe UI" w:hAnsi="Segoe UI" w:cs="Segoe UI"/>
          <w:sz w:val="22"/>
        </w:rPr>
        <w:instrText xml:space="preserve"> \* MERGEFORMAT </w:instrText>
      </w:r>
      <w:r w:rsidR="009A0986" w:rsidRPr="00F15DCD">
        <w:rPr>
          <w:rFonts w:ascii="Segoe UI" w:hAnsi="Segoe UI" w:cs="Segoe UI"/>
          <w:sz w:val="22"/>
        </w:rPr>
      </w:r>
      <w:r w:rsidR="009A0986" w:rsidRPr="00F15DCD">
        <w:rPr>
          <w:rFonts w:ascii="Segoe UI" w:hAnsi="Segoe UI" w:cs="Segoe UI"/>
          <w:sz w:val="22"/>
        </w:rPr>
        <w:fldChar w:fldCharType="separate"/>
      </w:r>
      <w:r w:rsidR="00C4674D">
        <w:rPr>
          <w:rFonts w:ascii="Segoe UI" w:hAnsi="Segoe UI" w:cs="Segoe UI"/>
          <w:sz w:val="22"/>
        </w:rPr>
        <w:t>15.26</w:t>
      </w:r>
      <w:r w:rsidR="009A0986" w:rsidRPr="00F15DCD">
        <w:rPr>
          <w:rFonts w:ascii="Segoe UI" w:hAnsi="Segoe UI" w:cs="Segoe UI"/>
          <w:sz w:val="22"/>
        </w:rPr>
        <w:fldChar w:fldCharType="end"/>
      </w:r>
      <w:r w:rsidRPr="00F15DCD">
        <w:rPr>
          <w:rFonts w:ascii="Segoe UI" w:hAnsi="Segoe UI" w:cs="Segoe UI"/>
          <w:sz w:val="22"/>
        </w:rPr>
        <w:t xml:space="preserve"> Zhotovitel zašle Objednateli bez zbytečného odkladu, nejpozději však do 7 dnů poté, co došlo k provedení všech předepsaných zkoušek. Nejpozději do 7 dnů ode dne doručení tohoto protokolu Objednatel sdělí Zhotoviteli, zda protokol schvaluje či nikoli, včetně důvodů neschválení. </w:t>
      </w:r>
      <w:r w:rsidRPr="00F15DCD">
        <w:rPr>
          <w:rFonts w:ascii="Segoe UI" w:hAnsi="Segoe UI" w:cs="Segoe UI"/>
          <w:sz w:val="22"/>
          <w:szCs w:val="22"/>
        </w:rPr>
        <w:t>Zhotovitel je v případě nechválení protokolu povinen jej upravit dle připomínek Objednatele dle předchozí věty či provést jiné činnosti, které jsou nezbytné k tomu, aby mohl být protokol Objednatelem schválen, a takto upravený protokol bez zbytečného odkladu předloží Objednateli. Tento postup bude opakován do doby, než Objednatel protokol schválí. Protokol Objednatel schválí svým podpisem. Objednatel nebude bránit schválení bezdůvodně a každé odmítnutí bude vždy odůvodněno, ve smyslu předchozích vět. Neschválení protokolu není důvodem pro prodloužení doby pro provedení Díla.</w:t>
      </w:r>
      <w:bookmarkStart w:id="329" w:name="_Ref61002233"/>
      <w:bookmarkStart w:id="330" w:name="_Ref61357728"/>
      <w:bookmarkStart w:id="331" w:name="_Ref61440907"/>
      <w:bookmarkStart w:id="332" w:name="_Toc169076934"/>
      <w:bookmarkStart w:id="333" w:name="_Ref417037267"/>
      <w:bookmarkEnd w:id="328"/>
    </w:p>
    <w:p w14:paraId="4D31BD4A" w14:textId="501FDED9" w:rsidR="00733F8D" w:rsidRPr="00F15DCD" w:rsidRDefault="00733F8D" w:rsidP="00733F8D">
      <w:pPr>
        <w:pStyle w:val="RLlneksmlouvy"/>
        <w:numPr>
          <w:ilvl w:val="0"/>
          <w:numId w:val="76"/>
        </w:numPr>
        <w:spacing w:line="240" w:lineRule="auto"/>
        <w:ind w:left="709" w:hanging="709"/>
        <w:rPr>
          <w:rFonts w:cs="Segoe UI"/>
          <w:b w:val="0"/>
          <w:bCs/>
        </w:rPr>
      </w:pPr>
      <w:bookmarkStart w:id="334" w:name="_Toc192228401"/>
      <w:bookmarkStart w:id="335" w:name="_Toc192228666"/>
      <w:bookmarkStart w:id="336" w:name="_Toc192228764"/>
      <w:bookmarkStart w:id="337" w:name="_Toc192228860"/>
      <w:bookmarkStart w:id="338" w:name="_Toc192631541"/>
      <w:bookmarkEnd w:id="334"/>
      <w:bookmarkEnd w:id="335"/>
      <w:bookmarkEnd w:id="336"/>
      <w:bookmarkEnd w:id="337"/>
      <w:r w:rsidRPr="00F15DCD">
        <w:rPr>
          <w:rFonts w:cs="Segoe UI"/>
          <w:bCs/>
        </w:rPr>
        <w:t>PŘEDÁNÍ DÍLA</w:t>
      </w:r>
      <w:bookmarkEnd w:id="338"/>
      <w:bookmarkEnd w:id="329"/>
      <w:bookmarkEnd w:id="330"/>
      <w:bookmarkEnd w:id="331"/>
      <w:bookmarkEnd w:id="332"/>
      <w:r w:rsidRPr="00F15DCD">
        <w:rPr>
          <w:rFonts w:cs="Segoe UI"/>
          <w:bCs/>
        </w:rPr>
        <w:t xml:space="preserve"> </w:t>
      </w:r>
    </w:p>
    <w:p w14:paraId="0837936E" w14:textId="10D50A19"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39" w:name="_Ref61002201"/>
      <w:r w:rsidRPr="00F15DCD">
        <w:rPr>
          <w:rFonts w:ascii="Segoe UI" w:hAnsi="Segoe UI" w:cs="Segoe UI"/>
          <w:sz w:val="22"/>
          <w:szCs w:val="22"/>
        </w:rPr>
        <w:t xml:space="preserve">Předání Díla je výsledkem postupu, jehož předmětem je šetření o skutečném stavu předávaného Díla, případně jeho části, včetně případné kontroly Staveniště, za účasti Objednatele a Zhotovitele či jimi písemně zmocněných osob, a to za účelem zahájení </w:t>
      </w:r>
      <w:r w:rsidR="008A61FE" w:rsidRPr="00F15DCD">
        <w:rPr>
          <w:rFonts w:ascii="Segoe UI" w:hAnsi="Segoe UI" w:cs="Segoe UI"/>
          <w:sz w:val="22"/>
          <w:szCs w:val="22"/>
        </w:rPr>
        <w:t xml:space="preserve">Zkušebního provozu </w:t>
      </w:r>
      <w:r w:rsidR="00436835" w:rsidRPr="00F15DCD">
        <w:rPr>
          <w:rFonts w:ascii="Segoe UI" w:hAnsi="Segoe UI" w:cs="Segoe UI"/>
          <w:sz w:val="22"/>
          <w:szCs w:val="22"/>
        </w:rPr>
        <w:t>(jsou-li splněny podmínky jeho zahájení)</w:t>
      </w:r>
      <w:r w:rsidR="007E10E9" w:rsidRPr="00F15DCD">
        <w:rPr>
          <w:rFonts w:ascii="Segoe UI" w:hAnsi="Segoe UI" w:cs="Segoe UI"/>
          <w:sz w:val="22"/>
          <w:szCs w:val="22"/>
        </w:rPr>
        <w:t>,</w:t>
      </w:r>
      <w:r w:rsidR="00436835" w:rsidRPr="00F15DCD">
        <w:rPr>
          <w:rFonts w:ascii="Segoe UI" w:hAnsi="Segoe UI" w:cs="Segoe UI"/>
          <w:sz w:val="22"/>
          <w:szCs w:val="22"/>
        </w:rPr>
        <w:t xml:space="preserve"> </w:t>
      </w:r>
      <w:r w:rsidRPr="00F15DCD">
        <w:rPr>
          <w:rFonts w:ascii="Segoe UI" w:hAnsi="Segoe UI" w:cs="Segoe UI"/>
          <w:sz w:val="22"/>
          <w:szCs w:val="22"/>
        </w:rPr>
        <w:t xml:space="preserve">Garanční doby </w:t>
      </w:r>
      <w:r w:rsidR="007E10E9" w:rsidRPr="00F15DCD">
        <w:rPr>
          <w:rFonts w:ascii="Segoe UI" w:hAnsi="Segoe UI" w:cs="Segoe UI"/>
          <w:sz w:val="22"/>
          <w:szCs w:val="22"/>
        </w:rPr>
        <w:t xml:space="preserve">a Záruční doby </w:t>
      </w:r>
      <w:r w:rsidRPr="00F15DCD">
        <w:rPr>
          <w:rFonts w:ascii="Segoe UI" w:hAnsi="Segoe UI" w:cs="Segoe UI"/>
          <w:sz w:val="22"/>
          <w:szCs w:val="22"/>
        </w:rPr>
        <w:t>dle Smlouvy.</w:t>
      </w:r>
      <w:bookmarkEnd w:id="339"/>
      <w:r w:rsidRPr="00F15DCD">
        <w:rPr>
          <w:rFonts w:ascii="Segoe UI" w:hAnsi="Segoe UI" w:cs="Segoe UI"/>
          <w:sz w:val="22"/>
          <w:szCs w:val="22"/>
        </w:rPr>
        <w:t xml:space="preserve">  </w:t>
      </w:r>
    </w:p>
    <w:p w14:paraId="571FAABE" w14:textId="7B315071"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40" w:name="_Hlk191421321"/>
      <w:bookmarkStart w:id="341" w:name="_Ref60827383"/>
      <w:r w:rsidRPr="00F15DCD">
        <w:rPr>
          <w:rFonts w:ascii="Segoe UI" w:hAnsi="Segoe UI" w:cs="Segoe UI"/>
          <w:sz w:val="22"/>
          <w:szCs w:val="22"/>
        </w:rPr>
        <w:t xml:space="preserve">Zhotovitel nejpozději 28 dnů přede dnem předání Díla oznámí písemně Objednateli, že Dílo (nebo jeho část) je připraveno k předání, včetně návrhu harmonogramu předání Díla; </w:t>
      </w:r>
      <w:bookmarkStart w:id="342" w:name="_Ref53236626"/>
      <w:bookmarkStart w:id="343" w:name="_Ref53310314"/>
      <w:r w:rsidRPr="00F15DCD">
        <w:rPr>
          <w:rFonts w:ascii="Segoe UI" w:hAnsi="Segoe UI" w:cs="Segoe UI"/>
          <w:sz w:val="22"/>
          <w:szCs w:val="22"/>
        </w:rPr>
        <w:t xml:space="preserve">Objednatel do 14 dnů od převzetí harmonogramu sdělí Zhotoviteli své připomínky a pokyny k návrhu harmonogramu předání Díla, podle kterých se Zhotovitel zavazuje upravit harmonogram předání Díla. </w:t>
      </w:r>
      <w:r w:rsidRPr="00F15DCD">
        <w:rPr>
          <w:rFonts w:ascii="Segoe UI" w:hAnsi="Segoe UI" w:cs="Segoe UI"/>
          <w:sz w:val="22"/>
        </w:rPr>
        <w:t>K </w:t>
      </w:r>
      <w:r w:rsidR="00DD2110" w:rsidRPr="00F15DCD">
        <w:rPr>
          <w:rFonts w:ascii="Segoe UI" w:hAnsi="Segoe UI" w:cs="Segoe UI"/>
          <w:sz w:val="22"/>
        </w:rPr>
        <w:t>P</w:t>
      </w:r>
      <w:r w:rsidRPr="00F15DCD">
        <w:rPr>
          <w:rFonts w:ascii="Segoe UI" w:hAnsi="Segoe UI" w:cs="Segoe UI"/>
          <w:sz w:val="22"/>
        </w:rPr>
        <w:t xml:space="preserve">ředání Díla dojde </w:t>
      </w:r>
      <w:r w:rsidR="00DD2110" w:rsidRPr="00F15DCD">
        <w:rPr>
          <w:rFonts w:ascii="Segoe UI" w:hAnsi="Segoe UI" w:cs="Segoe UI"/>
          <w:sz w:val="22"/>
        </w:rPr>
        <w:t xml:space="preserve">oboustranným </w:t>
      </w:r>
      <w:r w:rsidRPr="00F15DCD">
        <w:rPr>
          <w:rFonts w:ascii="Segoe UI" w:hAnsi="Segoe UI" w:cs="Segoe UI"/>
          <w:sz w:val="22"/>
        </w:rPr>
        <w:t xml:space="preserve">podpisem protokolu o </w:t>
      </w:r>
      <w:r w:rsidR="00A540CA" w:rsidRPr="00F15DCD">
        <w:rPr>
          <w:rFonts w:ascii="Segoe UI" w:hAnsi="Segoe UI" w:cs="Segoe UI"/>
          <w:sz w:val="22"/>
        </w:rPr>
        <w:t xml:space="preserve">Předání </w:t>
      </w:r>
      <w:r w:rsidRPr="00F15DCD">
        <w:rPr>
          <w:rFonts w:ascii="Segoe UI" w:hAnsi="Segoe UI" w:cs="Segoe UI"/>
          <w:sz w:val="22"/>
        </w:rPr>
        <w:t xml:space="preserve">Díla, který sestaví Zhotovitel dle Požadavků Objednatele. Objednatel se zavazuje neodepřít </w:t>
      </w:r>
      <w:r w:rsidRPr="00F15DCD">
        <w:rPr>
          <w:rFonts w:ascii="Segoe UI" w:hAnsi="Segoe UI" w:cs="Segoe UI"/>
          <w:sz w:val="22"/>
        </w:rPr>
        <w:lastRenderedPageBreak/>
        <w:t xml:space="preserve">podpis protokolu o </w:t>
      </w:r>
      <w:r w:rsidR="00A540CA" w:rsidRPr="00F15DCD">
        <w:rPr>
          <w:rFonts w:ascii="Segoe UI" w:hAnsi="Segoe UI" w:cs="Segoe UI"/>
          <w:sz w:val="22"/>
        </w:rPr>
        <w:t xml:space="preserve">Předání </w:t>
      </w:r>
      <w:r w:rsidRPr="00F15DCD">
        <w:rPr>
          <w:rFonts w:ascii="Segoe UI" w:hAnsi="Segoe UI" w:cs="Segoe UI"/>
          <w:sz w:val="22"/>
        </w:rPr>
        <w:t>Díla, jestliže budou splněny podmínky uvedené v odst.</w:t>
      </w:r>
      <w:r w:rsidR="00B011F9" w:rsidRPr="00F15DCD">
        <w:rPr>
          <w:rFonts w:ascii="Segoe UI" w:hAnsi="Segoe UI" w:cs="Segoe UI"/>
          <w:sz w:val="22"/>
        </w:rPr>
        <w:t xml:space="preserve">16.4 </w:t>
      </w:r>
      <w:r w:rsidRPr="00F15DCD">
        <w:rPr>
          <w:rFonts w:ascii="Segoe UI" w:hAnsi="Segoe UI" w:cs="Segoe UI"/>
          <w:sz w:val="22"/>
        </w:rPr>
        <w:t>Smlouvy</w:t>
      </w:r>
      <w:r w:rsidR="00965476" w:rsidRPr="00F15DCD">
        <w:rPr>
          <w:rFonts w:ascii="Segoe UI" w:hAnsi="Segoe UI" w:cs="Segoe UI"/>
          <w:sz w:val="22"/>
        </w:rPr>
        <w:t>,</w:t>
      </w:r>
      <w:r w:rsidR="008A61FE" w:rsidRPr="00F15DCD">
        <w:rPr>
          <w:rFonts w:ascii="Segoe UI" w:hAnsi="Segoe UI" w:cs="Segoe UI"/>
          <w:sz w:val="22"/>
        </w:rPr>
        <w:t xml:space="preserve"> a celkově při podpisu protokolu o </w:t>
      </w:r>
      <w:r w:rsidR="00A540CA" w:rsidRPr="00F15DCD">
        <w:rPr>
          <w:rFonts w:ascii="Segoe UI" w:hAnsi="Segoe UI" w:cs="Segoe UI"/>
          <w:sz w:val="22"/>
        </w:rPr>
        <w:t>P</w:t>
      </w:r>
      <w:r w:rsidR="008A61FE" w:rsidRPr="00F15DCD">
        <w:rPr>
          <w:rFonts w:ascii="Segoe UI" w:hAnsi="Segoe UI" w:cs="Segoe UI"/>
          <w:sz w:val="22"/>
        </w:rPr>
        <w:t>ředání Díla postupovat bez zbytečného odkladu</w:t>
      </w:r>
      <w:r w:rsidRPr="00F15DCD">
        <w:rPr>
          <w:rFonts w:ascii="Segoe UI" w:hAnsi="Segoe UI" w:cs="Segoe UI"/>
          <w:sz w:val="22"/>
        </w:rPr>
        <w:t>.</w:t>
      </w:r>
      <w:bookmarkEnd w:id="340"/>
      <w:r w:rsidRPr="00F15DCD">
        <w:rPr>
          <w:rFonts w:ascii="Segoe UI" w:hAnsi="Segoe UI" w:cs="Segoe UI"/>
          <w:sz w:val="22"/>
        </w:rPr>
        <w:t xml:space="preserve"> </w:t>
      </w:r>
      <w:bookmarkEnd w:id="342"/>
      <w:bookmarkEnd w:id="343"/>
    </w:p>
    <w:p w14:paraId="74E6154F" w14:textId="6BB2AE27"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44" w:name="_Hlk191421674"/>
      <w:r w:rsidRPr="00F15DCD">
        <w:rPr>
          <w:rFonts w:ascii="Segoe UI" w:hAnsi="Segoe UI" w:cs="Segoe UI"/>
          <w:sz w:val="22"/>
          <w:szCs w:val="22"/>
        </w:rPr>
        <w:t xml:space="preserve">Objednatel převezme dílo i s ojedinělými drobnými Vadami a nedodělky, pokud tyto podstatným způsobem nebrání v provozu Díla či jej podstatným způsobem neomezují a nebrání spolehlivému a bezpečnému provozu Díla. V takovém případě smluvní strany Vady v protokolu o </w:t>
      </w:r>
      <w:r w:rsidR="00332000" w:rsidRPr="00F15DCD">
        <w:rPr>
          <w:rFonts w:ascii="Segoe UI" w:hAnsi="Segoe UI" w:cs="Segoe UI"/>
          <w:sz w:val="22"/>
          <w:szCs w:val="22"/>
        </w:rPr>
        <w:t>P</w:t>
      </w:r>
      <w:r w:rsidRPr="00F15DCD">
        <w:rPr>
          <w:rFonts w:ascii="Segoe UI" w:hAnsi="Segoe UI" w:cs="Segoe UI"/>
          <w:sz w:val="22"/>
          <w:szCs w:val="22"/>
        </w:rPr>
        <w:t xml:space="preserve">ředání Díla řádné popíší, což je považováno za vytčení takových Vad, případně též sjednají konkrétní nároky z těchto Vad, čímž není dotčeno právo Objednatele na změnu nároku z Vad dle odst. </w:t>
      </w:r>
      <w:r w:rsidR="007C24FC" w:rsidRPr="00F15DCD">
        <w:rPr>
          <w:rFonts w:ascii="Segoe UI" w:hAnsi="Segoe UI" w:cs="Segoe UI"/>
          <w:sz w:val="22"/>
          <w:szCs w:val="22"/>
        </w:rPr>
        <w:t>19.5</w:t>
      </w:r>
      <w:r w:rsidRPr="00F15DCD">
        <w:rPr>
          <w:rFonts w:ascii="Segoe UI" w:hAnsi="Segoe UI" w:cs="Segoe UI"/>
          <w:sz w:val="22"/>
          <w:szCs w:val="22"/>
        </w:rPr>
        <w:t xml:space="preserve"> Smlouvy. Dále se při vypořádání Vad postupuje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_Ref60248322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19</w:t>
      </w:r>
      <w:r w:rsidRPr="00F15DCD">
        <w:rPr>
          <w:rFonts w:ascii="Segoe UI" w:hAnsi="Segoe UI" w:cs="Segoe UI"/>
          <w:sz w:val="22"/>
          <w:szCs w:val="22"/>
        </w:rPr>
        <w:fldChar w:fldCharType="end"/>
      </w:r>
      <w:r w:rsidRPr="00F15DCD">
        <w:rPr>
          <w:rFonts w:ascii="Segoe UI" w:hAnsi="Segoe UI" w:cs="Segoe UI"/>
          <w:sz w:val="22"/>
          <w:szCs w:val="22"/>
        </w:rPr>
        <w:t xml:space="preserve"> Smlouvy. Nebude-li zřejmé, zda určitá Vada podstatným způsobem brání v provozu Díla či jej podstatným způsobem omezuje a brání spolehlivému a bezpečnému provozu, určí Objednatel, zda se o takovou Vadu jedná.  </w:t>
      </w:r>
      <w:bookmarkEnd w:id="344"/>
    </w:p>
    <w:p w14:paraId="39CC732F" w14:textId="7B5C00ED"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r w:rsidRPr="00F15DCD">
        <w:rPr>
          <w:rFonts w:ascii="Segoe UI" w:hAnsi="Segoe UI" w:cs="Segoe UI"/>
          <w:sz w:val="22"/>
        </w:rPr>
        <w:t xml:space="preserve">Objednatel potvrdí svým podpisem protokolu </w:t>
      </w:r>
      <w:r w:rsidR="00A540CA" w:rsidRPr="00F15DCD">
        <w:rPr>
          <w:rFonts w:ascii="Segoe UI" w:hAnsi="Segoe UI" w:cs="Segoe UI"/>
          <w:sz w:val="22"/>
        </w:rPr>
        <w:t xml:space="preserve">Předání </w:t>
      </w:r>
      <w:r w:rsidRPr="00F15DCD">
        <w:rPr>
          <w:rFonts w:ascii="Segoe UI" w:hAnsi="Segoe UI" w:cs="Segoe UI"/>
          <w:sz w:val="22"/>
        </w:rPr>
        <w:t>Díla a Dílo převezme</w:t>
      </w:r>
      <w:r w:rsidR="007C24FC" w:rsidRPr="00F15DCD">
        <w:rPr>
          <w:rFonts w:ascii="Segoe UI" w:hAnsi="Segoe UI" w:cs="Segoe UI"/>
          <w:sz w:val="22"/>
        </w:rPr>
        <w:t xml:space="preserve">, </w:t>
      </w:r>
      <w:r w:rsidRPr="00F15DCD">
        <w:rPr>
          <w:rFonts w:ascii="Segoe UI" w:hAnsi="Segoe UI" w:cs="Segoe UI"/>
          <w:sz w:val="22"/>
        </w:rPr>
        <w:t>jestliže</w:t>
      </w:r>
      <w:r w:rsidR="00C77836" w:rsidRPr="00F15DCD">
        <w:rPr>
          <w:rFonts w:ascii="Segoe UI" w:hAnsi="Segoe UI" w:cs="Segoe UI"/>
          <w:sz w:val="22"/>
        </w:rPr>
        <w:t xml:space="preserve"> jsou splněny všechny dále uvedené podmínky</w:t>
      </w:r>
      <w:r w:rsidRPr="00F15DCD">
        <w:rPr>
          <w:rFonts w:ascii="Segoe UI" w:hAnsi="Segoe UI" w:cs="Segoe UI"/>
          <w:sz w:val="22"/>
        </w:rPr>
        <w:t>:</w:t>
      </w:r>
      <w:bookmarkEnd w:id="341"/>
      <w:r w:rsidRPr="00F15DCD">
        <w:rPr>
          <w:rFonts w:ascii="Segoe UI" w:hAnsi="Segoe UI" w:cs="Segoe UI"/>
          <w:sz w:val="22"/>
        </w:rPr>
        <w:t xml:space="preserve"> </w:t>
      </w:r>
    </w:p>
    <w:p w14:paraId="736B92BC" w14:textId="77777777" w:rsidR="00733F8D" w:rsidRPr="00F15DCD" w:rsidRDefault="00733F8D" w:rsidP="00733F8D">
      <w:pPr>
        <w:pStyle w:val="RLTextlnkuslovan"/>
        <w:numPr>
          <w:ilvl w:val="2"/>
          <w:numId w:val="76"/>
        </w:numPr>
        <w:spacing w:line="240" w:lineRule="auto"/>
        <w:ind w:left="2268" w:hanging="861"/>
        <w:rPr>
          <w:rFonts w:ascii="Segoe UI" w:hAnsi="Segoe UI" w:cs="Segoe UI"/>
          <w:sz w:val="22"/>
          <w:szCs w:val="22"/>
        </w:rPr>
      </w:pPr>
      <w:r w:rsidRPr="00F15DCD">
        <w:rPr>
          <w:rFonts w:ascii="Segoe UI" w:hAnsi="Segoe UI" w:cs="Segoe UI"/>
          <w:sz w:val="22"/>
        </w:rPr>
        <w:t xml:space="preserve">Dílo je v souladu s požadavky ve Smlouvě vymezenými, nestanoví-li Smlouva jinak či se smluvní strany dohodnou jinak; </w:t>
      </w:r>
    </w:p>
    <w:p w14:paraId="0B50E2C9" w14:textId="0EB5B585"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Objednatel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_Ref70004921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15</w:t>
      </w:r>
      <w:r w:rsidRPr="00F15DCD">
        <w:rPr>
          <w:rFonts w:ascii="Segoe UI" w:hAnsi="Segoe UI" w:cs="Segoe UI"/>
          <w:sz w:val="22"/>
          <w:szCs w:val="22"/>
        </w:rPr>
        <w:fldChar w:fldCharType="end"/>
      </w:r>
      <w:r w:rsidRPr="00F15DCD">
        <w:rPr>
          <w:rFonts w:ascii="Segoe UI" w:hAnsi="Segoe UI" w:cs="Segoe UI"/>
          <w:sz w:val="22"/>
          <w:szCs w:val="22"/>
        </w:rPr>
        <w:t xml:space="preserve"> přijal výsledky zkoušek, jejichž provedení je požadováno v Požadavcích Objednatele před Předáním Díla, nestanoví-li Smlouva jinak, nebo se smluvní strany dohodnou jinak a</w:t>
      </w:r>
      <w:r w:rsidR="008D7EBA" w:rsidRPr="00F15DCD">
        <w:rPr>
          <w:rFonts w:ascii="Segoe UI" w:hAnsi="Segoe UI" w:cs="Segoe UI"/>
          <w:sz w:val="22"/>
          <w:szCs w:val="22"/>
        </w:rPr>
        <w:t> </w:t>
      </w:r>
      <w:r w:rsidRPr="00F15DCD">
        <w:rPr>
          <w:rFonts w:ascii="Segoe UI" w:hAnsi="Segoe UI" w:cs="Segoe UI"/>
          <w:sz w:val="22"/>
          <w:szCs w:val="22"/>
        </w:rPr>
        <w:t>byl</w:t>
      </w:r>
      <w:r w:rsidR="008D7EBA" w:rsidRPr="00F15DCD">
        <w:rPr>
          <w:rFonts w:ascii="Segoe UI" w:hAnsi="Segoe UI" w:cs="Segoe UI"/>
          <w:sz w:val="22"/>
          <w:szCs w:val="22"/>
        </w:rPr>
        <w:t>-li</w:t>
      </w:r>
      <w:r w:rsidRPr="00F15DCD">
        <w:rPr>
          <w:rFonts w:ascii="Segoe UI" w:hAnsi="Segoe UI" w:cs="Segoe UI"/>
          <w:sz w:val="22"/>
          <w:szCs w:val="22"/>
        </w:rPr>
        <w:t xml:space="preserve"> podepsán protokol dle čl. </w:t>
      </w:r>
      <w:r w:rsidR="008D7EBA" w:rsidRPr="00F15DCD">
        <w:rPr>
          <w:rFonts w:ascii="Segoe UI" w:hAnsi="Segoe UI" w:cs="Segoe UI"/>
          <w:sz w:val="22"/>
          <w:szCs w:val="22"/>
        </w:rPr>
        <w:fldChar w:fldCharType="begin"/>
      </w:r>
      <w:r w:rsidR="008D7EBA" w:rsidRPr="00F15DCD">
        <w:rPr>
          <w:rFonts w:ascii="Segoe UI" w:hAnsi="Segoe UI" w:cs="Segoe UI"/>
          <w:sz w:val="22"/>
          <w:szCs w:val="22"/>
        </w:rPr>
        <w:instrText xml:space="preserve"> REF _Ref192241151 \r \h </w:instrText>
      </w:r>
      <w:r w:rsidR="00F15DCD">
        <w:rPr>
          <w:rFonts w:ascii="Segoe UI" w:hAnsi="Segoe UI" w:cs="Segoe UI"/>
          <w:sz w:val="22"/>
          <w:szCs w:val="22"/>
        </w:rPr>
        <w:instrText xml:space="preserve"> \* MERGEFORMAT </w:instrText>
      </w:r>
      <w:r w:rsidR="008D7EBA" w:rsidRPr="00F15DCD">
        <w:rPr>
          <w:rFonts w:ascii="Segoe UI" w:hAnsi="Segoe UI" w:cs="Segoe UI"/>
          <w:sz w:val="22"/>
          <w:szCs w:val="22"/>
        </w:rPr>
      </w:r>
      <w:r w:rsidR="008D7EBA" w:rsidRPr="00F15DCD">
        <w:rPr>
          <w:rFonts w:ascii="Segoe UI" w:hAnsi="Segoe UI" w:cs="Segoe UI"/>
          <w:sz w:val="22"/>
          <w:szCs w:val="22"/>
        </w:rPr>
        <w:fldChar w:fldCharType="separate"/>
      </w:r>
      <w:r w:rsidR="00C4674D">
        <w:rPr>
          <w:rFonts w:ascii="Segoe UI" w:hAnsi="Segoe UI" w:cs="Segoe UI"/>
          <w:sz w:val="22"/>
          <w:szCs w:val="22"/>
        </w:rPr>
        <w:t>15.26</w:t>
      </w:r>
      <w:r w:rsidR="008D7EBA" w:rsidRPr="00F15DCD">
        <w:rPr>
          <w:rFonts w:ascii="Segoe UI" w:hAnsi="Segoe UI" w:cs="Segoe UI"/>
          <w:sz w:val="22"/>
          <w:szCs w:val="22"/>
        </w:rPr>
        <w:fldChar w:fldCharType="end"/>
      </w:r>
      <w:r w:rsidR="008D7EBA" w:rsidRPr="00F15DCD">
        <w:rPr>
          <w:rFonts w:ascii="Segoe UI" w:hAnsi="Segoe UI" w:cs="Segoe UI"/>
          <w:sz w:val="22"/>
          <w:szCs w:val="22"/>
        </w:rPr>
        <w:t xml:space="preserve"> a </w:t>
      </w:r>
      <w:r w:rsidR="008D7EBA" w:rsidRPr="00F15DCD">
        <w:rPr>
          <w:rFonts w:ascii="Segoe UI" w:hAnsi="Segoe UI" w:cs="Segoe UI"/>
          <w:sz w:val="22"/>
          <w:szCs w:val="22"/>
        </w:rPr>
        <w:fldChar w:fldCharType="begin"/>
      </w:r>
      <w:r w:rsidR="008D7EBA" w:rsidRPr="00F15DCD">
        <w:rPr>
          <w:rFonts w:ascii="Segoe UI" w:hAnsi="Segoe UI" w:cs="Segoe UI"/>
          <w:sz w:val="22"/>
          <w:szCs w:val="22"/>
        </w:rPr>
        <w:instrText xml:space="preserve"> REF _Ref192241488 \r \h </w:instrText>
      </w:r>
      <w:r w:rsidR="00F15DCD">
        <w:rPr>
          <w:rFonts w:ascii="Segoe UI" w:hAnsi="Segoe UI" w:cs="Segoe UI"/>
          <w:sz w:val="22"/>
          <w:szCs w:val="22"/>
        </w:rPr>
        <w:instrText xml:space="preserve"> \* MERGEFORMAT </w:instrText>
      </w:r>
      <w:r w:rsidR="008D7EBA" w:rsidRPr="00F15DCD">
        <w:rPr>
          <w:rFonts w:ascii="Segoe UI" w:hAnsi="Segoe UI" w:cs="Segoe UI"/>
          <w:sz w:val="22"/>
          <w:szCs w:val="22"/>
        </w:rPr>
      </w:r>
      <w:r w:rsidR="008D7EBA" w:rsidRPr="00F15DCD">
        <w:rPr>
          <w:rFonts w:ascii="Segoe UI" w:hAnsi="Segoe UI" w:cs="Segoe UI"/>
          <w:sz w:val="22"/>
          <w:szCs w:val="22"/>
        </w:rPr>
        <w:fldChar w:fldCharType="separate"/>
      </w:r>
      <w:r w:rsidR="00C4674D">
        <w:rPr>
          <w:rFonts w:ascii="Segoe UI" w:hAnsi="Segoe UI" w:cs="Segoe UI"/>
          <w:sz w:val="22"/>
          <w:szCs w:val="22"/>
        </w:rPr>
        <w:t>15.27</w:t>
      </w:r>
      <w:r w:rsidR="008D7EBA" w:rsidRPr="00F15DCD">
        <w:rPr>
          <w:rFonts w:ascii="Segoe UI" w:hAnsi="Segoe UI" w:cs="Segoe UI"/>
          <w:sz w:val="22"/>
          <w:szCs w:val="22"/>
        </w:rPr>
        <w:fldChar w:fldCharType="end"/>
      </w:r>
      <w:r w:rsidR="008D7EBA" w:rsidRPr="00F15DCD">
        <w:rPr>
          <w:rFonts w:ascii="Segoe UI" w:hAnsi="Segoe UI" w:cs="Segoe UI"/>
          <w:sz w:val="22"/>
          <w:szCs w:val="22"/>
        </w:rPr>
        <w:t>;</w:t>
      </w:r>
    </w:p>
    <w:p w14:paraId="3919020A"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Dokumentace Linky bude Objednateli předaná v podobě schválené Objednatelem; </w:t>
      </w:r>
    </w:p>
    <w:p w14:paraId="56D4EB1E"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Pracovníci Objednatele byli Zhotovitelem zaškoleni v souladu s přílohou č. A12 Školení;  </w:t>
      </w:r>
    </w:p>
    <w:p w14:paraId="414CB471" w14:textId="717EF88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Zhotovitel předal všechny podklady dle čl. </w:t>
      </w:r>
      <w:r w:rsidR="007C24FC" w:rsidRPr="00F15DCD">
        <w:rPr>
          <w:rFonts w:ascii="Segoe UI" w:hAnsi="Segoe UI" w:cs="Segoe UI"/>
          <w:sz w:val="22"/>
          <w:szCs w:val="22"/>
        </w:rPr>
        <w:t>26.1</w:t>
      </w:r>
      <w:r w:rsidR="00562C40">
        <w:rPr>
          <w:rFonts w:ascii="Segoe UI" w:hAnsi="Segoe UI" w:cs="Segoe UI"/>
          <w:sz w:val="22"/>
          <w:szCs w:val="22"/>
        </w:rPr>
        <w:t>3</w:t>
      </w:r>
      <w:r w:rsidRPr="00F15DCD">
        <w:rPr>
          <w:rFonts w:ascii="Segoe UI" w:hAnsi="Segoe UI" w:cs="Segoe UI"/>
          <w:sz w:val="22"/>
          <w:szCs w:val="22"/>
        </w:rPr>
        <w:t xml:space="preserve"> Smlouvy; </w:t>
      </w:r>
    </w:p>
    <w:p w14:paraId="36B32506"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Dílo nevykazuje právní vady, zejména k Dílu či jeho části neuplatňuje třetí osoba jakákoliv práva. </w:t>
      </w:r>
    </w:p>
    <w:p w14:paraId="11A02615" w14:textId="43E4C9F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45" w:name="_Ref60841193"/>
      <w:bookmarkStart w:id="346" w:name="_Ref50737177"/>
      <w:r w:rsidRPr="00F15DCD">
        <w:rPr>
          <w:rFonts w:ascii="Segoe UI" w:hAnsi="Segoe UI" w:cs="Segoe UI"/>
          <w:sz w:val="22"/>
          <w:szCs w:val="22"/>
        </w:rPr>
        <w:t>Protokol o Předání Díla bude obsahovat:</w:t>
      </w:r>
      <w:bookmarkEnd w:id="345"/>
      <w:r w:rsidRPr="00F15DCD">
        <w:rPr>
          <w:rFonts w:ascii="Segoe UI" w:hAnsi="Segoe UI" w:cs="Segoe UI"/>
          <w:sz w:val="22"/>
          <w:szCs w:val="22"/>
        </w:rPr>
        <w:t xml:space="preserve"> </w:t>
      </w:r>
    </w:p>
    <w:p w14:paraId="47E1B15F"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označení Díla; </w:t>
      </w:r>
    </w:p>
    <w:p w14:paraId="385E56C3"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označení Objednatele a Zhotovitele, číslo a datum Smlouvy; </w:t>
      </w:r>
    </w:p>
    <w:p w14:paraId="16335B19"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zahájení a ukončení prací na Díle; </w:t>
      </w:r>
    </w:p>
    <w:p w14:paraId="4B3A82E8" w14:textId="0CDE8FEC"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prohlášení Objednatele o převzetí Díla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_Ref61357728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15.27</w:t>
      </w:r>
      <w:r w:rsidRPr="00F15DCD">
        <w:rPr>
          <w:rFonts w:ascii="Segoe UI" w:hAnsi="Segoe UI" w:cs="Segoe UI"/>
          <w:sz w:val="22"/>
          <w:szCs w:val="22"/>
        </w:rPr>
        <w:fldChar w:fldCharType="end"/>
      </w:r>
      <w:r w:rsidRPr="00F15DCD">
        <w:rPr>
          <w:rFonts w:ascii="Segoe UI" w:hAnsi="Segoe UI" w:cs="Segoe UI"/>
          <w:sz w:val="22"/>
          <w:szCs w:val="22"/>
        </w:rPr>
        <w:t xml:space="preserve"> Smlouvy; </w:t>
      </w:r>
    </w:p>
    <w:p w14:paraId="1EBCDA4C"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a podepsání protokolu; </w:t>
      </w:r>
    </w:p>
    <w:p w14:paraId="4E0F4B2F"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jména a podpisy zástupců Zhotovitele a Objednatele oprávněných Dílo předat a převzít; </w:t>
      </w:r>
    </w:p>
    <w:p w14:paraId="3BC41F0B"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lastRenderedPageBreak/>
        <w:t xml:space="preserve">seznam předané dokumentace; </w:t>
      </w:r>
    </w:p>
    <w:p w14:paraId="6DE7C215" w14:textId="7F919C15"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soupis nákladů od zahájení provádění Díla po </w:t>
      </w:r>
      <w:r w:rsidR="00332000" w:rsidRPr="00F15DCD">
        <w:rPr>
          <w:rFonts w:ascii="Segoe UI" w:hAnsi="Segoe UI" w:cs="Segoe UI"/>
          <w:sz w:val="22"/>
          <w:szCs w:val="22"/>
        </w:rPr>
        <w:t>P</w:t>
      </w:r>
      <w:r w:rsidRPr="00F15DCD">
        <w:rPr>
          <w:rFonts w:ascii="Segoe UI" w:hAnsi="Segoe UI" w:cs="Segoe UI"/>
          <w:sz w:val="22"/>
          <w:szCs w:val="22"/>
        </w:rPr>
        <w:t xml:space="preserve">ředání Díla; </w:t>
      </w:r>
    </w:p>
    <w:p w14:paraId="6F0D9EB4" w14:textId="37FDED54"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počátku Záruční doby a předpokládané datum (data) ukončení Záruční doby (v případě, že nedojde k reklamaci a přerušení běhu Záruční doby dle čl. </w:t>
      </w:r>
      <w:r w:rsidRPr="00F15DCD">
        <w:rPr>
          <w:rFonts w:ascii="Segoe UI" w:hAnsi="Segoe UI" w:cs="Segoe UI"/>
          <w:sz w:val="22"/>
          <w:szCs w:val="22"/>
          <w:highlight w:val="yellow"/>
        </w:rPr>
        <w:fldChar w:fldCharType="begin"/>
      </w:r>
      <w:r w:rsidRPr="00F15DCD">
        <w:rPr>
          <w:rFonts w:ascii="Segoe UI" w:hAnsi="Segoe UI" w:cs="Segoe UI"/>
          <w:sz w:val="22"/>
          <w:szCs w:val="22"/>
        </w:rPr>
        <w:instrText xml:space="preserve"> REF _Ref51150138 \r \h </w:instrText>
      </w:r>
      <w:r w:rsidRPr="00F15DCD">
        <w:rPr>
          <w:rFonts w:ascii="Segoe UI" w:hAnsi="Segoe UI" w:cs="Segoe UI"/>
          <w:sz w:val="22"/>
          <w:szCs w:val="22"/>
          <w:highlight w:val="yellow"/>
        </w:rPr>
        <w:instrText xml:space="preserve"> \* MERGEFORMAT </w:instrText>
      </w:r>
      <w:r w:rsidRPr="00F15DCD">
        <w:rPr>
          <w:rFonts w:ascii="Segoe UI" w:hAnsi="Segoe UI" w:cs="Segoe UI"/>
          <w:sz w:val="22"/>
          <w:szCs w:val="22"/>
          <w:highlight w:val="yellow"/>
        </w:rPr>
      </w:r>
      <w:r w:rsidRPr="00F15DCD">
        <w:rPr>
          <w:rFonts w:ascii="Segoe UI" w:hAnsi="Segoe UI" w:cs="Segoe UI"/>
          <w:sz w:val="22"/>
          <w:szCs w:val="22"/>
          <w:highlight w:val="yellow"/>
        </w:rPr>
        <w:fldChar w:fldCharType="separate"/>
      </w:r>
      <w:r w:rsidR="00C4674D">
        <w:rPr>
          <w:rFonts w:ascii="Segoe UI" w:hAnsi="Segoe UI" w:cs="Segoe UI"/>
          <w:sz w:val="22"/>
          <w:szCs w:val="22"/>
        </w:rPr>
        <w:t>19</w:t>
      </w:r>
      <w:r w:rsidRPr="00F15DCD">
        <w:rPr>
          <w:rFonts w:ascii="Segoe UI" w:hAnsi="Segoe UI" w:cs="Segoe UI"/>
          <w:sz w:val="22"/>
          <w:szCs w:val="22"/>
          <w:highlight w:val="yellow"/>
        </w:rPr>
        <w:fldChar w:fldCharType="end"/>
      </w:r>
      <w:r w:rsidRPr="00F15DCD">
        <w:rPr>
          <w:rFonts w:ascii="Segoe UI" w:hAnsi="Segoe UI" w:cs="Segoe UI"/>
          <w:sz w:val="22"/>
          <w:szCs w:val="22"/>
        </w:rPr>
        <w:t xml:space="preserve"> Smlouvy); </w:t>
      </w:r>
    </w:p>
    <w:p w14:paraId="788E61FD" w14:textId="77777777" w:rsidR="00733F8D" w:rsidRPr="00F15DCD" w:rsidRDefault="00733F8D" w:rsidP="00733F8D">
      <w:pPr>
        <w:pStyle w:val="RLTextlnkuslovan"/>
        <w:numPr>
          <w:ilvl w:val="2"/>
          <w:numId w:val="76"/>
        </w:numPr>
        <w:tabs>
          <w:tab w:val="left" w:pos="1418"/>
        </w:tabs>
        <w:spacing w:line="240" w:lineRule="auto"/>
        <w:ind w:left="2268" w:hanging="850"/>
        <w:rPr>
          <w:rFonts w:ascii="Segoe UI" w:hAnsi="Segoe UI" w:cs="Segoe UI"/>
          <w:sz w:val="22"/>
          <w:szCs w:val="22"/>
        </w:rPr>
      </w:pPr>
      <w:r w:rsidRPr="00F15DCD">
        <w:rPr>
          <w:rFonts w:ascii="Segoe UI" w:hAnsi="Segoe UI" w:cs="Segoe UI"/>
          <w:sz w:val="22"/>
          <w:szCs w:val="22"/>
        </w:rPr>
        <w:t xml:space="preserve">  soupis Vad s termínem jejich odstranění;</w:t>
      </w:r>
    </w:p>
    <w:p w14:paraId="095217D5" w14:textId="26B1F46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rPr>
        <w:t>lhůt</w:t>
      </w:r>
      <w:r w:rsidR="008D7EBA" w:rsidRPr="00F15DCD">
        <w:rPr>
          <w:rFonts w:ascii="Segoe UI" w:hAnsi="Segoe UI" w:cs="Segoe UI"/>
          <w:sz w:val="22"/>
        </w:rPr>
        <w:t>u</w:t>
      </w:r>
      <w:r w:rsidRPr="00F15DCD">
        <w:rPr>
          <w:rFonts w:ascii="Segoe UI" w:hAnsi="Segoe UI" w:cs="Segoe UI"/>
          <w:sz w:val="22"/>
        </w:rPr>
        <w:t xml:space="preserve"> nejdéle 21 dnů od potvrzení </w:t>
      </w:r>
      <w:r w:rsidRPr="00F15DCD">
        <w:rPr>
          <w:rFonts w:ascii="Segoe UI" w:hAnsi="Segoe UI" w:cs="Segoe UI"/>
          <w:sz w:val="22"/>
          <w:szCs w:val="22"/>
        </w:rPr>
        <w:t xml:space="preserve">protokolu o Předání Díla </w:t>
      </w:r>
      <w:r w:rsidRPr="00F15DCD">
        <w:rPr>
          <w:rFonts w:ascii="Segoe UI" w:hAnsi="Segoe UI" w:cs="Segoe UI"/>
          <w:sz w:val="22"/>
        </w:rPr>
        <w:t>pro ukončení likvidace Staveniště (tj. jeho úklid, odstranění objektů, přemístění strojů apod.), pokud Staveniště dosud nebylo vyklizeno a</w:t>
      </w:r>
      <w:r w:rsidR="008D7EBA" w:rsidRPr="00F15DCD">
        <w:rPr>
          <w:rFonts w:ascii="Segoe UI" w:hAnsi="Segoe UI" w:cs="Segoe UI"/>
          <w:sz w:val="22"/>
        </w:rPr>
        <w:t> </w:t>
      </w:r>
      <w:r w:rsidRPr="00F15DCD">
        <w:rPr>
          <w:rFonts w:ascii="Segoe UI" w:hAnsi="Segoe UI" w:cs="Segoe UI"/>
          <w:sz w:val="22"/>
        </w:rPr>
        <w:t>zlikvidováno, jinak údaj o datu již provedeného vyklizení a likvidace Staveniště</w:t>
      </w:r>
      <w:bookmarkStart w:id="347" w:name="_Ref68178241"/>
      <w:r w:rsidRPr="00F15DCD">
        <w:rPr>
          <w:rFonts w:ascii="Segoe UI" w:hAnsi="Segoe UI" w:cs="Segoe UI"/>
          <w:sz w:val="22"/>
          <w:szCs w:val="22"/>
        </w:rPr>
        <w:t>.</w:t>
      </w:r>
      <w:bookmarkEnd w:id="347"/>
      <w:r w:rsidRPr="00F15DCD">
        <w:rPr>
          <w:rFonts w:ascii="Segoe UI" w:hAnsi="Segoe UI" w:cs="Segoe UI"/>
          <w:sz w:val="22"/>
          <w:szCs w:val="22"/>
        </w:rPr>
        <w:t xml:space="preserve"> </w:t>
      </w:r>
    </w:p>
    <w:p w14:paraId="2D68EFAA" w14:textId="7585D4DA"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48" w:name="_Ref60841196"/>
      <w:r w:rsidRPr="00F15DCD">
        <w:rPr>
          <w:rFonts w:ascii="Segoe UI" w:hAnsi="Segoe UI" w:cs="Segoe UI"/>
          <w:sz w:val="22"/>
          <w:szCs w:val="22"/>
        </w:rPr>
        <w:t xml:space="preserve">Součástí protokolu o </w:t>
      </w:r>
      <w:r w:rsidR="00332000" w:rsidRPr="00F15DCD">
        <w:rPr>
          <w:rFonts w:ascii="Segoe UI" w:hAnsi="Segoe UI" w:cs="Segoe UI"/>
          <w:sz w:val="22"/>
          <w:szCs w:val="22"/>
        </w:rPr>
        <w:t>P</w:t>
      </w:r>
      <w:r w:rsidRPr="00F15DCD">
        <w:rPr>
          <w:rFonts w:ascii="Segoe UI" w:hAnsi="Segoe UI" w:cs="Segoe UI"/>
          <w:sz w:val="22"/>
          <w:szCs w:val="22"/>
        </w:rPr>
        <w:t xml:space="preserve">ředání Díla jsou doklady uvedené v Požadavcích Objednatele a následující doklady: </w:t>
      </w:r>
      <w:bookmarkEnd w:id="348"/>
    </w:p>
    <w:p w14:paraId="19B427B2" w14:textId="0281643C"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doklady o zajištění likvidace Odpadů vzniklých stavebními pracemi na díle v souladu se zákonem č. 541/2020 Sb., o odpadech, ve znění pozdějších předpisů (dále jen „zákon o odpadech“) a jeho prováděcími předpisy;</w:t>
      </w:r>
    </w:p>
    <w:p w14:paraId="2F63994D" w14:textId="43082880"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zápisy a protokoly o provedení zkoušek předepsaných Smlouvou (</w:t>
      </w:r>
      <w:r w:rsidR="00865421" w:rsidRPr="00F15DCD">
        <w:rPr>
          <w:rFonts w:ascii="Segoe UI" w:hAnsi="Segoe UI" w:cs="Segoe UI"/>
          <w:sz w:val="22"/>
          <w:szCs w:val="22"/>
        </w:rPr>
        <w:t>minimálně originál + 2 kopie</w:t>
      </w:r>
      <w:r w:rsidRPr="00F15DCD">
        <w:rPr>
          <w:rFonts w:ascii="Segoe UI" w:hAnsi="Segoe UI" w:cs="Segoe UI"/>
          <w:sz w:val="22"/>
          <w:szCs w:val="22"/>
        </w:rPr>
        <w:t>);</w:t>
      </w:r>
    </w:p>
    <w:p w14:paraId="18D363E8"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listy a návody k obsluze od dodaných zařízení (minimálně originál + 2 kopie); </w:t>
      </w:r>
    </w:p>
    <w:p w14:paraId="73E525D7"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předpisy k jednotlivým technickým zařízením a doklady o provedení zaškolení obsluhy (minimálně originál + 2 kopie);</w:t>
      </w:r>
    </w:p>
    <w:p w14:paraId="14FEFC37" w14:textId="5FBEF57C" w:rsidR="00235153" w:rsidRPr="00F15DCD" w:rsidRDefault="00235153" w:rsidP="00235153">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dokumentace skutečného provedení Díla – red correct ve 2 originálních vyhotoveních z toho jedno v datové formě (na datovém nosiči);</w:t>
      </w:r>
    </w:p>
    <w:p w14:paraId="77C630C2" w14:textId="3BDC83D1"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manipulační, provozní řády, návod na provoz a údržbu Díla a</w:t>
      </w:r>
      <w:r w:rsidR="008D7EBA" w:rsidRPr="00F15DCD">
        <w:rPr>
          <w:rFonts w:ascii="Segoe UI" w:hAnsi="Segoe UI" w:cs="Segoe UI"/>
          <w:sz w:val="22"/>
          <w:szCs w:val="22"/>
        </w:rPr>
        <w:t> </w:t>
      </w:r>
      <w:r w:rsidRPr="00F15DCD">
        <w:rPr>
          <w:rFonts w:ascii="Segoe UI" w:hAnsi="Segoe UI" w:cs="Segoe UI"/>
          <w:sz w:val="22"/>
          <w:szCs w:val="22"/>
        </w:rPr>
        <w:t xml:space="preserve">dokumentaci údržby (minimálně originál + 2 kopie); </w:t>
      </w:r>
    </w:p>
    <w:p w14:paraId="09498A1A" w14:textId="7756A782"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podklady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_Ref61015553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11.6</w:t>
      </w:r>
      <w:r w:rsidRPr="00F15DCD">
        <w:rPr>
          <w:rFonts w:ascii="Segoe UI" w:hAnsi="Segoe UI" w:cs="Segoe UI"/>
          <w:sz w:val="22"/>
          <w:szCs w:val="22"/>
        </w:rPr>
        <w:fldChar w:fldCharType="end"/>
      </w:r>
      <w:r w:rsidRPr="00F15DCD">
        <w:rPr>
          <w:rFonts w:ascii="Segoe UI" w:hAnsi="Segoe UI" w:cs="Segoe UI"/>
          <w:sz w:val="22"/>
          <w:szCs w:val="22"/>
        </w:rPr>
        <w:t xml:space="preserve"> Smlouvy, budou-li dle Smlouvy zpracovány (minimálně originál + 2 kopie); </w:t>
      </w:r>
    </w:p>
    <w:p w14:paraId="6543B23A"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seznam Poddodavatelů, kteří se podíleli na provádění Díla s uvedením konkrétních částí Díla, které byly prováděny těmito Poddodavateli v rozsahu odpovídajícím požadavkům ZZVZ; </w:t>
      </w:r>
    </w:p>
    <w:p w14:paraId="71195068" w14:textId="494FC42D" w:rsidR="00733F8D" w:rsidRPr="00F15DCD" w:rsidRDefault="00733F8D" w:rsidP="00733F8D">
      <w:pPr>
        <w:pStyle w:val="RLTextlnkuslovan"/>
        <w:spacing w:line="240" w:lineRule="auto"/>
        <w:ind w:left="1418"/>
        <w:rPr>
          <w:rFonts w:ascii="Segoe UI" w:hAnsi="Segoe UI" w:cs="Segoe UI"/>
          <w:sz w:val="22"/>
          <w:szCs w:val="22"/>
        </w:rPr>
      </w:pPr>
      <w:r w:rsidRPr="00F15DCD">
        <w:rPr>
          <w:rFonts w:ascii="Segoe UI" w:hAnsi="Segoe UI" w:cs="Segoe UI"/>
          <w:sz w:val="22"/>
          <w:szCs w:val="22"/>
        </w:rPr>
        <w:t>pokud tyto doklady nepředal Zhotovitel Objednateli dříve.</w:t>
      </w:r>
      <w:r w:rsidR="00B011F9" w:rsidRPr="00F15DCD">
        <w:rPr>
          <w:rFonts w:ascii="Segoe UI" w:hAnsi="Segoe UI" w:cs="Segoe UI"/>
          <w:sz w:val="22"/>
          <w:szCs w:val="22"/>
        </w:rPr>
        <w:t xml:space="preserve"> Objednatel může určit jiný rozsah vyhotovených dokumentů předávaných při Předání díla dle odst. 16.6.3 – 16.6.</w:t>
      </w:r>
      <w:r w:rsidR="00091B32">
        <w:rPr>
          <w:rFonts w:ascii="Segoe UI" w:hAnsi="Segoe UI" w:cs="Segoe UI"/>
          <w:sz w:val="22"/>
          <w:szCs w:val="22"/>
        </w:rPr>
        <w:t>8</w:t>
      </w:r>
      <w:r w:rsidR="00B011F9" w:rsidRPr="00F15DCD">
        <w:rPr>
          <w:rFonts w:ascii="Segoe UI" w:hAnsi="Segoe UI" w:cs="Segoe UI"/>
          <w:sz w:val="22"/>
          <w:szCs w:val="22"/>
        </w:rPr>
        <w:t xml:space="preserve">, pokud se ukáže, že jiný rozsah je nezbytný pro řádné </w:t>
      </w:r>
      <w:r w:rsidR="00B011F9" w:rsidRPr="00F15DCD">
        <w:rPr>
          <w:rFonts w:ascii="Segoe UI" w:hAnsi="Segoe UI" w:cs="Segoe UI"/>
          <w:sz w:val="22"/>
          <w:szCs w:val="22"/>
        </w:rPr>
        <w:lastRenderedPageBreak/>
        <w:t>převzetí a provoz Díla.</w:t>
      </w:r>
      <w:r w:rsidRPr="00F15DCD">
        <w:rPr>
          <w:rFonts w:ascii="Segoe UI" w:hAnsi="Segoe UI" w:cs="Segoe UI"/>
          <w:sz w:val="22"/>
          <w:szCs w:val="22"/>
        </w:rPr>
        <w:t xml:space="preserve"> Předává-li se v rámci </w:t>
      </w:r>
      <w:r w:rsidR="00332000" w:rsidRPr="00F15DCD">
        <w:rPr>
          <w:rFonts w:ascii="Segoe UI" w:hAnsi="Segoe UI" w:cs="Segoe UI"/>
          <w:sz w:val="22"/>
          <w:szCs w:val="22"/>
        </w:rPr>
        <w:t>P</w:t>
      </w:r>
      <w:r w:rsidRPr="00F15DCD">
        <w:rPr>
          <w:rFonts w:ascii="Segoe UI" w:hAnsi="Segoe UI" w:cs="Segoe UI"/>
          <w:sz w:val="22"/>
          <w:szCs w:val="22"/>
        </w:rPr>
        <w:t xml:space="preserve">ředání Díla pouze jeho část, předá Zhotovitel Objednateli doklady týkající se takové části Díla.      </w:t>
      </w:r>
    </w:p>
    <w:p w14:paraId="732E90DA" w14:textId="77777777" w:rsidR="00733F8D" w:rsidRPr="00F15DCD" w:rsidRDefault="00733F8D" w:rsidP="00733F8D">
      <w:pPr>
        <w:pStyle w:val="RLTextlnkuslovan"/>
        <w:spacing w:line="240" w:lineRule="auto"/>
        <w:rPr>
          <w:rFonts w:ascii="Segoe UI" w:hAnsi="Segoe UI" w:cs="Segoe UI"/>
          <w:b/>
          <w:bCs/>
          <w:sz w:val="22"/>
          <w:szCs w:val="22"/>
        </w:rPr>
      </w:pPr>
      <w:r w:rsidRPr="00F15DCD">
        <w:rPr>
          <w:rFonts w:ascii="Segoe UI" w:hAnsi="Segoe UI" w:cs="Segoe UI"/>
          <w:sz w:val="22"/>
          <w:szCs w:val="22"/>
        </w:rPr>
        <w:tab/>
      </w:r>
      <w:r w:rsidRPr="00F15DCD">
        <w:rPr>
          <w:rFonts w:ascii="Segoe UI" w:hAnsi="Segoe UI" w:cs="Segoe UI"/>
          <w:b/>
          <w:bCs/>
          <w:sz w:val="22"/>
          <w:szCs w:val="22"/>
        </w:rPr>
        <w:t>Garanční doba</w:t>
      </w:r>
    </w:p>
    <w:p w14:paraId="5C77EAC3" w14:textId="28A5CAEA"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49" w:name="_Ref68161538"/>
      <w:r w:rsidRPr="00F15DCD">
        <w:rPr>
          <w:rFonts w:ascii="Segoe UI" w:hAnsi="Segoe UI" w:cs="Segoe UI"/>
          <w:sz w:val="22"/>
        </w:rPr>
        <w:t xml:space="preserve">Dnem následujícím po podpisu protokolu o Předání Díla oběma smluvními stranami </w:t>
      </w:r>
      <w:r w:rsidR="00951894" w:rsidRPr="00F15DCD">
        <w:rPr>
          <w:rFonts w:ascii="Segoe UI" w:hAnsi="Segoe UI" w:cs="Segoe UI"/>
          <w:sz w:val="22"/>
        </w:rPr>
        <w:t>počíná běžet</w:t>
      </w:r>
      <w:r w:rsidRPr="00F15DCD">
        <w:rPr>
          <w:rFonts w:ascii="Segoe UI" w:hAnsi="Segoe UI" w:cs="Segoe UI"/>
          <w:sz w:val="22"/>
        </w:rPr>
        <w:t xml:space="preserve"> Garanční doba, která trvá 24 měsíců. Účelem Garanční doby je ověření, že Dílo při provozu splní požadavky vymezené v Požadavcích Objednatele a v průběhu provozu bude dosahovat parametrů, které jsou stanoveny v Požadavcích Objednatele, a to zejména příloze č. II.g Garantované parametry.</w:t>
      </w:r>
      <w:bookmarkEnd w:id="349"/>
    </w:p>
    <w:p w14:paraId="7F762682"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 průběhu Garanční doby bude Linka provozována Objednatelem. Zhotovitel je povinen na žádost Objednatele poskytnout potřebnou součinnost k provozu Díla. Náklady na tuto činnost jsou obsaženy v Ceně Díla. </w:t>
      </w:r>
    </w:p>
    <w:p w14:paraId="72B04A1A" w14:textId="0D971AAD"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Garanční doba neběží po dobu, po kterou není možné Dílo či jeho část užívat za účelem, k němuž bylo Dílo určeno, a to zejména z důvodu odstranění Vad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w:t>
      </w:r>
    </w:p>
    <w:p w14:paraId="7017B177"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Objednatel je oprávněn rozhodnout o prodloužení Garanční doby na dobu nejdéle 12 měsíců od předpokládaného termínu ukončení Garanční doby, jestliže Linka během provozu nebude dosahovat parametrů disponibility dle Smlouvy nebo nebude dosahovat garantovaných parametrů v souladu s přílohou č. II.g Garantované parametry na základě provedené Garanční zkoušky, s výjimkou tzv. nekritických garantovaných parametrů, kterými jsou: </w:t>
      </w:r>
    </w:p>
    <w:p w14:paraId="58002355" w14:textId="77777777" w:rsidR="00733F8D" w:rsidRPr="00F15DCD" w:rsidRDefault="00733F8D" w:rsidP="00733F8D">
      <w:pPr>
        <w:pStyle w:val="RLTextlnkuslovan"/>
        <w:numPr>
          <w:ilvl w:val="2"/>
          <w:numId w:val="76"/>
        </w:numPr>
        <w:spacing w:line="240" w:lineRule="auto"/>
        <w:ind w:left="2410" w:hanging="850"/>
        <w:rPr>
          <w:rFonts w:ascii="Segoe UI" w:hAnsi="Segoe UI" w:cs="Segoe UI"/>
          <w:sz w:val="22"/>
        </w:rPr>
      </w:pPr>
      <w:bookmarkStart w:id="350" w:name="_Ref105590171"/>
      <w:r w:rsidRPr="00F15DCD">
        <w:rPr>
          <w:rFonts w:ascii="Segoe UI" w:hAnsi="Segoe UI" w:cs="Segoe UI"/>
          <w:sz w:val="22"/>
        </w:rPr>
        <w:t>garantované parametry týkající se životnosti uvedené v tabulce č. 1 přílohy č. II.g Garantované parametry</w:t>
      </w:r>
      <w:bookmarkEnd w:id="350"/>
      <w:r w:rsidRPr="00F15DCD">
        <w:rPr>
          <w:rFonts w:ascii="Segoe UI" w:hAnsi="Segoe UI" w:cs="Segoe UI"/>
          <w:sz w:val="22"/>
        </w:rPr>
        <w:t>,</w:t>
      </w:r>
    </w:p>
    <w:p w14:paraId="18584C86" w14:textId="77777777" w:rsidR="00733F8D" w:rsidRPr="00F15DCD" w:rsidRDefault="00733F8D" w:rsidP="00733F8D">
      <w:pPr>
        <w:pStyle w:val="RLTextlnkuslovan"/>
        <w:numPr>
          <w:ilvl w:val="2"/>
          <w:numId w:val="76"/>
        </w:numPr>
        <w:spacing w:line="240" w:lineRule="auto"/>
        <w:ind w:left="2410" w:hanging="850"/>
        <w:rPr>
          <w:rFonts w:ascii="Segoe UI" w:hAnsi="Segoe UI" w:cs="Segoe UI"/>
          <w:sz w:val="22"/>
        </w:rPr>
      </w:pPr>
      <w:bookmarkStart w:id="351" w:name="_Ref105590173"/>
      <w:r w:rsidRPr="00F15DCD">
        <w:rPr>
          <w:rFonts w:ascii="Segoe UI" w:hAnsi="Segoe UI" w:cs="Segoe UI"/>
          <w:sz w:val="22"/>
        </w:rPr>
        <w:t>parametry spotřebních médií uvedené v tabulce č. 5 přílohy č. II.g Garantované parametry vyjma parametrů týkajících se teplot, výkonů spotřeb páry a zpracovaného odpadu, které jsou tzv. kritickými garantovanými parametry,</w:t>
      </w:r>
      <w:bookmarkEnd w:id="351"/>
      <w:r w:rsidRPr="00F15DCD">
        <w:rPr>
          <w:rFonts w:ascii="Segoe UI" w:hAnsi="Segoe UI" w:cs="Segoe UI"/>
          <w:sz w:val="22"/>
        </w:rPr>
        <w:t xml:space="preserve">  </w:t>
      </w:r>
    </w:p>
    <w:p w14:paraId="0E7C5F97" w14:textId="7EF6BE2B"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 xml:space="preserve">Garantované parametry uvedené v příloze č. II.g Garantované parametry mimo parametry uvedené v odst. </w:t>
      </w:r>
      <w:r w:rsidRPr="00F15DCD">
        <w:rPr>
          <w:rFonts w:ascii="Segoe UI" w:hAnsi="Segoe UI" w:cs="Segoe UI"/>
          <w:sz w:val="22"/>
        </w:rPr>
        <w:fldChar w:fldCharType="begin"/>
      </w:r>
      <w:r w:rsidRPr="00F15DCD">
        <w:rPr>
          <w:rFonts w:ascii="Segoe UI" w:hAnsi="Segoe UI" w:cs="Segoe UI"/>
          <w:sz w:val="22"/>
        </w:rPr>
        <w:instrText xml:space="preserve"> REF _Ref105590171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16.10.1</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(nikoli však parametry v odst.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výslovně označené jako kritické), jsou parametry kritickými. </w:t>
      </w:r>
    </w:p>
    <w:p w14:paraId="546BCC17" w14:textId="55EA3795"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 xml:space="preserve">Objednatel předá Zhotoviteli vyhodnocení Garanční zkoušky </w:t>
      </w:r>
      <w:r w:rsidR="008D7EBA" w:rsidRPr="00F15DCD">
        <w:rPr>
          <w:rFonts w:ascii="Segoe UI" w:hAnsi="Segoe UI" w:cs="Segoe UI"/>
          <w:sz w:val="22"/>
        </w:rPr>
        <w:t xml:space="preserve">dle odst. </w:t>
      </w:r>
      <w:r w:rsidR="008D7EBA" w:rsidRPr="00F15DCD">
        <w:rPr>
          <w:rFonts w:ascii="Segoe UI" w:hAnsi="Segoe UI" w:cs="Segoe UI"/>
          <w:sz w:val="22"/>
        </w:rPr>
        <w:fldChar w:fldCharType="begin"/>
      </w:r>
      <w:r w:rsidR="008D7EBA" w:rsidRPr="00F15DCD">
        <w:rPr>
          <w:rFonts w:ascii="Segoe UI" w:hAnsi="Segoe UI" w:cs="Segoe UI"/>
          <w:sz w:val="22"/>
        </w:rPr>
        <w:instrText xml:space="preserve"> REF _Ref67403037 \r \h </w:instrText>
      </w:r>
      <w:r w:rsidR="00F15DCD">
        <w:rPr>
          <w:rFonts w:ascii="Segoe UI" w:hAnsi="Segoe UI" w:cs="Segoe UI"/>
          <w:sz w:val="22"/>
        </w:rPr>
        <w:instrText xml:space="preserve"> \* MERGEFORMAT </w:instrText>
      </w:r>
      <w:r w:rsidR="008D7EBA" w:rsidRPr="00F15DCD">
        <w:rPr>
          <w:rFonts w:ascii="Segoe UI" w:hAnsi="Segoe UI" w:cs="Segoe UI"/>
          <w:sz w:val="22"/>
        </w:rPr>
      </w:r>
      <w:r w:rsidR="008D7EBA" w:rsidRPr="00F15DCD">
        <w:rPr>
          <w:rFonts w:ascii="Segoe UI" w:hAnsi="Segoe UI" w:cs="Segoe UI"/>
          <w:sz w:val="22"/>
        </w:rPr>
        <w:fldChar w:fldCharType="separate"/>
      </w:r>
      <w:r w:rsidR="00C4674D">
        <w:rPr>
          <w:rFonts w:ascii="Segoe UI" w:hAnsi="Segoe UI" w:cs="Segoe UI"/>
          <w:sz w:val="22"/>
        </w:rPr>
        <w:t>16.11</w:t>
      </w:r>
      <w:r w:rsidR="008D7EBA" w:rsidRPr="00F15DCD">
        <w:rPr>
          <w:rFonts w:ascii="Segoe UI" w:hAnsi="Segoe UI" w:cs="Segoe UI"/>
          <w:sz w:val="22"/>
        </w:rPr>
        <w:fldChar w:fldCharType="end"/>
      </w:r>
      <w:r w:rsidR="008D7EBA" w:rsidRPr="00F15DCD">
        <w:rPr>
          <w:rFonts w:ascii="Segoe UI" w:hAnsi="Segoe UI" w:cs="Segoe UI"/>
          <w:sz w:val="22"/>
        </w:rPr>
        <w:t xml:space="preserve"> </w:t>
      </w:r>
      <w:r w:rsidRPr="00F15DCD">
        <w:rPr>
          <w:rFonts w:ascii="Segoe UI" w:hAnsi="Segoe UI" w:cs="Segoe UI"/>
          <w:sz w:val="22"/>
        </w:rPr>
        <w:t xml:space="preserve">nejpozději do 7 dnů poté, co takové vyhodnocení Objednatel získá. V případě nesplnění parametrů uvedených v odst. </w:t>
      </w:r>
      <w:r w:rsidRPr="00F15DCD">
        <w:rPr>
          <w:rFonts w:ascii="Segoe UI" w:hAnsi="Segoe UI" w:cs="Segoe UI"/>
          <w:sz w:val="22"/>
        </w:rPr>
        <w:fldChar w:fldCharType="begin"/>
      </w:r>
      <w:r w:rsidRPr="00F15DCD">
        <w:rPr>
          <w:rFonts w:ascii="Segoe UI" w:hAnsi="Segoe UI" w:cs="Segoe UI"/>
          <w:sz w:val="22"/>
        </w:rPr>
        <w:instrText xml:space="preserve"> REF _Ref105590171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16.10.1</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výše, které jsou tzv. nekritickými garantovanými parametry, Zhotovitel zvolí, zda má dojít k prodloužení Garanční doby dle tohoto odstavce nebo uhradí Objednateli částku Kompenzace Garance určenou po vyhodnocení Garanční zkoušky. Zhotovitel zašle Objednateli nejpozději do 14 dnů ode dne obdržení vyhodnocení Garanční zkoušky od Objednatele oznámení, ve kterém uvede, </w:t>
      </w:r>
      <w:r w:rsidRPr="00F15DCD">
        <w:rPr>
          <w:rFonts w:ascii="Segoe UI" w:hAnsi="Segoe UI" w:cs="Segoe UI"/>
          <w:sz w:val="22"/>
        </w:rPr>
        <w:lastRenderedPageBreak/>
        <w:t>který postup dle předchozí věty zvolil. Provedenou volbu je Zhotovitel oprávněn změnit pouze s předchozím</w:t>
      </w:r>
      <w:r w:rsidR="008D7EBA" w:rsidRPr="00F15DCD">
        <w:rPr>
          <w:rFonts w:ascii="Segoe UI" w:hAnsi="Segoe UI" w:cs="Segoe UI"/>
          <w:sz w:val="22"/>
        </w:rPr>
        <w:t xml:space="preserve"> </w:t>
      </w:r>
      <w:r w:rsidRPr="00F15DCD">
        <w:rPr>
          <w:rFonts w:ascii="Segoe UI" w:hAnsi="Segoe UI" w:cs="Segoe UI"/>
          <w:sz w:val="22"/>
        </w:rPr>
        <w:t>písemným souhlasem Objednatele.</w:t>
      </w:r>
    </w:p>
    <w:p w14:paraId="46817CF3" w14:textId="1C1B0F7A"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Objednatel rozhodne o prodloužení Garanční doby dle tohoto odstavce nejpozději 121 dnů před termínem plánovaného ukončení Garanční doby a</w:t>
      </w:r>
      <w:r w:rsidR="008D7EBA" w:rsidRPr="00F15DCD">
        <w:rPr>
          <w:rFonts w:ascii="Segoe UI" w:hAnsi="Segoe UI" w:cs="Segoe UI"/>
          <w:sz w:val="22"/>
        </w:rPr>
        <w:t> </w:t>
      </w:r>
      <w:r w:rsidRPr="00F15DCD">
        <w:rPr>
          <w:rFonts w:ascii="Segoe UI" w:hAnsi="Segoe UI" w:cs="Segoe UI"/>
          <w:sz w:val="22"/>
        </w:rPr>
        <w:t xml:space="preserve">současně jej písemně sdělí Zhotoviteli. Na prodlouženou Garanční dobu budou aplikována ustanovení Smlouvy obdobně jako na původní Garanční dobu.  </w:t>
      </w:r>
    </w:p>
    <w:p w14:paraId="70A35403" w14:textId="7734BBF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52" w:name="_Ref67403037"/>
      <w:r w:rsidRPr="00F15DCD">
        <w:rPr>
          <w:rFonts w:ascii="Segoe UI" w:hAnsi="Segoe UI" w:cs="Segoe UI"/>
          <w:sz w:val="22"/>
        </w:rPr>
        <w:t xml:space="preserve">Po ukončení prvních 12 měsíců Garanční doby bude provedena zkouška ověřující parametry Díla uvedené v příloze </w:t>
      </w:r>
      <w:r w:rsidR="00EF3C47" w:rsidRPr="00F15DCD">
        <w:rPr>
          <w:rFonts w:ascii="Segoe UI" w:hAnsi="Segoe UI" w:cs="Segoe UI"/>
          <w:sz w:val="22"/>
        </w:rPr>
        <w:t xml:space="preserve">č. </w:t>
      </w:r>
      <w:r w:rsidRPr="00F15DCD">
        <w:rPr>
          <w:rFonts w:ascii="Segoe UI" w:hAnsi="Segoe UI" w:cs="Segoe UI"/>
          <w:sz w:val="22"/>
        </w:rPr>
        <w:t>II.g (dále též jen „</w:t>
      </w:r>
      <w:r w:rsidRPr="00F15DCD">
        <w:rPr>
          <w:rFonts w:ascii="Segoe UI" w:hAnsi="Segoe UI" w:cs="Segoe UI"/>
          <w:b/>
          <w:bCs/>
          <w:i/>
          <w:iCs/>
          <w:sz w:val="22"/>
        </w:rPr>
        <w:t>Garanční zkouška</w:t>
      </w:r>
      <w:r w:rsidRPr="00F15DCD">
        <w:rPr>
          <w:rFonts w:ascii="Segoe UI" w:hAnsi="Segoe UI" w:cs="Segoe UI"/>
          <w:sz w:val="22"/>
        </w:rPr>
        <w:t>“). Pro náležitosti a průběh Garanční zkoušky se jinak použijí ujednání této Smlouvy o Výkonov</w:t>
      </w:r>
      <w:r w:rsidR="008D7EBA" w:rsidRPr="00F15DCD">
        <w:rPr>
          <w:rFonts w:ascii="Segoe UI" w:hAnsi="Segoe UI" w:cs="Segoe UI"/>
          <w:sz w:val="22"/>
        </w:rPr>
        <w:t>ých</w:t>
      </w:r>
      <w:r w:rsidRPr="00F15DCD">
        <w:rPr>
          <w:rFonts w:ascii="Segoe UI" w:hAnsi="Segoe UI" w:cs="Segoe UI"/>
          <w:sz w:val="22"/>
        </w:rPr>
        <w:t xml:space="preserve"> zkouš</w:t>
      </w:r>
      <w:r w:rsidR="008D7EBA" w:rsidRPr="00F15DCD">
        <w:rPr>
          <w:rFonts w:ascii="Segoe UI" w:hAnsi="Segoe UI" w:cs="Segoe UI"/>
          <w:sz w:val="22"/>
        </w:rPr>
        <w:t>kách</w:t>
      </w:r>
      <w:r w:rsidRPr="00F15DCD">
        <w:rPr>
          <w:rFonts w:ascii="Segoe UI" w:hAnsi="Segoe UI" w:cs="Segoe UI"/>
          <w:sz w:val="22"/>
        </w:rPr>
        <w:t xml:space="preserve"> včetně tam uvedených či sjednaných lhůt. Po skončení Garanční zkoušky budou její výsledky vyhodnoceny Objednatelem.</w:t>
      </w:r>
      <w:bookmarkEnd w:id="352"/>
    </w:p>
    <w:p w14:paraId="44DAD9D8" w14:textId="18C87C8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53" w:name="_Ref67403379"/>
      <w:r w:rsidRPr="00F15DCD">
        <w:rPr>
          <w:rFonts w:ascii="Segoe UI" w:hAnsi="Segoe UI" w:cs="Segoe UI"/>
          <w:sz w:val="22"/>
        </w:rPr>
        <w:t>Pro náklady Garanční zkoušky se sjednává, že Zhotovitel nese veškeré náklady spojené s Garanční zkouškou, s výjimkou případu, kdy se na Díle nevyskytovaly při převzetí žádné Vady a současně Garanční zkouška potvrdí plnění garantovaných parametrů a neprokáže výskyt žádné Vady, která se na Díle nevyskytovala při převzetí.</w:t>
      </w:r>
      <w:bookmarkEnd w:id="353"/>
      <w:r w:rsidRPr="00F15DCD">
        <w:rPr>
          <w:rFonts w:ascii="Segoe UI" w:hAnsi="Segoe UI" w:cs="Segoe UI"/>
          <w:sz w:val="22"/>
        </w:rPr>
        <w:t xml:space="preserve"> Zhotovitel nenese náklady spojené s Garanční zkouškou v případě, že Dílo bylo převzato s Vadou, kterou Zhotovitel není povinen odstranit v návaznosti na ujednání dle odst. </w:t>
      </w:r>
      <w:r w:rsidRPr="00F15DCD">
        <w:rPr>
          <w:rFonts w:ascii="Segoe UI" w:hAnsi="Segoe UI" w:cs="Segoe UI"/>
          <w:sz w:val="22"/>
        </w:rPr>
        <w:fldChar w:fldCharType="begin"/>
      </w:r>
      <w:r w:rsidRPr="00F15DCD">
        <w:rPr>
          <w:rFonts w:ascii="Segoe UI" w:hAnsi="Segoe UI" w:cs="Segoe UI"/>
          <w:sz w:val="22"/>
        </w:rPr>
        <w:instrText xml:space="preserve"> REF _Ref68179292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19.17</w:t>
      </w:r>
      <w:r w:rsidRPr="00F15DCD">
        <w:rPr>
          <w:rFonts w:ascii="Segoe UI" w:hAnsi="Segoe UI" w:cs="Segoe UI"/>
          <w:sz w:val="22"/>
        </w:rPr>
        <w:fldChar w:fldCharType="end"/>
      </w:r>
      <w:r w:rsidRPr="00F15DCD">
        <w:rPr>
          <w:rFonts w:ascii="Segoe UI" w:hAnsi="Segoe UI" w:cs="Segoe UI"/>
          <w:sz w:val="22"/>
        </w:rPr>
        <w:t xml:space="preserve"> Smlouvy. </w:t>
      </w:r>
    </w:p>
    <w:p w14:paraId="1AE41CE5" w14:textId="5D3270F6"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 případě výskytu Vad, které nebyly doposud oznámeny Objednatelem Zhotoviteli, považuje se vyhodnocení Garanční zkoušky za oznámení takových Vad ve smyslu odst. </w:t>
      </w:r>
      <w:r w:rsidRPr="00F15DCD">
        <w:rPr>
          <w:rFonts w:ascii="Segoe UI" w:hAnsi="Segoe UI" w:cs="Segoe UI"/>
          <w:sz w:val="22"/>
        </w:rPr>
        <w:fldChar w:fldCharType="begin"/>
      </w:r>
      <w:r w:rsidRPr="00F15DCD">
        <w:rPr>
          <w:rFonts w:ascii="Segoe UI" w:hAnsi="Segoe UI" w:cs="Segoe UI"/>
          <w:sz w:val="22"/>
        </w:rPr>
        <w:instrText xml:space="preserve"> REF _Ref62565559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této Smlouvy. Objednateli vyhodnocením Garanční zkoušky vznikají tato práva:</w:t>
      </w:r>
    </w:p>
    <w:p w14:paraId="3C354679" w14:textId="3D1C8B43"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potvrdí odstranění Vady, která se na Díle vyskytovala při převzetí, a Zhotovitel byl povinen tuto odstranit, je Zhotovitel povinen zaplatit Objednateli smluvní pokutu ve výši Kompenzace Garance, sníženou postupem dle odst. </w:t>
      </w:r>
      <w:r w:rsidR="00643B19" w:rsidRPr="00F15DCD">
        <w:rPr>
          <w:rFonts w:ascii="Segoe UI" w:hAnsi="Segoe UI" w:cs="Segoe UI"/>
          <w:sz w:val="22"/>
        </w:rPr>
        <w:t>1.1.19</w:t>
      </w:r>
      <w:r w:rsidRPr="00F15DCD">
        <w:rPr>
          <w:rFonts w:ascii="Segoe UI" w:hAnsi="Segoe UI" w:cs="Segoe UI"/>
          <w:sz w:val="22"/>
        </w:rPr>
        <w:t xml:space="preserve"> Smlouvy; </w:t>
      </w:r>
    </w:p>
    <w:p w14:paraId="62DD5C28"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nepotvrdí odstranění Vady, která se na Díle vyskytovala při převzetí, a Zhotovitel byl povinen tuto odstranit, je Zhotovitel povinen zaplatit Objednateli smluvní pokutu ve výši Kompenzace Garance;  </w:t>
      </w:r>
    </w:p>
    <w:p w14:paraId="61256051" w14:textId="575BA521"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prokáže výskyt Vady, která se na Díle nevyskytovala při převzetí, je Zhotovitel povinen zaplatit Objednateli smluvní pokutu ve výši Kompenzace Garance; pokud ji bude Objednatel požadovat odstranit, pak se sjednává, že bude-li odstraněna do termínu dohodnutého mezi Objednatelem a Zhotovitelem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bude pokuta snížena postupem dle odst. </w:t>
      </w:r>
      <w:r w:rsidR="00643B19" w:rsidRPr="00F15DCD">
        <w:rPr>
          <w:rFonts w:ascii="Segoe UI" w:hAnsi="Segoe UI" w:cs="Segoe UI"/>
          <w:sz w:val="22"/>
        </w:rPr>
        <w:t>1.1.19</w:t>
      </w:r>
      <w:r w:rsidRPr="00F15DCD">
        <w:rPr>
          <w:rFonts w:ascii="Segoe UI" w:hAnsi="Segoe UI" w:cs="Segoe UI"/>
          <w:sz w:val="22"/>
        </w:rPr>
        <w:t xml:space="preserve"> Smlouvy. </w:t>
      </w:r>
    </w:p>
    <w:bookmarkEnd w:id="346"/>
    <w:bookmarkEnd w:id="333"/>
    <w:p w14:paraId="71ECF1F1" w14:textId="77777777" w:rsidR="00733F8D" w:rsidRPr="00F15DCD" w:rsidRDefault="00733F8D" w:rsidP="00733F8D">
      <w:pPr>
        <w:pStyle w:val="RLTextlnkuslovan"/>
        <w:spacing w:line="240" w:lineRule="auto"/>
        <w:ind w:left="426" w:firstLine="283"/>
        <w:rPr>
          <w:rFonts w:ascii="Segoe UI" w:hAnsi="Segoe UI" w:cs="Segoe UI"/>
          <w:b/>
          <w:bCs/>
          <w:sz w:val="22"/>
        </w:rPr>
      </w:pPr>
      <w:r w:rsidRPr="00F15DCD">
        <w:rPr>
          <w:rFonts w:ascii="Segoe UI" w:hAnsi="Segoe UI" w:cs="Segoe UI"/>
          <w:b/>
          <w:bCs/>
          <w:sz w:val="22"/>
        </w:rPr>
        <w:t xml:space="preserve">Postup při opakování zkoušek v průběhu Garanční doby </w:t>
      </w:r>
    </w:p>
    <w:p w14:paraId="2A0AA7AF"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 xml:space="preserve">V průběhu Garanční doby je možné provést následující zkoušky: </w:t>
      </w:r>
    </w:p>
    <w:p w14:paraId="75CFA53C" w14:textId="1BA0A93F"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54" w:name="_Ref60246601"/>
      <w:r w:rsidRPr="00F15DCD">
        <w:rPr>
          <w:rFonts w:ascii="Segoe UI" w:hAnsi="Segoe UI" w:cs="Segoe UI"/>
          <w:sz w:val="22"/>
        </w:rPr>
        <w:t xml:space="preserve">Opakované Výkonové zkoušky dle odst. </w:t>
      </w:r>
      <w:r w:rsidR="00A21674" w:rsidRPr="00F15DCD">
        <w:rPr>
          <w:rFonts w:ascii="Segoe UI" w:hAnsi="Segoe UI" w:cs="Segoe UI"/>
          <w:sz w:val="22"/>
        </w:rPr>
        <w:t>15.20</w:t>
      </w:r>
      <w:r w:rsidRPr="00F15DCD">
        <w:rPr>
          <w:rFonts w:ascii="Segoe UI" w:hAnsi="Segoe UI" w:cs="Segoe UI"/>
          <w:sz w:val="22"/>
        </w:rPr>
        <w:t xml:space="preserve"> Smlouvy;</w:t>
      </w:r>
      <w:bookmarkEnd w:id="354"/>
      <w:r w:rsidRPr="00F15DCD">
        <w:rPr>
          <w:rFonts w:ascii="Segoe UI" w:hAnsi="Segoe UI" w:cs="Segoe UI"/>
          <w:sz w:val="22"/>
        </w:rPr>
        <w:t xml:space="preserve"> </w:t>
      </w:r>
    </w:p>
    <w:p w14:paraId="3A02E5A2" w14:textId="737EB529"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55" w:name="_Ref60245197"/>
      <w:bookmarkStart w:id="356" w:name="_Ref60249558"/>
      <w:r w:rsidRPr="00F15DCD">
        <w:rPr>
          <w:rFonts w:ascii="Segoe UI" w:hAnsi="Segoe UI" w:cs="Segoe UI"/>
          <w:sz w:val="22"/>
        </w:rPr>
        <w:t xml:space="preserve">zkoušky, které nemohly být z objektivních důvodů provedeny před </w:t>
      </w:r>
      <w:r w:rsidR="00332000" w:rsidRPr="00F15DCD">
        <w:rPr>
          <w:rFonts w:ascii="Segoe UI" w:hAnsi="Segoe UI" w:cs="Segoe UI"/>
          <w:sz w:val="22"/>
        </w:rPr>
        <w:t>Př</w:t>
      </w:r>
      <w:r w:rsidRPr="00F15DCD">
        <w:rPr>
          <w:rFonts w:ascii="Segoe UI" w:hAnsi="Segoe UI" w:cs="Segoe UI"/>
          <w:sz w:val="22"/>
        </w:rPr>
        <w:t xml:space="preserve">edáním Díla Objednateli a/nebo byly neúspěšné a z důvodu nemožnosti určit termín a/nebo místo pro provedení této zkoušky je nebylo možné opakovat před </w:t>
      </w:r>
      <w:r w:rsidR="00332000" w:rsidRPr="00F15DCD">
        <w:rPr>
          <w:rFonts w:ascii="Segoe UI" w:hAnsi="Segoe UI" w:cs="Segoe UI"/>
          <w:sz w:val="22"/>
        </w:rPr>
        <w:t>Př</w:t>
      </w:r>
      <w:r w:rsidRPr="00F15DCD">
        <w:rPr>
          <w:rFonts w:ascii="Segoe UI" w:hAnsi="Segoe UI" w:cs="Segoe UI"/>
          <w:sz w:val="22"/>
        </w:rPr>
        <w:t>edáním Díla. Zkoušky uvedené v tomto bodě</w:t>
      </w:r>
      <w:bookmarkEnd w:id="355"/>
      <w:r w:rsidRPr="00F15DCD">
        <w:rPr>
          <w:rFonts w:ascii="Segoe UI" w:hAnsi="Segoe UI" w:cs="Segoe UI"/>
          <w:sz w:val="22"/>
        </w:rPr>
        <w:t xml:space="preserve"> </w:t>
      </w:r>
      <w:r w:rsidRPr="00F15DCD">
        <w:rPr>
          <w:rFonts w:ascii="Segoe UI" w:hAnsi="Segoe UI" w:cs="Segoe UI"/>
          <w:sz w:val="22"/>
        </w:rPr>
        <w:fldChar w:fldCharType="begin"/>
      </w:r>
      <w:r w:rsidRPr="00F15DCD">
        <w:rPr>
          <w:rFonts w:ascii="Segoe UI" w:hAnsi="Segoe UI" w:cs="Segoe UI"/>
          <w:sz w:val="22"/>
        </w:rPr>
        <w:instrText xml:space="preserve"> REF _Ref60245197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16.14.2</w:t>
      </w:r>
      <w:r w:rsidRPr="00F15DCD">
        <w:rPr>
          <w:rFonts w:ascii="Segoe UI" w:hAnsi="Segoe UI" w:cs="Segoe UI"/>
          <w:sz w:val="22"/>
        </w:rPr>
        <w:fldChar w:fldCharType="end"/>
      </w:r>
      <w:r w:rsidRPr="00F15DCD">
        <w:rPr>
          <w:rFonts w:ascii="Segoe UI" w:hAnsi="Segoe UI" w:cs="Segoe UI"/>
          <w:sz w:val="22"/>
        </w:rPr>
        <w:t xml:space="preserve"> je možné opakovat pouze v případě, že se jedná o</w:t>
      </w:r>
      <w:r w:rsidR="008D7EBA" w:rsidRPr="00F15DCD">
        <w:rPr>
          <w:rFonts w:ascii="Segoe UI" w:hAnsi="Segoe UI" w:cs="Segoe UI"/>
          <w:sz w:val="22"/>
        </w:rPr>
        <w:t> </w:t>
      </w:r>
      <w:r w:rsidRPr="00F15DCD">
        <w:rPr>
          <w:rFonts w:ascii="Segoe UI" w:hAnsi="Segoe UI" w:cs="Segoe UI"/>
          <w:sz w:val="22"/>
        </w:rPr>
        <w:t>zkoušky, jejichž provedení nebrání vydání kolaudačního rozhodnutí k Dílu;</w:t>
      </w:r>
      <w:bookmarkEnd w:id="356"/>
      <w:r w:rsidRPr="00F15DCD">
        <w:rPr>
          <w:rFonts w:ascii="Segoe UI" w:hAnsi="Segoe UI" w:cs="Segoe UI"/>
          <w:sz w:val="22"/>
        </w:rPr>
        <w:t xml:space="preserve"> </w:t>
      </w:r>
    </w:p>
    <w:p w14:paraId="1C3054FD" w14:textId="1FC82289"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57" w:name="_Ref60248841"/>
      <w:r w:rsidRPr="00F15DCD">
        <w:rPr>
          <w:rFonts w:ascii="Segoe UI" w:hAnsi="Segoe UI" w:cs="Segoe UI"/>
          <w:sz w:val="22"/>
        </w:rPr>
        <w:t>zkoušky, které je nutné provést v důsledku odstranění Vady během Garanční doby; a</w:t>
      </w:r>
      <w:bookmarkEnd w:id="357"/>
      <w:r w:rsidRPr="00F15DCD">
        <w:rPr>
          <w:rFonts w:ascii="Segoe UI" w:hAnsi="Segoe UI" w:cs="Segoe UI"/>
          <w:sz w:val="22"/>
        </w:rPr>
        <w:t xml:space="preserve"> </w:t>
      </w:r>
    </w:p>
    <w:p w14:paraId="05393F49"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58" w:name="_Ref60249560"/>
      <w:r w:rsidRPr="00F15DCD">
        <w:rPr>
          <w:rFonts w:ascii="Segoe UI" w:hAnsi="Segoe UI" w:cs="Segoe UI"/>
          <w:sz w:val="22"/>
        </w:rPr>
        <w:t>případné jiné zkoušky, jejichž potřeba provedení vyplyne zejména z požadavků Kontrolního orgánu či Právních předpisů.</w:t>
      </w:r>
      <w:bookmarkEnd w:id="358"/>
      <w:r w:rsidRPr="00F15DCD">
        <w:rPr>
          <w:rFonts w:ascii="Segoe UI" w:hAnsi="Segoe UI" w:cs="Segoe UI"/>
          <w:sz w:val="22"/>
        </w:rPr>
        <w:t xml:space="preserve">  </w:t>
      </w:r>
    </w:p>
    <w:p w14:paraId="003D910A" w14:textId="0EA892EF" w:rsidR="00733F8D" w:rsidRPr="00F15DCD" w:rsidRDefault="00733F8D" w:rsidP="00EB1017">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Zkouškami dle bodu </w:t>
      </w:r>
      <w:r w:rsidRPr="00F15DCD">
        <w:rPr>
          <w:rFonts w:ascii="Segoe UI" w:hAnsi="Segoe UI" w:cs="Segoe UI"/>
          <w:sz w:val="22"/>
        </w:rPr>
        <w:fldChar w:fldCharType="begin"/>
      </w:r>
      <w:r w:rsidRPr="00F15DCD">
        <w:rPr>
          <w:rFonts w:ascii="Segoe UI" w:hAnsi="Segoe UI" w:cs="Segoe UI"/>
          <w:sz w:val="22"/>
        </w:rPr>
        <w:instrText xml:space="preserve"> REF _Ref60248841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16.14.3</w:t>
      </w:r>
      <w:r w:rsidRPr="00F15DCD">
        <w:rPr>
          <w:rFonts w:ascii="Segoe UI" w:hAnsi="Segoe UI" w:cs="Segoe UI"/>
          <w:sz w:val="22"/>
        </w:rPr>
        <w:fldChar w:fldCharType="end"/>
      </w:r>
      <w:r w:rsidRPr="00F15DCD">
        <w:rPr>
          <w:rFonts w:ascii="Segoe UI" w:hAnsi="Segoe UI" w:cs="Segoe UI"/>
          <w:sz w:val="22"/>
        </w:rPr>
        <w:t xml:space="preserve"> se rozumí zkoušky, které je nutné provést, jestliže se na Díle projevila Vada a za účelem jejího odstranění či ověření odstranění je nutné provést zkoušku dle Smlouvy. Náklady těchto zkoušek nese Zhotovitel. Pokud k ověření odstranění Vady není potřeba provést Výkonov</w:t>
      </w:r>
      <w:r w:rsidR="006E24A9" w:rsidRPr="00F15DCD">
        <w:rPr>
          <w:rFonts w:ascii="Segoe UI" w:hAnsi="Segoe UI" w:cs="Segoe UI"/>
          <w:sz w:val="22"/>
        </w:rPr>
        <w:t>é</w:t>
      </w:r>
      <w:r w:rsidRPr="00F15DCD">
        <w:rPr>
          <w:rFonts w:ascii="Segoe UI" w:hAnsi="Segoe UI" w:cs="Segoe UI"/>
          <w:sz w:val="22"/>
        </w:rPr>
        <w:t xml:space="preserve"> zkoušk</w:t>
      </w:r>
      <w:r w:rsidR="006E24A9" w:rsidRPr="00F15DCD">
        <w:rPr>
          <w:rFonts w:ascii="Segoe UI" w:hAnsi="Segoe UI" w:cs="Segoe UI"/>
          <w:sz w:val="22"/>
        </w:rPr>
        <w:t>y</w:t>
      </w:r>
      <w:r w:rsidRPr="00F15DCD">
        <w:rPr>
          <w:rFonts w:ascii="Segoe UI" w:hAnsi="Segoe UI" w:cs="Segoe UI"/>
          <w:sz w:val="22"/>
        </w:rPr>
        <w:t xml:space="preserve"> či zkoušk</w:t>
      </w:r>
      <w:r w:rsidR="006E24A9" w:rsidRPr="00F15DCD">
        <w:rPr>
          <w:rFonts w:ascii="Segoe UI" w:hAnsi="Segoe UI" w:cs="Segoe UI"/>
          <w:sz w:val="22"/>
        </w:rPr>
        <w:t>y</w:t>
      </w:r>
      <w:r w:rsidRPr="00F15DCD">
        <w:rPr>
          <w:rFonts w:ascii="Segoe UI" w:hAnsi="Segoe UI" w:cs="Segoe UI"/>
          <w:sz w:val="22"/>
        </w:rPr>
        <w:t>, která by znamenal</w:t>
      </w:r>
      <w:r w:rsidR="006E24A9" w:rsidRPr="00F15DCD">
        <w:rPr>
          <w:rFonts w:ascii="Segoe UI" w:hAnsi="Segoe UI" w:cs="Segoe UI"/>
          <w:sz w:val="22"/>
        </w:rPr>
        <w:t>y</w:t>
      </w:r>
      <w:r w:rsidRPr="00F15DCD">
        <w:rPr>
          <w:rFonts w:ascii="Segoe UI" w:hAnsi="Segoe UI" w:cs="Segoe UI"/>
          <w:sz w:val="22"/>
        </w:rPr>
        <w:t xml:space="preserve"> omezení provozu Linky či provozu ZEVO, bude taková zkouška provedena kdykoli v průběhu Garanční doby na žádost Zhotovitele</w:t>
      </w:r>
      <w:r w:rsidR="00A21674" w:rsidRPr="00F15DCD">
        <w:rPr>
          <w:rFonts w:ascii="Segoe UI" w:hAnsi="Segoe UI" w:cs="Segoe UI"/>
          <w:sz w:val="22"/>
        </w:rPr>
        <w:t xml:space="preserve"> v</w:t>
      </w:r>
      <w:r w:rsidRPr="00F15DCD">
        <w:rPr>
          <w:rFonts w:ascii="Segoe UI" w:hAnsi="Segoe UI" w:cs="Segoe UI"/>
          <w:sz w:val="22"/>
        </w:rPr>
        <w:t xml:space="preserve"> přiměřeném v termínu stanoveném Objednatelem. V případě, že je k ověření odstranění Vady spočívající zejména v nedodržení Garantovaných parametrů</w:t>
      </w:r>
      <w:r w:rsidR="00A21674" w:rsidRPr="00F15DCD">
        <w:rPr>
          <w:rFonts w:ascii="Segoe UI" w:hAnsi="Segoe UI" w:cs="Segoe UI"/>
          <w:sz w:val="22"/>
        </w:rPr>
        <w:t xml:space="preserve"> potřeba</w:t>
      </w:r>
      <w:r w:rsidRPr="00F15DCD">
        <w:rPr>
          <w:rFonts w:ascii="Segoe UI" w:hAnsi="Segoe UI" w:cs="Segoe UI"/>
          <w:sz w:val="22"/>
        </w:rPr>
        <w:t xml:space="preserve"> provedení </w:t>
      </w:r>
      <w:r w:rsidR="00A21674" w:rsidRPr="00F15DCD">
        <w:rPr>
          <w:rFonts w:ascii="Segoe UI" w:hAnsi="Segoe UI" w:cs="Segoe UI"/>
          <w:sz w:val="22"/>
        </w:rPr>
        <w:t xml:space="preserve">Výkonové </w:t>
      </w:r>
      <w:r w:rsidRPr="00F15DCD">
        <w:rPr>
          <w:rFonts w:ascii="Segoe UI" w:hAnsi="Segoe UI" w:cs="Segoe UI"/>
          <w:sz w:val="22"/>
        </w:rPr>
        <w:t>zkoušk</w:t>
      </w:r>
      <w:r w:rsidR="00A21674" w:rsidRPr="00F15DCD">
        <w:rPr>
          <w:rFonts w:ascii="Segoe UI" w:hAnsi="Segoe UI" w:cs="Segoe UI"/>
          <w:sz w:val="22"/>
        </w:rPr>
        <w:t>y</w:t>
      </w:r>
      <w:r w:rsidRPr="00F15DCD">
        <w:rPr>
          <w:rFonts w:ascii="Segoe UI" w:hAnsi="Segoe UI" w:cs="Segoe UI"/>
          <w:sz w:val="22"/>
        </w:rPr>
        <w:t xml:space="preserve">, bude odstranění této Vady ověřeno vždy až provedením Garanční zkoušky bez ohledu na to, kdy se tato v průběhu Garanční doby projeví. Pokud se taková Vada projeví po provedení Garanční zkoušky, bude zkouška k ověření odstranění Vady provedena v termínu dle určení Objednatele.    </w:t>
      </w:r>
    </w:p>
    <w:p w14:paraId="54F1E4FA" w14:textId="151B7EA3"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Opakované Výkonové zkoušky nebo jakékoli zkoušky, jejichž opakování je provedeno z důvodů, které jdou k tíži Zhotovitele, jsou prováděny na náklady Zhotovitele. Náklady Garanční zkoušky jsou upraveny v odst. </w:t>
      </w:r>
      <w:r w:rsidRPr="00F15DCD">
        <w:rPr>
          <w:rFonts w:ascii="Segoe UI" w:hAnsi="Segoe UI" w:cs="Segoe UI"/>
          <w:sz w:val="22"/>
        </w:rPr>
        <w:fldChar w:fldCharType="begin"/>
      </w:r>
      <w:r w:rsidRPr="00F15DCD">
        <w:rPr>
          <w:rFonts w:ascii="Segoe UI" w:hAnsi="Segoe UI" w:cs="Segoe UI"/>
          <w:sz w:val="22"/>
        </w:rPr>
        <w:instrText xml:space="preserve"> REF _Ref67403379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16.12</w:t>
      </w:r>
      <w:r w:rsidRPr="00F15DCD">
        <w:rPr>
          <w:rFonts w:ascii="Segoe UI" w:hAnsi="Segoe UI" w:cs="Segoe UI"/>
          <w:sz w:val="22"/>
        </w:rPr>
        <w:fldChar w:fldCharType="end"/>
      </w:r>
      <w:r w:rsidRPr="00F15DCD">
        <w:rPr>
          <w:rFonts w:ascii="Segoe UI" w:hAnsi="Segoe UI" w:cs="Segoe UI"/>
          <w:sz w:val="22"/>
        </w:rPr>
        <w:t xml:space="preserve"> Smlouvy. Zkoušky provedené Objednatelem kdykoli po </w:t>
      </w:r>
      <w:r w:rsidR="00332000" w:rsidRPr="00F15DCD">
        <w:rPr>
          <w:rFonts w:ascii="Segoe UI" w:hAnsi="Segoe UI" w:cs="Segoe UI"/>
          <w:sz w:val="22"/>
        </w:rPr>
        <w:t>P</w:t>
      </w:r>
      <w:r w:rsidRPr="00F15DCD">
        <w:rPr>
          <w:rFonts w:ascii="Segoe UI" w:hAnsi="Segoe UI" w:cs="Segoe UI"/>
          <w:sz w:val="22"/>
        </w:rPr>
        <w:t>řevzetí Díla i po provedení Garanční zkoušky z důvodu, Dílo či jeho části budou vykazovat Vady včetně důvodného podezření nedodržování Garantovaných parametrů, budou zkoušky k ověření existence Vady provedeny na náklady Objednatele, ledaže takové zkoušky potvrdí, že Dílo příslušné Vady skutečně vykazuje.</w:t>
      </w:r>
    </w:p>
    <w:p w14:paraId="5EEA3B70" w14:textId="72E4EB98"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Opakované zkoušky dle 16.14.2 budou v průběhu Garanční doby realizovány bez zbytečného odkladu po </w:t>
      </w:r>
      <w:r w:rsidR="00332000" w:rsidRPr="00F15DCD">
        <w:rPr>
          <w:rFonts w:ascii="Segoe UI" w:hAnsi="Segoe UI" w:cs="Segoe UI"/>
          <w:sz w:val="22"/>
        </w:rPr>
        <w:t>P</w:t>
      </w:r>
      <w:r w:rsidRPr="00F15DCD">
        <w:rPr>
          <w:rFonts w:ascii="Segoe UI" w:hAnsi="Segoe UI" w:cs="Segoe UI"/>
          <w:sz w:val="22"/>
        </w:rPr>
        <w:t xml:space="preserve">ředání Díla a/nebo po zjištění jejich potřeby a/nebo na výzvu Objednatele k jejich provedení. Datum, čas a místo zkoušek stanoví Objednatel a oznámí jej Zhotoviteli alespoň 14 dnů předem. Nedostaví-li se Zhotovitel ve stanovený čas na stanovené místo konání zkoušky, je Objednatel oprávněn zkoušku uskutečnit skrze Osoby na straně Objednatele. </w:t>
      </w:r>
      <w:r w:rsidRPr="00F15DCD">
        <w:rPr>
          <w:rFonts w:ascii="Segoe UI" w:hAnsi="Segoe UI" w:cs="Segoe UI"/>
          <w:sz w:val="22"/>
        </w:rPr>
        <w:lastRenderedPageBreak/>
        <w:t xml:space="preserve">V takovém případě se má za to, že zkouška byla realizována za přítomnosti Zhotovitele, řádně a bez jeho připomínek ke kvalitě realizace a Zhotovitel je výsledky této zkoušky vázán.   </w:t>
      </w:r>
    </w:p>
    <w:p w14:paraId="5AF72023" w14:textId="78DFF9BC"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 výsledcích provedené zkoušky Zhotovitel, případně Objednatel, bude-li zkoušku provádět, pořídí protokol o výsledcích. Druhá smluvní strana je oprávněna k protokolu o výsledcích připojit do 7 dnů od jeho převzetí své stanovisko. Jestliže z provedené zkoušky vyplyne, že Dílo je Vadné, uvede Objednatel takové skutečnosti vždy do protokolu o výsledcích (pokud jej vyhotovuje Objednatel) či do svého stanoviska k protokolu, který vyhotovoval Zhotovitel. Uvedení takových skutečností se považuje za oznámení (vytknutí) Vady dle odst. </w:t>
      </w:r>
      <w:r w:rsidRPr="00F15DCD">
        <w:rPr>
          <w:rFonts w:ascii="Segoe UI" w:hAnsi="Segoe UI" w:cs="Segoe UI"/>
          <w:sz w:val="22"/>
        </w:rPr>
        <w:fldChar w:fldCharType="begin"/>
      </w:r>
      <w:r w:rsidRPr="00F15DCD">
        <w:rPr>
          <w:rFonts w:ascii="Segoe UI" w:hAnsi="Segoe UI" w:cs="Segoe UI"/>
          <w:sz w:val="22"/>
        </w:rPr>
        <w:instrText xml:space="preserve"> REF _Ref60311401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Smlouvy. Dále bude postupováno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w:t>
      </w:r>
    </w:p>
    <w:p w14:paraId="5598C07F" w14:textId="20D92B6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Jestliže na základě zkoušek provedených v Garanční době vyjde najevo, že Dílo nebo jeho část je Vadná, pak Objednateli pro takový případ vzniká právo na zaplacení smluvní pokuty dle přílohy č. II</w:t>
      </w:r>
      <w:r w:rsidR="006E24A9" w:rsidRPr="00F15DCD">
        <w:rPr>
          <w:rFonts w:ascii="Segoe UI" w:hAnsi="Segoe UI" w:cs="Segoe UI"/>
          <w:sz w:val="22"/>
        </w:rPr>
        <w:t>.</w:t>
      </w:r>
      <w:r w:rsidRPr="00F15DCD">
        <w:rPr>
          <w:rFonts w:ascii="Segoe UI" w:hAnsi="Segoe UI" w:cs="Segoe UI"/>
          <w:sz w:val="22"/>
        </w:rPr>
        <w:t xml:space="preserve">c Smluvní pokuty za nedodržení hodnot. Pokud Zhotovitel takovou smluvní pokutu v plné výši řádně a včas Objednateli uhradí, pak se má za to, že jsou práva Objednatele z nekritických Vad ve smyslu čl. 16.10.1 a 16.10.2, k nimž se smluvní pokuta vztahuje, uspokojena. Ujednáním dle tohoto odstavce není dotčena aplikace odst. </w:t>
      </w:r>
      <w:r w:rsidRPr="00F15DCD">
        <w:rPr>
          <w:rFonts w:ascii="Segoe UI" w:hAnsi="Segoe UI" w:cs="Segoe UI"/>
          <w:sz w:val="22"/>
        </w:rPr>
        <w:fldChar w:fldCharType="begin"/>
      </w:r>
      <w:r w:rsidRPr="00F15DCD">
        <w:rPr>
          <w:rFonts w:ascii="Segoe UI" w:hAnsi="Segoe UI" w:cs="Segoe UI"/>
          <w:sz w:val="22"/>
        </w:rPr>
        <w:instrText xml:space="preserve"> REF _Ref105401245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31.20</w:t>
      </w:r>
      <w:r w:rsidRPr="00F15DCD">
        <w:rPr>
          <w:rFonts w:ascii="Segoe UI" w:hAnsi="Segoe UI" w:cs="Segoe UI"/>
          <w:sz w:val="22"/>
        </w:rPr>
        <w:fldChar w:fldCharType="end"/>
      </w:r>
      <w:r w:rsidRPr="00F15DCD">
        <w:rPr>
          <w:rFonts w:ascii="Segoe UI" w:hAnsi="Segoe UI" w:cs="Segoe UI"/>
          <w:sz w:val="22"/>
        </w:rPr>
        <w:t xml:space="preserve"> Smlouvy.  </w:t>
      </w:r>
    </w:p>
    <w:p w14:paraId="68984ADE" w14:textId="39768297" w:rsidR="00A21674" w:rsidRPr="00F15DCD" w:rsidRDefault="00A21674" w:rsidP="00A21674">
      <w:pPr>
        <w:pStyle w:val="RLTextlnkuslovan"/>
        <w:spacing w:line="240" w:lineRule="auto"/>
        <w:ind w:left="1418"/>
        <w:rPr>
          <w:rFonts w:ascii="Segoe UI" w:hAnsi="Segoe UI" w:cs="Segoe UI"/>
          <w:b/>
          <w:bCs/>
          <w:sz w:val="22"/>
        </w:rPr>
      </w:pPr>
      <w:r w:rsidRPr="00F15DCD">
        <w:rPr>
          <w:rFonts w:ascii="Segoe UI" w:hAnsi="Segoe UI" w:cs="Segoe UI"/>
          <w:b/>
          <w:bCs/>
          <w:sz w:val="22"/>
        </w:rPr>
        <w:t>Zkušební provoz</w:t>
      </w:r>
    </w:p>
    <w:p w14:paraId="3EE8DDAF" w14:textId="77777777" w:rsidR="007A52B1" w:rsidRPr="00F15DCD" w:rsidRDefault="007A52B1" w:rsidP="006E24A9">
      <w:pPr>
        <w:pStyle w:val="RLTextlnkuslovan"/>
        <w:numPr>
          <w:ilvl w:val="1"/>
          <w:numId w:val="76"/>
        </w:numPr>
        <w:spacing w:line="240" w:lineRule="auto"/>
        <w:ind w:left="1418" w:hanging="709"/>
        <w:rPr>
          <w:rFonts w:ascii="Segoe UI" w:hAnsi="Segoe UI" w:cs="Segoe UI"/>
          <w:sz w:val="22"/>
        </w:rPr>
      </w:pPr>
      <w:bookmarkStart w:id="359" w:name="_Ref61355242"/>
      <w:bookmarkStart w:id="360" w:name="_Ref192242241"/>
      <w:bookmarkStart w:id="361" w:name="_Ref58483706"/>
      <w:bookmarkStart w:id="362" w:name="_Ref53307169"/>
      <w:r w:rsidRPr="00F15DCD">
        <w:rPr>
          <w:rFonts w:ascii="Segoe UI" w:hAnsi="Segoe UI" w:cs="Segoe UI"/>
          <w:sz w:val="22"/>
        </w:rPr>
        <w:t>Zkušební provoz dle této Smlouvy v délce nejméně 3 měsíců bude zahájen za předpokladu splnění následujících podmínek:</w:t>
      </w:r>
      <w:bookmarkEnd w:id="359"/>
      <w:r w:rsidRPr="00F15DCD">
        <w:rPr>
          <w:rFonts w:ascii="Segoe UI" w:hAnsi="Segoe UI" w:cs="Segoe UI"/>
          <w:sz w:val="22"/>
        </w:rPr>
        <w:t xml:space="preserve"> </w:t>
      </w:r>
    </w:p>
    <w:p w14:paraId="59821A26" w14:textId="124CDB4A" w:rsidR="00733F8D" w:rsidRPr="00F15DCD" w:rsidRDefault="00332000" w:rsidP="002C047A">
      <w:pPr>
        <w:pStyle w:val="RLTextlnkuslovan"/>
        <w:numPr>
          <w:ilvl w:val="2"/>
          <w:numId w:val="76"/>
        </w:numPr>
        <w:spacing w:line="240" w:lineRule="auto"/>
        <w:ind w:left="2268" w:hanging="850"/>
        <w:rPr>
          <w:rFonts w:ascii="Segoe UI" w:hAnsi="Segoe UI" w:cs="Segoe UI"/>
          <w:sz w:val="22"/>
        </w:rPr>
      </w:pPr>
      <w:bookmarkStart w:id="363" w:name="_Hlk192069161"/>
      <w:bookmarkEnd w:id="360"/>
      <w:r w:rsidRPr="00F15DCD">
        <w:rPr>
          <w:rFonts w:ascii="Segoe UI" w:hAnsi="Segoe UI" w:cs="Segoe UI"/>
          <w:sz w:val="22"/>
        </w:rPr>
        <w:t xml:space="preserve">Podepsání </w:t>
      </w:r>
      <w:r w:rsidR="00733F8D" w:rsidRPr="00F15DCD">
        <w:rPr>
          <w:rFonts w:ascii="Segoe UI" w:hAnsi="Segoe UI" w:cs="Segoe UI"/>
          <w:sz w:val="22"/>
        </w:rPr>
        <w:t>Protokol</w:t>
      </w:r>
      <w:r w:rsidR="006E24A9" w:rsidRPr="00F15DCD">
        <w:rPr>
          <w:rFonts w:ascii="Segoe UI" w:hAnsi="Segoe UI" w:cs="Segoe UI"/>
          <w:sz w:val="22"/>
        </w:rPr>
        <w:t>u</w:t>
      </w:r>
      <w:r w:rsidR="00733F8D" w:rsidRPr="00F15DCD">
        <w:rPr>
          <w:rFonts w:ascii="Segoe UI" w:hAnsi="Segoe UI" w:cs="Segoe UI"/>
          <w:sz w:val="22"/>
        </w:rPr>
        <w:t xml:space="preserve"> o Předání Díla</w:t>
      </w:r>
      <w:r w:rsidR="006E24A9" w:rsidRPr="00F15DCD">
        <w:rPr>
          <w:rFonts w:ascii="Segoe UI" w:hAnsi="Segoe UI" w:cs="Segoe UI"/>
          <w:sz w:val="22"/>
        </w:rPr>
        <w:t>;</w:t>
      </w:r>
    </w:p>
    <w:p w14:paraId="0A89B416" w14:textId="780E4B4A" w:rsidR="003B6F1C" w:rsidRPr="00F15DCD" w:rsidRDefault="006E24A9" w:rsidP="002C047A">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Ú</w:t>
      </w:r>
      <w:r w:rsidR="003B6F1C" w:rsidRPr="00F15DCD">
        <w:rPr>
          <w:rFonts w:ascii="Segoe UI" w:hAnsi="Segoe UI" w:cs="Segoe UI"/>
          <w:sz w:val="22"/>
        </w:rPr>
        <w:t xml:space="preserve">činnost </w:t>
      </w:r>
      <w:r w:rsidR="00887C58" w:rsidRPr="00F15DCD">
        <w:rPr>
          <w:rFonts w:ascii="Segoe UI" w:hAnsi="Segoe UI" w:cs="Segoe UI"/>
          <w:sz w:val="22"/>
        </w:rPr>
        <w:t xml:space="preserve">(právní moc) </w:t>
      </w:r>
      <w:r w:rsidR="003B6F1C" w:rsidRPr="00F15DCD">
        <w:rPr>
          <w:rFonts w:ascii="Segoe UI" w:hAnsi="Segoe UI" w:cs="Segoe UI"/>
          <w:sz w:val="22"/>
        </w:rPr>
        <w:t xml:space="preserve">rozhodnutí stavebního úřadu, kterým bude Zkušební provoz povolen </w:t>
      </w:r>
      <w:r w:rsidR="00E537CA" w:rsidRPr="00F15DCD">
        <w:rPr>
          <w:rFonts w:ascii="Segoe UI" w:hAnsi="Segoe UI" w:cs="Segoe UI"/>
          <w:sz w:val="22"/>
        </w:rPr>
        <w:t xml:space="preserve">(umožněn) </w:t>
      </w:r>
      <w:r w:rsidR="003B6F1C" w:rsidRPr="00F15DCD">
        <w:rPr>
          <w:rFonts w:ascii="Segoe UI" w:hAnsi="Segoe UI" w:cs="Segoe UI"/>
          <w:sz w:val="22"/>
        </w:rPr>
        <w:t>či nařízen</w:t>
      </w:r>
      <w:r w:rsidR="00E87DF7" w:rsidRPr="00F15DCD">
        <w:rPr>
          <w:rFonts w:ascii="Segoe UI" w:hAnsi="Segoe UI" w:cs="Segoe UI"/>
          <w:sz w:val="22"/>
        </w:rPr>
        <w:t xml:space="preserve"> či kolaudace Díla</w:t>
      </w:r>
      <w:bookmarkEnd w:id="363"/>
      <w:r w:rsidR="003B6F1C" w:rsidRPr="00F15DCD">
        <w:rPr>
          <w:rFonts w:ascii="Segoe UI" w:hAnsi="Segoe UI" w:cs="Segoe UI"/>
          <w:sz w:val="22"/>
        </w:rPr>
        <w:t xml:space="preserve">; </w:t>
      </w:r>
    </w:p>
    <w:p w14:paraId="0E3D6813" w14:textId="576B5449" w:rsidR="003B6F1C" w:rsidRPr="00F15DCD" w:rsidRDefault="003B6F1C" w:rsidP="002C047A">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souhlas třetích osob, pokud takový souhlas vyžaduj</w:t>
      </w:r>
      <w:r w:rsidR="001739FB" w:rsidRPr="00F15DCD">
        <w:rPr>
          <w:rFonts w:ascii="Segoe UI" w:hAnsi="Segoe UI" w:cs="Segoe UI"/>
          <w:sz w:val="22"/>
        </w:rPr>
        <w:t>í</w:t>
      </w:r>
      <w:r w:rsidRPr="00F15DCD">
        <w:rPr>
          <w:rFonts w:ascii="Segoe UI" w:hAnsi="Segoe UI" w:cs="Segoe UI"/>
          <w:sz w:val="22"/>
        </w:rPr>
        <w:t xml:space="preserve"> pro Zkušební provoz Právní předpisy</w:t>
      </w:r>
      <w:r w:rsidR="00DD3C44" w:rsidRPr="00F15DCD">
        <w:rPr>
          <w:rFonts w:ascii="Segoe UI" w:hAnsi="Segoe UI" w:cs="Segoe UI"/>
          <w:sz w:val="22"/>
        </w:rPr>
        <w:t xml:space="preserve"> účinné v aktuální době</w:t>
      </w:r>
      <w:r w:rsidR="00E537CA" w:rsidRPr="00F15DCD">
        <w:rPr>
          <w:rFonts w:ascii="Segoe UI" w:hAnsi="Segoe UI" w:cs="Segoe UI"/>
          <w:sz w:val="22"/>
        </w:rPr>
        <w:t>.</w:t>
      </w:r>
      <w:r w:rsidRPr="00F15DCD">
        <w:rPr>
          <w:rFonts w:ascii="Segoe UI" w:hAnsi="Segoe UI" w:cs="Segoe UI"/>
          <w:sz w:val="22"/>
        </w:rPr>
        <w:t xml:space="preserve">  </w:t>
      </w:r>
    </w:p>
    <w:p w14:paraId="32A4B42D" w14:textId="57B208F9"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bookmarkStart w:id="364" w:name="_Ref192242242"/>
      <w:r w:rsidRPr="00F15DCD">
        <w:rPr>
          <w:rFonts w:ascii="Segoe UI" w:hAnsi="Segoe UI" w:cs="Segoe UI"/>
          <w:sz w:val="22"/>
        </w:rPr>
        <w:t xml:space="preserve">Zhotovitel se zavazuje zajistit vydání rozhodnutí stavebního úřadu o povolení či nařízení Zkušebního provozu </w:t>
      </w:r>
      <w:r w:rsidR="0072090A" w:rsidRPr="00F15DCD">
        <w:rPr>
          <w:rFonts w:ascii="Segoe UI" w:hAnsi="Segoe UI" w:cs="Segoe UI"/>
          <w:sz w:val="22"/>
        </w:rPr>
        <w:t>v</w:t>
      </w:r>
      <w:r w:rsidR="00ED1567" w:rsidRPr="00F15DCD">
        <w:rPr>
          <w:rFonts w:ascii="Segoe UI" w:hAnsi="Segoe UI" w:cs="Segoe UI"/>
          <w:sz w:val="22"/>
        </w:rPr>
        <w:t> </w:t>
      </w:r>
      <w:r w:rsidR="0072090A" w:rsidRPr="00F15DCD">
        <w:rPr>
          <w:rFonts w:ascii="Segoe UI" w:hAnsi="Segoe UI" w:cs="Segoe UI"/>
          <w:sz w:val="22"/>
        </w:rPr>
        <w:t xml:space="preserve">souladu </w:t>
      </w:r>
      <w:r w:rsidRPr="00F15DCD">
        <w:rPr>
          <w:rFonts w:ascii="Segoe UI" w:hAnsi="Segoe UI" w:cs="Segoe UI"/>
          <w:sz w:val="22"/>
        </w:rPr>
        <w:t xml:space="preserve">se Smlouvou </w:t>
      </w:r>
      <w:r w:rsidR="006E24A9" w:rsidRPr="00F15DCD">
        <w:rPr>
          <w:rFonts w:ascii="Segoe UI" w:hAnsi="Segoe UI" w:cs="Segoe UI"/>
          <w:sz w:val="22"/>
        </w:rPr>
        <w:t xml:space="preserve">v termínu a </w:t>
      </w:r>
      <w:r w:rsidR="0072090A" w:rsidRPr="00F15DCD">
        <w:rPr>
          <w:rFonts w:ascii="Segoe UI" w:hAnsi="Segoe UI" w:cs="Segoe UI"/>
          <w:sz w:val="22"/>
        </w:rPr>
        <w:t xml:space="preserve">délce, která umožní </w:t>
      </w:r>
      <w:r w:rsidR="0072090A" w:rsidRPr="00D716D7">
        <w:rPr>
          <w:rFonts w:ascii="Segoe UI" w:hAnsi="Segoe UI" w:cs="Segoe UI"/>
          <w:sz w:val="22"/>
        </w:rPr>
        <w:t>provedení</w:t>
      </w:r>
      <w:r w:rsidR="00887C58" w:rsidRPr="00D716D7">
        <w:rPr>
          <w:rFonts w:ascii="Segoe UI" w:hAnsi="Segoe UI" w:cs="Segoe UI"/>
          <w:sz w:val="22"/>
        </w:rPr>
        <w:t xml:space="preserve"> </w:t>
      </w:r>
      <w:r w:rsidR="006E24A9" w:rsidRPr="00D716D7">
        <w:rPr>
          <w:rFonts w:ascii="Segoe UI" w:hAnsi="Segoe UI" w:cs="Segoe UI"/>
          <w:sz w:val="22"/>
        </w:rPr>
        <w:t>Teplých zkoušek, Výkonových</w:t>
      </w:r>
      <w:r w:rsidR="006E24A9" w:rsidRPr="00F15DCD">
        <w:rPr>
          <w:rFonts w:ascii="Segoe UI" w:hAnsi="Segoe UI" w:cs="Segoe UI"/>
          <w:sz w:val="22"/>
        </w:rPr>
        <w:t xml:space="preserve"> zkoušek a Zkušebního provozu,</w:t>
      </w:r>
      <w:r w:rsidR="00F404D6" w:rsidRPr="00F15DCD">
        <w:rPr>
          <w:rFonts w:ascii="Segoe UI" w:hAnsi="Segoe UI" w:cs="Segoe UI"/>
          <w:sz w:val="22"/>
        </w:rPr>
        <w:t xml:space="preserve"> zajistit vše potřebné pro splnění termínů výše uvedených zkoušek v souladu se Smlouvou, </w:t>
      </w:r>
      <w:r w:rsidR="006E24A9" w:rsidRPr="00F15DCD">
        <w:rPr>
          <w:rFonts w:ascii="Segoe UI" w:hAnsi="Segoe UI" w:cs="Segoe UI"/>
          <w:sz w:val="22"/>
        </w:rPr>
        <w:t xml:space="preserve"> </w:t>
      </w:r>
      <w:r w:rsidR="00F404D6" w:rsidRPr="00F15DCD">
        <w:rPr>
          <w:rFonts w:ascii="Segoe UI" w:hAnsi="Segoe UI" w:cs="Segoe UI"/>
          <w:sz w:val="22"/>
        </w:rPr>
        <w:t xml:space="preserve">provést </w:t>
      </w:r>
      <w:r w:rsidR="006E24A9" w:rsidRPr="00F15DCD">
        <w:rPr>
          <w:rFonts w:ascii="Segoe UI" w:hAnsi="Segoe UI" w:cs="Segoe UI"/>
          <w:sz w:val="22"/>
        </w:rPr>
        <w:t xml:space="preserve">jejich </w:t>
      </w:r>
      <w:r w:rsidR="00887C58" w:rsidRPr="00F15DCD">
        <w:rPr>
          <w:rFonts w:ascii="Segoe UI" w:hAnsi="Segoe UI" w:cs="Segoe UI"/>
          <w:sz w:val="22"/>
        </w:rPr>
        <w:t>vyhodnocení</w:t>
      </w:r>
      <w:r w:rsidR="0072090A" w:rsidRPr="00F15DCD">
        <w:rPr>
          <w:rFonts w:ascii="Segoe UI" w:hAnsi="Segoe UI" w:cs="Segoe UI"/>
          <w:sz w:val="22"/>
        </w:rPr>
        <w:t xml:space="preserve"> </w:t>
      </w:r>
      <w:r w:rsidR="00887C58" w:rsidRPr="00F15DCD">
        <w:rPr>
          <w:rFonts w:ascii="Segoe UI" w:hAnsi="Segoe UI" w:cs="Segoe UI"/>
          <w:sz w:val="22"/>
        </w:rPr>
        <w:t>v</w:t>
      </w:r>
      <w:r w:rsidR="00ED1567" w:rsidRPr="00F15DCD">
        <w:rPr>
          <w:rFonts w:ascii="Segoe UI" w:hAnsi="Segoe UI" w:cs="Segoe UI"/>
          <w:sz w:val="22"/>
        </w:rPr>
        <w:t> </w:t>
      </w:r>
      <w:r w:rsidR="00887C58" w:rsidRPr="00F15DCD">
        <w:rPr>
          <w:rFonts w:ascii="Segoe UI" w:hAnsi="Segoe UI" w:cs="Segoe UI"/>
          <w:sz w:val="22"/>
        </w:rPr>
        <w:t xml:space="preserve">souladu se Smlouvou </w:t>
      </w:r>
      <w:r w:rsidR="0072090A" w:rsidRPr="00F15DCD">
        <w:rPr>
          <w:rFonts w:ascii="Segoe UI" w:hAnsi="Segoe UI" w:cs="Segoe UI"/>
          <w:sz w:val="22"/>
        </w:rPr>
        <w:t>a</w:t>
      </w:r>
      <w:r w:rsidR="00F404D6" w:rsidRPr="00F15DCD">
        <w:rPr>
          <w:rFonts w:ascii="Segoe UI" w:hAnsi="Segoe UI" w:cs="Segoe UI"/>
          <w:sz w:val="22"/>
        </w:rPr>
        <w:t xml:space="preserve"> zajistit </w:t>
      </w:r>
      <w:r w:rsidR="00887C58" w:rsidRPr="00F15DCD">
        <w:rPr>
          <w:rFonts w:ascii="Segoe UI" w:hAnsi="Segoe UI" w:cs="Segoe UI"/>
          <w:sz w:val="22"/>
        </w:rPr>
        <w:t xml:space="preserve">plynulý </w:t>
      </w:r>
      <w:r w:rsidR="0072090A" w:rsidRPr="00F15DCD">
        <w:rPr>
          <w:rFonts w:ascii="Segoe UI" w:hAnsi="Segoe UI" w:cs="Segoe UI"/>
          <w:sz w:val="22"/>
        </w:rPr>
        <w:t xml:space="preserve">přechod provozování Linky </w:t>
      </w:r>
      <w:r w:rsidR="00887C58" w:rsidRPr="00F15DCD">
        <w:rPr>
          <w:rFonts w:ascii="Segoe UI" w:hAnsi="Segoe UI" w:cs="Segoe UI"/>
          <w:sz w:val="22"/>
        </w:rPr>
        <w:t xml:space="preserve">bez přerušení ze Zkušebního provozu </w:t>
      </w:r>
      <w:r w:rsidR="0072090A" w:rsidRPr="00F15DCD">
        <w:rPr>
          <w:rFonts w:ascii="Segoe UI" w:hAnsi="Segoe UI" w:cs="Segoe UI"/>
          <w:sz w:val="22"/>
        </w:rPr>
        <w:t xml:space="preserve">do plnohodnotného </w:t>
      </w:r>
      <w:r w:rsidR="00887C58" w:rsidRPr="00F15DCD">
        <w:rPr>
          <w:rFonts w:ascii="Segoe UI" w:hAnsi="Segoe UI" w:cs="Segoe UI"/>
          <w:sz w:val="22"/>
        </w:rPr>
        <w:t xml:space="preserve">užívání a </w:t>
      </w:r>
      <w:r w:rsidR="0072090A" w:rsidRPr="00F15DCD">
        <w:rPr>
          <w:rFonts w:ascii="Segoe UI" w:hAnsi="Segoe UI" w:cs="Segoe UI"/>
          <w:sz w:val="22"/>
        </w:rPr>
        <w:t xml:space="preserve">provozu po vydání kolaudačního rozhodnutí, dále pak </w:t>
      </w:r>
      <w:r w:rsidRPr="00F15DCD">
        <w:rPr>
          <w:rFonts w:ascii="Segoe UI" w:hAnsi="Segoe UI" w:cs="Segoe UI"/>
          <w:sz w:val="22"/>
        </w:rPr>
        <w:t>zajistit souhlas třetích osob, bude-li to potřebné za účelem Zkušebního provozu. Současně Zhotovitel zajistí soulad rozhodnutí dle předchozí věty s</w:t>
      </w:r>
      <w:r w:rsidR="00ED1567" w:rsidRPr="00F15DCD">
        <w:rPr>
          <w:rFonts w:ascii="Segoe UI" w:hAnsi="Segoe UI" w:cs="Segoe UI"/>
          <w:sz w:val="22"/>
        </w:rPr>
        <w:t> </w:t>
      </w:r>
      <w:r w:rsidRPr="00F15DCD">
        <w:rPr>
          <w:rFonts w:ascii="Segoe UI" w:hAnsi="Segoe UI" w:cs="Segoe UI"/>
          <w:sz w:val="22"/>
        </w:rPr>
        <w:t xml:space="preserve">pracemi prováděnými dle Smlouvy. </w:t>
      </w:r>
      <w:r w:rsidR="00A02CED" w:rsidRPr="00F15DCD">
        <w:rPr>
          <w:rFonts w:ascii="Segoe UI" w:hAnsi="Segoe UI" w:cs="Segoe UI"/>
          <w:sz w:val="22"/>
        </w:rPr>
        <w:t>Zhotovitel zajistí splnění podmínek sjednaných v</w:t>
      </w:r>
      <w:r w:rsidR="00ED1567" w:rsidRPr="00F15DCD">
        <w:rPr>
          <w:rFonts w:ascii="Segoe UI" w:hAnsi="Segoe UI" w:cs="Segoe UI"/>
          <w:sz w:val="22"/>
        </w:rPr>
        <w:t> </w:t>
      </w:r>
      <w:r w:rsidR="004C5187" w:rsidRPr="00F15DCD">
        <w:rPr>
          <w:rFonts w:ascii="Segoe UI" w:hAnsi="Segoe UI" w:cs="Segoe UI"/>
          <w:sz w:val="22"/>
        </w:rPr>
        <w:t>odst</w:t>
      </w:r>
      <w:r w:rsidR="00A02CED" w:rsidRPr="00F15DCD">
        <w:rPr>
          <w:rFonts w:ascii="Segoe UI" w:hAnsi="Segoe UI" w:cs="Segoe UI"/>
          <w:sz w:val="22"/>
        </w:rPr>
        <w:t xml:space="preserve">. </w:t>
      </w:r>
      <w:r w:rsidR="007C43C2" w:rsidRPr="00F15DCD">
        <w:rPr>
          <w:rFonts w:ascii="Segoe UI" w:hAnsi="Segoe UI" w:cs="Segoe UI"/>
          <w:sz w:val="22"/>
        </w:rPr>
        <w:fldChar w:fldCharType="begin"/>
      </w:r>
      <w:r w:rsidR="007C43C2" w:rsidRPr="00F15DCD">
        <w:rPr>
          <w:rFonts w:ascii="Segoe UI" w:hAnsi="Segoe UI" w:cs="Segoe UI"/>
          <w:sz w:val="22"/>
        </w:rPr>
        <w:instrText xml:space="preserve"> REF _Ref192242241 \r \h </w:instrText>
      </w:r>
      <w:r w:rsidR="00F15DCD">
        <w:rPr>
          <w:rFonts w:ascii="Segoe UI" w:hAnsi="Segoe UI" w:cs="Segoe UI"/>
          <w:sz w:val="22"/>
        </w:rPr>
        <w:instrText xml:space="preserve"> \* MERGEFORMAT </w:instrText>
      </w:r>
      <w:r w:rsidR="007C43C2" w:rsidRPr="00F15DCD">
        <w:rPr>
          <w:rFonts w:ascii="Segoe UI" w:hAnsi="Segoe UI" w:cs="Segoe UI"/>
          <w:sz w:val="22"/>
        </w:rPr>
      </w:r>
      <w:r w:rsidR="007C43C2" w:rsidRPr="00F15DCD">
        <w:rPr>
          <w:rFonts w:ascii="Segoe UI" w:hAnsi="Segoe UI" w:cs="Segoe UI"/>
          <w:sz w:val="22"/>
        </w:rPr>
        <w:fldChar w:fldCharType="separate"/>
      </w:r>
      <w:r w:rsidR="00C4674D">
        <w:rPr>
          <w:rFonts w:ascii="Segoe UI" w:hAnsi="Segoe UI" w:cs="Segoe UI"/>
          <w:sz w:val="22"/>
        </w:rPr>
        <w:t>16.20</w:t>
      </w:r>
      <w:r w:rsidR="007C43C2" w:rsidRPr="00F15DCD">
        <w:rPr>
          <w:rFonts w:ascii="Segoe UI" w:hAnsi="Segoe UI" w:cs="Segoe UI"/>
          <w:sz w:val="22"/>
        </w:rPr>
        <w:fldChar w:fldCharType="end"/>
      </w:r>
      <w:r w:rsidR="00A02CED" w:rsidRPr="00F15DCD">
        <w:rPr>
          <w:rFonts w:ascii="Segoe UI" w:hAnsi="Segoe UI" w:cs="Segoe UI"/>
          <w:sz w:val="22"/>
        </w:rPr>
        <w:t xml:space="preserve"> po celou dobu trvání Zkušebního provozu.</w:t>
      </w:r>
      <w:bookmarkEnd w:id="364"/>
    </w:p>
    <w:p w14:paraId="2525C93D" w14:textId="286BDADA"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Zkušební provoz provádí Objednatel svými pracovníky či osobami k</w:t>
      </w:r>
      <w:r w:rsidR="00ED1567" w:rsidRPr="00F15DCD">
        <w:rPr>
          <w:rFonts w:ascii="Segoe UI" w:hAnsi="Segoe UI" w:cs="Segoe UI"/>
          <w:sz w:val="22"/>
        </w:rPr>
        <w:t> </w:t>
      </w:r>
      <w:r w:rsidRPr="00F15DCD">
        <w:rPr>
          <w:rFonts w:ascii="Segoe UI" w:hAnsi="Segoe UI" w:cs="Segoe UI"/>
          <w:sz w:val="22"/>
        </w:rPr>
        <w:t xml:space="preserve">tomu určenými </w:t>
      </w:r>
      <w:r w:rsidR="00E566EA" w:rsidRPr="00F15DCD">
        <w:rPr>
          <w:rFonts w:ascii="Segoe UI" w:hAnsi="Segoe UI" w:cs="Segoe UI"/>
          <w:sz w:val="22"/>
        </w:rPr>
        <w:t xml:space="preserve">pod dozorem Zhotovitele. </w:t>
      </w:r>
      <w:r w:rsidRPr="00F15DCD">
        <w:rPr>
          <w:rFonts w:ascii="Segoe UI" w:hAnsi="Segoe UI" w:cs="Segoe UI"/>
          <w:sz w:val="22"/>
        </w:rPr>
        <w:t>Zhotovitel se zavazuje k</w:t>
      </w:r>
      <w:r w:rsidR="00ED1567" w:rsidRPr="00F15DCD">
        <w:rPr>
          <w:rFonts w:ascii="Segoe UI" w:hAnsi="Segoe UI" w:cs="Segoe UI"/>
          <w:sz w:val="22"/>
        </w:rPr>
        <w:t> </w:t>
      </w:r>
      <w:r w:rsidRPr="00F15DCD">
        <w:rPr>
          <w:rFonts w:ascii="Segoe UI" w:hAnsi="Segoe UI" w:cs="Segoe UI"/>
          <w:sz w:val="22"/>
        </w:rPr>
        <w:t>provádění Zkušebního provozu poskytnout Objednateli veškerou součinnost a umožnit jeho provádění</w:t>
      </w:r>
      <w:r w:rsidR="00F6615A" w:rsidRPr="00F15DCD">
        <w:rPr>
          <w:rFonts w:ascii="Segoe UI" w:hAnsi="Segoe UI" w:cs="Segoe UI"/>
          <w:sz w:val="22"/>
        </w:rPr>
        <w:t xml:space="preserve"> </w:t>
      </w:r>
      <w:r w:rsidR="000D55D6" w:rsidRPr="00F15DCD">
        <w:rPr>
          <w:rFonts w:ascii="Segoe UI" w:hAnsi="Segoe UI" w:cs="Segoe UI"/>
          <w:sz w:val="22"/>
        </w:rPr>
        <w:t>ú</w:t>
      </w:r>
      <w:r w:rsidRPr="00F15DCD">
        <w:rPr>
          <w:rFonts w:ascii="Segoe UI" w:hAnsi="Segoe UI" w:cs="Segoe UI"/>
          <w:sz w:val="22"/>
        </w:rPr>
        <w:t>čelem Zkušebního provozu je ověření, že Dílo je možné provozovat v</w:t>
      </w:r>
      <w:r w:rsidR="00ED1567" w:rsidRPr="00F15DCD">
        <w:rPr>
          <w:rFonts w:ascii="Segoe UI" w:hAnsi="Segoe UI" w:cs="Segoe UI"/>
          <w:sz w:val="22"/>
        </w:rPr>
        <w:t> </w:t>
      </w:r>
      <w:r w:rsidRPr="00F15DCD">
        <w:rPr>
          <w:rFonts w:ascii="Segoe UI" w:hAnsi="Segoe UI" w:cs="Segoe UI"/>
          <w:sz w:val="22"/>
        </w:rPr>
        <w:t>souladu se Smlouvou a splňuje požadavky, které Smlouva včetně jejích příloh stanoví.</w:t>
      </w:r>
      <w:r w:rsidR="00104859" w:rsidRPr="00F15DCD">
        <w:rPr>
          <w:rFonts w:ascii="Segoe UI" w:hAnsi="Segoe UI" w:cs="Segoe UI"/>
          <w:sz w:val="22"/>
        </w:rPr>
        <w:t xml:space="preserve"> Objednatel je za účelem takového prověření oprávněn vykonat zkoušky ve smyslu odst. 16.25. </w:t>
      </w:r>
      <w:r w:rsidRPr="00F15DCD">
        <w:rPr>
          <w:rFonts w:ascii="Segoe UI" w:hAnsi="Segoe UI" w:cs="Segoe UI"/>
          <w:sz w:val="22"/>
        </w:rPr>
        <w:t xml:space="preserve">  </w:t>
      </w:r>
    </w:p>
    <w:bookmarkEnd w:id="361"/>
    <w:p w14:paraId="5DA53F17" w14:textId="311860F7" w:rsidR="003B6F1C" w:rsidRPr="00F15DCD" w:rsidRDefault="002D4A3A"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odpovídá za správnost pokynů a instrukcí, které v</w:t>
      </w:r>
      <w:r w:rsidR="00ED1567" w:rsidRPr="00F15DCD">
        <w:rPr>
          <w:rFonts w:ascii="Segoe UI" w:hAnsi="Segoe UI" w:cs="Segoe UI"/>
          <w:sz w:val="22"/>
        </w:rPr>
        <w:t> </w:t>
      </w:r>
      <w:r w:rsidRPr="00F15DCD">
        <w:rPr>
          <w:rFonts w:ascii="Segoe UI" w:hAnsi="Segoe UI" w:cs="Segoe UI"/>
          <w:sz w:val="22"/>
        </w:rPr>
        <w:t>průběhu Zkušebního provozu poskytne Objednateli a Osobám na straně Objednatele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provozem Linky. Zhotovitel neodpovídá za škodu, která vznikne nedodržením takových pokynů.</w:t>
      </w:r>
      <w:r w:rsidR="00F26D78" w:rsidRPr="00F15DCD">
        <w:rPr>
          <w:rFonts w:ascii="Segoe UI" w:hAnsi="Segoe UI" w:cs="Segoe UI"/>
          <w:sz w:val="22"/>
        </w:rPr>
        <w:t xml:space="preserve"> </w:t>
      </w:r>
      <w:r w:rsidR="003B6F1C" w:rsidRPr="00F15DCD">
        <w:rPr>
          <w:rFonts w:ascii="Segoe UI" w:hAnsi="Segoe UI" w:cs="Segoe UI"/>
          <w:sz w:val="22"/>
        </w:rPr>
        <w:t xml:space="preserve">Zkušební provoz bude </w:t>
      </w:r>
      <w:r w:rsidR="00A02CED" w:rsidRPr="00F15DCD">
        <w:rPr>
          <w:rFonts w:ascii="Segoe UI" w:hAnsi="Segoe UI" w:cs="Segoe UI"/>
          <w:sz w:val="22"/>
        </w:rPr>
        <w:t>po splnění podmínek sjednaných v</w:t>
      </w:r>
      <w:r w:rsidR="00ED1567" w:rsidRPr="00F15DCD">
        <w:rPr>
          <w:rFonts w:ascii="Segoe UI" w:hAnsi="Segoe UI" w:cs="Segoe UI"/>
          <w:sz w:val="22"/>
        </w:rPr>
        <w:t> </w:t>
      </w:r>
      <w:r w:rsidR="0029147C" w:rsidRPr="00F15DCD">
        <w:rPr>
          <w:rFonts w:ascii="Segoe UI" w:hAnsi="Segoe UI" w:cs="Segoe UI"/>
          <w:sz w:val="22"/>
        </w:rPr>
        <w:t>odst.</w:t>
      </w:r>
      <w:r w:rsidR="00A02CED" w:rsidRPr="00F15DCD">
        <w:rPr>
          <w:rFonts w:ascii="Segoe UI" w:hAnsi="Segoe UI" w:cs="Segoe UI"/>
          <w:sz w:val="22"/>
        </w:rPr>
        <w:t xml:space="preserve"> </w:t>
      </w:r>
      <w:r w:rsidR="00B76693" w:rsidRPr="00F15DCD">
        <w:rPr>
          <w:rFonts w:ascii="Segoe UI" w:hAnsi="Segoe UI" w:cs="Segoe UI"/>
          <w:sz w:val="22"/>
        </w:rPr>
        <w:fldChar w:fldCharType="begin"/>
      </w:r>
      <w:r w:rsidR="00B76693" w:rsidRPr="00F15DCD">
        <w:rPr>
          <w:rFonts w:ascii="Segoe UI" w:hAnsi="Segoe UI" w:cs="Segoe UI"/>
          <w:sz w:val="22"/>
        </w:rPr>
        <w:instrText xml:space="preserve"> REF _Ref192242241 \r \h </w:instrText>
      </w:r>
      <w:r w:rsidR="00F15DCD">
        <w:rPr>
          <w:rFonts w:ascii="Segoe UI" w:hAnsi="Segoe UI" w:cs="Segoe UI"/>
          <w:sz w:val="22"/>
        </w:rPr>
        <w:instrText xml:space="preserve"> \* MERGEFORMAT </w:instrText>
      </w:r>
      <w:r w:rsidR="00B76693" w:rsidRPr="00F15DCD">
        <w:rPr>
          <w:rFonts w:ascii="Segoe UI" w:hAnsi="Segoe UI" w:cs="Segoe UI"/>
          <w:sz w:val="22"/>
        </w:rPr>
      </w:r>
      <w:r w:rsidR="00B76693" w:rsidRPr="00F15DCD">
        <w:rPr>
          <w:rFonts w:ascii="Segoe UI" w:hAnsi="Segoe UI" w:cs="Segoe UI"/>
          <w:sz w:val="22"/>
        </w:rPr>
        <w:fldChar w:fldCharType="separate"/>
      </w:r>
      <w:r w:rsidR="00C4674D">
        <w:rPr>
          <w:rFonts w:ascii="Segoe UI" w:hAnsi="Segoe UI" w:cs="Segoe UI"/>
          <w:sz w:val="22"/>
        </w:rPr>
        <w:t>16.20</w:t>
      </w:r>
      <w:r w:rsidR="00B76693" w:rsidRPr="00F15DCD">
        <w:rPr>
          <w:rFonts w:ascii="Segoe UI" w:hAnsi="Segoe UI" w:cs="Segoe UI"/>
          <w:sz w:val="22"/>
        </w:rPr>
        <w:fldChar w:fldCharType="end"/>
      </w:r>
      <w:r w:rsidR="00A02CED" w:rsidRPr="00F15DCD">
        <w:rPr>
          <w:rFonts w:ascii="Segoe UI" w:hAnsi="Segoe UI" w:cs="Segoe UI"/>
          <w:sz w:val="22"/>
        </w:rPr>
        <w:t xml:space="preserve"> </w:t>
      </w:r>
      <w:r w:rsidR="003B6F1C" w:rsidRPr="00F15DCD">
        <w:rPr>
          <w:rFonts w:ascii="Segoe UI" w:hAnsi="Segoe UI" w:cs="Segoe UI"/>
          <w:sz w:val="22"/>
        </w:rPr>
        <w:t>zahájen podpisem protokolu o zahájení Zkušebního provozu</w:t>
      </w:r>
      <w:r w:rsidR="00A65E4C" w:rsidRPr="00F15DCD">
        <w:rPr>
          <w:rFonts w:ascii="Segoe UI" w:hAnsi="Segoe UI" w:cs="Segoe UI"/>
          <w:sz w:val="22"/>
        </w:rPr>
        <w:t xml:space="preserve">. </w:t>
      </w:r>
      <w:r w:rsidR="00027EE0" w:rsidRPr="00F15DCD">
        <w:rPr>
          <w:rFonts w:ascii="Segoe UI" w:hAnsi="Segoe UI" w:cs="Segoe UI"/>
          <w:sz w:val="22"/>
        </w:rPr>
        <w:t>Zhotovitel zpracuje protokol v</w:t>
      </w:r>
      <w:r w:rsidR="00ED1567" w:rsidRPr="00F15DCD">
        <w:rPr>
          <w:rFonts w:ascii="Segoe UI" w:hAnsi="Segoe UI" w:cs="Segoe UI"/>
          <w:sz w:val="22"/>
        </w:rPr>
        <w:t> </w:t>
      </w:r>
      <w:r w:rsidR="00027EE0" w:rsidRPr="00F15DCD">
        <w:rPr>
          <w:rFonts w:ascii="Segoe UI" w:hAnsi="Segoe UI" w:cs="Segoe UI"/>
          <w:sz w:val="22"/>
        </w:rPr>
        <w:t>souladu s</w:t>
      </w:r>
      <w:r w:rsidR="00ED1567" w:rsidRPr="00F15DCD">
        <w:rPr>
          <w:rFonts w:ascii="Segoe UI" w:hAnsi="Segoe UI" w:cs="Segoe UI"/>
          <w:sz w:val="22"/>
        </w:rPr>
        <w:t> </w:t>
      </w:r>
      <w:r w:rsidR="00027EE0" w:rsidRPr="00F15DCD">
        <w:rPr>
          <w:rFonts w:ascii="Segoe UI" w:hAnsi="Segoe UI" w:cs="Segoe UI"/>
          <w:sz w:val="22"/>
        </w:rPr>
        <w:t>Požadavky Objednatele a</w:t>
      </w:r>
      <w:r w:rsidR="00B76693" w:rsidRPr="00F15DCD">
        <w:rPr>
          <w:rFonts w:ascii="Segoe UI" w:hAnsi="Segoe UI" w:cs="Segoe UI"/>
          <w:sz w:val="22"/>
        </w:rPr>
        <w:t> </w:t>
      </w:r>
      <w:r w:rsidR="00027EE0" w:rsidRPr="00F15DCD">
        <w:rPr>
          <w:rFonts w:ascii="Segoe UI" w:hAnsi="Segoe UI" w:cs="Segoe UI"/>
          <w:sz w:val="22"/>
        </w:rPr>
        <w:t xml:space="preserve">Objednateli jej zašle nejpozději 14 dnů přede dnem plánovaného zahájení Zkušebního provozu. Nejpozději do 7 dnů ode dne doručení tohoto protokolu Objednatel sdělí Zhotoviteli, zda protokol schvaluje či nikoli, včetně důvodů neschválení. </w:t>
      </w:r>
      <w:r w:rsidR="00027EE0" w:rsidRPr="00F15DCD">
        <w:rPr>
          <w:rFonts w:ascii="Segoe UI" w:hAnsi="Segoe UI" w:cs="Segoe UI"/>
          <w:sz w:val="22"/>
          <w:szCs w:val="22"/>
        </w:rPr>
        <w:t>Zhotovitel je v</w:t>
      </w:r>
      <w:r w:rsidR="00ED1567" w:rsidRPr="00F15DCD">
        <w:rPr>
          <w:rFonts w:ascii="Segoe UI" w:hAnsi="Segoe UI" w:cs="Segoe UI"/>
          <w:sz w:val="22"/>
          <w:szCs w:val="22"/>
        </w:rPr>
        <w:t> </w:t>
      </w:r>
      <w:r w:rsidR="00027EE0" w:rsidRPr="00F15DCD">
        <w:rPr>
          <w:rFonts w:ascii="Segoe UI" w:hAnsi="Segoe UI" w:cs="Segoe UI"/>
          <w:sz w:val="22"/>
          <w:szCs w:val="22"/>
        </w:rPr>
        <w:t>případě nechválení protokolu povinen jej upravit dle připomínek Objednatele dle předchozí věty či provést jiné činnosti, které jsou nezbytné k</w:t>
      </w:r>
      <w:r w:rsidR="00ED1567" w:rsidRPr="00F15DCD">
        <w:rPr>
          <w:rFonts w:ascii="Segoe UI" w:hAnsi="Segoe UI" w:cs="Segoe UI"/>
          <w:sz w:val="22"/>
          <w:szCs w:val="22"/>
        </w:rPr>
        <w:t> </w:t>
      </w:r>
      <w:r w:rsidR="00027EE0"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027EE0" w:rsidRPr="00F15DCD">
        <w:rPr>
          <w:rFonts w:ascii="Segoe UI" w:hAnsi="Segoe UI" w:cs="Segoe UI"/>
          <w:sz w:val="22"/>
          <w:szCs w:val="22"/>
        </w:rPr>
        <w:t xml:space="preserve"> doby, </w:t>
      </w:r>
      <w:r w:rsidR="009D1703" w:rsidRPr="00F15DCD">
        <w:rPr>
          <w:rFonts w:ascii="Segoe UI" w:hAnsi="Segoe UI" w:cs="Segoe UI"/>
          <w:sz w:val="22"/>
          <w:szCs w:val="22"/>
        </w:rPr>
        <w:t>než</w:t>
      </w:r>
      <w:r w:rsidR="00027EE0" w:rsidRPr="00F15DCD">
        <w:rPr>
          <w:rFonts w:ascii="Segoe UI" w:hAnsi="Segoe UI" w:cs="Segoe UI"/>
          <w:sz w:val="22"/>
          <w:szCs w:val="22"/>
        </w:rPr>
        <w:t xml:space="preserve"> Objednatel protokol schválí. Protokol Objednatel schválí svým podpisem. Neschválení protokolu není důvodem pro prodloužení doby pro provedení Díla. </w:t>
      </w:r>
      <w:bookmarkEnd w:id="362"/>
      <w:r w:rsidR="00844F82" w:rsidRPr="00F15DCD">
        <w:rPr>
          <w:rFonts w:ascii="Segoe UI" w:hAnsi="Segoe UI" w:cs="Segoe UI"/>
          <w:sz w:val="22"/>
          <w:szCs w:val="22"/>
        </w:rPr>
        <w:t>Objednatel nebude bránit schválení bezdůvodně a</w:t>
      </w:r>
      <w:r w:rsidR="00B76693" w:rsidRPr="00F15DCD">
        <w:rPr>
          <w:rFonts w:ascii="Segoe UI" w:hAnsi="Segoe UI" w:cs="Segoe UI"/>
          <w:sz w:val="22"/>
          <w:szCs w:val="22"/>
        </w:rPr>
        <w:t> </w:t>
      </w:r>
      <w:r w:rsidR="00844F82" w:rsidRPr="00F15DCD">
        <w:rPr>
          <w:rFonts w:ascii="Segoe UI" w:hAnsi="Segoe UI" w:cs="Segoe UI"/>
          <w:sz w:val="22"/>
          <w:szCs w:val="22"/>
        </w:rPr>
        <w:t>každé odmítnutí bude vždy odůvodněno, ve smyslu předchozích vět.</w:t>
      </w:r>
    </w:p>
    <w:p w14:paraId="02B9222B" w14:textId="541D82F8"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Vstupy potřebné pro provoz Díla od zahájení Zkušebního provozu, zejména Zdroje pro vlastní provoz Díla, </w:t>
      </w:r>
      <w:r w:rsidR="009D1703" w:rsidRPr="00F15DCD">
        <w:rPr>
          <w:rFonts w:ascii="Segoe UI" w:hAnsi="Segoe UI" w:cs="Segoe UI"/>
          <w:sz w:val="22"/>
        </w:rPr>
        <w:t xml:space="preserve">specifikuje a </w:t>
      </w:r>
      <w:r w:rsidR="00EF03CE" w:rsidRPr="00F15DCD">
        <w:rPr>
          <w:rFonts w:ascii="Segoe UI" w:hAnsi="Segoe UI" w:cs="Segoe UI"/>
          <w:sz w:val="22"/>
        </w:rPr>
        <w:t>objedná Zhotovitel a uhradí</w:t>
      </w:r>
      <w:r w:rsidRPr="00F15DCD">
        <w:rPr>
          <w:rFonts w:ascii="Segoe UI" w:hAnsi="Segoe UI" w:cs="Segoe UI"/>
          <w:sz w:val="22"/>
        </w:rPr>
        <w:t xml:space="preserve"> Objednatel na své náklady. Objednatel současně zajistí na vlastní náklady odvoz veškerých výstupních</w:t>
      </w:r>
      <w:r w:rsidR="00DA7421" w:rsidRPr="00F15DCD">
        <w:rPr>
          <w:rFonts w:ascii="Segoe UI" w:hAnsi="Segoe UI" w:cs="Segoe UI"/>
          <w:sz w:val="22"/>
        </w:rPr>
        <w:t xml:space="preserve"> </w:t>
      </w:r>
      <w:r w:rsidR="0059199B" w:rsidRPr="00F15DCD">
        <w:rPr>
          <w:rFonts w:ascii="Segoe UI" w:hAnsi="Segoe UI" w:cs="Segoe UI"/>
          <w:sz w:val="22"/>
        </w:rPr>
        <w:t>odpadních</w:t>
      </w:r>
      <w:r w:rsidRPr="00F15DCD">
        <w:rPr>
          <w:rFonts w:ascii="Segoe UI" w:hAnsi="Segoe UI" w:cs="Segoe UI"/>
          <w:sz w:val="22"/>
        </w:rPr>
        <w:t xml:space="preserve"> surovin (zejména škvár</w:t>
      </w:r>
      <w:r w:rsidR="00B76693" w:rsidRPr="00F15DCD">
        <w:rPr>
          <w:rFonts w:ascii="Segoe UI" w:hAnsi="Segoe UI" w:cs="Segoe UI"/>
          <w:sz w:val="22"/>
        </w:rPr>
        <w:t>y</w:t>
      </w:r>
      <w:r w:rsidR="00B24839" w:rsidRPr="00F15DCD">
        <w:rPr>
          <w:rFonts w:ascii="Segoe UI" w:hAnsi="Segoe UI" w:cs="Segoe UI"/>
          <w:sz w:val="22"/>
        </w:rPr>
        <w:t xml:space="preserve"> a</w:t>
      </w:r>
      <w:r w:rsidRPr="00F15DCD">
        <w:rPr>
          <w:rFonts w:ascii="Segoe UI" w:hAnsi="Segoe UI" w:cs="Segoe UI"/>
          <w:sz w:val="22"/>
        </w:rPr>
        <w:t xml:space="preserve"> tzv. end-produkt</w:t>
      </w:r>
      <w:r w:rsidR="00B76693" w:rsidRPr="00F15DCD">
        <w:rPr>
          <w:rFonts w:ascii="Segoe UI" w:hAnsi="Segoe UI" w:cs="Segoe UI"/>
          <w:sz w:val="22"/>
        </w:rPr>
        <w:t>u</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 xml:space="preserve">době Zkušebního provozu. </w:t>
      </w:r>
    </w:p>
    <w:p w14:paraId="79586DD6" w14:textId="38A8ABDF" w:rsidR="00A65E4C" w:rsidRPr="00F15DCD" w:rsidRDefault="00A65E4C" w:rsidP="002C047A">
      <w:pPr>
        <w:pStyle w:val="RLTextlnkuslovan"/>
        <w:numPr>
          <w:ilvl w:val="1"/>
          <w:numId w:val="76"/>
        </w:numPr>
        <w:spacing w:line="240" w:lineRule="auto"/>
        <w:ind w:left="1418" w:hanging="709"/>
        <w:rPr>
          <w:rFonts w:ascii="Segoe UI" w:hAnsi="Segoe UI" w:cs="Segoe UI"/>
          <w:sz w:val="22"/>
        </w:rPr>
      </w:pPr>
      <w:bookmarkStart w:id="365" w:name="_Hlk192624714"/>
      <w:r w:rsidRPr="00F15DCD">
        <w:rPr>
          <w:rFonts w:ascii="Segoe UI" w:hAnsi="Segoe UI" w:cs="Segoe UI"/>
          <w:sz w:val="22"/>
        </w:rPr>
        <w:t>Jestliže v</w:t>
      </w:r>
      <w:r w:rsidR="00ED1567" w:rsidRPr="00F15DCD">
        <w:rPr>
          <w:rFonts w:ascii="Segoe UI" w:hAnsi="Segoe UI" w:cs="Segoe UI"/>
          <w:sz w:val="22"/>
        </w:rPr>
        <w:t> </w:t>
      </w:r>
      <w:r w:rsidRPr="00F15DCD">
        <w:rPr>
          <w:rFonts w:ascii="Segoe UI" w:hAnsi="Segoe UI" w:cs="Segoe UI"/>
          <w:sz w:val="22"/>
        </w:rPr>
        <w:t>průběhu Zkušebního provozu nebude Linka splňovat požadavky stanovené pro Zkušební provoz v</w:t>
      </w:r>
      <w:r w:rsidR="00ED1567" w:rsidRPr="00F15DCD">
        <w:rPr>
          <w:rFonts w:ascii="Segoe UI" w:hAnsi="Segoe UI" w:cs="Segoe UI"/>
          <w:sz w:val="22"/>
        </w:rPr>
        <w:t> </w:t>
      </w:r>
      <w:r w:rsidRPr="00F15DCD">
        <w:rPr>
          <w:rFonts w:ascii="Segoe UI" w:hAnsi="Segoe UI" w:cs="Segoe UI"/>
          <w:sz w:val="22"/>
        </w:rPr>
        <w:t>Objednatelem odsouhlaseném Plánu zkoušek a další požadavky stanovené</w:t>
      </w:r>
      <w:r w:rsidR="00ED1567" w:rsidRPr="00F15DCD">
        <w:rPr>
          <w:rFonts w:ascii="Segoe UI" w:hAnsi="Segoe UI" w:cs="Segoe UI"/>
          <w:sz w:val="22"/>
        </w:rPr>
        <w:t> </w:t>
      </w:r>
      <w:r w:rsidR="00364123" w:rsidRPr="00F15DCD">
        <w:rPr>
          <w:rFonts w:ascii="Segoe UI" w:hAnsi="Segoe UI" w:cs="Segoe UI"/>
          <w:sz w:val="22"/>
        </w:rPr>
        <w:t>ve Smlouvě</w:t>
      </w:r>
      <w:r w:rsidRPr="00F15DCD">
        <w:rPr>
          <w:rFonts w:ascii="Segoe UI" w:hAnsi="Segoe UI" w:cs="Segoe UI"/>
          <w:sz w:val="22"/>
        </w:rPr>
        <w:t>,</w:t>
      </w:r>
      <w:r w:rsidR="001C6F0C" w:rsidRPr="00F15DCD">
        <w:rPr>
          <w:rFonts w:ascii="Segoe UI" w:hAnsi="Segoe UI" w:cs="Segoe UI"/>
          <w:sz w:val="22"/>
        </w:rPr>
        <w:t xml:space="preserve"> zejména v</w:t>
      </w:r>
      <w:r w:rsidR="00ED1567" w:rsidRPr="00F15DCD">
        <w:rPr>
          <w:rFonts w:ascii="Segoe UI" w:hAnsi="Segoe UI" w:cs="Segoe UI"/>
          <w:sz w:val="22"/>
        </w:rPr>
        <w:t> </w:t>
      </w:r>
      <w:r w:rsidR="001C6F0C" w:rsidRPr="00F15DCD">
        <w:rPr>
          <w:rFonts w:ascii="Segoe UI" w:hAnsi="Segoe UI" w:cs="Segoe UI"/>
          <w:sz w:val="22"/>
        </w:rPr>
        <w:t>Požadavcích Objednatele,</w:t>
      </w:r>
      <w:r w:rsidRPr="00F15DCD">
        <w:rPr>
          <w:rFonts w:ascii="Segoe UI" w:hAnsi="Segoe UI" w:cs="Segoe UI"/>
          <w:sz w:val="22"/>
        </w:rPr>
        <w:t xml:space="preserve"> je </w:t>
      </w:r>
      <w:r w:rsidR="00450844" w:rsidRPr="00F15DCD">
        <w:rPr>
          <w:rFonts w:ascii="Segoe UI" w:hAnsi="Segoe UI" w:cs="Segoe UI"/>
          <w:sz w:val="22"/>
        </w:rPr>
        <w:t xml:space="preserve">Objednatel oprávněn provést zkoušky k prověření plnění těchto požadavků. </w:t>
      </w:r>
      <w:bookmarkEnd w:id="365"/>
      <w:r w:rsidR="00450844" w:rsidRPr="00F15DCD">
        <w:rPr>
          <w:rFonts w:ascii="Segoe UI" w:hAnsi="Segoe UI" w:cs="Segoe UI"/>
          <w:sz w:val="22"/>
        </w:rPr>
        <w:t xml:space="preserve">V případě, že tyto zkoušky potvrdí, že Linka nesplňuje stanovené požadavky, budou tyto zkoušky provedeny na náklady Zhotovitele. </w:t>
      </w:r>
      <w:r w:rsidRPr="00F15DCD">
        <w:rPr>
          <w:rFonts w:ascii="Segoe UI" w:hAnsi="Segoe UI" w:cs="Segoe UI"/>
          <w:sz w:val="22"/>
        </w:rPr>
        <w:t>Zhotovitel</w:t>
      </w:r>
      <w:r w:rsidR="00450844" w:rsidRPr="00F15DCD">
        <w:rPr>
          <w:rFonts w:ascii="Segoe UI" w:hAnsi="Segoe UI" w:cs="Segoe UI"/>
          <w:sz w:val="22"/>
        </w:rPr>
        <w:t xml:space="preserve"> je</w:t>
      </w:r>
      <w:r w:rsidRPr="00F15DCD">
        <w:rPr>
          <w:rFonts w:ascii="Segoe UI" w:hAnsi="Segoe UI" w:cs="Segoe UI"/>
          <w:sz w:val="22"/>
        </w:rPr>
        <w:t xml:space="preserve"> povinen provést na své náklady změny či úpravy Díla, které jsou nezbytné k</w:t>
      </w:r>
      <w:r w:rsidR="00ED1567" w:rsidRPr="00F15DCD">
        <w:rPr>
          <w:rFonts w:ascii="Segoe UI" w:hAnsi="Segoe UI" w:cs="Segoe UI"/>
          <w:sz w:val="22"/>
        </w:rPr>
        <w:t> </w:t>
      </w:r>
      <w:r w:rsidRPr="00F15DCD">
        <w:rPr>
          <w:rFonts w:ascii="Segoe UI" w:hAnsi="Segoe UI" w:cs="Segoe UI"/>
          <w:sz w:val="22"/>
        </w:rPr>
        <w:t xml:space="preserve">tomu, aby </w:t>
      </w:r>
      <w:r w:rsidR="002F285C" w:rsidRPr="00F15DCD">
        <w:rPr>
          <w:rFonts w:ascii="Segoe UI" w:hAnsi="Segoe UI" w:cs="Segoe UI"/>
          <w:sz w:val="22"/>
        </w:rPr>
        <w:t xml:space="preserve">Linka </w:t>
      </w:r>
      <w:r w:rsidR="00B908A8" w:rsidRPr="00F15DCD">
        <w:rPr>
          <w:rFonts w:ascii="Segoe UI" w:hAnsi="Segoe UI" w:cs="Segoe UI"/>
          <w:sz w:val="22"/>
        </w:rPr>
        <w:t xml:space="preserve">splnila </w:t>
      </w:r>
      <w:r w:rsidRPr="00F15DCD">
        <w:rPr>
          <w:rFonts w:ascii="Segoe UI" w:hAnsi="Segoe UI" w:cs="Segoe UI"/>
          <w:sz w:val="22"/>
        </w:rPr>
        <w:t>s</w:t>
      </w:r>
      <w:r w:rsidR="002F285C" w:rsidRPr="00F15DCD">
        <w:rPr>
          <w:rFonts w:ascii="Segoe UI" w:hAnsi="Segoe UI" w:cs="Segoe UI"/>
          <w:sz w:val="22"/>
        </w:rPr>
        <w:t>tanovené požadavky. Zhotovitel provede změn</w:t>
      </w:r>
      <w:r w:rsidR="00FE0161" w:rsidRPr="00F15DCD">
        <w:rPr>
          <w:rFonts w:ascii="Segoe UI" w:hAnsi="Segoe UI" w:cs="Segoe UI"/>
          <w:sz w:val="22"/>
        </w:rPr>
        <w:t>y</w:t>
      </w:r>
      <w:r w:rsidR="002F285C" w:rsidRPr="00F15DCD">
        <w:rPr>
          <w:rFonts w:ascii="Segoe UI" w:hAnsi="Segoe UI" w:cs="Segoe UI"/>
          <w:sz w:val="22"/>
        </w:rPr>
        <w:t xml:space="preserve"> či úprav</w:t>
      </w:r>
      <w:r w:rsidR="00FE0161" w:rsidRPr="00F15DCD">
        <w:rPr>
          <w:rFonts w:ascii="Segoe UI" w:hAnsi="Segoe UI" w:cs="Segoe UI"/>
          <w:sz w:val="22"/>
        </w:rPr>
        <w:t>y</w:t>
      </w:r>
      <w:r w:rsidR="002F285C" w:rsidRPr="00F15DCD">
        <w:rPr>
          <w:rFonts w:ascii="Segoe UI" w:hAnsi="Segoe UI" w:cs="Segoe UI"/>
          <w:sz w:val="22"/>
        </w:rPr>
        <w:t xml:space="preserve"> bez zbytečného odkladu</w:t>
      </w:r>
      <w:r w:rsidR="00FE0161" w:rsidRPr="00F15DCD">
        <w:rPr>
          <w:rFonts w:ascii="Segoe UI" w:hAnsi="Segoe UI" w:cs="Segoe UI"/>
          <w:sz w:val="22"/>
        </w:rPr>
        <w:t xml:space="preserve"> po jejich</w:t>
      </w:r>
      <w:r w:rsidR="002F285C" w:rsidRPr="00F15DCD">
        <w:rPr>
          <w:rFonts w:ascii="Segoe UI" w:hAnsi="Segoe UI" w:cs="Segoe UI"/>
          <w:sz w:val="22"/>
        </w:rPr>
        <w:t xml:space="preserve"> oznámení Objednatel</w:t>
      </w:r>
      <w:r w:rsidR="00FE0161" w:rsidRPr="00F15DCD">
        <w:rPr>
          <w:rFonts w:ascii="Segoe UI" w:hAnsi="Segoe UI" w:cs="Segoe UI"/>
          <w:sz w:val="22"/>
        </w:rPr>
        <w:t>i</w:t>
      </w:r>
      <w:r w:rsidR="002F285C" w:rsidRPr="00F15DCD">
        <w:rPr>
          <w:rFonts w:ascii="Segoe UI" w:hAnsi="Segoe UI" w:cs="Segoe UI"/>
          <w:sz w:val="22"/>
        </w:rPr>
        <w:t>. Zhotovitel je povinen na své náklady opakovat Zkušební provoz nebo jeho část</w:t>
      </w:r>
      <w:r w:rsidR="00364123" w:rsidRPr="00F15DCD">
        <w:rPr>
          <w:rFonts w:ascii="Segoe UI" w:hAnsi="Segoe UI" w:cs="Segoe UI"/>
          <w:sz w:val="22"/>
        </w:rPr>
        <w:t xml:space="preserve"> na základě pokynu Objednatele</w:t>
      </w:r>
      <w:r w:rsidR="002F285C" w:rsidRPr="00F15DCD">
        <w:rPr>
          <w:rFonts w:ascii="Segoe UI" w:hAnsi="Segoe UI" w:cs="Segoe UI"/>
          <w:sz w:val="22"/>
        </w:rPr>
        <w:t>.</w:t>
      </w:r>
      <w:r w:rsidR="00FE0161" w:rsidRPr="00F15DCD">
        <w:rPr>
          <w:rFonts w:ascii="Segoe UI" w:hAnsi="Segoe UI" w:cs="Segoe UI"/>
          <w:sz w:val="22"/>
        </w:rPr>
        <w:t xml:space="preserve"> </w:t>
      </w:r>
    </w:p>
    <w:p w14:paraId="3C9D1E05" w14:textId="32A7F504" w:rsidR="003B6F1C" w:rsidRPr="00F15DCD" w:rsidRDefault="003B6F1C" w:rsidP="007F4CFA">
      <w:pPr>
        <w:pStyle w:val="RLTextlnkuslovan"/>
        <w:spacing w:line="240" w:lineRule="auto"/>
        <w:ind w:left="567" w:firstLine="142"/>
        <w:rPr>
          <w:rFonts w:ascii="Segoe UI" w:hAnsi="Segoe UI" w:cs="Segoe UI"/>
          <w:b/>
          <w:bCs/>
          <w:sz w:val="22"/>
        </w:rPr>
      </w:pPr>
      <w:r w:rsidRPr="00F15DCD">
        <w:rPr>
          <w:rFonts w:ascii="Segoe UI" w:hAnsi="Segoe UI" w:cs="Segoe UI"/>
          <w:b/>
          <w:bCs/>
          <w:sz w:val="22"/>
        </w:rPr>
        <w:t xml:space="preserve">Kolaudační </w:t>
      </w:r>
      <w:r w:rsidR="007067FB" w:rsidRPr="00F15DCD">
        <w:rPr>
          <w:rFonts w:ascii="Segoe UI" w:hAnsi="Segoe UI" w:cs="Segoe UI"/>
          <w:b/>
          <w:bCs/>
          <w:sz w:val="22"/>
        </w:rPr>
        <w:t>rozhodnutí</w:t>
      </w:r>
    </w:p>
    <w:p w14:paraId="6D5D4656" w14:textId="5EA9B564"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 xml:space="preserve">Zhotovitel se zavazuje zajistit vydání kolaudačního </w:t>
      </w:r>
      <w:r w:rsidR="007067FB" w:rsidRPr="00F15DCD">
        <w:rPr>
          <w:rFonts w:ascii="Segoe UI" w:hAnsi="Segoe UI" w:cs="Segoe UI"/>
          <w:sz w:val="22"/>
        </w:rPr>
        <w:t>rozhodnutí</w:t>
      </w:r>
      <w:r w:rsidR="00A36D22" w:rsidRPr="00F15DCD">
        <w:rPr>
          <w:rFonts w:ascii="Segoe UI" w:hAnsi="Segoe UI" w:cs="Segoe UI"/>
          <w:sz w:val="22"/>
        </w:rPr>
        <w:t xml:space="preserve"> </w:t>
      </w:r>
      <w:r w:rsidRPr="00F15DCD">
        <w:rPr>
          <w:rFonts w:ascii="Segoe UI" w:hAnsi="Segoe UI" w:cs="Segoe UI"/>
          <w:sz w:val="22"/>
        </w:rPr>
        <w:t>či jiného rozhodnutí</w:t>
      </w:r>
      <w:r w:rsidR="00691C4B" w:rsidRPr="00F15DCD">
        <w:rPr>
          <w:rFonts w:ascii="Segoe UI" w:hAnsi="Segoe UI" w:cs="Segoe UI"/>
          <w:sz w:val="22"/>
        </w:rPr>
        <w:t>,</w:t>
      </w:r>
      <w:r w:rsidRPr="00F15DCD">
        <w:rPr>
          <w:rFonts w:ascii="Segoe UI" w:hAnsi="Segoe UI" w:cs="Segoe UI"/>
          <w:sz w:val="22"/>
        </w:rPr>
        <w:t xml:space="preserve"> jímž bude </w:t>
      </w:r>
      <w:r w:rsidR="001C6F0C" w:rsidRPr="00F15DCD">
        <w:rPr>
          <w:rFonts w:ascii="Segoe UI" w:hAnsi="Segoe UI" w:cs="Segoe UI"/>
          <w:sz w:val="22"/>
        </w:rPr>
        <w:t xml:space="preserve">trvalé </w:t>
      </w:r>
      <w:r w:rsidRPr="00F15DCD">
        <w:rPr>
          <w:rFonts w:ascii="Segoe UI" w:hAnsi="Segoe UI" w:cs="Segoe UI"/>
          <w:sz w:val="22"/>
        </w:rPr>
        <w:t>užívání Linky umožněno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touto Smlouvou a/nebo požadavky Kontrolních orgánů, a to </w:t>
      </w:r>
      <w:r w:rsidR="00887C58" w:rsidRPr="00F15DCD">
        <w:rPr>
          <w:rFonts w:ascii="Segoe UI" w:hAnsi="Segoe UI" w:cs="Segoe UI"/>
          <w:sz w:val="22"/>
        </w:rPr>
        <w:t>s</w:t>
      </w:r>
      <w:r w:rsidR="00ED1567" w:rsidRPr="00F15DCD">
        <w:rPr>
          <w:rFonts w:ascii="Segoe UI" w:hAnsi="Segoe UI" w:cs="Segoe UI"/>
          <w:sz w:val="22"/>
        </w:rPr>
        <w:t> </w:t>
      </w:r>
      <w:r w:rsidR="00B57333" w:rsidRPr="00F15DCD">
        <w:rPr>
          <w:rFonts w:ascii="Segoe UI" w:hAnsi="Segoe UI" w:cs="Segoe UI"/>
          <w:sz w:val="22"/>
        </w:rPr>
        <w:t xml:space="preserve">maximální </w:t>
      </w:r>
      <w:r w:rsidR="00887C58" w:rsidRPr="00F15DCD">
        <w:rPr>
          <w:rFonts w:ascii="Segoe UI" w:hAnsi="Segoe UI" w:cs="Segoe UI"/>
          <w:sz w:val="22"/>
        </w:rPr>
        <w:t>návazností na Zkušební provoz tak, aby nebyl dotčen plynulý provoz Linky</w:t>
      </w:r>
      <w:r w:rsidR="00B76693" w:rsidRPr="00F15DCD">
        <w:rPr>
          <w:rFonts w:ascii="Segoe UI" w:hAnsi="Segoe UI" w:cs="Segoe UI"/>
          <w:sz w:val="22"/>
        </w:rPr>
        <w:t>.</w:t>
      </w:r>
      <w:r w:rsidRPr="00F15DCD">
        <w:rPr>
          <w:rFonts w:ascii="Segoe UI" w:hAnsi="Segoe UI" w:cs="Segoe UI"/>
          <w:sz w:val="22"/>
        </w:rPr>
        <w:t xml:space="preserve">  </w:t>
      </w:r>
    </w:p>
    <w:p w14:paraId="0583CB3D" w14:textId="426C4B54" w:rsidR="00D47154" w:rsidRPr="00F15DCD" w:rsidRDefault="00D47154" w:rsidP="00F404D6">
      <w:pPr>
        <w:pStyle w:val="RLTextlnkuslovan"/>
        <w:keepNext/>
        <w:spacing w:line="240" w:lineRule="auto"/>
        <w:ind w:left="567" w:firstLine="142"/>
        <w:rPr>
          <w:rFonts w:ascii="Segoe UI" w:hAnsi="Segoe UI" w:cs="Segoe UI"/>
          <w:b/>
          <w:bCs/>
          <w:sz w:val="22"/>
        </w:rPr>
      </w:pPr>
      <w:r w:rsidRPr="00F15DCD">
        <w:rPr>
          <w:rFonts w:ascii="Segoe UI" w:hAnsi="Segoe UI" w:cs="Segoe UI"/>
          <w:b/>
          <w:bCs/>
          <w:sz w:val="22"/>
        </w:rPr>
        <w:t>Ukončení zkušebního provozu</w:t>
      </w:r>
    </w:p>
    <w:p w14:paraId="38384BC4" w14:textId="2FA0B4C4" w:rsidR="00F404D6" w:rsidRPr="00F15DCD" w:rsidRDefault="00D47154" w:rsidP="00F404D6">
      <w:pPr>
        <w:pStyle w:val="RLTextlnkuslovan"/>
        <w:keepNext/>
        <w:numPr>
          <w:ilvl w:val="1"/>
          <w:numId w:val="76"/>
        </w:numPr>
        <w:spacing w:line="240" w:lineRule="auto"/>
        <w:ind w:left="1418" w:hanging="709"/>
        <w:rPr>
          <w:rFonts w:ascii="Segoe UI" w:hAnsi="Segoe UI" w:cs="Segoe UI"/>
          <w:sz w:val="22"/>
        </w:rPr>
      </w:pPr>
      <w:bookmarkStart w:id="366" w:name="_Ref192624958"/>
      <w:r w:rsidRPr="00F15DCD">
        <w:rPr>
          <w:rFonts w:ascii="Segoe UI" w:hAnsi="Segoe UI" w:cs="Segoe UI"/>
          <w:sz w:val="22"/>
        </w:rPr>
        <w:t xml:space="preserve">Zkušební provoz bude ukončen </w:t>
      </w:r>
      <w:r w:rsidR="00F404D6" w:rsidRPr="00F15DCD">
        <w:rPr>
          <w:rFonts w:ascii="Segoe UI" w:hAnsi="Segoe UI" w:cs="Segoe UI"/>
          <w:sz w:val="22"/>
        </w:rPr>
        <w:t>za předpokladu splnění následujících podmínek, a to bez ohledu na to, zda případná lhůta pro Zkušební provoz stanovená stavebním úřadem skončila či nikoliv:</w:t>
      </w:r>
      <w:bookmarkEnd w:id="366"/>
    </w:p>
    <w:p w14:paraId="598107C5" w14:textId="1D4A2DF1" w:rsidR="00F404D6" w:rsidRPr="00F15DCD" w:rsidRDefault="00F404D6" w:rsidP="00F404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Ú</w:t>
      </w:r>
      <w:r w:rsidR="00D47154" w:rsidRPr="00F15DCD">
        <w:rPr>
          <w:rFonts w:ascii="Segoe UI" w:hAnsi="Segoe UI" w:cs="Segoe UI"/>
          <w:sz w:val="22"/>
        </w:rPr>
        <w:t>spěšné provedení všech předepsaných zkoušek dle Objednatelem schváleného Plánu zkoušek</w:t>
      </w:r>
      <w:r w:rsidRPr="00F15DCD">
        <w:rPr>
          <w:rFonts w:ascii="Segoe UI" w:hAnsi="Segoe UI" w:cs="Segoe UI"/>
          <w:sz w:val="22"/>
        </w:rPr>
        <w:t>;</w:t>
      </w:r>
    </w:p>
    <w:p w14:paraId="7D5580BF" w14:textId="41D13FFB" w:rsidR="00F404D6" w:rsidRPr="00F15DCD" w:rsidRDefault="00F404D6" w:rsidP="00F404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Řádné a úplné vyklizení Staveniště, nedohodnou-li se smluvní strany jinak</w:t>
      </w:r>
      <w:r w:rsidR="000D55D6" w:rsidRPr="00F15DCD">
        <w:rPr>
          <w:rFonts w:ascii="Segoe UI" w:hAnsi="Segoe UI" w:cs="Segoe UI"/>
          <w:sz w:val="22"/>
          <w:szCs w:val="22"/>
        </w:rPr>
        <w:t>;</w:t>
      </w:r>
      <w:r w:rsidRPr="00F15DCD">
        <w:rPr>
          <w:rFonts w:ascii="Segoe UI" w:hAnsi="Segoe UI" w:cs="Segoe UI"/>
          <w:sz w:val="22"/>
          <w:szCs w:val="22"/>
        </w:rPr>
        <w:t xml:space="preserve"> </w:t>
      </w:r>
    </w:p>
    <w:p w14:paraId="789EC5FE"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zápisy a osvědčení o zkouškách použitých zařízení a materiálů (minimálně originál + 2 kopie);</w:t>
      </w:r>
    </w:p>
    <w:p w14:paraId="7E1E8D64"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zápisy o prověření prací a konstrukcí zabudovaných v průběhu provádění Díla (minimálně originál + 2 kopie);</w:t>
      </w:r>
    </w:p>
    <w:p w14:paraId="752339B9"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geodetické zaměření dokončeného Díla a geometrický plán pro zápis Linky do katastru nemovitostí včetně všech náležitostí pro zápis Linky do katastru nemovitostí (minimálně originál + 2 kopie);</w:t>
      </w:r>
    </w:p>
    <w:p w14:paraId="636A6CE9"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doklady o provedení dalších předepsaných zkoušek, atesty, certifikáty, prohlášení o shodě použitých materiálů a výrobků (minimálně originál + 2 kopie);</w:t>
      </w:r>
    </w:p>
    <w:p w14:paraId="4DD185EE" w14:textId="575756D8" w:rsidR="00D716D7" w:rsidRPr="00D716D7" w:rsidRDefault="00D716D7" w:rsidP="00D716D7">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 xml:space="preserve">dokumentace skutečného provedení Díla ve 4 originálních vyhotoveních z toho jedno v datové formě </w:t>
      </w:r>
      <w:bookmarkStart w:id="367" w:name="_Hlk192838713"/>
      <w:r w:rsidR="0085385E">
        <w:rPr>
          <w:rFonts w:ascii="Segoe UI" w:hAnsi="Segoe UI" w:cs="Segoe UI"/>
          <w:sz w:val="22"/>
          <w:szCs w:val="22"/>
        </w:rPr>
        <w:t>na běžně užívaném bezpečném datovém nosiči (např. USB flash disk)</w:t>
      </w:r>
      <w:r w:rsidRPr="00F15DCD">
        <w:rPr>
          <w:rFonts w:ascii="Segoe UI" w:hAnsi="Segoe UI" w:cs="Segoe UI"/>
          <w:sz w:val="22"/>
          <w:szCs w:val="22"/>
        </w:rPr>
        <w:t>.</w:t>
      </w:r>
      <w:bookmarkEnd w:id="367"/>
    </w:p>
    <w:p w14:paraId="72E5B7DF" w14:textId="423A674F" w:rsidR="00D47154" w:rsidRPr="00F15DCD" w:rsidRDefault="00D716D7" w:rsidP="00F404D6">
      <w:pPr>
        <w:pStyle w:val="RLTextlnkuslovan"/>
        <w:keepNext/>
        <w:spacing w:line="240" w:lineRule="auto"/>
        <w:ind w:left="1418"/>
        <w:rPr>
          <w:rFonts w:ascii="Segoe UI" w:hAnsi="Segoe UI" w:cs="Segoe UI"/>
          <w:sz w:val="22"/>
        </w:rPr>
      </w:pPr>
      <w:r w:rsidRPr="00F15DCD">
        <w:rPr>
          <w:rFonts w:ascii="Segoe UI" w:hAnsi="Segoe UI" w:cs="Segoe UI"/>
          <w:sz w:val="22"/>
          <w:szCs w:val="22"/>
        </w:rPr>
        <w:t xml:space="preserve">Objednatel může určit jiný rozsah vyhotovených dokumentů předávaných při </w:t>
      </w:r>
      <w:r>
        <w:rPr>
          <w:rFonts w:ascii="Segoe UI" w:hAnsi="Segoe UI" w:cs="Segoe UI"/>
          <w:sz w:val="22"/>
          <w:szCs w:val="22"/>
        </w:rPr>
        <w:t>ukončení Zkušebního provozu</w:t>
      </w:r>
      <w:r w:rsidRPr="00F15DCD">
        <w:rPr>
          <w:rFonts w:ascii="Segoe UI" w:hAnsi="Segoe UI" w:cs="Segoe UI"/>
          <w:sz w:val="22"/>
          <w:szCs w:val="22"/>
        </w:rPr>
        <w:t xml:space="preserve">, pokud se ukáže, že jiný rozsah je nezbytný pro </w:t>
      </w:r>
      <w:r>
        <w:rPr>
          <w:rFonts w:ascii="Segoe UI" w:hAnsi="Segoe UI" w:cs="Segoe UI"/>
          <w:sz w:val="22"/>
          <w:szCs w:val="22"/>
        </w:rPr>
        <w:t>ukončení Zkušebního provozu.</w:t>
      </w:r>
      <w:r w:rsidRPr="00F15DCD">
        <w:rPr>
          <w:rFonts w:ascii="Segoe UI" w:hAnsi="Segoe UI" w:cs="Segoe UI"/>
          <w:sz w:val="22"/>
        </w:rPr>
        <w:t xml:space="preserve"> </w:t>
      </w:r>
      <w:r w:rsidR="00D47154" w:rsidRPr="00F15DCD">
        <w:rPr>
          <w:rFonts w:ascii="Segoe UI" w:hAnsi="Segoe UI" w:cs="Segoe UI"/>
          <w:sz w:val="22"/>
        </w:rPr>
        <w:t>Mezi smluvními stranami bude podepsán protokol, jehož součástí budou i</w:t>
      </w:r>
      <w:r w:rsidR="00F404D6" w:rsidRPr="00F15DCD">
        <w:rPr>
          <w:rFonts w:ascii="Segoe UI" w:hAnsi="Segoe UI" w:cs="Segoe UI"/>
          <w:sz w:val="22"/>
        </w:rPr>
        <w:t> </w:t>
      </w:r>
      <w:r w:rsidR="00D47154" w:rsidRPr="00F15DCD">
        <w:rPr>
          <w:rFonts w:ascii="Segoe UI" w:hAnsi="Segoe UI" w:cs="Segoe UI"/>
          <w:sz w:val="22"/>
        </w:rPr>
        <w:t>veškeré zkušební protokoly z dosud provedených dílčích zkoušek dle Smlouvy a/nebo Požadavků Objednatele. Protokol dle tohoto odstavce sestaví Zhotovitel v souladu s Požadavky Objednatele, a to zejména přílohami č. A11 Dokončení Montáže, uvádění do provozu a testování, a č. A20 Postup pro Výkonové zkoušky, a obě smluvní strany jej potvrdí svým podpisem.</w:t>
      </w:r>
    </w:p>
    <w:p w14:paraId="03113739" w14:textId="0A87E474" w:rsidR="009160E9" w:rsidRPr="00F15DCD" w:rsidRDefault="009160E9" w:rsidP="009160E9">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Protokol dle odst. </w:t>
      </w:r>
      <w:r w:rsidRPr="00F15DCD">
        <w:rPr>
          <w:rFonts w:ascii="Segoe UI" w:hAnsi="Segoe UI" w:cs="Segoe UI"/>
          <w:sz w:val="22"/>
        </w:rPr>
        <w:fldChar w:fldCharType="begin"/>
      </w:r>
      <w:r w:rsidRPr="00F15DCD">
        <w:rPr>
          <w:rFonts w:ascii="Segoe UI" w:hAnsi="Segoe UI" w:cs="Segoe UI"/>
          <w:sz w:val="22"/>
        </w:rPr>
        <w:instrText xml:space="preserve"> REF _Ref192624958 \r \h </w:instrText>
      </w:r>
      <w:r w:rsid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16.27</w:t>
      </w:r>
      <w:r w:rsidRPr="00F15DCD">
        <w:rPr>
          <w:rFonts w:ascii="Segoe UI" w:hAnsi="Segoe UI" w:cs="Segoe UI"/>
          <w:sz w:val="22"/>
        </w:rPr>
        <w:fldChar w:fldCharType="end"/>
      </w:r>
      <w:r w:rsidRPr="00F15DCD">
        <w:rPr>
          <w:rFonts w:ascii="Segoe UI" w:hAnsi="Segoe UI" w:cs="Segoe UI"/>
          <w:sz w:val="22"/>
        </w:rPr>
        <w:t xml:space="preserve"> Zhotovitel zašle Objednateli bez zbytečného odkladu, nejpozději však do 7 dnů poté, co ukončí Zkušební provoz v souladu se Smlouvou. Nejpozději do 7 dnů ode dne doručení tohoto protokolu Objednatel sdělí Zhotoviteli, zda protokol schvaluje či nikoli, včetně důvodů neschválení. </w:t>
      </w:r>
      <w:r w:rsidRPr="00F15DCD">
        <w:rPr>
          <w:rFonts w:ascii="Segoe UI" w:hAnsi="Segoe UI" w:cs="Segoe UI"/>
          <w:sz w:val="22"/>
          <w:szCs w:val="22"/>
        </w:rPr>
        <w:lastRenderedPageBreak/>
        <w:t>Zhotovitel je v případě nechválení protokolu povinen jej upravit dle připomínek Objednatele dle předchozí věty či provést jiné činnosti, které jsou nezbytné k tomu, aby mohl být protokol Objednatelem schválen, a takto upravený protokol bez zbytečného odkladu předloží Objednateli. Tento postup bude opakován do doby, než Objednatel protokol schválí. Protokol Objednatel schválí svým podpisem. Neschválení protokolu není důvodem pro prodloužení doby pro provedení Díla. Objednatel nebude bránit schválení bezdůvodně a každé odmítnutí bude vždy odůvodněno, ve smyslu předchozích vět.</w:t>
      </w:r>
    </w:p>
    <w:p w14:paraId="35AE094B" w14:textId="46DCBB05" w:rsidR="00BF5619" w:rsidRPr="00F15DCD" w:rsidRDefault="00E14C23" w:rsidP="002C047A">
      <w:pPr>
        <w:pStyle w:val="RLlneksmlouvy"/>
        <w:numPr>
          <w:ilvl w:val="0"/>
          <w:numId w:val="76"/>
        </w:numPr>
        <w:spacing w:line="240" w:lineRule="auto"/>
        <w:ind w:left="709" w:hanging="709"/>
        <w:rPr>
          <w:rFonts w:cs="Segoe UI"/>
        </w:rPr>
      </w:pPr>
      <w:bookmarkStart w:id="368" w:name="_Toc192631542"/>
      <w:bookmarkStart w:id="369" w:name="_Toc60936219"/>
      <w:bookmarkStart w:id="370" w:name="_Toc60990722"/>
      <w:bookmarkStart w:id="371" w:name="_Toc60992962"/>
      <w:bookmarkStart w:id="372" w:name="_Toc60993010"/>
      <w:bookmarkStart w:id="373" w:name="_Toc60993963"/>
      <w:bookmarkStart w:id="374" w:name="_Toc60994010"/>
      <w:bookmarkStart w:id="375" w:name="_Toc60994057"/>
      <w:bookmarkStart w:id="376" w:name="_Toc60994230"/>
      <w:bookmarkStart w:id="377" w:name="_Toc60995307"/>
      <w:bookmarkStart w:id="378" w:name="_Toc60997677"/>
      <w:bookmarkStart w:id="379" w:name="_Toc60997744"/>
      <w:bookmarkStart w:id="380" w:name="_Toc60997853"/>
      <w:bookmarkStart w:id="381" w:name="_Toc60997920"/>
      <w:bookmarkStart w:id="382" w:name="_Toc60998021"/>
      <w:bookmarkStart w:id="383" w:name="_Toc60998240"/>
      <w:bookmarkStart w:id="384" w:name="_Toc60998409"/>
      <w:bookmarkStart w:id="385" w:name="_Ref50988660"/>
      <w:bookmarkStart w:id="386" w:name="_Toc192631543"/>
      <w:bookmarkStart w:id="387" w:name="_Toc169076935"/>
      <w:bookmarkStart w:id="388" w:name="_Toc415160185"/>
      <w:bookmarkStart w:id="389" w:name="_Toc253551240"/>
      <w:bookmarkStart w:id="390" w:name="_Toc253551896"/>
      <w:bookmarkStart w:id="391" w:name="_Toc260770799"/>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F15DCD">
        <w:rPr>
          <w:rFonts w:cs="Segoe UI"/>
        </w:rPr>
        <w:t>POTVRZENÍ O PRŮBĚHU GARANČNÍ DOBY</w:t>
      </w:r>
      <w:bookmarkEnd w:id="385"/>
      <w:bookmarkEnd w:id="386"/>
      <w:bookmarkEnd w:id="387"/>
      <w:r w:rsidR="00BF5619" w:rsidRPr="00F15DCD">
        <w:rPr>
          <w:rFonts w:cs="Segoe UI"/>
        </w:rPr>
        <w:t xml:space="preserve"> </w:t>
      </w:r>
    </w:p>
    <w:p w14:paraId="33010ACC" w14:textId="18720D12" w:rsidR="00E0407C" w:rsidRPr="00F15DCD" w:rsidRDefault="00E0407C" w:rsidP="002C047A">
      <w:pPr>
        <w:pStyle w:val="RLTextlnkuslovan"/>
        <w:numPr>
          <w:ilvl w:val="1"/>
          <w:numId w:val="42"/>
        </w:numPr>
        <w:tabs>
          <w:tab w:val="left" w:pos="1418"/>
        </w:tabs>
        <w:spacing w:line="240" w:lineRule="auto"/>
        <w:ind w:left="1418" w:hanging="709"/>
        <w:rPr>
          <w:rFonts w:ascii="Segoe UI" w:hAnsi="Segoe UI" w:cs="Segoe UI"/>
          <w:sz w:val="22"/>
        </w:rPr>
      </w:pPr>
      <w:r w:rsidRPr="00F15DCD">
        <w:rPr>
          <w:rFonts w:ascii="Segoe UI" w:hAnsi="Segoe UI" w:cs="Segoe UI"/>
          <w:sz w:val="22"/>
        </w:rPr>
        <w:t>Nejpozději do 14 dnů ode dne uplynutí Garanční doby předloží Zhotovitel Objednateli protokol o průběhu Garanční doby. V</w:t>
      </w:r>
      <w:r w:rsidR="00ED1567" w:rsidRPr="00F15DCD">
        <w:rPr>
          <w:rFonts w:ascii="Segoe UI" w:hAnsi="Segoe UI" w:cs="Segoe UI"/>
          <w:sz w:val="22"/>
        </w:rPr>
        <w:t> </w:t>
      </w:r>
      <w:r w:rsidRPr="00F15DCD">
        <w:rPr>
          <w:rFonts w:ascii="Segoe UI" w:hAnsi="Segoe UI" w:cs="Segoe UI"/>
          <w:sz w:val="22"/>
        </w:rPr>
        <w:t>protokolu bude uvedeno, které zkoušky dle Požadavků Objednatele byly provedeny a jaké byly jejich výsledky.  Objednatel tento protokol potvrdí svým podpisem, jestliže skutečnosti v</w:t>
      </w:r>
      <w:r w:rsidR="00ED1567" w:rsidRPr="00F15DCD">
        <w:rPr>
          <w:rFonts w:ascii="Segoe UI" w:hAnsi="Segoe UI" w:cs="Segoe UI"/>
          <w:sz w:val="22"/>
        </w:rPr>
        <w:t> </w:t>
      </w:r>
      <w:r w:rsidRPr="00F15DCD">
        <w:rPr>
          <w:rFonts w:ascii="Segoe UI" w:hAnsi="Segoe UI" w:cs="Segoe UI"/>
          <w:sz w:val="22"/>
        </w:rPr>
        <w:t xml:space="preserve">protokolu uvedené odpovídají skutečnému průběhu Garanční doby a </w:t>
      </w:r>
      <w:r w:rsidR="000F435A" w:rsidRPr="00F15DCD">
        <w:rPr>
          <w:rFonts w:ascii="Segoe UI" w:hAnsi="Segoe UI" w:cs="Segoe UI"/>
          <w:sz w:val="22"/>
        </w:rPr>
        <w:t xml:space="preserve">výsledky zkoušek provedenému testování. </w:t>
      </w:r>
      <w:r w:rsidR="00F10DDA" w:rsidRPr="00F15DCD">
        <w:rPr>
          <w:rFonts w:ascii="Segoe UI" w:hAnsi="Segoe UI" w:cs="Segoe UI"/>
          <w:sz w:val="22"/>
        </w:rPr>
        <w:t>Společně s</w:t>
      </w:r>
      <w:r w:rsidR="00ED1567" w:rsidRPr="00F15DCD">
        <w:rPr>
          <w:rFonts w:ascii="Segoe UI" w:hAnsi="Segoe UI" w:cs="Segoe UI"/>
          <w:sz w:val="22"/>
        </w:rPr>
        <w:t> </w:t>
      </w:r>
      <w:r w:rsidR="00A3635A" w:rsidRPr="00F15DCD">
        <w:rPr>
          <w:rFonts w:ascii="Segoe UI" w:hAnsi="Segoe UI" w:cs="Segoe UI"/>
          <w:sz w:val="22"/>
        </w:rPr>
        <w:t>protokolem dle věty prvé předloží Zhotovitel Objednateli i aktuální podobu podkladů uvedených v</w:t>
      </w:r>
      <w:r w:rsidR="00ED1567" w:rsidRPr="00F15DCD">
        <w:rPr>
          <w:rFonts w:ascii="Segoe UI" w:hAnsi="Segoe UI" w:cs="Segoe UI"/>
          <w:sz w:val="22"/>
        </w:rPr>
        <w:t> </w:t>
      </w:r>
      <w:r w:rsidR="00A3635A" w:rsidRPr="00F15DCD">
        <w:rPr>
          <w:rFonts w:ascii="Segoe UI" w:hAnsi="Segoe UI" w:cs="Segoe UI"/>
          <w:sz w:val="22"/>
        </w:rPr>
        <w:t xml:space="preserve">odst.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16.5</w:t>
      </w:r>
      <w:r w:rsidR="00A3635A" w:rsidRPr="00F15DCD">
        <w:rPr>
          <w:rFonts w:ascii="Segoe UI" w:hAnsi="Segoe UI" w:cs="Segoe UI"/>
          <w:sz w:val="22"/>
        </w:rPr>
        <w:fldChar w:fldCharType="end"/>
      </w:r>
      <w:r w:rsidR="00A3635A" w:rsidRPr="00F15DCD">
        <w:rPr>
          <w:rFonts w:ascii="Segoe UI" w:hAnsi="Segoe UI" w:cs="Segoe UI"/>
          <w:sz w:val="22"/>
        </w:rPr>
        <w:t xml:space="preserve"> a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16.6</w:t>
      </w:r>
      <w:r w:rsidR="00A3635A" w:rsidRPr="00F15DCD">
        <w:rPr>
          <w:rFonts w:ascii="Segoe UI" w:hAnsi="Segoe UI" w:cs="Segoe UI"/>
          <w:sz w:val="22"/>
        </w:rPr>
        <w:fldChar w:fldCharType="end"/>
      </w:r>
      <w:r w:rsidR="00A3635A" w:rsidRPr="00F15DCD">
        <w:rPr>
          <w:rFonts w:ascii="Segoe UI" w:hAnsi="Segoe UI" w:cs="Segoe UI"/>
          <w:sz w:val="22"/>
        </w:rPr>
        <w:t xml:space="preserve"> Smlouvy, došlo-li od jejich předání dle ujednání čl.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_Ref61002233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15.27</w:t>
      </w:r>
      <w:r w:rsidR="00A3635A" w:rsidRPr="00F15DCD">
        <w:rPr>
          <w:rFonts w:ascii="Segoe UI" w:hAnsi="Segoe UI" w:cs="Segoe UI"/>
          <w:sz w:val="22"/>
        </w:rPr>
        <w:fldChar w:fldCharType="end"/>
      </w:r>
      <w:r w:rsidR="00A3635A" w:rsidRPr="00F15DCD">
        <w:rPr>
          <w:rFonts w:ascii="Segoe UI" w:hAnsi="Segoe UI" w:cs="Segoe UI"/>
          <w:sz w:val="22"/>
        </w:rPr>
        <w:t xml:space="preserve"> Smlouvy k</w:t>
      </w:r>
      <w:r w:rsidR="00ED1567" w:rsidRPr="00F15DCD">
        <w:rPr>
          <w:rFonts w:ascii="Segoe UI" w:hAnsi="Segoe UI" w:cs="Segoe UI"/>
          <w:sz w:val="22"/>
        </w:rPr>
        <w:t> </w:t>
      </w:r>
      <w:r w:rsidR="00A3635A" w:rsidRPr="00F15DCD">
        <w:rPr>
          <w:rFonts w:ascii="Segoe UI" w:hAnsi="Segoe UI" w:cs="Segoe UI"/>
          <w:sz w:val="22"/>
        </w:rPr>
        <w:t>jejich změně či úpravě.</w:t>
      </w:r>
    </w:p>
    <w:p w14:paraId="788A4215" w14:textId="5C3D749A" w:rsidR="00242FDE" w:rsidRPr="00F15DCD" w:rsidRDefault="000F435A" w:rsidP="002C047A">
      <w:pPr>
        <w:pStyle w:val="RLTextlnkuslovan"/>
        <w:numPr>
          <w:ilvl w:val="1"/>
          <w:numId w:val="42"/>
        </w:numPr>
        <w:tabs>
          <w:tab w:val="left" w:pos="1418"/>
        </w:tabs>
        <w:spacing w:line="240" w:lineRule="auto"/>
        <w:ind w:left="1418" w:hanging="709"/>
        <w:rPr>
          <w:rFonts w:ascii="Segoe UI" w:hAnsi="Segoe UI" w:cs="Segoe UI"/>
          <w:sz w:val="22"/>
          <w:szCs w:val="22"/>
        </w:rPr>
      </w:pPr>
      <w:r w:rsidRPr="00F15DCD">
        <w:rPr>
          <w:rFonts w:ascii="Segoe UI" w:hAnsi="Segoe UI" w:cs="Segoe UI"/>
          <w:sz w:val="22"/>
        </w:rPr>
        <w:t>Dojde-li ke změně či úpravě podkladů uvedených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16.5</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16.6</w:t>
      </w:r>
      <w:r w:rsidRPr="00F15DCD">
        <w:rPr>
          <w:rFonts w:ascii="Segoe UI" w:hAnsi="Segoe UI" w:cs="Segoe UI"/>
          <w:sz w:val="22"/>
        </w:rPr>
        <w:fldChar w:fldCharType="end"/>
      </w:r>
      <w:r w:rsidRPr="00F15DCD">
        <w:rPr>
          <w:rFonts w:ascii="Segoe UI" w:hAnsi="Segoe UI" w:cs="Segoe UI"/>
          <w:sz w:val="22"/>
        </w:rPr>
        <w:t xml:space="preserve"> Smlouvy, Zhotovitel aktualizované znění těchto podkladů předá nejpozději do 14 dnů </w:t>
      </w:r>
      <w:r w:rsidR="00796A5B" w:rsidRPr="00F15DCD">
        <w:rPr>
          <w:rFonts w:ascii="Segoe UI" w:hAnsi="Segoe UI" w:cs="Segoe UI"/>
          <w:sz w:val="22"/>
        </w:rPr>
        <w:t>přede</w:t>
      </w:r>
      <w:r w:rsidRPr="00F15DCD">
        <w:rPr>
          <w:rFonts w:ascii="Segoe UI" w:hAnsi="Segoe UI" w:cs="Segoe UI"/>
          <w:sz w:val="22"/>
        </w:rPr>
        <w:t xml:space="preserve"> dne</w:t>
      </w:r>
      <w:r w:rsidR="00796A5B" w:rsidRPr="00F15DCD">
        <w:rPr>
          <w:rFonts w:ascii="Segoe UI" w:hAnsi="Segoe UI" w:cs="Segoe UI"/>
          <w:sz w:val="22"/>
        </w:rPr>
        <w:t>m</w:t>
      </w:r>
      <w:r w:rsidRPr="00F15DCD">
        <w:rPr>
          <w:rFonts w:ascii="Segoe UI" w:hAnsi="Segoe UI" w:cs="Segoe UI"/>
          <w:sz w:val="22"/>
        </w:rPr>
        <w:t xml:space="preserve"> ukončení Garanční doby. </w:t>
      </w:r>
      <w:r w:rsidR="000377DD" w:rsidRPr="00F15DCD">
        <w:rPr>
          <w:rFonts w:ascii="Segoe UI" w:hAnsi="Segoe UI" w:cs="Segoe UI"/>
          <w:sz w:val="22"/>
        </w:rPr>
        <w:t xml:space="preserve">Jestliže podklady uvedené odst.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16.5</w:t>
      </w:r>
      <w:r w:rsidR="000377DD" w:rsidRPr="00F15DCD">
        <w:rPr>
          <w:rFonts w:ascii="Segoe UI" w:hAnsi="Segoe UI" w:cs="Segoe UI"/>
          <w:sz w:val="22"/>
        </w:rPr>
        <w:fldChar w:fldCharType="end"/>
      </w:r>
      <w:r w:rsidR="000377DD" w:rsidRPr="00F15DCD">
        <w:rPr>
          <w:rFonts w:ascii="Segoe UI" w:hAnsi="Segoe UI" w:cs="Segoe UI"/>
          <w:sz w:val="22"/>
        </w:rPr>
        <w:t xml:space="preserve"> a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16.6</w:t>
      </w:r>
      <w:r w:rsidR="000377DD" w:rsidRPr="00F15DCD">
        <w:rPr>
          <w:rFonts w:ascii="Segoe UI" w:hAnsi="Segoe UI" w:cs="Segoe UI"/>
          <w:sz w:val="22"/>
        </w:rPr>
        <w:fldChar w:fldCharType="end"/>
      </w:r>
      <w:r w:rsidR="000377DD" w:rsidRPr="00F15DCD">
        <w:rPr>
          <w:rFonts w:ascii="Segoe UI" w:hAnsi="Segoe UI" w:cs="Segoe UI"/>
          <w:sz w:val="22"/>
        </w:rPr>
        <w:t xml:space="preserve"> Smlouvy nebylo možné předat dle ujednání čl.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_Ref61440907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15.27</w:t>
      </w:r>
      <w:r w:rsidR="000377DD" w:rsidRPr="00F15DCD">
        <w:rPr>
          <w:rFonts w:ascii="Segoe UI" w:hAnsi="Segoe UI" w:cs="Segoe UI"/>
          <w:sz w:val="22"/>
        </w:rPr>
        <w:fldChar w:fldCharType="end"/>
      </w:r>
      <w:r w:rsidR="000377DD" w:rsidRPr="00F15DCD">
        <w:rPr>
          <w:rFonts w:ascii="Segoe UI" w:hAnsi="Segoe UI" w:cs="Segoe UI"/>
          <w:sz w:val="22"/>
        </w:rPr>
        <w:t xml:space="preserve"> Smlouvy, budou Objednateli předloženy s</w:t>
      </w:r>
      <w:r w:rsidR="00ED1567" w:rsidRPr="00F15DCD">
        <w:rPr>
          <w:rFonts w:ascii="Segoe UI" w:hAnsi="Segoe UI" w:cs="Segoe UI"/>
          <w:sz w:val="22"/>
        </w:rPr>
        <w:t> </w:t>
      </w:r>
      <w:r w:rsidR="000377DD" w:rsidRPr="00F15DCD">
        <w:rPr>
          <w:rFonts w:ascii="Segoe UI" w:hAnsi="Segoe UI" w:cs="Segoe UI"/>
          <w:sz w:val="22"/>
        </w:rPr>
        <w:t xml:space="preserve">potvrzením dle předchozího odstavce. </w:t>
      </w:r>
      <w:r w:rsidR="00BC0343" w:rsidRPr="00F15DCD">
        <w:rPr>
          <w:rFonts w:ascii="Segoe UI" w:hAnsi="Segoe UI" w:cs="Segoe UI"/>
          <w:sz w:val="22"/>
        </w:rPr>
        <w:t xml:space="preserve"> </w:t>
      </w:r>
      <w:r w:rsidR="00242FDE" w:rsidRPr="00F15DCD">
        <w:rPr>
          <w:rFonts w:ascii="Segoe UI" w:hAnsi="Segoe UI" w:cs="Segoe UI"/>
          <w:sz w:val="22"/>
          <w:szCs w:val="22"/>
        </w:rPr>
        <w:t xml:space="preserve">  </w:t>
      </w:r>
    </w:p>
    <w:p w14:paraId="48DDF5BD" w14:textId="37B73D71" w:rsidR="001C1997" w:rsidRPr="00F15DCD" w:rsidRDefault="001C1997" w:rsidP="002C047A">
      <w:pPr>
        <w:pStyle w:val="RLlneksmlouvy"/>
        <w:numPr>
          <w:ilvl w:val="0"/>
          <w:numId w:val="76"/>
        </w:numPr>
        <w:spacing w:line="240" w:lineRule="auto"/>
        <w:ind w:left="709" w:hanging="709"/>
        <w:rPr>
          <w:rFonts w:cs="Segoe UI"/>
        </w:rPr>
      </w:pPr>
      <w:bookmarkStart w:id="392" w:name="_Toc192631544"/>
      <w:bookmarkStart w:id="393" w:name="_Toc169076936"/>
      <w:bookmarkStart w:id="394" w:name="_Ref51149995"/>
      <w:bookmarkStart w:id="395" w:name="_Ref51009740"/>
      <w:bookmarkStart w:id="396" w:name="_Ref51002155"/>
      <w:r w:rsidRPr="00F15DCD">
        <w:rPr>
          <w:rFonts w:cs="Segoe UI"/>
        </w:rPr>
        <w:t>ŠKOLENÍ</w:t>
      </w:r>
      <w:bookmarkEnd w:id="392"/>
      <w:bookmarkEnd w:id="393"/>
      <w:r w:rsidRPr="00F15DCD">
        <w:rPr>
          <w:rFonts w:cs="Segoe UI"/>
        </w:rPr>
        <w:t xml:space="preserve"> </w:t>
      </w:r>
      <w:bookmarkEnd w:id="394"/>
      <w:r w:rsidRPr="00F15DCD">
        <w:rPr>
          <w:rFonts w:cs="Segoe UI"/>
        </w:rPr>
        <w:t xml:space="preserve"> </w:t>
      </w:r>
    </w:p>
    <w:p w14:paraId="1CCD0A21" w14:textId="4754AFDC" w:rsidR="001C1997" w:rsidRPr="00F15DCD" w:rsidRDefault="001C199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je povinen provést školení Osob na straně Objednatele, u nichž Objednatel určí, že má být provedeno zaškolení ve vztahu k</w:t>
      </w:r>
      <w:r w:rsidR="00ED1567" w:rsidRPr="00F15DCD">
        <w:rPr>
          <w:rFonts w:ascii="Segoe UI" w:hAnsi="Segoe UI" w:cs="Segoe UI"/>
          <w:sz w:val="22"/>
        </w:rPr>
        <w:t> </w:t>
      </w:r>
      <w:r w:rsidRPr="00F15DCD">
        <w:rPr>
          <w:rFonts w:ascii="Segoe UI" w:hAnsi="Segoe UI" w:cs="Segoe UI"/>
          <w:sz w:val="22"/>
        </w:rPr>
        <w:t xml:space="preserve">provozu </w:t>
      </w:r>
      <w:r w:rsidR="00EC23CD" w:rsidRPr="00F15DCD">
        <w:rPr>
          <w:rFonts w:ascii="Segoe UI" w:hAnsi="Segoe UI" w:cs="Segoe UI"/>
          <w:sz w:val="22"/>
        </w:rPr>
        <w:t>Link</w:t>
      </w:r>
      <w:r w:rsidR="00764A25" w:rsidRPr="00F15DCD">
        <w:rPr>
          <w:rFonts w:ascii="Segoe UI" w:hAnsi="Segoe UI" w:cs="Segoe UI"/>
          <w:sz w:val="22"/>
        </w:rPr>
        <w:t>y</w:t>
      </w:r>
      <w:r w:rsidRPr="00F15DCD">
        <w:rPr>
          <w:rFonts w:ascii="Segoe UI" w:hAnsi="Segoe UI" w:cs="Segoe UI"/>
          <w:sz w:val="22"/>
        </w:rPr>
        <w:t>.</w:t>
      </w:r>
      <w:r w:rsidR="00587F48" w:rsidRPr="00F15DCD">
        <w:rPr>
          <w:rFonts w:ascii="Segoe UI" w:hAnsi="Segoe UI" w:cs="Segoe UI"/>
          <w:sz w:val="22"/>
        </w:rPr>
        <w:t xml:space="preserve"> </w:t>
      </w:r>
    </w:p>
    <w:p w14:paraId="341F93B3" w14:textId="5E9AA129" w:rsidR="00587F48" w:rsidRPr="00F15DCD" w:rsidRDefault="00587F4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Povinnost provést školení je blíže specifikována v</w:t>
      </w:r>
      <w:r w:rsidR="00ED1567" w:rsidRPr="00F15DCD">
        <w:rPr>
          <w:rFonts w:ascii="Segoe UI" w:hAnsi="Segoe UI" w:cs="Segoe UI"/>
          <w:sz w:val="22"/>
        </w:rPr>
        <w:t> </w:t>
      </w:r>
      <w:r w:rsidRPr="00F15DCD">
        <w:rPr>
          <w:rFonts w:ascii="Segoe UI" w:hAnsi="Segoe UI" w:cs="Segoe UI"/>
          <w:sz w:val="22"/>
        </w:rPr>
        <w:t>příloze č.</w:t>
      </w:r>
      <w:r w:rsidR="00764A25" w:rsidRPr="00F15DCD">
        <w:rPr>
          <w:rFonts w:ascii="Segoe UI" w:hAnsi="Segoe UI" w:cs="Segoe UI"/>
          <w:sz w:val="22"/>
        </w:rPr>
        <w:t xml:space="preserve"> </w:t>
      </w:r>
      <w:r w:rsidRPr="00F15DCD">
        <w:rPr>
          <w:rFonts w:ascii="Segoe UI" w:hAnsi="Segoe UI" w:cs="Segoe UI"/>
          <w:sz w:val="22"/>
        </w:rPr>
        <w:t xml:space="preserve">A12 </w:t>
      </w:r>
      <w:r w:rsidR="008924D5" w:rsidRPr="00F15DCD">
        <w:rPr>
          <w:rFonts w:ascii="Segoe UI" w:hAnsi="Segoe UI" w:cs="Segoe UI"/>
          <w:sz w:val="22"/>
        </w:rPr>
        <w:t>Školení</w:t>
      </w:r>
      <w:r w:rsidR="00682908" w:rsidRPr="00F15DCD">
        <w:rPr>
          <w:rFonts w:ascii="Segoe UI" w:hAnsi="Segoe UI" w:cs="Segoe UI"/>
          <w:sz w:val="22"/>
        </w:rPr>
        <w:t>.</w:t>
      </w:r>
      <w:r w:rsidR="003F289B" w:rsidRPr="00F15DCD">
        <w:rPr>
          <w:rFonts w:ascii="Segoe UI" w:hAnsi="Segoe UI" w:cs="Segoe UI"/>
          <w:sz w:val="22"/>
        </w:rPr>
        <w:t xml:space="preserve"> Školení budou provedena v minimálním počtu šesti školení s tím, že se musí jednat o školení provedená v požadovaném rozsahu a kvalitě tak, aby bylo dosaženo řádného zaškolení příslušných pracovníků ve vztahu k provozu Linky</w:t>
      </w:r>
      <w:r w:rsidR="00EF4C80" w:rsidRPr="00F15DCD">
        <w:rPr>
          <w:rFonts w:ascii="Segoe UI" w:hAnsi="Segoe UI" w:cs="Segoe UI"/>
          <w:sz w:val="22"/>
        </w:rPr>
        <w:t>; nebude-li tomu tak, má Objednatel právo na realizaci dalších školení pro dosažení uvedeného účelu</w:t>
      </w:r>
      <w:r w:rsidR="003F289B" w:rsidRPr="00F15DCD">
        <w:rPr>
          <w:rFonts w:ascii="Segoe UI" w:hAnsi="Segoe UI" w:cs="Segoe UI"/>
          <w:sz w:val="22"/>
        </w:rPr>
        <w:t>.</w:t>
      </w:r>
      <w:r w:rsidR="00682908" w:rsidRPr="00F15DCD">
        <w:rPr>
          <w:rFonts w:ascii="Segoe UI" w:hAnsi="Segoe UI" w:cs="Segoe UI"/>
          <w:sz w:val="22"/>
        </w:rPr>
        <w:t xml:space="preserve"> </w:t>
      </w:r>
      <w:r w:rsidR="009770EC" w:rsidRPr="00F15DCD">
        <w:rPr>
          <w:rFonts w:ascii="Segoe UI" w:hAnsi="Segoe UI" w:cs="Segoe UI"/>
          <w:sz w:val="22"/>
        </w:rPr>
        <w:t>Minimální rozsah dokumentace, kterou Zhotovitel zpracuje a předá Objed</w:t>
      </w:r>
      <w:r w:rsidR="009D7BB9" w:rsidRPr="00F15DCD">
        <w:rPr>
          <w:rFonts w:ascii="Segoe UI" w:hAnsi="Segoe UI" w:cs="Segoe UI"/>
          <w:sz w:val="22"/>
        </w:rPr>
        <w:t>n</w:t>
      </w:r>
      <w:r w:rsidR="009770EC" w:rsidRPr="00F15DCD">
        <w:rPr>
          <w:rFonts w:ascii="Segoe UI" w:hAnsi="Segoe UI" w:cs="Segoe UI"/>
          <w:sz w:val="22"/>
        </w:rPr>
        <w:t xml:space="preserve">ateli ve vztahu ke školení je </w:t>
      </w:r>
      <w:r w:rsidR="00682908" w:rsidRPr="00F15DCD">
        <w:rPr>
          <w:rFonts w:ascii="Segoe UI" w:hAnsi="Segoe UI" w:cs="Segoe UI"/>
          <w:sz w:val="22"/>
        </w:rPr>
        <w:t>upraven v</w:t>
      </w:r>
      <w:r w:rsidR="00ED1567" w:rsidRPr="00F15DCD">
        <w:rPr>
          <w:rFonts w:ascii="Segoe UI" w:hAnsi="Segoe UI" w:cs="Segoe UI"/>
          <w:sz w:val="22"/>
        </w:rPr>
        <w:t> </w:t>
      </w:r>
      <w:r w:rsidR="00682908" w:rsidRPr="00F15DCD">
        <w:rPr>
          <w:rFonts w:ascii="Segoe UI" w:hAnsi="Segoe UI" w:cs="Segoe UI"/>
          <w:sz w:val="22"/>
        </w:rPr>
        <w:t xml:space="preserve">příloze č. C1 </w:t>
      </w:r>
      <w:r w:rsidR="008924D5" w:rsidRPr="00F15DCD">
        <w:rPr>
          <w:rFonts w:ascii="Segoe UI" w:hAnsi="Segoe UI" w:cs="Segoe UI"/>
          <w:sz w:val="22"/>
        </w:rPr>
        <w:t>Revidovatelná projektová a konstrukční data</w:t>
      </w:r>
      <w:r w:rsidR="00682908" w:rsidRPr="00F15DCD">
        <w:rPr>
          <w:rFonts w:ascii="Segoe UI" w:hAnsi="Segoe UI" w:cs="Segoe UI"/>
          <w:sz w:val="22"/>
        </w:rPr>
        <w:t xml:space="preserve">.  </w:t>
      </w:r>
      <w:r w:rsidR="005D1915" w:rsidRPr="00F15DCD">
        <w:rPr>
          <w:rFonts w:ascii="Segoe UI" w:hAnsi="Segoe UI" w:cs="Segoe UI"/>
          <w:sz w:val="22"/>
        </w:rPr>
        <w:t xml:space="preserve"> </w:t>
      </w:r>
    </w:p>
    <w:p w14:paraId="28A9BB5D" w14:textId="16EB5DCC" w:rsidR="005D1915" w:rsidRPr="00F15DCD" w:rsidRDefault="005D1915"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Školení bude považováno za provedené, bude-li v</w:t>
      </w:r>
      <w:r w:rsidR="00ED1567" w:rsidRPr="00F15DCD">
        <w:rPr>
          <w:rFonts w:ascii="Segoe UI" w:hAnsi="Segoe UI" w:cs="Segoe UI"/>
          <w:sz w:val="22"/>
        </w:rPr>
        <w:t> </w:t>
      </w:r>
      <w:r w:rsidRPr="00F15DCD">
        <w:rPr>
          <w:rFonts w:ascii="Segoe UI" w:hAnsi="Segoe UI" w:cs="Segoe UI"/>
          <w:sz w:val="22"/>
        </w:rPr>
        <w:t xml:space="preserve">celém rozsahu dokončeno před </w:t>
      </w:r>
      <w:r w:rsidR="00332000" w:rsidRPr="00F15DCD">
        <w:rPr>
          <w:rFonts w:ascii="Segoe UI" w:hAnsi="Segoe UI" w:cs="Segoe UI"/>
          <w:sz w:val="22"/>
        </w:rPr>
        <w:t>P</w:t>
      </w:r>
      <w:r w:rsidRPr="00F15DCD">
        <w:rPr>
          <w:rFonts w:ascii="Segoe UI" w:hAnsi="Segoe UI" w:cs="Segoe UI"/>
          <w:sz w:val="22"/>
        </w:rPr>
        <w:t>ředáním Díla ve stanoveném rozsahu a v</w:t>
      </w:r>
      <w:r w:rsidR="00ED1567" w:rsidRPr="00F15DCD">
        <w:rPr>
          <w:rFonts w:ascii="Segoe UI" w:hAnsi="Segoe UI" w:cs="Segoe UI"/>
          <w:sz w:val="22"/>
        </w:rPr>
        <w:t> </w:t>
      </w:r>
      <w:r w:rsidRPr="00F15DCD">
        <w:rPr>
          <w:rFonts w:ascii="Segoe UI" w:hAnsi="Segoe UI" w:cs="Segoe UI"/>
          <w:sz w:val="22"/>
        </w:rPr>
        <w:t xml:space="preserve">počtu osob, které mají být proškoleny. </w:t>
      </w:r>
    </w:p>
    <w:p w14:paraId="2DF9326D" w14:textId="0C684B74" w:rsidR="00BF5619" w:rsidRPr="00F15DCD" w:rsidRDefault="00803057" w:rsidP="002C047A">
      <w:pPr>
        <w:pStyle w:val="RLlneksmlouvy"/>
        <w:numPr>
          <w:ilvl w:val="0"/>
          <w:numId w:val="75"/>
        </w:numPr>
        <w:spacing w:line="240" w:lineRule="auto"/>
        <w:ind w:left="709" w:hanging="709"/>
        <w:rPr>
          <w:rFonts w:cs="Segoe UI"/>
        </w:rPr>
      </w:pPr>
      <w:bookmarkStart w:id="397" w:name="_Ref51150138"/>
      <w:bookmarkStart w:id="398" w:name="_Ref55313510"/>
      <w:bookmarkStart w:id="399" w:name="_Ref60248322"/>
      <w:bookmarkStart w:id="400" w:name="_Toc192631545"/>
      <w:bookmarkStart w:id="401" w:name="_Toc169076937"/>
      <w:r w:rsidRPr="00F15DCD">
        <w:rPr>
          <w:rFonts w:cs="Segoe UI"/>
        </w:rPr>
        <w:lastRenderedPageBreak/>
        <w:t>ODPOVĚDNOST ZA VADY</w:t>
      </w:r>
      <w:bookmarkEnd w:id="395"/>
      <w:bookmarkEnd w:id="397"/>
      <w:r w:rsidRPr="00F15DCD">
        <w:rPr>
          <w:rFonts w:cs="Segoe UI"/>
        </w:rPr>
        <w:t xml:space="preserve"> </w:t>
      </w:r>
      <w:bookmarkEnd w:id="396"/>
      <w:bookmarkEnd w:id="398"/>
      <w:r w:rsidR="00C86D5C" w:rsidRPr="00F15DCD">
        <w:rPr>
          <w:rFonts w:cs="Segoe UI"/>
        </w:rPr>
        <w:t>A ZÁRUKA ZA JAKOST</w:t>
      </w:r>
      <w:bookmarkEnd w:id="399"/>
      <w:bookmarkEnd w:id="400"/>
      <w:bookmarkEnd w:id="401"/>
    </w:p>
    <w:p w14:paraId="41D92530" w14:textId="0C995065" w:rsidR="00EC54E8" w:rsidRPr="00F15DCD" w:rsidRDefault="00A84C19" w:rsidP="002C047A">
      <w:pPr>
        <w:pStyle w:val="RLTextlnkuslovan"/>
        <w:numPr>
          <w:ilvl w:val="1"/>
          <w:numId w:val="75"/>
        </w:numPr>
        <w:spacing w:line="240" w:lineRule="auto"/>
        <w:ind w:left="1418" w:hanging="709"/>
        <w:rPr>
          <w:rFonts w:ascii="Segoe UI" w:hAnsi="Segoe UI" w:cs="Segoe UI"/>
          <w:sz w:val="22"/>
        </w:rPr>
      </w:pPr>
      <w:bookmarkStart w:id="402" w:name="_Ref62565559"/>
      <w:bookmarkStart w:id="403" w:name="_Ref60311401"/>
      <w:bookmarkStart w:id="404" w:name="_Ref51006109"/>
      <w:r w:rsidRPr="00F15DCD">
        <w:rPr>
          <w:rFonts w:ascii="Segoe UI" w:hAnsi="Segoe UI" w:cs="Segoe UI"/>
          <w:sz w:val="22"/>
        </w:rPr>
        <w:t>Zhotovitel se zavazuje, že Dílo provede</w:t>
      </w:r>
      <w:r w:rsidR="00DD1DFC" w:rsidRPr="00F15DCD">
        <w:rPr>
          <w:rFonts w:ascii="Segoe UI" w:hAnsi="Segoe UI" w:cs="Segoe UI"/>
          <w:sz w:val="22"/>
        </w:rPr>
        <w:t xml:space="preserve"> v</w:t>
      </w:r>
      <w:r w:rsidR="00ED1567" w:rsidRPr="00F15DCD">
        <w:rPr>
          <w:rFonts w:ascii="Segoe UI" w:hAnsi="Segoe UI" w:cs="Segoe UI"/>
          <w:sz w:val="22"/>
        </w:rPr>
        <w:t> </w:t>
      </w:r>
      <w:r w:rsidR="00DD1DFC" w:rsidRPr="00F15DCD">
        <w:rPr>
          <w:rFonts w:ascii="Segoe UI" w:hAnsi="Segoe UI" w:cs="Segoe UI"/>
          <w:sz w:val="22"/>
        </w:rPr>
        <w:t>souladu se Smlouvou</w:t>
      </w:r>
      <w:r w:rsidRPr="00F15DCD">
        <w:rPr>
          <w:rFonts w:ascii="Segoe UI" w:hAnsi="Segoe UI" w:cs="Segoe UI"/>
          <w:sz w:val="22"/>
        </w:rPr>
        <w:t xml:space="preserve">. </w:t>
      </w:r>
      <w:r w:rsidR="000509C5" w:rsidRPr="00F15DCD">
        <w:rPr>
          <w:rFonts w:ascii="Segoe UI" w:hAnsi="Segoe UI" w:cs="Segoe UI"/>
          <w:sz w:val="22"/>
        </w:rPr>
        <w:t>Zhotovitel dále poskytuje Objednateli záruku za jakost v</w:t>
      </w:r>
      <w:r w:rsidR="00ED1567" w:rsidRPr="00F15DCD">
        <w:rPr>
          <w:rFonts w:ascii="Segoe UI" w:hAnsi="Segoe UI" w:cs="Segoe UI"/>
          <w:sz w:val="22"/>
        </w:rPr>
        <w:t> </w:t>
      </w:r>
      <w:r w:rsidR="000509C5" w:rsidRPr="00F15DCD">
        <w:rPr>
          <w:rFonts w:ascii="Segoe UI" w:hAnsi="Segoe UI" w:cs="Segoe UI"/>
          <w:sz w:val="22"/>
        </w:rPr>
        <w:t>rozsahu uvedeném v</w:t>
      </w:r>
      <w:r w:rsidR="00ED1567" w:rsidRPr="00F15DCD">
        <w:rPr>
          <w:rFonts w:ascii="Segoe UI" w:hAnsi="Segoe UI" w:cs="Segoe UI"/>
          <w:sz w:val="22"/>
        </w:rPr>
        <w:t> </w:t>
      </w:r>
      <w:r w:rsidR="000509C5" w:rsidRPr="00F15DCD">
        <w:rPr>
          <w:rFonts w:ascii="Segoe UI" w:hAnsi="Segoe UI" w:cs="Segoe UI"/>
          <w:sz w:val="22"/>
        </w:rPr>
        <w:t xml:space="preserve">odst. </w:t>
      </w:r>
      <w:r w:rsidR="000509C5" w:rsidRPr="00F15DCD">
        <w:rPr>
          <w:rFonts w:ascii="Segoe UI" w:hAnsi="Segoe UI" w:cs="Segoe UI"/>
          <w:sz w:val="22"/>
        </w:rPr>
        <w:fldChar w:fldCharType="begin"/>
      </w:r>
      <w:r w:rsidR="000509C5" w:rsidRPr="00F15DCD">
        <w:rPr>
          <w:rFonts w:ascii="Segoe UI" w:hAnsi="Segoe UI" w:cs="Segoe UI"/>
          <w:sz w:val="22"/>
        </w:rPr>
        <w:instrText xml:space="preserve"> REF _Ref60144252 \r \h </w:instrText>
      </w:r>
      <w:r w:rsidR="000E6FCA" w:rsidRPr="00F15DCD">
        <w:rPr>
          <w:rFonts w:ascii="Segoe UI" w:hAnsi="Segoe UI" w:cs="Segoe UI"/>
          <w:sz w:val="22"/>
        </w:rPr>
        <w:instrText xml:space="preserve"> \* MERGEFORMAT </w:instrText>
      </w:r>
      <w:r w:rsidR="000509C5" w:rsidRPr="00F15DCD">
        <w:rPr>
          <w:rFonts w:ascii="Segoe UI" w:hAnsi="Segoe UI" w:cs="Segoe UI"/>
          <w:sz w:val="22"/>
        </w:rPr>
      </w:r>
      <w:r w:rsidR="000509C5" w:rsidRPr="00F15DCD">
        <w:rPr>
          <w:rFonts w:ascii="Segoe UI" w:hAnsi="Segoe UI" w:cs="Segoe UI"/>
          <w:sz w:val="22"/>
        </w:rPr>
        <w:fldChar w:fldCharType="separate"/>
      </w:r>
      <w:r w:rsidR="00C4674D">
        <w:rPr>
          <w:rFonts w:ascii="Segoe UI" w:hAnsi="Segoe UI" w:cs="Segoe UI"/>
          <w:sz w:val="22"/>
        </w:rPr>
        <w:t>19.6</w:t>
      </w:r>
      <w:r w:rsidR="000509C5" w:rsidRPr="00F15DCD">
        <w:rPr>
          <w:rFonts w:ascii="Segoe UI" w:hAnsi="Segoe UI" w:cs="Segoe UI"/>
          <w:sz w:val="22"/>
        </w:rPr>
        <w:fldChar w:fldCharType="end"/>
      </w:r>
      <w:r w:rsidR="000509C5" w:rsidRPr="00F15DCD">
        <w:rPr>
          <w:rFonts w:ascii="Segoe UI" w:hAnsi="Segoe UI" w:cs="Segoe UI"/>
          <w:sz w:val="22"/>
        </w:rPr>
        <w:t xml:space="preserve"> Smlouvy. </w:t>
      </w:r>
      <w:r w:rsidR="0099683E" w:rsidRPr="00F15DCD">
        <w:rPr>
          <w:rFonts w:ascii="Segoe UI" w:hAnsi="Segoe UI" w:cs="Segoe UI"/>
          <w:sz w:val="22"/>
        </w:rPr>
        <w:t>Pro práva Objednatele z</w:t>
      </w:r>
      <w:r w:rsidR="00ED1567" w:rsidRPr="00F15DCD">
        <w:rPr>
          <w:rFonts w:ascii="Segoe UI" w:hAnsi="Segoe UI" w:cs="Segoe UI"/>
          <w:sz w:val="22"/>
        </w:rPr>
        <w:t> </w:t>
      </w:r>
      <w:r w:rsidR="0099683E" w:rsidRPr="00F15DCD">
        <w:rPr>
          <w:rFonts w:ascii="Segoe UI" w:hAnsi="Segoe UI" w:cs="Segoe UI"/>
          <w:sz w:val="22"/>
        </w:rPr>
        <w:t xml:space="preserve">Vad je rozhodné, kdy se Vada vyskytla. </w:t>
      </w:r>
      <w:r w:rsidRPr="00F15DCD">
        <w:rPr>
          <w:rFonts w:ascii="Segoe UI" w:hAnsi="Segoe UI" w:cs="Segoe UI"/>
          <w:sz w:val="22"/>
        </w:rPr>
        <w:t xml:space="preserve">Jestliže se </w:t>
      </w:r>
      <w:r w:rsidR="00DD1DFC" w:rsidRPr="00F15DCD">
        <w:rPr>
          <w:rFonts w:ascii="Segoe UI" w:hAnsi="Segoe UI" w:cs="Segoe UI"/>
          <w:sz w:val="22"/>
        </w:rPr>
        <w:t xml:space="preserve">na </w:t>
      </w:r>
      <w:r w:rsidRPr="00F15DCD">
        <w:rPr>
          <w:rFonts w:ascii="Segoe UI" w:hAnsi="Segoe UI" w:cs="Segoe UI"/>
          <w:sz w:val="22"/>
        </w:rPr>
        <w:t>Díle vyskytnou</w:t>
      </w:r>
      <w:r w:rsidR="00DD1DFC" w:rsidRPr="00F15DCD">
        <w:rPr>
          <w:rFonts w:ascii="Segoe UI" w:hAnsi="Segoe UI" w:cs="Segoe UI"/>
          <w:sz w:val="22"/>
        </w:rPr>
        <w:t xml:space="preserve"> Vady</w:t>
      </w:r>
      <w:r w:rsidR="00803057" w:rsidRPr="00F15DCD">
        <w:rPr>
          <w:rFonts w:ascii="Segoe UI" w:hAnsi="Segoe UI" w:cs="Segoe UI"/>
          <w:sz w:val="22"/>
        </w:rPr>
        <w:t xml:space="preserve">, je Objednatel povinen Vady u Zhotovitele písemně </w:t>
      </w:r>
      <w:r w:rsidR="003F0711" w:rsidRPr="00F15DCD">
        <w:rPr>
          <w:rFonts w:ascii="Segoe UI" w:hAnsi="Segoe UI" w:cs="Segoe UI"/>
          <w:sz w:val="22"/>
        </w:rPr>
        <w:t>oznámit</w:t>
      </w:r>
      <w:r w:rsidR="00803057" w:rsidRPr="00F15DCD">
        <w:rPr>
          <w:rFonts w:ascii="Segoe UI" w:hAnsi="Segoe UI" w:cs="Segoe UI"/>
          <w:sz w:val="22"/>
        </w:rPr>
        <w:t>.</w:t>
      </w:r>
      <w:r w:rsidR="003F0711" w:rsidRPr="00F15DCD">
        <w:rPr>
          <w:rFonts w:ascii="Segoe UI" w:hAnsi="Segoe UI" w:cs="Segoe UI"/>
          <w:sz w:val="22"/>
        </w:rPr>
        <w:t xml:space="preserve"> Pro oznámení Vad se odchylně od ust. § 2112 odst. 1 OZ sjednává, že je Objednatel oprávněn Vadu oznámit do </w:t>
      </w:r>
      <w:r w:rsidR="008C2E78" w:rsidRPr="00F15DCD">
        <w:rPr>
          <w:rFonts w:ascii="Segoe UI" w:hAnsi="Segoe UI" w:cs="Segoe UI"/>
          <w:sz w:val="22"/>
        </w:rPr>
        <w:t xml:space="preserve">2 </w:t>
      </w:r>
      <w:r w:rsidR="003F0711" w:rsidRPr="00F15DCD">
        <w:rPr>
          <w:rFonts w:ascii="Segoe UI" w:hAnsi="Segoe UI" w:cs="Segoe UI"/>
          <w:sz w:val="22"/>
        </w:rPr>
        <w:t xml:space="preserve">měsíců poté, co ji mohl při včasné prohlídce a dostatečné péči zjistit, nejpozději však do </w:t>
      </w:r>
      <w:r w:rsidR="00EF4C80" w:rsidRPr="00F15DCD">
        <w:rPr>
          <w:rFonts w:ascii="Segoe UI" w:hAnsi="Segoe UI" w:cs="Segoe UI"/>
          <w:sz w:val="22"/>
        </w:rPr>
        <w:t xml:space="preserve">12 měsíců </w:t>
      </w:r>
      <w:r w:rsidR="00763554" w:rsidRPr="00F15DCD">
        <w:rPr>
          <w:rFonts w:ascii="Segoe UI" w:hAnsi="Segoe UI" w:cs="Segoe UI"/>
          <w:sz w:val="22"/>
        </w:rPr>
        <w:t xml:space="preserve">od zahájení běhu </w:t>
      </w:r>
      <w:r w:rsidR="005445D4" w:rsidRPr="00F15DCD">
        <w:rPr>
          <w:rFonts w:ascii="Segoe UI" w:hAnsi="Segoe UI" w:cs="Segoe UI"/>
          <w:sz w:val="22"/>
        </w:rPr>
        <w:t>Záruční</w:t>
      </w:r>
      <w:r w:rsidR="00AF4C6D" w:rsidRPr="00F15DCD">
        <w:rPr>
          <w:rFonts w:ascii="Segoe UI" w:hAnsi="Segoe UI" w:cs="Segoe UI"/>
          <w:sz w:val="22"/>
        </w:rPr>
        <w:t xml:space="preserve"> doby</w:t>
      </w:r>
      <w:r w:rsidR="008C2E78" w:rsidRPr="00F15DCD">
        <w:rPr>
          <w:rFonts w:ascii="Segoe UI" w:hAnsi="Segoe UI" w:cs="Segoe UI"/>
          <w:sz w:val="22"/>
        </w:rPr>
        <w:t xml:space="preserve">. </w:t>
      </w:r>
      <w:r w:rsidR="009E475F" w:rsidRPr="00F15DCD">
        <w:rPr>
          <w:rFonts w:ascii="Segoe UI" w:hAnsi="Segoe UI" w:cs="Segoe UI"/>
          <w:sz w:val="22"/>
        </w:rPr>
        <w:t>V</w:t>
      </w:r>
      <w:r w:rsidR="00ED1567" w:rsidRPr="00F15DCD">
        <w:rPr>
          <w:rFonts w:ascii="Segoe UI" w:hAnsi="Segoe UI" w:cs="Segoe UI"/>
          <w:sz w:val="22"/>
        </w:rPr>
        <w:t> </w:t>
      </w:r>
      <w:r w:rsidR="009E475F" w:rsidRPr="00F15DCD">
        <w:rPr>
          <w:rFonts w:ascii="Segoe UI" w:hAnsi="Segoe UI" w:cs="Segoe UI"/>
          <w:sz w:val="22"/>
        </w:rPr>
        <w:t xml:space="preserve">rámci </w:t>
      </w:r>
      <w:r w:rsidR="003F0711" w:rsidRPr="00F15DCD">
        <w:rPr>
          <w:rFonts w:ascii="Segoe UI" w:hAnsi="Segoe UI" w:cs="Segoe UI"/>
          <w:sz w:val="22"/>
        </w:rPr>
        <w:t>oznámení Vady</w:t>
      </w:r>
      <w:r w:rsidR="009E475F" w:rsidRPr="00F15DCD">
        <w:rPr>
          <w:rFonts w:ascii="Segoe UI" w:hAnsi="Segoe UI" w:cs="Segoe UI"/>
          <w:sz w:val="22"/>
        </w:rPr>
        <w:t xml:space="preserve"> Objednatel specifikuje Zhotoviteli Vady tak, že uvede popis Vady, zejména specifikuje, jakým způsobem se Vada projevuje.</w:t>
      </w:r>
      <w:r w:rsidR="00437557" w:rsidRPr="00F15DCD">
        <w:rPr>
          <w:rFonts w:ascii="Segoe UI" w:hAnsi="Segoe UI" w:cs="Segoe UI"/>
          <w:sz w:val="22"/>
        </w:rPr>
        <w:t xml:space="preserve"> </w:t>
      </w:r>
      <w:r w:rsidR="009E475F" w:rsidRPr="00F15DCD">
        <w:rPr>
          <w:rFonts w:ascii="Segoe UI" w:hAnsi="Segoe UI" w:cs="Segoe UI"/>
          <w:sz w:val="22"/>
        </w:rPr>
        <w:t xml:space="preserve">Zhotovitel je povinen do </w:t>
      </w:r>
      <w:r w:rsidR="00596095" w:rsidRPr="00F15DCD">
        <w:rPr>
          <w:rFonts w:ascii="Segoe UI" w:hAnsi="Segoe UI" w:cs="Segoe UI"/>
          <w:sz w:val="22"/>
        </w:rPr>
        <w:t>28</w:t>
      </w:r>
      <w:r w:rsidR="009E475F" w:rsidRPr="00F15DCD">
        <w:rPr>
          <w:rFonts w:ascii="Segoe UI" w:hAnsi="Segoe UI" w:cs="Segoe UI"/>
          <w:sz w:val="22"/>
        </w:rPr>
        <w:t xml:space="preserve"> dnů ode dne doručení písemné reklamace sdělit Objednateli časové, finanční, provozní či jiné náklady na odstranění Vady</w:t>
      </w:r>
      <w:r w:rsidR="00596095" w:rsidRPr="00F15DCD">
        <w:rPr>
          <w:rFonts w:ascii="Segoe UI" w:hAnsi="Segoe UI" w:cs="Segoe UI"/>
          <w:sz w:val="22"/>
        </w:rPr>
        <w:t>, přičemž vyčíslí náklady ve vztahu k</w:t>
      </w:r>
      <w:r w:rsidR="00ED1567" w:rsidRPr="00F15DCD">
        <w:rPr>
          <w:rFonts w:ascii="Segoe UI" w:hAnsi="Segoe UI" w:cs="Segoe UI"/>
          <w:sz w:val="22"/>
        </w:rPr>
        <w:t> </w:t>
      </w:r>
      <w:r w:rsidR="00596095" w:rsidRPr="00F15DCD">
        <w:rPr>
          <w:rFonts w:ascii="Segoe UI" w:hAnsi="Segoe UI" w:cs="Segoe UI"/>
          <w:sz w:val="22"/>
        </w:rPr>
        <w:t xml:space="preserve">odst. </w:t>
      </w:r>
      <w:r w:rsidR="00596095" w:rsidRPr="00F15DCD">
        <w:rPr>
          <w:rFonts w:ascii="Segoe UI" w:hAnsi="Segoe UI" w:cs="Segoe UI"/>
          <w:sz w:val="22"/>
        </w:rPr>
        <w:fldChar w:fldCharType="begin"/>
      </w:r>
      <w:r w:rsidR="00596095" w:rsidRPr="00F15DCD">
        <w:rPr>
          <w:rFonts w:ascii="Segoe UI" w:hAnsi="Segoe UI" w:cs="Segoe UI"/>
          <w:sz w:val="22"/>
        </w:rPr>
        <w:instrText xml:space="preserve"> REF _Ref60146165 \r \h </w:instrText>
      </w:r>
      <w:r w:rsidR="00644324" w:rsidRPr="00F15DCD">
        <w:rPr>
          <w:rFonts w:ascii="Segoe UI" w:hAnsi="Segoe UI" w:cs="Segoe UI"/>
          <w:sz w:val="22"/>
        </w:rPr>
        <w:instrText xml:space="preserve"> \* MERGEFORMAT </w:instrText>
      </w:r>
      <w:r w:rsidR="00596095" w:rsidRPr="00F15DCD">
        <w:rPr>
          <w:rFonts w:ascii="Segoe UI" w:hAnsi="Segoe UI" w:cs="Segoe UI"/>
          <w:sz w:val="22"/>
        </w:rPr>
      </w:r>
      <w:r w:rsidR="00596095" w:rsidRPr="00F15DCD">
        <w:rPr>
          <w:rFonts w:ascii="Segoe UI" w:hAnsi="Segoe UI" w:cs="Segoe UI"/>
          <w:sz w:val="22"/>
        </w:rPr>
        <w:fldChar w:fldCharType="separate"/>
      </w:r>
      <w:r w:rsidR="00C4674D">
        <w:rPr>
          <w:rFonts w:ascii="Segoe UI" w:hAnsi="Segoe UI" w:cs="Segoe UI"/>
          <w:sz w:val="22"/>
        </w:rPr>
        <w:t>19.5.1</w:t>
      </w:r>
      <w:r w:rsidR="00596095" w:rsidRPr="00F15DCD">
        <w:rPr>
          <w:rFonts w:ascii="Segoe UI" w:hAnsi="Segoe UI" w:cs="Segoe UI"/>
          <w:sz w:val="22"/>
        </w:rPr>
        <w:fldChar w:fldCharType="end"/>
      </w:r>
      <w:r w:rsidR="00596095" w:rsidRPr="00F15DCD">
        <w:rPr>
          <w:rFonts w:ascii="Segoe UI" w:hAnsi="Segoe UI" w:cs="Segoe UI"/>
          <w:sz w:val="22"/>
        </w:rPr>
        <w:t xml:space="preserve"> a/nebo </w:t>
      </w:r>
      <w:r w:rsidR="00596095" w:rsidRPr="00F15DCD">
        <w:rPr>
          <w:rFonts w:ascii="Segoe UI" w:hAnsi="Segoe UI" w:cs="Segoe UI"/>
          <w:sz w:val="22"/>
        </w:rPr>
        <w:fldChar w:fldCharType="begin"/>
      </w:r>
      <w:r w:rsidR="00596095" w:rsidRPr="00F15DCD">
        <w:rPr>
          <w:rFonts w:ascii="Segoe UI" w:hAnsi="Segoe UI" w:cs="Segoe UI"/>
          <w:sz w:val="22"/>
        </w:rPr>
        <w:instrText xml:space="preserve"> REF _Ref60312343 \r \h </w:instrText>
      </w:r>
      <w:r w:rsidR="00644324" w:rsidRPr="00F15DCD">
        <w:rPr>
          <w:rFonts w:ascii="Segoe UI" w:hAnsi="Segoe UI" w:cs="Segoe UI"/>
          <w:sz w:val="22"/>
        </w:rPr>
        <w:instrText xml:space="preserve"> \* MERGEFORMAT </w:instrText>
      </w:r>
      <w:r w:rsidR="00596095" w:rsidRPr="00F15DCD">
        <w:rPr>
          <w:rFonts w:ascii="Segoe UI" w:hAnsi="Segoe UI" w:cs="Segoe UI"/>
          <w:sz w:val="22"/>
        </w:rPr>
      </w:r>
      <w:r w:rsidR="00596095" w:rsidRPr="00F15DCD">
        <w:rPr>
          <w:rFonts w:ascii="Segoe UI" w:hAnsi="Segoe UI" w:cs="Segoe UI"/>
          <w:sz w:val="22"/>
        </w:rPr>
        <w:fldChar w:fldCharType="separate"/>
      </w:r>
      <w:r w:rsidR="00C4674D">
        <w:rPr>
          <w:rFonts w:ascii="Segoe UI" w:hAnsi="Segoe UI" w:cs="Segoe UI"/>
          <w:sz w:val="22"/>
        </w:rPr>
        <w:t>19.5.2</w:t>
      </w:r>
      <w:r w:rsidR="00596095" w:rsidRPr="00F15DCD">
        <w:rPr>
          <w:rFonts w:ascii="Segoe UI" w:hAnsi="Segoe UI" w:cs="Segoe UI"/>
          <w:sz w:val="22"/>
        </w:rPr>
        <w:fldChar w:fldCharType="end"/>
      </w:r>
      <w:r w:rsidR="00ED6F2D" w:rsidRPr="00F15DCD">
        <w:rPr>
          <w:rFonts w:ascii="Segoe UI" w:hAnsi="Segoe UI" w:cs="Segoe UI"/>
          <w:sz w:val="22"/>
        </w:rPr>
        <w:t xml:space="preserve"> a/nebo </w:t>
      </w:r>
      <w:r w:rsidR="00ED6F2D" w:rsidRPr="00F15DCD">
        <w:rPr>
          <w:rFonts w:ascii="Segoe UI" w:hAnsi="Segoe UI" w:cs="Segoe UI"/>
          <w:sz w:val="22"/>
        </w:rPr>
        <w:fldChar w:fldCharType="begin"/>
      </w:r>
      <w:r w:rsidR="00ED6F2D" w:rsidRPr="00F15DCD">
        <w:rPr>
          <w:rFonts w:ascii="Segoe UI" w:hAnsi="Segoe UI" w:cs="Segoe UI"/>
          <w:sz w:val="22"/>
        </w:rPr>
        <w:instrText xml:space="preserve"> REF _Ref62746220 \r \h </w:instrText>
      </w:r>
      <w:r w:rsidR="000E6FCA" w:rsidRPr="00F15DCD">
        <w:rPr>
          <w:rFonts w:ascii="Segoe UI" w:hAnsi="Segoe UI" w:cs="Segoe UI"/>
          <w:sz w:val="22"/>
        </w:rPr>
        <w:instrText xml:space="preserve"> \* MERGEFORMAT </w:instrText>
      </w:r>
      <w:r w:rsidR="00ED6F2D" w:rsidRPr="00F15DCD">
        <w:rPr>
          <w:rFonts w:ascii="Segoe UI" w:hAnsi="Segoe UI" w:cs="Segoe UI"/>
          <w:sz w:val="22"/>
        </w:rPr>
      </w:r>
      <w:r w:rsidR="00ED6F2D" w:rsidRPr="00F15DCD">
        <w:rPr>
          <w:rFonts w:ascii="Segoe UI" w:hAnsi="Segoe UI" w:cs="Segoe UI"/>
          <w:sz w:val="22"/>
        </w:rPr>
        <w:fldChar w:fldCharType="separate"/>
      </w:r>
      <w:r w:rsidR="00C4674D">
        <w:rPr>
          <w:rFonts w:ascii="Segoe UI" w:hAnsi="Segoe UI" w:cs="Segoe UI"/>
          <w:sz w:val="22"/>
        </w:rPr>
        <w:t>19.5.3</w:t>
      </w:r>
      <w:r w:rsidR="00ED6F2D" w:rsidRPr="00F15DCD">
        <w:rPr>
          <w:rFonts w:ascii="Segoe UI" w:hAnsi="Segoe UI" w:cs="Segoe UI"/>
          <w:sz w:val="22"/>
        </w:rPr>
        <w:fldChar w:fldCharType="end"/>
      </w:r>
      <w:r w:rsidR="00596095" w:rsidRPr="00F15DCD">
        <w:rPr>
          <w:rFonts w:ascii="Segoe UI" w:hAnsi="Segoe UI" w:cs="Segoe UI"/>
          <w:sz w:val="22"/>
        </w:rPr>
        <w:t xml:space="preserve"> Smlouvy podle toho, který z</w:t>
      </w:r>
      <w:r w:rsidR="00ED1567" w:rsidRPr="00F15DCD">
        <w:rPr>
          <w:rFonts w:ascii="Segoe UI" w:hAnsi="Segoe UI" w:cs="Segoe UI"/>
          <w:sz w:val="22"/>
        </w:rPr>
        <w:t> </w:t>
      </w:r>
      <w:r w:rsidR="00596095" w:rsidRPr="00F15DCD">
        <w:rPr>
          <w:rFonts w:ascii="Segoe UI" w:hAnsi="Segoe UI" w:cs="Segoe UI"/>
          <w:sz w:val="22"/>
        </w:rPr>
        <w:t>těchto nároků z</w:t>
      </w:r>
      <w:r w:rsidR="00ED1567" w:rsidRPr="00F15DCD">
        <w:rPr>
          <w:rFonts w:ascii="Segoe UI" w:hAnsi="Segoe UI" w:cs="Segoe UI"/>
          <w:sz w:val="22"/>
        </w:rPr>
        <w:t> </w:t>
      </w:r>
      <w:r w:rsidR="00596095" w:rsidRPr="00F15DCD">
        <w:rPr>
          <w:rFonts w:ascii="Segoe UI" w:hAnsi="Segoe UI" w:cs="Segoe UI"/>
          <w:sz w:val="22"/>
        </w:rPr>
        <w:t>Vad bude možné dle sdělení Zhotovitele využít,</w:t>
      </w:r>
      <w:r w:rsidR="00DD0F94" w:rsidRPr="00F15DCD">
        <w:rPr>
          <w:rFonts w:ascii="Segoe UI" w:hAnsi="Segoe UI" w:cs="Segoe UI"/>
          <w:sz w:val="22"/>
        </w:rPr>
        <w:t xml:space="preserve"> </w:t>
      </w:r>
      <w:r w:rsidR="001D06E7" w:rsidRPr="00F15DCD">
        <w:rPr>
          <w:rFonts w:ascii="Segoe UI" w:hAnsi="Segoe UI" w:cs="Segoe UI"/>
          <w:sz w:val="22"/>
        </w:rPr>
        <w:t xml:space="preserve">a specifikuje způsob odstranění Vady </w:t>
      </w:r>
      <w:r w:rsidR="00DD0F94" w:rsidRPr="00F15DCD">
        <w:rPr>
          <w:rFonts w:ascii="Segoe UI" w:hAnsi="Segoe UI" w:cs="Segoe UI"/>
          <w:sz w:val="22"/>
        </w:rPr>
        <w:t xml:space="preserve">či </w:t>
      </w:r>
      <w:r w:rsidR="001D06E7" w:rsidRPr="00F15DCD">
        <w:rPr>
          <w:rFonts w:ascii="Segoe UI" w:hAnsi="Segoe UI" w:cs="Segoe UI"/>
          <w:sz w:val="22"/>
        </w:rPr>
        <w:t>Zhotovitel uvede</w:t>
      </w:r>
      <w:r w:rsidR="00DD0F94" w:rsidRPr="00F15DCD">
        <w:rPr>
          <w:rFonts w:ascii="Segoe UI" w:hAnsi="Segoe UI" w:cs="Segoe UI"/>
          <w:sz w:val="22"/>
        </w:rPr>
        <w:t>, že je Vada neodstranitelná</w:t>
      </w:r>
      <w:r w:rsidR="009E475F" w:rsidRPr="00F15DCD">
        <w:rPr>
          <w:rFonts w:ascii="Segoe UI" w:hAnsi="Segoe UI" w:cs="Segoe UI"/>
          <w:sz w:val="22"/>
        </w:rPr>
        <w:t xml:space="preserve">. </w:t>
      </w:r>
      <w:r w:rsidR="00C53A92" w:rsidRPr="00F15DCD">
        <w:rPr>
          <w:rFonts w:ascii="Segoe UI" w:hAnsi="Segoe UI" w:cs="Segoe UI"/>
          <w:sz w:val="22"/>
        </w:rPr>
        <w:t xml:space="preserve">Toto sdělení Zhotovitel připraví podle přílohy č. B4 Požadavky na oznámení, změny a odchylky. </w:t>
      </w:r>
      <w:r w:rsidR="009E475F" w:rsidRPr="00F15DCD">
        <w:rPr>
          <w:rFonts w:ascii="Segoe UI" w:hAnsi="Segoe UI" w:cs="Segoe UI"/>
          <w:sz w:val="22"/>
        </w:rPr>
        <w:t>Smluvní strany se mohou dohodnout na prodloužení lhůty</w:t>
      </w:r>
      <w:r w:rsidR="00F05B16" w:rsidRPr="00F15DCD">
        <w:rPr>
          <w:rFonts w:ascii="Segoe UI" w:hAnsi="Segoe UI" w:cs="Segoe UI"/>
          <w:sz w:val="22"/>
        </w:rPr>
        <w:t xml:space="preserve"> uvedené v</w:t>
      </w:r>
      <w:r w:rsidR="00ED1567" w:rsidRPr="00F15DCD">
        <w:rPr>
          <w:rFonts w:ascii="Segoe UI" w:hAnsi="Segoe UI" w:cs="Segoe UI"/>
          <w:sz w:val="22"/>
        </w:rPr>
        <w:t> </w:t>
      </w:r>
      <w:r w:rsidR="00F05B16" w:rsidRPr="00F15DCD">
        <w:rPr>
          <w:rFonts w:ascii="Segoe UI" w:hAnsi="Segoe UI" w:cs="Segoe UI"/>
          <w:sz w:val="22"/>
        </w:rPr>
        <w:t>tomto odstavci</w:t>
      </w:r>
      <w:r w:rsidR="00EC54E8" w:rsidRPr="00F15DCD">
        <w:rPr>
          <w:rFonts w:ascii="Segoe UI" w:hAnsi="Segoe UI" w:cs="Segoe UI"/>
          <w:sz w:val="22"/>
        </w:rPr>
        <w:t>, a to zejména v</w:t>
      </w:r>
      <w:r w:rsidR="00ED1567" w:rsidRPr="00F15DCD">
        <w:rPr>
          <w:rFonts w:ascii="Segoe UI" w:hAnsi="Segoe UI" w:cs="Segoe UI"/>
          <w:sz w:val="22"/>
        </w:rPr>
        <w:t> </w:t>
      </w:r>
      <w:r w:rsidR="00EC54E8" w:rsidRPr="00F15DCD">
        <w:rPr>
          <w:rFonts w:ascii="Segoe UI" w:hAnsi="Segoe UI" w:cs="Segoe UI"/>
          <w:sz w:val="22"/>
        </w:rPr>
        <w:t xml:space="preserve">případě, jestliže bude za účelem sdělení </w:t>
      </w:r>
      <w:r w:rsidR="001D06E7" w:rsidRPr="00F15DCD">
        <w:rPr>
          <w:rFonts w:ascii="Segoe UI" w:hAnsi="Segoe UI" w:cs="Segoe UI"/>
          <w:sz w:val="22"/>
        </w:rPr>
        <w:t>dle předchozí věty</w:t>
      </w:r>
      <w:r w:rsidR="00EC54E8" w:rsidRPr="00F15DCD">
        <w:rPr>
          <w:rFonts w:ascii="Segoe UI" w:hAnsi="Segoe UI" w:cs="Segoe UI"/>
          <w:sz w:val="22"/>
        </w:rPr>
        <w:t xml:space="preserve"> potřebné Dílo prohlédnout</w:t>
      </w:r>
      <w:r w:rsidR="009E475F" w:rsidRPr="00F15DCD">
        <w:rPr>
          <w:rFonts w:ascii="Segoe UI" w:hAnsi="Segoe UI" w:cs="Segoe UI"/>
          <w:sz w:val="22"/>
        </w:rPr>
        <w:t>.</w:t>
      </w:r>
      <w:bookmarkEnd w:id="402"/>
      <w:r w:rsidR="009E475F" w:rsidRPr="00F15DCD">
        <w:rPr>
          <w:rFonts w:ascii="Segoe UI" w:hAnsi="Segoe UI" w:cs="Segoe UI"/>
          <w:sz w:val="22"/>
        </w:rPr>
        <w:t xml:space="preserve"> </w:t>
      </w:r>
      <w:bookmarkEnd w:id="403"/>
    </w:p>
    <w:p w14:paraId="1AC6396D" w14:textId="27209FD9" w:rsidR="003B2C5B" w:rsidRPr="00F15DCD" w:rsidRDefault="009E475F" w:rsidP="002C047A">
      <w:pPr>
        <w:pStyle w:val="RLTextlnkuslovan"/>
        <w:numPr>
          <w:ilvl w:val="1"/>
          <w:numId w:val="75"/>
        </w:numPr>
        <w:spacing w:line="240" w:lineRule="auto"/>
        <w:ind w:left="1418" w:hanging="709"/>
        <w:rPr>
          <w:rFonts w:ascii="Segoe UI" w:hAnsi="Segoe UI" w:cs="Segoe UI"/>
          <w:sz w:val="22"/>
        </w:rPr>
      </w:pPr>
      <w:bookmarkStart w:id="405" w:name="_Ref60312720"/>
      <w:bookmarkStart w:id="406" w:name="_Ref70332691"/>
      <w:bookmarkStart w:id="407" w:name="_Ref60146103"/>
      <w:r w:rsidRPr="00F15DCD">
        <w:rPr>
          <w:rFonts w:ascii="Segoe UI" w:hAnsi="Segoe UI" w:cs="Segoe UI"/>
          <w:sz w:val="22"/>
        </w:rPr>
        <w:t xml:space="preserve">Objednatel je povinen do </w:t>
      </w:r>
      <w:r w:rsidR="00BE1F59" w:rsidRPr="00F15DCD">
        <w:rPr>
          <w:rFonts w:ascii="Segoe UI" w:hAnsi="Segoe UI" w:cs="Segoe UI"/>
          <w:sz w:val="22"/>
        </w:rPr>
        <w:t>56</w:t>
      </w:r>
      <w:r w:rsidRPr="00F15DCD">
        <w:rPr>
          <w:rFonts w:ascii="Segoe UI" w:hAnsi="Segoe UI" w:cs="Segoe UI"/>
          <w:sz w:val="22"/>
        </w:rPr>
        <w:t xml:space="preserve"> dnů ode dne doručení písemného sdělení Zhotovitele dle </w:t>
      </w:r>
      <w:r w:rsidR="00D5065D" w:rsidRPr="00F15DCD">
        <w:rPr>
          <w:rFonts w:ascii="Segoe UI" w:hAnsi="Segoe UI" w:cs="Segoe UI"/>
          <w:sz w:val="22"/>
        </w:rPr>
        <w:t xml:space="preserve">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_Ref62565559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19.1</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00D5065D" w:rsidRPr="00F15DCD">
        <w:rPr>
          <w:rFonts w:ascii="Segoe UI" w:hAnsi="Segoe UI" w:cs="Segoe UI"/>
          <w:sz w:val="22"/>
        </w:rPr>
        <w:t>Smlouvy</w:t>
      </w:r>
      <w:r w:rsidR="003F0711" w:rsidRPr="00F15DCD">
        <w:rPr>
          <w:rFonts w:ascii="Segoe UI" w:hAnsi="Segoe UI" w:cs="Segoe UI"/>
          <w:sz w:val="22"/>
        </w:rPr>
        <w:t xml:space="preserve"> </w:t>
      </w:r>
      <w:r w:rsidRPr="00F15DCD">
        <w:rPr>
          <w:rFonts w:ascii="Segoe UI" w:hAnsi="Segoe UI" w:cs="Segoe UI"/>
          <w:sz w:val="22"/>
        </w:rPr>
        <w:t>písemně sdělit Zhotoviteli</w:t>
      </w:r>
      <w:r w:rsidR="00312971" w:rsidRPr="00F15DCD">
        <w:rPr>
          <w:rFonts w:ascii="Segoe UI" w:hAnsi="Segoe UI" w:cs="Segoe UI"/>
          <w:sz w:val="22"/>
        </w:rPr>
        <w:t xml:space="preserve">, </w:t>
      </w:r>
      <w:r w:rsidR="001008A1" w:rsidRPr="00F15DCD">
        <w:rPr>
          <w:rFonts w:ascii="Segoe UI" w:hAnsi="Segoe UI" w:cs="Segoe UI"/>
          <w:sz w:val="22"/>
        </w:rPr>
        <w:t xml:space="preserve">zda </w:t>
      </w:r>
      <w:r w:rsidR="003F0711" w:rsidRPr="00F15DCD">
        <w:rPr>
          <w:rFonts w:ascii="Segoe UI" w:hAnsi="Segoe UI" w:cs="Segoe UI"/>
          <w:sz w:val="22"/>
        </w:rPr>
        <w:t>přijímá návrh Zhotovitele obsažený ve sdělení dle předchozího odstavce či zda a</w:t>
      </w:r>
      <w:r w:rsidR="00F568CA" w:rsidRPr="00F15DCD">
        <w:rPr>
          <w:rFonts w:ascii="Segoe UI" w:hAnsi="Segoe UI" w:cs="Segoe UI"/>
          <w:sz w:val="22"/>
        </w:rPr>
        <w:t xml:space="preserve"> jaké</w:t>
      </w:r>
      <w:r w:rsidR="003F0711" w:rsidRPr="00F15DCD">
        <w:rPr>
          <w:rFonts w:ascii="Segoe UI" w:hAnsi="Segoe UI" w:cs="Segoe UI"/>
          <w:sz w:val="22"/>
        </w:rPr>
        <w:t xml:space="preserve"> </w:t>
      </w:r>
      <w:r w:rsidR="00312971" w:rsidRPr="00F15DCD">
        <w:rPr>
          <w:rFonts w:ascii="Segoe UI" w:hAnsi="Segoe UI" w:cs="Segoe UI"/>
          <w:sz w:val="22"/>
        </w:rPr>
        <w:t>práv</w:t>
      </w:r>
      <w:r w:rsidR="00DD0F94" w:rsidRPr="00F15DCD">
        <w:rPr>
          <w:rFonts w:ascii="Segoe UI" w:hAnsi="Segoe UI" w:cs="Segoe UI"/>
          <w:sz w:val="22"/>
        </w:rPr>
        <w:t>o</w:t>
      </w:r>
      <w:r w:rsidR="00312971" w:rsidRPr="00F15DCD">
        <w:rPr>
          <w:rFonts w:ascii="Segoe UI" w:hAnsi="Segoe UI" w:cs="Segoe UI"/>
          <w:sz w:val="22"/>
        </w:rPr>
        <w:t xml:space="preserve"> z</w:t>
      </w:r>
      <w:r w:rsidR="00ED1567" w:rsidRPr="00F15DCD">
        <w:rPr>
          <w:rFonts w:ascii="Segoe UI" w:hAnsi="Segoe UI" w:cs="Segoe UI"/>
          <w:sz w:val="22"/>
        </w:rPr>
        <w:t> </w:t>
      </w:r>
      <w:r w:rsidR="00596095" w:rsidRPr="00F15DCD">
        <w:rPr>
          <w:rFonts w:ascii="Segoe UI" w:hAnsi="Segoe UI" w:cs="Segoe UI"/>
          <w:sz w:val="22"/>
        </w:rPr>
        <w:t>V</w:t>
      </w:r>
      <w:r w:rsidR="00312971" w:rsidRPr="00F15DCD">
        <w:rPr>
          <w:rFonts w:ascii="Segoe UI" w:hAnsi="Segoe UI" w:cs="Segoe UI"/>
          <w:sz w:val="22"/>
        </w:rPr>
        <w:t xml:space="preserve">ad dle odst. </w:t>
      </w:r>
      <w:r w:rsidR="0023462A" w:rsidRPr="00F15DCD">
        <w:rPr>
          <w:rFonts w:ascii="Segoe UI" w:hAnsi="Segoe UI" w:cs="Segoe UI"/>
          <w:sz w:val="22"/>
        </w:rPr>
        <w:fldChar w:fldCharType="begin"/>
      </w:r>
      <w:r w:rsidR="0023462A" w:rsidRPr="00F15DCD">
        <w:rPr>
          <w:rFonts w:ascii="Segoe UI" w:hAnsi="Segoe UI" w:cs="Segoe UI"/>
          <w:sz w:val="22"/>
        </w:rPr>
        <w:instrText xml:space="preserve"> REF _Ref60146055 \r \h </w:instrText>
      </w:r>
      <w:r w:rsidR="00644324" w:rsidRPr="00F15DCD">
        <w:rPr>
          <w:rFonts w:ascii="Segoe UI" w:hAnsi="Segoe UI" w:cs="Segoe UI"/>
          <w:sz w:val="22"/>
        </w:rPr>
        <w:instrText xml:space="preserve"> \* MERGEFORMAT </w:instrText>
      </w:r>
      <w:r w:rsidR="0023462A" w:rsidRPr="00F15DCD">
        <w:rPr>
          <w:rFonts w:ascii="Segoe UI" w:hAnsi="Segoe UI" w:cs="Segoe UI"/>
          <w:sz w:val="22"/>
        </w:rPr>
      </w:r>
      <w:r w:rsidR="0023462A" w:rsidRPr="00F15DCD">
        <w:rPr>
          <w:rFonts w:ascii="Segoe UI" w:hAnsi="Segoe UI" w:cs="Segoe UI"/>
          <w:sz w:val="22"/>
        </w:rPr>
        <w:fldChar w:fldCharType="separate"/>
      </w:r>
      <w:r w:rsidR="00C4674D">
        <w:rPr>
          <w:rFonts w:ascii="Segoe UI" w:hAnsi="Segoe UI" w:cs="Segoe UI"/>
          <w:sz w:val="22"/>
        </w:rPr>
        <w:t>19.5</w:t>
      </w:r>
      <w:r w:rsidR="0023462A" w:rsidRPr="00F15DCD">
        <w:rPr>
          <w:rFonts w:ascii="Segoe UI" w:hAnsi="Segoe UI" w:cs="Segoe UI"/>
          <w:sz w:val="22"/>
        </w:rPr>
        <w:fldChar w:fldCharType="end"/>
      </w:r>
      <w:r w:rsidR="00312971" w:rsidRPr="00F15DCD">
        <w:rPr>
          <w:rFonts w:ascii="Segoe UI" w:hAnsi="Segoe UI" w:cs="Segoe UI"/>
          <w:sz w:val="22"/>
        </w:rPr>
        <w:t xml:space="preserve"> Smlouvy zvol</w:t>
      </w:r>
      <w:r w:rsidR="00DD0F94" w:rsidRPr="00F15DCD">
        <w:rPr>
          <w:rFonts w:ascii="Segoe UI" w:hAnsi="Segoe UI" w:cs="Segoe UI"/>
          <w:sz w:val="22"/>
        </w:rPr>
        <w:t>il</w:t>
      </w:r>
      <w:r w:rsidR="00312971" w:rsidRPr="00F15DCD">
        <w:rPr>
          <w:rFonts w:ascii="Segoe UI" w:hAnsi="Segoe UI" w:cs="Segoe UI"/>
          <w:sz w:val="22"/>
        </w:rPr>
        <w:t>.</w:t>
      </w:r>
      <w:r w:rsidR="00596095" w:rsidRPr="00F15DCD">
        <w:rPr>
          <w:rFonts w:ascii="Segoe UI" w:hAnsi="Segoe UI" w:cs="Segoe UI"/>
          <w:sz w:val="22"/>
        </w:rPr>
        <w:t xml:space="preserve"> </w:t>
      </w:r>
      <w:bookmarkEnd w:id="405"/>
      <w:r w:rsidR="003F0711" w:rsidRPr="00F15DCD">
        <w:rPr>
          <w:rFonts w:ascii="Segoe UI" w:hAnsi="Segoe UI" w:cs="Segoe UI"/>
          <w:sz w:val="22"/>
        </w:rPr>
        <w:t>Zhotovitel není v</w:t>
      </w:r>
      <w:r w:rsidR="00ED1567" w:rsidRPr="00F15DCD">
        <w:rPr>
          <w:rFonts w:ascii="Segoe UI" w:hAnsi="Segoe UI" w:cs="Segoe UI"/>
          <w:sz w:val="22"/>
        </w:rPr>
        <w:t> </w:t>
      </w:r>
      <w:r w:rsidR="003F0711" w:rsidRPr="00F15DCD">
        <w:rPr>
          <w:rFonts w:ascii="Segoe UI" w:hAnsi="Segoe UI" w:cs="Segoe UI"/>
          <w:sz w:val="22"/>
        </w:rPr>
        <w:t xml:space="preserve">žádném případě </w:t>
      </w:r>
      <w:r w:rsidR="00837C6D" w:rsidRPr="00F15DCD">
        <w:rPr>
          <w:rFonts w:ascii="Segoe UI" w:hAnsi="Segoe UI" w:cs="Segoe UI"/>
          <w:sz w:val="22"/>
        </w:rPr>
        <w:t xml:space="preserve">oprávněn </w:t>
      </w:r>
      <w:r w:rsidR="003F0711" w:rsidRPr="00F15DCD">
        <w:rPr>
          <w:rFonts w:ascii="Segoe UI" w:hAnsi="Segoe UI" w:cs="Segoe UI"/>
          <w:sz w:val="22"/>
        </w:rPr>
        <w:t>provést volbu práva z</w:t>
      </w:r>
      <w:r w:rsidR="00ED1567" w:rsidRPr="00F15DCD">
        <w:rPr>
          <w:rFonts w:ascii="Segoe UI" w:hAnsi="Segoe UI" w:cs="Segoe UI"/>
          <w:sz w:val="22"/>
        </w:rPr>
        <w:t> </w:t>
      </w:r>
      <w:r w:rsidR="003F0711" w:rsidRPr="00F15DCD">
        <w:rPr>
          <w:rFonts w:ascii="Segoe UI" w:hAnsi="Segoe UI" w:cs="Segoe UI"/>
          <w:sz w:val="22"/>
        </w:rPr>
        <w:t xml:space="preserve">Vad </w:t>
      </w:r>
      <w:r w:rsidR="00D5065D" w:rsidRPr="00F15DCD">
        <w:rPr>
          <w:rFonts w:ascii="Segoe UI" w:hAnsi="Segoe UI" w:cs="Segoe UI"/>
          <w:sz w:val="22"/>
        </w:rPr>
        <w:t>na místo Objednatele.</w:t>
      </w:r>
      <w:bookmarkEnd w:id="406"/>
      <w:r w:rsidR="00243487" w:rsidRPr="00F15DCD">
        <w:rPr>
          <w:rFonts w:ascii="Segoe UI" w:hAnsi="Segoe UI" w:cs="Segoe UI"/>
          <w:sz w:val="22"/>
        </w:rPr>
        <w:t xml:space="preserve"> Objednatel prohlašuje, že bude upřednostňovat uplatnění práva na odstranění Vady. Tímto prohlášením se však nevzdává volby práva z</w:t>
      </w:r>
      <w:r w:rsidR="004E4417" w:rsidRPr="00F15DCD">
        <w:rPr>
          <w:rFonts w:ascii="Segoe UI" w:hAnsi="Segoe UI" w:cs="Segoe UI"/>
          <w:sz w:val="22"/>
        </w:rPr>
        <w:t> </w:t>
      </w:r>
      <w:r w:rsidR="00243487" w:rsidRPr="00F15DCD">
        <w:rPr>
          <w:rFonts w:ascii="Segoe UI" w:hAnsi="Segoe UI" w:cs="Segoe UI"/>
          <w:sz w:val="22"/>
        </w:rPr>
        <w:t>Vad</w:t>
      </w:r>
      <w:r w:rsidR="004E4417" w:rsidRPr="00F15DCD">
        <w:rPr>
          <w:rFonts w:ascii="Segoe UI" w:hAnsi="Segoe UI" w:cs="Segoe UI"/>
          <w:sz w:val="22"/>
        </w:rPr>
        <w:t>, pokud k příslušné volbě poskytne příslušné odůvodnění</w:t>
      </w:r>
      <w:r w:rsidR="00243487" w:rsidRPr="00F15DCD">
        <w:rPr>
          <w:rFonts w:ascii="Segoe UI" w:hAnsi="Segoe UI" w:cs="Segoe UI"/>
          <w:sz w:val="22"/>
        </w:rPr>
        <w:t xml:space="preserve">. </w:t>
      </w:r>
      <w:r w:rsidR="00DB720B" w:rsidRPr="00F15DCD">
        <w:rPr>
          <w:rFonts w:ascii="Segoe UI" w:hAnsi="Segoe UI" w:cs="Segoe UI"/>
          <w:sz w:val="22"/>
        </w:rPr>
        <w:t xml:space="preserve">Objednatel poskytne Zhotoviteli </w:t>
      </w:r>
      <w:r w:rsidR="004E4417" w:rsidRPr="00F15DCD">
        <w:rPr>
          <w:rFonts w:ascii="Segoe UI" w:hAnsi="Segoe UI" w:cs="Segoe UI"/>
          <w:sz w:val="22"/>
        </w:rPr>
        <w:t xml:space="preserve">nezbytnou </w:t>
      </w:r>
      <w:r w:rsidR="00DB720B" w:rsidRPr="00F15DCD">
        <w:rPr>
          <w:rFonts w:ascii="Segoe UI" w:hAnsi="Segoe UI" w:cs="Segoe UI"/>
          <w:sz w:val="22"/>
        </w:rPr>
        <w:t xml:space="preserve">součinnost potřebnou k odstraňování Vady a umožní mu </w:t>
      </w:r>
      <w:r w:rsidR="004E4417" w:rsidRPr="00F15DCD">
        <w:rPr>
          <w:rFonts w:ascii="Segoe UI" w:hAnsi="Segoe UI" w:cs="Segoe UI"/>
          <w:sz w:val="22"/>
        </w:rPr>
        <w:t xml:space="preserve">nezbytný </w:t>
      </w:r>
      <w:r w:rsidR="00DB720B" w:rsidRPr="00F15DCD">
        <w:rPr>
          <w:rFonts w:ascii="Segoe UI" w:hAnsi="Segoe UI" w:cs="Segoe UI"/>
          <w:sz w:val="22"/>
        </w:rPr>
        <w:t xml:space="preserve">přístup k </w:t>
      </w:r>
      <w:r w:rsidR="00B31913" w:rsidRPr="00F15DCD">
        <w:rPr>
          <w:rFonts w:ascii="Segoe UI" w:hAnsi="Segoe UI" w:cs="Segoe UI"/>
          <w:sz w:val="22"/>
        </w:rPr>
        <w:t>V</w:t>
      </w:r>
      <w:r w:rsidR="00DB720B" w:rsidRPr="00F15DCD">
        <w:rPr>
          <w:rFonts w:ascii="Segoe UI" w:hAnsi="Segoe UI" w:cs="Segoe UI"/>
          <w:sz w:val="22"/>
        </w:rPr>
        <w:t>adné části Díla. Objednatel poskytne Zhotoviteli také údaje o provozu a údržbě Díla</w:t>
      </w:r>
      <w:r w:rsidR="00E95C20" w:rsidRPr="00F15DCD">
        <w:rPr>
          <w:rFonts w:ascii="Segoe UI" w:hAnsi="Segoe UI" w:cs="Segoe UI"/>
          <w:sz w:val="22"/>
        </w:rPr>
        <w:t>, nemá-li je či neměl-li by je mít s přihlédnutím ke všem okolnostem Zhotovitel k dispozici</w:t>
      </w:r>
      <w:r w:rsidR="00DB720B" w:rsidRPr="00F15DCD">
        <w:rPr>
          <w:rFonts w:ascii="Segoe UI" w:hAnsi="Segoe UI" w:cs="Segoe UI"/>
          <w:sz w:val="22"/>
        </w:rPr>
        <w:t>.</w:t>
      </w:r>
    </w:p>
    <w:p w14:paraId="6732EBB4" w14:textId="20BBCD07" w:rsidR="00312971" w:rsidRPr="00F15DCD" w:rsidRDefault="00D5065D" w:rsidP="002C047A">
      <w:pPr>
        <w:pStyle w:val="RLTextlnkuslovan"/>
        <w:numPr>
          <w:ilvl w:val="1"/>
          <w:numId w:val="75"/>
        </w:numPr>
        <w:spacing w:line="240" w:lineRule="auto"/>
        <w:ind w:left="1418" w:hanging="709"/>
        <w:rPr>
          <w:rFonts w:ascii="Segoe UI" w:hAnsi="Segoe UI" w:cs="Segoe UI"/>
          <w:sz w:val="22"/>
        </w:rPr>
      </w:pPr>
      <w:bookmarkStart w:id="408" w:name="_Ref105401810"/>
      <w:bookmarkStart w:id="409" w:name="_Ref60770188"/>
      <w:r w:rsidRPr="00F15DCD">
        <w:rPr>
          <w:rFonts w:ascii="Segoe UI" w:hAnsi="Segoe UI" w:cs="Segoe UI"/>
          <w:sz w:val="22"/>
        </w:rPr>
        <w:t xml:space="preserve">Pokud sdělení Objednatele dle 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_Ref70332691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19.2</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Pr="00F15DCD">
        <w:rPr>
          <w:rFonts w:ascii="Segoe UI" w:hAnsi="Segoe UI" w:cs="Segoe UI"/>
          <w:sz w:val="22"/>
        </w:rPr>
        <w:t>obsahuje volbu práva z</w:t>
      </w:r>
      <w:r w:rsidR="00ED1567" w:rsidRPr="00F15DCD">
        <w:rPr>
          <w:rFonts w:ascii="Segoe UI" w:hAnsi="Segoe UI" w:cs="Segoe UI"/>
          <w:sz w:val="22"/>
        </w:rPr>
        <w:t> </w:t>
      </w:r>
      <w:r w:rsidRPr="00F15DCD">
        <w:rPr>
          <w:rFonts w:ascii="Segoe UI" w:hAnsi="Segoe UI" w:cs="Segoe UI"/>
          <w:sz w:val="22"/>
        </w:rPr>
        <w:t>Vad spočívající v</w:t>
      </w:r>
      <w:r w:rsidR="00ED1567" w:rsidRPr="00F15DCD">
        <w:rPr>
          <w:rFonts w:ascii="Segoe UI" w:hAnsi="Segoe UI" w:cs="Segoe UI"/>
          <w:sz w:val="22"/>
        </w:rPr>
        <w:t> </w:t>
      </w:r>
      <w:r w:rsidRPr="00F15DCD">
        <w:rPr>
          <w:rFonts w:ascii="Segoe UI" w:hAnsi="Segoe UI" w:cs="Segoe UI"/>
          <w:sz w:val="22"/>
        </w:rPr>
        <w:t xml:space="preserve">opravě Díla, úpravě Díla či výměně části Díla, </w:t>
      </w:r>
      <w:r w:rsidR="0075678D" w:rsidRPr="00F15DCD">
        <w:rPr>
          <w:rFonts w:ascii="Segoe UI" w:hAnsi="Segoe UI" w:cs="Segoe UI"/>
          <w:sz w:val="22"/>
        </w:rPr>
        <w:t xml:space="preserve">je </w:t>
      </w:r>
      <w:r w:rsidRPr="00F15DCD">
        <w:rPr>
          <w:rFonts w:ascii="Segoe UI" w:hAnsi="Segoe UI" w:cs="Segoe UI"/>
          <w:sz w:val="22"/>
        </w:rPr>
        <w:t xml:space="preserve">Zhotovitel </w:t>
      </w:r>
      <w:r w:rsidR="0075678D" w:rsidRPr="00F15DCD">
        <w:rPr>
          <w:rFonts w:ascii="Segoe UI" w:hAnsi="Segoe UI" w:cs="Segoe UI"/>
          <w:sz w:val="22"/>
        </w:rPr>
        <w:t>povinen přistoupit k</w:t>
      </w:r>
      <w:r w:rsidR="00ED1567" w:rsidRPr="00F15DCD">
        <w:rPr>
          <w:rFonts w:ascii="Segoe UI" w:hAnsi="Segoe UI" w:cs="Segoe UI"/>
          <w:sz w:val="22"/>
        </w:rPr>
        <w:t> </w:t>
      </w:r>
      <w:r w:rsidR="0075678D" w:rsidRPr="00F15DCD">
        <w:rPr>
          <w:rFonts w:ascii="Segoe UI" w:hAnsi="Segoe UI" w:cs="Segoe UI"/>
          <w:sz w:val="22"/>
        </w:rPr>
        <w:t>odstranění Vady bez zbytečného odkladu s</w:t>
      </w:r>
      <w:r w:rsidR="00ED1567" w:rsidRPr="00F15DCD">
        <w:rPr>
          <w:rFonts w:ascii="Segoe UI" w:hAnsi="Segoe UI" w:cs="Segoe UI"/>
          <w:sz w:val="22"/>
        </w:rPr>
        <w:t> </w:t>
      </w:r>
      <w:r w:rsidR="0075678D" w:rsidRPr="00F15DCD">
        <w:rPr>
          <w:rFonts w:ascii="Segoe UI" w:hAnsi="Segoe UI" w:cs="Segoe UI"/>
          <w:sz w:val="22"/>
        </w:rPr>
        <w:t>přihlédnutím k</w:t>
      </w:r>
      <w:r w:rsidR="00ED1567" w:rsidRPr="00F15DCD">
        <w:rPr>
          <w:rFonts w:ascii="Segoe UI" w:hAnsi="Segoe UI" w:cs="Segoe UI"/>
          <w:sz w:val="22"/>
        </w:rPr>
        <w:t> </w:t>
      </w:r>
      <w:r w:rsidR="0075678D" w:rsidRPr="00F15DCD">
        <w:rPr>
          <w:rFonts w:ascii="Segoe UI" w:hAnsi="Segoe UI" w:cs="Segoe UI"/>
          <w:sz w:val="22"/>
        </w:rPr>
        <w:t xml:space="preserve">povaze Vady. Zhotovitel </w:t>
      </w:r>
      <w:r w:rsidR="00FB3709" w:rsidRPr="00F15DCD">
        <w:rPr>
          <w:rFonts w:ascii="Segoe UI" w:hAnsi="Segoe UI" w:cs="Segoe UI"/>
          <w:sz w:val="22"/>
        </w:rPr>
        <w:t>se s</w:t>
      </w:r>
      <w:r w:rsidR="00ED1567" w:rsidRPr="00F15DCD">
        <w:rPr>
          <w:rFonts w:ascii="Segoe UI" w:hAnsi="Segoe UI" w:cs="Segoe UI"/>
          <w:sz w:val="22"/>
        </w:rPr>
        <w:t> </w:t>
      </w:r>
      <w:r w:rsidR="00FB3709" w:rsidRPr="00F15DCD">
        <w:rPr>
          <w:rFonts w:ascii="Segoe UI" w:hAnsi="Segoe UI" w:cs="Segoe UI"/>
          <w:sz w:val="22"/>
        </w:rPr>
        <w:t>Objednatelem dohodnou na dni zahájení prací za účelem odstranění Vady. Nedojde-li k</w:t>
      </w:r>
      <w:r w:rsidR="00ED1567" w:rsidRPr="00F15DCD">
        <w:rPr>
          <w:rFonts w:ascii="Segoe UI" w:hAnsi="Segoe UI" w:cs="Segoe UI"/>
          <w:sz w:val="22"/>
        </w:rPr>
        <w:t> </w:t>
      </w:r>
      <w:r w:rsidR="00FB3709" w:rsidRPr="00F15DCD">
        <w:rPr>
          <w:rFonts w:ascii="Segoe UI" w:hAnsi="Segoe UI" w:cs="Segoe UI"/>
          <w:sz w:val="22"/>
        </w:rPr>
        <w:t>takové dohodě, určí den zahájení provádění takových prací Objednatel.</w:t>
      </w:r>
      <w:bookmarkEnd w:id="408"/>
      <w:r w:rsidR="00FB3709" w:rsidRPr="00F15DCD">
        <w:rPr>
          <w:rFonts w:ascii="Segoe UI" w:hAnsi="Segoe UI" w:cs="Segoe UI"/>
          <w:sz w:val="22"/>
        </w:rPr>
        <w:t xml:space="preserve"> </w:t>
      </w:r>
      <w:bookmarkEnd w:id="407"/>
      <w:bookmarkEnd w:id="409"/>
    </w:p>
    <w:p w14:paraId="1253FF44" w14:textId="489DEC5D" w:rsidR="00A84C19" w:rsidRPr="00F15DCD" w:rsidRDefault="00D5065D" w:rsidP="002C047A">
      <w:pPr>
        <w:pStyle w:val="RLTextlnkuslovan"/>
        <w:numPr>
          <w:ilvl w:val="1"/>
          <w:numId w:val="75"/>
        </w:numPr>
        <w:spacing w:line="240" w:lineRule="auto"/>
        <w:ind w:left="1418" w:hanging="709"/>
        <w:rPr>
          <w:rFonts w:ascii="Segoe UI" w:hAnsi="Segoe UI" w:cs="Segoe UI"/>
          <w:sz w:val="22"/>
        </w:rPr>
      </w:pPr>
      <w:bookmarkStart w:id="410" w:name="_Ref61364277"/>
      <w:bookmarkStart w:id="411" w:name="_Hlk191459343"/>
      <w:r w:rsidRPr="00F15DCD">
        <w:rPr>
          <w:rFonts w:ascii="Segoe UI" w:hAnsi="Segoe UI" w:cs="Segoe UI"/>
          <w:sz w:val="22"/>
        </w:rPr>
        <w:t xml:space="preserve">Pokud sdělení Objednatele dle 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_Ref70332691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19.2</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Pr="00F15DCD">
        <w:rPr>
          <w:rFonts w:ascii="Segoe UI" w:hAnsi="Segoe UI" w:cs="Segoe UI"/>
          <w:sz w:val="22"/>
        </w:rPr>
        <w:t>obsahuje volbu práva z</w:t>
      </w:r>
      <w:r w:rsidR="00ED1567" w:rsidRPr="00F15DCD">
        <w:rPr>
          <w:rFonts w:ascii="Segoe UI" w:hAnsi="Segoe UI" w:cs="Segoe UI"/>
          <w:sz w:val="22"/>
        </w:rPr>
        <w:t> </w:t>
      </w:r>
      <w:r w:rsidRPr="00F15DCD">
        <w:rPr>
          <w:rFonts w:ascii="Segoe UI" w:hAnsi="Segoe UI" w:cs="Segoe UI"/>
          <w:sz w:val="22"/>
        </w:rPr>
        <w:t>Vad spočívající v</w:t>
      </w:r>
      <w:r w:rsidR="00ED1567" w:rsidRPr="00F15DCD">
        <w:rPr>
          <w:rFonts w:ascii="Segoe UI" w:hAnsi="Segoe UI" w:cs="Segoe UI"/>
          <w:sz w:val="22"/>
        </w:rPr>
        <w:t> </w:t>
      </w:r>
      <w:r w:rsidRPr="00F15DCD">
        <w:rPr>
          <w:rFonts w:ascii="Segoe UI" w:hAnsi="Segoe UI" w:cs="Segoe UI"/>
          <w:sz w:val="22"/>
        </w:rPr>
        <w:t>opravě Díla, úpravě Díla či výměně části Díla, a nezahájí-li Zhotovitel odstraňování Vady či n</w:t>
      </w:r>
      <w:r w:rsidR="0047312B" w:rsidRPr="00F15DCD">
        <w:rPr>
          <w:rFonts w:ascii="Segoe UI" w:hAnsi="Segoe UI" w:cs="Segoe UI"/>
          <w:sz w:val="22"/>
        </w:rPr>
        <w:t>eodstraní-li</w:t>
      </w:r>
      <w:r w:rsidR="00C416D0" w:rsidRPr="00F15DCD">
        <w:rPr>
          <w:rFonts w:ascii="Segoe UI" w:hAnsi="Segoe UI" w:cs="Segoe UI"/>
          <w:sz w:val="22"/>
        </w:rPr>
        <w:t xml:space="preserve"> Zhotovitel </w:t>
      </w:r>
      <w:r w:rsidR="0047312B" w:rsidRPr="00F15DCD">
        <w:rPr>
          <w:rFonts w:ascii="Segoe UI" w:hAnsi="Segoe UI" w:cs="Segoe UI"/>
          <w:sz w:val="22"/>
        </w:rPr>
        <w:t>Vadu</w:t>
      </w:r>
      <w:r w:rsidR="00DB720B" w:rsidRPr="00F15DCD">
        <w:rPr>
          <w:rFonts w:ascii="Segoe UI" w:hAnsi="Segoe UI" w:cs="Segoe UI"/>
          <w:sz w:val="22"/>
        </w:rPr>
        <w:t xml:space="preserve"> </w:t>
      </w:r>
      <w:bookmarkEnd w:id="404"/>
      <w:r w:rsidR="00DB720B" w:rsidRPr="00F15DCD">
        <w:rPr>
          <w:rFonts w:ascii="Segoe UI" w:hAnsi="Segoe UI" w:cs="Segoe UI"/>
          <w:sz w:val="22"/>
        </w:rPr>
        <w:t>v dohodnutém termínu, případně pokud se strany na termín</w:t>
      </w:r>
      <w:r w:rsidR="00F424E6" w:rsidRPr="00F15DCD">
        <w:rPr>
          <w:rFonts w:ascii="Segoe UI" w:hAnsi="Segoe UI" w:cs="Segoe UI"/>
          <w:sz w:val="22"/>
        </w:rPr>
        <w:t>u zahájení odstraňování či</w:t>
      </w:r>
      <w:r w:rsidR="00DB720B" w:rsidRPr="00F15DCD">
        <w:rPr>
          <w:rFonts w:ascii="Segoe UI" w:hAnsi="Segoe UI" w:cs="Segoe UI"/>
          <w:sz w:val="22"/>
        </w:rPr>
        <w:t xml:space="preserve"> odstranění Vady</w:t>
      </w:r>
      <w:r w:rsidR="00F424E6" w:rsidRPr="00F15DCD">
        <w:rPr>
          <w:rFonts w:ascii="Segoe UI" w:hAnsi="Segoe UI" w:cs="Segoe UI"/>
          <w:sz w:val="22"/>
        </w:rPr>
        <w:t xml:space="preserve"> </w:t>
      </w:r>
      <w:r w:rsidR="00F424E6" w:rsidRPr="00F15DCD">
        <w:rPr>
          <w:rFonts w:ascii="Segoe UI" w:hAnsi="Segoe UI" w:cs="Segoe UI"/>
          <w:sz w:val="22"/>
        </w:rPr>
        <w:lastRenderedPageBreak/>
        <w:t>bezodkladně po provedené volbě práva</w:t>
      </w:r>
      <w:r w:rsidR="00DB720B" w:rsidRPr="00F15DCD">
        <w:rPr>
          <w:rFonts w:ascii="Segoe UI" w:hAnsi="Segoe UI" w:cs="Segoe UI"/>
          <w:sz w:val="22"/>
        </w:rPr>
        <w:t xml:space="preserve"> nedohodly</w:t>
      </w:r>
      <w:r w:rsidR="00937C53" w:rsidRPr="00F15DCD">
        <w:rPr>
          <w:rFonts w:ascii="Segoe UI" w:hAnsi="Segoe UI" w:cs="Segoe UI"/>
          <w:sz w:val="22"/>
        </w:rPr>
        <w:t>, je Objednatel oprávněn urč</w:t>
      </w:r>
      <w:r w:rsidR="002159F4" w:rsidRPr="00F15DCD">
        <w:rPr>
          <w:rFonts w:ascii="Segoe UI" w:hAnsi="Segoe UI" w:cs="Segoe UI"/>
          <w:sz w:val="22"/>
        </w:rPr>
        <w:t>it</w:t>
      </w:r>
      <w:r w:rsidR="00937C53" w:rsidRPr="00F15DCD">
        <w:rPr>
          <w:rFonts w:ascii="Segoe UI" w:hAnsi="Segoe UI" w:cs="Segoe UI"/>
          <w:sz w:val="22"/>
        </w:rPr>
        <w:t xml:space="preserve"> </w:t>
      </w:r>
      <w:r w:rsidRPr="00F15DCD">
        <w:rPr>
          <w:rFonts w:ascii="Segoe UI" w:hAnsi="Segoe UI" w:cs="Segoe UI"/>
          <w:sz w:val="22"/>
        </w:rPr>
        <w:t xml:space="preserve">lhůtu </w:t>
      </w:r>
      <w:r w:rsidR="0047312B" w:rsidRPr="00F15DCD">
        <w:rPr>
          <w:rFonts w:ascii="Segoe UI" w:hAnsi="Segoe UI" w:cs="Segoe UI"/>
          <w:sz w:val="22"/>
        </w:rPr>
        <w:t xml:space="preserve">pro </w:t>
      </w:r>
      <w:r w:rsidRPr="00F15DCD">
        <w:rPr>
          <w:rFonts w:ascii="Segoe UI" w:hAnsi="Segoe UI" w:cs="Segoe UI"/>
          <w:sz w:val="22"/>
        </w:rPr>
        <w:t xml:space="preserve">zahájení odstraňování Vady, resp. pro </w:t>
      </w:r>
      <w:r w:rsidR="0047312B" w:rsidRPr="00F15DCD">
        <w:rPr>
          <w:rFonts w:ascii="Segoe UI" w:hAnsi="Segoe UI" w:cs="Segoe UI"/>
          <w:sz w:val="22"/>
        </w:rPr>
        <w:t>odstranění Vady</w:t>
      </w:r>
      <w:r w:rsidR="005C393D" w:rsidRPr="00F15DCD">
        <w:rPr>
          <w:rFonts w:ascii="Segoe UI" w:hAnsi="Segoe UI" w:cs="Segoe UI"/>
          <w:sz w:val="22"/>
        </w:rPr>
        <w:t>, která bude přiměřená technické a technologické povaze Vady</w:t>
      </w:r>
      <w:r w:rsidR="00937C53" w:rsidRPr="00F15DCD">
        <w:rPr>
          <w:rFonts w:ascii="Segoe UI" w:hAnsi="Segoe UI" w:cs="Segoe UI"/>
          <w:sz w:val="22"/>
        </w:rPr>
        <w:t xml:space="preserve">.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marného uplynutí lhůty stanovené dle předchozí věty </w:t>
      </w:r>
      <w:r w:rsidR="00937C53" w:rsidRPr="00F15DCD">
        <w:rPr>
          <w:rFonts w:ascii="Segoe UI" w:hAnsi="Segoe UI" w:cs="Segoe UI"/>
          <w:sz w:val="22"/>
        </w:rPr>
        <w:t xml:space="preserve">je Objednatel oprávněn </w:t>
      </w:r>
      <w:r w:rsidR="00D5673A" w:rsidRPr="00F15DCD">
        <w:rPr>
          <w:rFonts w:ascii="Segoe UI" w:hAnsi="Segoe UI" w:cs="Segoe UI"/>
          <w:sz w:val="22"/>
        </w:rPr>
        <w:t>zajistit odstranění Vady svépomocí či u třetí osoby a uplatnit náhradu za veškeré s</w:t>
      </w:r>
      <w:r w:rsidR="00ED1567" w:rsidRPr="00F15DCD">
        <w:rPr>
          <w:rFonts w:ascii="Segoe UI" w:hAnsi="Segoe UI" w:cs="Segoe UI"/>
          <w:sz w:val="22"/>
        </w:rPr>
        <w:t> </w:t>
      </w:r>
      <w:r w:rsidR="00D5673A" w:rsidRPr="00F15DCD">
        <w:rPr>
          <w:rFonts w:ascii="Segoe UI" w:hAnsi="Segoe UI" w:cs="Segoe UI"/>
          <w:sz w:val="22"/>
        </w:rPr>
        <w:t>tímto náhradním způsobem odstranění Vady účelně vynaložené náklady vůči Zhotoviteli</w:t>
      </w:r>
      <w:r w:rsidR="00937C53" w:rsidRPr="00F15DCD">
        <w:rPr>
          <w:rFonts w:ascii="Segoe UI" w:hAnsi="Segoe UI" w:cs="Segoe UI"/>
          <w:sz w:val="22"/>
        </w:rPr>
        <w:t>.</w:t>
      </w:r>
      <w:bookmarkEnd w:id="410"/>
      <w:r w:rsidR="00937C53" w:rsidRPr="00F15DCD">
        <w:rPr>
          <w:rFonts w:ascii="Segoe UI" w:hAnsi="Segoe UI" w:cs="Segoe UI"/>
          <w:sz w:val="22"/>
        </w:rPr>
        <w:t xml:space="preserve"> </w:t>
      </w:r>
      <w:r w:rsidR="001D0BE4" w:rsidRPr="00F15DCD">
        <w:rPr>
          <w:rFonts w:ascii="Segoe UI" w:hAnsi="Segoe UI" w:cs="Segoe UI"/>
          <w:sz w:val="22"/>
        </w:rPr>
        <w:t xml:space="preserve">Postupem dle tohoto odstavce není dotčena Záruka za jakost poskytovaná Objednatelem. </w:t>
      </w:r>
      <w:bookmarkEnd w:id="411"/>
      <w:r w:rsidR="00C416D0" w:rsidRPr="00F15DCD">
        <w:rPr>
          <w:rFonts w:ascii="Segoe UI" w:hAnsi="Segoe UI" w:cs="Segoe UI"/>
          <w:sz w:val="22"/>
        </w:rPr>
        <w:t xml:space="preserve"> </w:t>
      </w:r>
    </w:p>
    <w:p w14:paraId="773BBD01" w14:textId="53124D73" w:rsidR="00C416D0" w:rsidRPr="00F15DCD" w:rsidRDefault="0023462A" w:rsidP="002C047A">
      <w:pPr>
        <w:pStyle w:val="RLTextlnkuslovan"/>
        <w:numPr>
          <w:ilvl w:val="1"/>
          <w:numId w:val="75"/>
        </w:numPr>
        <w:spacing w:line="240" w:lineRule="auto"/>
        <w:ind w:left="1418" w:hanging="709"/>
        <w:rPr>
          <w:rFonts w:ascii="Segoe UI" w:hAnsi="Segoe UI" w:cs="Segoe UI"/>
          <w:sz w:val="22"/>
        </w:rPr>
      </w:pPr>
      <w:bookmarkStart w:id="412" w:name="_Ref60146055"/>
      <w:r w:rsidRPr="00F15DCD">
        <w:rPr>
          <w:rFonts w:ascii="Segoe UI" w:hAnsi="Segoe UI" w:cs="Segoe UI"/>
          <w:sz w:val="22"/>
        </w:rPr>
        <w:t>Objednatel má následující práva z</w:t>
      </w:r>
      <w:r w:rsidR="00ED1567" w:rsidRPr="00F15DCD">
        <w:rPr>
          <w:rFonts w:ascii="Segoe UI" w:hAnsi="Segoe UI" w:cs="Segoe UI"/>
          <w:sz w:val="22"/>
        </w:rPr>
        <w:t> </w:t>
      </w:r>
      <w:r w:rsidRPr="00F15DCD">
        <w:rPr>
          <w:rFonts w:ascii="Segoe UI" w:hAnsi="Segoe UI" w:cs="Segoe UI"/>
          <w:sz w:val="22"/>
        </w:rPr>
        <w:t>Vad:</w:t>
      </w:r>
      <w:bookmarkEnd w:id="412"/>
      <w:r w:rsidRPr="00F15DCD">
        <w:rPr>
          <w:rFonts w:ascii="Segoe UI" w:hAnsi="Segoe UI" w:cs="Segoe UI"/>
          <w:sz w:val="22"/>
        </w:rPr>
        <w:t xml:space="preserve"> </w:t>
      </w:r>
    </w:p>
    <w:p w14:paraId="50C05194" w14:textId="7587CA6F" w:rsidR="00934909" w:rsidRPr="00F15DCD" w:rsidRDefault="0023462A" w:rsidP="002C047A">
      <w:pPr>
        <w:pStyle w:val="RLTextlnkuslovan"/>
        <w:numPr>
          <w:ilvl w:val="2"/>
          <w:numId w:val="38"/>
        </w:numPr>
        <w:spacing w:line="240" w:lineRule="auto"/>
        <w:ind w:left="2127"/>
        <w:rPr>
          <w:rFonts w:ascii="Segoe UI" w:hAnsi="Segoe UI" w:cs="Segoe UI"/>
          <w:sz w:val="22"/>
        </w:rPr>
      </w:pPr>
      <w:bookmarkStart w:id="413" w:name="_Ref60146165"/>
      <w:r w:rsidRPr="00F15DCD">
        <w:rPr>
          <w:rFonts w:ascii="Segoe UI" w:hAnsi="Segoe UI" w:cs="Segoe UI"/>
          <w:sz w:val="22"/>
        </w:rPr>
        <w:t>požadovat odstranění Vady opravou Díla, nebo</w:t>
      </w:r>
      <w:bookmarkEnd w:id="413"/>
      <w:r w:rsidRPr="00F15DCD">
        <w:rPr>
          <w:rFonts w:ascii="Segoe UI" w:hAnsi="Segoe UI" w:cs="Segoe UI"/>
          <w:sz w:val="22"/>
        </w:rPr>
        <w:t xml:space="preserve">  </w:t>
      </w:r>
      <w:r w:rsidR="00934909" w:rsidRPr="00F15DCD">
        <w:rPr>
          <w:rFonts w:ascii="Segoe UI" w:hAnsi="Segoe UI" w:cs="Segoe UI"/>
          <w:sz w:val="22"/>
        </w:rPr>
        <w:t xml:space="preserve"> </w:t>
      </w:r>
    </w:p>
    <w:p w14:paraId="0EA82B48" w14:textId="1F4CF9B3" w:rsidR="00D5065D" w:rsidRPr="00F15DCD" w:rsidRDefault="00D5065D" w:rsidP="002C047A">
      <w:pPr>
        <w:pStyle w:val="RLTextlnkuslovan"/>
        <w:numPr>
          <w:ilvl w:val="2"/>
          <w:numId w:val="38"/>
        </w:numPr>
        <w:spacing w:line="240" w:lineRule="auto"/>
        <w:ind w:left="2127"/>
        <w:rPr>
          <w:rFonts w:ascii="Segoe UI" w:hAnsi="Segoe UI" w:cs="Segoe UI"/>
          <w:sz w:val="22"/>
        </w:rPr>
      </w:pPr>
      <w:bookmarkStart w:id="414" w:name="_Ref60312343"/>
      <w:r w:rsidRPr="00F15DCD">
        <w:rPr>
          <w:rFonts w:ascii="Segoe UI" w:hAnsi="Segoe UI" w:cs="Segoe UI"/>
          <w:sz w:val="22"/>
        </w:rPr>
        <w:t xml:space="preserve">požadovat odstranění Vady úpravou Díla, nebo  </w:t>
      </w:r>
    </w:p>
    <w:p w14:paraId="360AD9F2" w14:textId="19545959" w:rsidR="00934909" w:rsidRPr="00F15DCD" w:rsidRDefault="0023462A" w:rsidP="002C047A">
      <w:pPr>
        <w:pStyle w:val="RLTextlnkuslovan"/>
        <w:numPr>
          <w:ilvl w:val="2"/>
          <w:numId w:val="38"/>
        </w:numPr>
        <w:spacing w:line="240" w:lineRule="auto"/>
        <w:ind w:left="2127"/>
        <w:rPr>
          <w:rFonts w:ascii="Segoe UI" w:hAnsi="Segoe UI" w:cs="Segoe UI"/>
          <w:sz w:val="22"/>
        </w:rPr>
      </w:pPr>
      <w:bookmarkStart w:id="415" w:name="_Ref62746220"/>
      <w:r w:rsidRPr="00F15DCD">
        <w:rPr>
          <w:rFonts w:ascii="Segoe UI" w:hAnsi="Segoe UI" w:cs="Segoe UI"/>
          <w:sz w:val="22"/>
        </w:rPr>
        <w:t>požadovat odstranění Vady výměnou vadné části Díla, nebo</w:t>
      </w:r>
      <w:bookmarkEnd w:id="414"/>
      <w:bookmarkEnd w:id="415"/>
      <w:r w:rsidRPr="00F15DCD">
        <w:rPr>
          <w:rFonts w:ascii="Segoe UI" w:hAnsi="Segoe UI" w:cs="Segoe UI"/>
          <w:sz w:val="22"/>
        </w:rPr>
        <w:t xml:space="preserve"> </w:t>
      </w:r>
      <w:bookmarkStart w:id="416" w:name="_Ref60146564"/>
      <w:r w:rsidR="00934909" w:rsidRPr="00F15DCD">
        <w:rPr>
          <w:rFonts w:ascii="Segoe UI" w:hAnsi="Segoe UI" w:cs="Segoe UI"/>
          <w:sz w:val="22"/>
        </w:rPr>
        <w:t xml:space="preserve"> </w:t>
      </w:r>
    </w:p>
    <w:p w14:paraId="0A9C7F78" w14:textId="53F459B6" w:rsidR="00C53A92" w:rsidRPr="00F15DCD" w:rsidRDefault="0023462A" w:rsidP="002C047A">
      <w:pPr>
        <w:pStyle w:val="RLTextlnkuslovan"/>
        <w:numPr>
          <w:ilvl w:val="2"/>
          <w:numId w:val="38"/>
        </w:numPr>
        <w:spacing w:line="240" w:lineRule="auto"/>
        <w:ind w:left="2127"/>
        <w:rPr>
          <w:rFonts w:ascii="Segoe UI" w:hAnsi="Segoe UI" w:cs="Segoe UI"/>
          <w:sz w:val="22"/>
        </w:rPr>
      </w:pPr>
      <w:bookmarkStart w:id="417" w:name="_Ref61358999"/>
      <w:bookmarkStart w:id="418" w:name="_Ref62565346"/>
      <w:r w:rsidRPr="00F15DCD">
        <w:rPr>
          <w:rFonts w:ascii="Segoe UI" w:hAnsi="Segoe UI" w:cs="Segoe UI"/>
          <w:sz w:val="22"/>
        </w:rPr>
        <w:t>požadovat odstranění právních vad</w:t>
      </w:r>
      <w:bookmarkEnd w:id="416"/>
      <w:bookmarkEnd w:id="417"/>
      <w:r w:rsidR="00D7199D" w:rsidRPr="00F15DCD">
        <w:rPr>
          <w:rFonts w:ascii="Segoe UI" w:hAnsi="Segoe UI" w:cs="Segoe UI"/>
          <w:sz w:val="22"/>
        </w:rPr>
        <w:t>, nebo</w:t>
      </w:r>
      <w:bookmarkEnd w:id="418"/>
    </w:p>
    <w:p w14:paraId="72E9568D" w14:textId="003213A4" w:rsidR="001008A1" w:rsidRPr="00F15DCD" w:rsidRDefault="001008A1" w:rsidP="002C047A">
      <w:pPr>
        <w:pStyle w:val="RLTextlnkuslovan"/>
        <w:numPr>
          <w:ilvl w:val="2"/>
          <w:numId w:val="38"/>
        </w:numPr>
        <w:spacing w:line="240" w:lineRule="auto"/>
        <w:ind w:left="2127"/>
        <w:rPr>
          <w:rFonts w:ascii="Segoe UI" w:hAnsi="Segoe UI" w:cs="Segoe UI"/>
          <w:sz w:val="22"/>
        </w:rPr>
      </w:pPr>
      <w:r w:rsidRPr="00F15DCD">
        <w:rPr>
          <w:rFonts w:ascii="Segoe UI" w:hAnsi="Segoe UI" w:cs="Segoe UI"/>
          <w:sz w:val="22"/>
        </w:rPr>
        <w:t>požadovat slevu z</w:t>
      </w:r>
      <w:r w:rsidR="00ED1567" w:rsidRPr="00F15DCD">
        <w:rPr>
          <w:rFonts w:ascii="Segoe UI" w:hAnsi="Segoe UI" w:cs="Segoe UI"/>
          <w:sz w:val="22"/>
        </w:rPr>
        <w:t> </w:t>
      </w:r>
      <w:r w:rsidR="00A85B0D" w:rsidRPr="00F15DCD">
        <w:rPr>
          <w:rFonts w:ascii="Segoe UI" w:hAnsi="Segoe UI" w:cs="Segoe UI"/>
          <w:sz w:val="22"/>
        </w:rPr>
        <w:t>C</w:t>
      </w:r>
      <w:r w:rsidRPr="00F15DCD">
        <w:rPr>
          <w:rFonts w:ascii="Segoe UI" w:hAnsi="Segoe UI" w:cs="Segoe UI"/>
          <w:sz w:val="22"/>
        </w:rPr>
        <w:t xml:space="preserve">eny Díla, nebo </w:t>
      </w:r>
    </w:p>
    <w:p w14:paraId="1894B233" w14:textId="1C282C68" w:rsidR="00D7199D" w:rsidRPr="00F15DCD" w:rsidRDefault="001008A1" w:rsidP="002C047A">
      <w:pPr>
        <w:pStyle w:val="RLTextlnkuslovan"/>
        <w:numPr>
          <w:ilvl w:val="2"/>
          <w:numId w:val="38"/>
        </w:numPr>
        <w:spacing w:line="240" w:lineRule="auto"/>
        <w:ind w:left="2127"/>
        <w:rPr>
          <w:rFonts w:ascii="Segoe UI" w:hAnsi="Segoe UI" w:cs="Segoe UI"/>
          <w:sz w:val="22"/>
        </w:rPr>
      </w:pPr>
      <w:r w:rsidRPr="00F15DCD">
        <w:rPr>
          <w:rFonts w:ascii="Segoe UI" w:hAnsi="Segoe UI" w:cs="Segoe UI"/>
          <w:sz w:val="22"/>
        </w:rPr>
        <w:t>odstoupit od Smlouvy v</w:t>
      </w:r>
      <w:r w:rsidR="00ED1567" w:rsidRPr="00F15DCD">
        <w:rPr>
          <w:rFonts w:ascii="Segoe UI" w:hAnsi="Segoe UI" w:cs="Segoe UI"/>
          <w:sz w:val="22"/>
        </w:rPr>
        <w:t> </w:t>
      </w:r>
      <w:r w:rsidRPr="00F15DCD">
        <w:rPr>
          <w:rFonts w:ascii="Segoe UI" w:hAnsi="Segoe UI" w:cs="Segoe UI"/>
          <w:sz w:val="22"/>
        </w:rPr>
        <w:t xml:space="preserve">případě, že je Vada neodstranitelná. </w:t>
      </w:r>
    </w:p>
    <w:p w14:paraId="6F1B4E94" w14:textId="1E9989A9" w:rsidR="00D7199D" w:rsidRPr="00F15DCD" w:rsidRDefault="00D7199D" w:rsidP="007F4CFA">
      <w:pPr>
        <w:pStyle w:val="RLTextlnkuslovan"/>
        <w:spacing w:line="240" w:lineRule="auto"/>
        <w:ind w:left="1407"/>
        <w:rPr>
          <w:rFonts w:ascii="Segoe UI" w:hAnsi="Segoe UI" w:cs="Segoe UI"/>
          <w:sz w:val="22"/>
        </w:rPr>
      </w:pPr>
      <w:r w:rsidRPr="00F15DCD">
        <w:rPr>
          <w:rFonts w:ascii="Segoe UI" w:hAnsi="Segoe UI" w:cs="Segoe UI"/>
          <w:sz w:val="22"/>
        </w:rPr>
        <w:t>Volbu, zda bude Objednatel uplatňovat práva z</w:t>
      </w:r>
      <w:r w:rsidR="00ED1567" w:rsidRPr="00F15DCD">
        <w:rPr>
          <w:rFonts w:ascii="Segoe UI" w:hAnsi="Segoe UI" w:cs="Segoe UI"/>
          <w:sz w:val="22"/>
        </w:rPr>
        <w:t> </w:t>
      </w:r>
      <w:r w:rsidRPr="00F15DCD">
        <w:rPr>
          <w:rFonts w:ascii="Segoe UI" w:hAnsi="Segoe UI" w:cs="Segoe UI"/>
          <w:sz w:val="22"/>
        </w:rPr>
        <w:t>Vad a/nebo volbu konkrétního práva z</w:t>
      </w:r>
      <w:r w:rsidR="00ED1567" w:rsidRPr="00F15DCD">
        <w:rPr>
          <w:rFonts w:ascii="Segoe UI" w:hAnsi="Segoe UI" w:cs="Segoe UI"/>
          <w:sz w:val="22"/>
        </w:rPr>
        <w:t> </w:t>
      </w:r>
      <w:r w:rsidRPr="00F15DCD">
        <w:rPr>
          <w:rFonts w:ascii="Segoe UI" w:hAnsi="Segoe UI" w:cs="Segoe UI"/>
          <w:sz w:val="22"/>
        </w:rPr>
        <w:t>Vad, je Objednatel oprávněn kdykoliv ve lhůtě pro oznámení Vady sjednané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_Ref62565559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Smlouvy změnit.   </w:t>
      </w:r>
    </w:p>
    <w:p w14:paraId="022E5430" w14:textId="7219FE65" w:rsidR="00D7199D" w:rsidRPr="00F15DCD" w:rsidRDefault="00D7199D" w:rsidP="007F4CFA">
      <w:pPr>
        <w:pStyle w:val="RLTextlnkuslovan"/>
        <w:spacing w:line="240" w:lineRule="auto"/>
        <w:ind w:left="1407"/>
        <w:rPr>
          <w:rFonts w:ascii="Segoe UI" w:hAnsi="Segoe UI" w:cs="Segoe UI"/>
          <w:sz w:val="22"/>
        </w:rPr>
      </w:pPr>
      <w:r w:rsidRPr="00F15DCD">
        <w:rPr>
          <w:rFonts w:ascii="Segoe UI" w:hAnsi="Segoe UI" w:cs="Segoe UI"/>
          <w:sz w:val="22"/>
        </w:rPr>
        <w:t xml:space="preserve">Pokud nebude možné odstranit Vadu způsoby dle odst. </w:t>
      </w:r>
      <w:r w:rsidRPr="00F15DCD">
        <w:rPr>
          <w:rFonts w:ascii="Segoe UI" w:hAnsi="Segoe UI" w:cs="Segoe UI"/>
          <w:sz w:val="22"/>
        </w:rPr>
        <w:fldChar w:fldCharType="begin"/>
      </w:r>
      <w:r w:rsidRPr="00F15DCD">
        <w:rPr>
          <w:rFonts w:ascii="Segoe UI" w:hAnsi="Segoe UI" w:cs="Segoe UI"/>
          <w:sz w:val="22"/>
        </w:rPr>
        <w:instrText xml:space="preserve"> REF _Ref60146165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19.5.1</w:t>
      </w:r>
      <w:r w:rsidRPr="00F15DCD">
        <w:rPr>
          <w:rFonts w:ascii="Segoe UI" w:hAnsi="Segoe UI" w:cs="Segoe UI"/>
          <w:sz w:val="22"/>
        </w:rPr>
        <w:fldChar w:fldCharType="end"/>
      </w:r>
      <w:r w:rsidRPr="00F15DCD">
        <w:rPr>
          <w:rFonts w:ascii="Segoe UI" w:hAnsi="Segoe UI" w:cs="Segoe UI"/>
          <w:sz w:val="22"/>
        </w:rPr>
        <w:t xml:space="preserve"> až </w:t>
      </w:r>
      <w:r w:rsidRPr="00F15DCD">
        <w:rPr>
          <w:rFonts w:ascii="Segoe UI" w:hAnsi="Segoe UI" w:cs="Segoe UI"/>
          <w:sz w:val="22"/>
        </w:rPr>
        <w:fldChar w:fldCharType="begin"/>
      </w:r>
      <w:r w:rsidRPr="00F15DCD">
        <w:rPr>
          <w:rFonts w:ascii="Segoe UI" w:hAnsi="Segoe UI" w:cs="Segoe UI"/>
          <w:sz w:val="22"/>
        </w:rPr>
        <w:instrText xml:space="preserve"> REF _Ref62565346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19.5.4</w:t>
      </w:r>
      <w:r w:rsidRPr="00F15DCD">
        <w:rPr>
          <w:rFonts w:ascii="Segoe UI" w:hAnsi="Segoe UI" w:cs="Segoe UI"/>
          <w:sz w:val="22"/>
        </w:rPr>
        <w:fldChar w:fldCharType="end"/>
      </w:r>
      <w:r w:rsidRPr="00F15DCD">
        <w:rPr>
          <w:rFonts w:ascii="Segoe UI" w:hAnsi="Segoe UI" w:cs="Segoe UI"/>
          <w:sz w:val="22"/>
        </w:rPr>
        <w:t xml:space="preserve"> Smlouvy, je Objednatel oprávněn uplatnit dle svého uvážení s</w:t>
      </w:r>
      <w:r w:rsidR="00ED1567" w:rsidRPr="00F15DCD">
        <w:rPr>
          <w:rFonts w:ascii="Segoe UI" w:hAnsi="Segoe UI" w:cs="Segoe UI"/>
          <w:sz w:val="22"/>
        </w:rPr>
        <w:t> </w:t>
      </w:r>
      <w:r w:rsidRPr="00F15DCD">
        <w:rPr>
          <w:rFonts w:ascii="Segoe UI" w:hAnsi="Segoe UI" w:cs="Segoe UI"/>
          <w:sz w:val="22"/>
        </w:rPr>
        <w:t>přihlédnutím k</w:t>
      </w:r>
      <w:r w:rsidR="00ED1567" w:rsidRPr="00F15DCD">
        <w:rPr>
          <w:rFonts w:ascii="Segoe UI" w:hAnsi="Segoe UI" w:cs="Segoe UI"/>
          <w:sz w:val="22"/>
        </w:rPr>
        <w:t> </w:t>
      </w:r>
      <w:r w:rsidRPr="00F15DCD">
        <w:rPr>
          <w:rFonts w:ascii="Segoe UI" w:hAnsi="Segoe UI" w:cs="Segoe UI"/>
          <w:sz w:val="22"/>
        </w:rPr>
        <w:t xml:space="preserve">povaze Vady vždy i další nároky dle odst. </w:t>
      </w:r>
      <w:r w:rsidRPr="00F15DCD">
        <w:rPr>
          <w:rFonts w:ascii="Segoe UI" w:hAnsi="Segoe UI" w:cs="Segoe UI"/>
          <w:sz w:val="22"/>
        </w:rPr>
        <w:fldChar w:fldCharType="begin"/>
      </w:r>
      <w:r w:rsidRPr="00F15DCD">
        <w:rPr>
          <w:rFonts w:ascii="Segoe UI" w:hAnsi="Segoe UI" w:cs="Segoe UI"/>
          <w:sz w:val="22"/>
        </w:rPr>
        <w:instrText xml:space="preserve"> REF _Ref60146055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w:t>
      </w:r>
      <w:r w:rsidRPr="00F15DCD">
        <w:rPr>
          <w:rFonts w:ascii="Segoe UI" w:hAnsi="Segoe UI" w:cs="Segoe UI"/>
          <w:sz w:val="22"/>
        </w:rPr>
        <w:fldChar w:fldCharType="end"/>
      </w:r>
      <w:r w:rsidRPr="00F15DCD">
        <w:rPr>
          <w:rFonts w:ascii="Segoe UI" w:hAnsi="Segoe UI" w:cs="Segoe UI"/>
          <w:sz w:val="22"/>
        </w:rPr>
        <w:t xml:space="preserve"> Smlouvy, a to ve lhůtě </w:t>
      </w:r>
      <w:r w:rsidR="00C06460" w:rsidRPr="00F15DCD">
        <w:rPr>
          <w:rFonts w:ascii="Segoe UI" w:hAnsi="Segoe UI" w:cs="Segoe UI"/>
          <w:sz w:val="22"/>
        </w:rPr>
        <w:t xml:space="preserve">2 let </w:t>
      </w:r>
      <w:r w:rsidRPr="00F15DCD">
        <w:rPr>
          <w:rFonts w:ascii="Segoe UI" w:hAnsi="Segoe UI" w:cs="Segoe UI"/>
          <w:sz w:val="22"/>
        </w:rPr>
        <w:t xml:space="preserve">od zjištění takové nemožnosti odstranění Vady. </w:t>
      </w:r>
    </w:p>
    <w:p w14:paraId="7E79FF01" w14:textId="498435C6" w:rsidR="00F05543" w:rsidRPr="00F15DCD" w:rsidRDefault="000509C5" w:rsidP="002C047A">
      <w:pPr>
        <w:pStyle w:val="RLTextlnkuslovan"/>
        <w:numPr>
          <w:ilvl w:val="1"/>
          <w:numId w:val="75"/>
        </w:numPr>
        <w:spacing w:line="240" w:lineRule="auto"/>
        <w:ind w:left="1418" w:hanging="709"/>
        <w:rPr>
          <w:rFonts w:ascii="Segoe UI" w:hAnsi="Segoe UI" w:cs="Segoe UI"/>
          <w:sz w:val="22"/>
          <w:szCs w:val="22"/>
        </w:rPr>
      </w:pPr>
      <w:bookmarkStart w:id="419" w:name="_Ref328377397"/>
      <w:bookmarkStart w:id="420" w:name="_Ref53127005"/>
      <w:bookmarkStart w:id="421" w:name="_Ref60144252"/>
      <w:bookmarkStart w:id="422" w:name="_Ref64557769"/>
      <w:r w:rsidRPr="00F15DCD">
        <w:rPr>
          <w:rFonts w:ascii="Segoe UI" w:hAnsi="Segoe UI" w:cs="Segoe UI"/>
          <w:sz w:val="22"/>
          <w:szCs w:val="22"/>
        </w:rPr>
        <w:t xml:space="preserve">Zhotovitel se Objednateli zaručuje, že Dílo bude nejméně po dobu 60 měsíců u stavební části Díla a 24 měsíců pro ostatní části Díla (dále též jen </w:t>
      </w:r>
      <w:r w:rsidR="00ED1567" w:rsidRPr="00F15DCD">
        <w:rPr>
          <w:rFonts w:ascii="Segoe UI" w:hAnsi="Segoe UI" w:cs="Segoe UI"/>
          <w:sz w:val="22"/>
          <w:szCs w:val="22"/>
        </w:rPr>
        <w:t>„</w:t>
      </w:r>
      <w:r w:rsidRPr="00F15DCD">
        <w:rPr>
          <w:rFonts w:ascii="Segoe UI" w:hAnsi="Segoe UI" w:cs="Segoe UI"/>
          <w:b/>
          <w:bCs/>
          <w:i/>
          <w:iCs/>
          <w:sz w:val="22"/>
          <w:szCs w:val="22"/>
        </w:rPr>
        <w:t>Záruční doba</w:t>
      </w:r>
      <w:r w:rsidRPr="00F15DCD">
        <w:rPr>
          <w:rFonts w:ascii="Segoe UI" w:hAnsi="Segoe UI" w:cs="Segoe UI"/>
          <w:sz w:val="22"/>
          <w:szCs w:val="22"/>
        </w:rPr>
        <w:t>“) způsobilé pro použití k</w:t>
      </w:r>
      <w:r w:rsidR="001A7EB2" w:rsidRPr="00F15DCD">
        <w:rPr>
          <w:rFonts w:ascii="Segoe UI" w:hAnsi="Segoe UI" w:cs="Segoe UI"/>
          <w:sz w:val="22"/>
          <w:szCs w:val="22"/>
        </w:rPr>
        <w:t> </w:t>
      </w:r>
      <w:r w:rsidR="00200496" w:rsidRPr="00F15DCD">
        <w:rPr>
          <w:rFonts w:ascii="Segoe UI" w:hAnsi="Segoe UI" w:cs="Segoe UI"/>
          <w:sz w:val="22"/>
          <w:szCs w:val="22"/>
        </w:rPr>
        <w:t>jeho</w:t>
      </w:r>
      <w:r w:rsidRPr="00F15DCD">
        <w:rPr>
          <w:rFonts w:ascii="Segoe UI" w:hAnsi="Segoe UI" w:cs="Segoe UI"/>
          <w:sz w:val="22"/>
          <w:szCs w:val="22"/>
        </w:rPr>
        <w:t xml:space="preserve"> účelu</w:t>
      </w:r>
      <w:r w:rsidR="001A7EB2" w:rsidRPr="00F15DCD">
        <w:rPr>
          <w:rFonts w:ascii="Segoe UI" w:hAnsi="Segoe UI" w:cs="Segoe UI"/>
          <w:sz w:val="22"/>
          <w:szCs w:val="22"/>
        </w:rPr>
        <w:t xml:space="preserve"> </w:t>
      </w:r>
      <w:r w:rsidR="00200496" w:rsidRPr="00F15DCD">
        <w:rPr>
          <w:rFonts w:ascii="Segoe UI" w:hAnsi="Segoe UI" w:cs="Segoe UI"/>
          <w:sz w:val="22"/>
          <w:szCs w:val="22"/>
        </w:rPr>
        <w:t xml:space="preserve">vyplývajícímu z této Smlouvy, popřípadě </w:t>
      </w:r>
      <w:r w:rsidR="001A7EB2" w:rsidRPr="00F15DCD">
        <w:rPr>
          <w:rFonts w:ascii="Segoe UI" w:hAnsi="Segoe UI" w:cs="Segoe UI"/>
          <w:sz w:val="22"/>
          <w:szCs w:val="22"/>
        </w:rPr>
        <w:t>standardním</w:t>
      </w:r>
      <w:r w:rsidR="00200496" w:rsidRPr="00F15DCD">
        <w:rPr>
          <w:rFonts w:ascii="Segoe UI" w:hAnsi="Segoe UI" w:cs="Segoe UI"/>
          <w:sz w:val="22"/>
          <w:szCs w:val="22"/>
        </w:rPr>
        <w:t>u</w:t>
      </w:r>
      <w:r w:rsidR="00937E78" w:rsidRPr="00F15DCD">
        <w:rPr>
          <w:rFonts w:ascii="Segoe UI" w:hAnsi="Segoe UI" w:cs="Segoe UI"/>
          <w:sz w:val="22"/>
          <w:szCs w:val="22"/>
        </w:rPr>
        <w:t xml:space="preserve"> účelu</w:t>
      </w:r>
      <w:r w:rsidR="00200496" w:rsidRPr="00F15DCD">
        <w:rPr>
          <w:rFonts w:ascii="Segoe UI" w:hAnsi="Segoe UI" w:cs="Segoe UI"/>
          <w:sz w:val="22"/>
          <w:szCs w:val="22"/>
        </w:rPr>
        <w:t>,</w:t>
      </w:r>
      <w:r w:rsidR="00937E78" w:rsidRPr="00F15DCD">
        <w:rPr>
          <w:rFonts w:ascii="Segoe UI" w:hAnsi="Segoe UI" w:cs="Segoe UI"/>
          <w:sz w:val="22"/>
          <w:szCs w:val="22"/>
        </w:rPr>
        <w:t xml:space="preserve"> ledaže se jedná o </w:t>
      </w:r>
      <w:r w:rsidR="00B337AC" w:rsidRPr="00F15DCD">
        <w:rPr>
          <w:rFonts w:ascii="Segoe UI" w:hAnsi="Segoe UI" w:cs="Segoe UI"/>
          <w:sz w:val="22"/>
          <w:szCs w:val="22"/>
        </w:rPr>
        <w:t xml:space="preserve">Spotřební díly ve smyslu </w:t>
      </w:r>
      <w:r w:rsidR="00CD4BEB" w:rsidRPr="00F15DCD">
        <w:rPr>
          <w:rFonts w:ascii="Segoe UI" w:hAnsi="Segoe UI" w:cs="Segoe UI"/>
          <w:sz w:val="22"/>
          <w:szCs w:val="22"/>
        </w:rPr>
        <w:t>p</w:t>
      </w:r>
      <w:r w:rsidR="00B337AC" w:rsidRPr="00F15DCD">
        <w:rPr>
          <w:rFonts w:ascii="Segoe UI" w:hAnsi="Segoe UI" w:cs="Segoe UI"/>
          <w:sz w:val="22"/>
          <w:szCs w:val="22"/>
        </w:rPr>
        <w:t xml:space="preserve">řílohy </w:t>
      </w:r>
      <w:r w:rsidR="00CD4BEB" w:rsidRPr="00F15DCD">
        <w:rPr>
          <w:rFonts w:ascii="Segoe UI" w:hAnsi="Segoe UI" w:cs="Segoe UI"/>
          <w:sz w:val="22"/>
          <w:szCs w:val="22"/>
        </w:rPr>
        <w:t xml:space="preserve">č. </w:t>
      </w:r>
      <w:r w:rsidR="00B337AC" w:rsidRPr="00F15DCD">
        <w:rPr>
          <w:rFonts w:ascii="Segoe UI" w:hAnsi="Segoe UI" w:cs="Segoe UI"/>
          <w:sz w:val="22"/>
          <w:szCs w:val="22"/>
        </w:rPr>
        <w:t xml:space="preserve">A10; </w:t>
      </w:r>
      <w:r w:rsidR="00937E78" w:rsidRPr="00F15DCD">
        <w:rPr>
          <w:rFonts w:ascii="Segoe UI" w:hAnsi="Segoe UI" w:cs="Segoe UI"/>
          <w:sz w:val="22"/>
          <w:szCs w:val="22"/>
        </w:rPr>
        <w:t xml:space="preserve">Zhotovitel </w:t>
      </w:r>
      <w:r w:rsidR="000109AD" w:rsidRPr="00F15DCD">
        <w:rPr>
          <w:rFonts w:ascii="Segoe UI" w:hAnsi="Segoe UI" w:cs="Segoe UI"/>
          <w:sz w:val="22"/>
          <w:szCs w:val="22"/>
        </w:rPr>
        <w:t>prohlašuje</w:t>
      </w:r>
      <w:r w:rsidR="00937E78" w:rsidRPr="00F15DCD">
        <w:rPr>
          <w:rFonts w:ascii="Segoe UI" w:hAnsi="Segoe UI" w:cs="Segoe UI"/>
          <w:sz w:val="22"/>
          <w:szCs w:val="22"/>
        </w:rPr>
        <w:t>, že si Dílo</w:t>
      </w:r>
      <w:r w:rsidR="00CD4BEB" w:rsidRPr="00F15DCD">
        <w:rPr>
          <w:rFonts w:ascii="Segoe UI" w:hAnsi="Segoe UI" w:cs="Segoe UI"/>
          <w:sz w:val="22"/>
          <w:szCs w:val="22"/>
        </w:rPr>
        <w:t xml:space="preserve"> </w:t>
      </w:r>
      <w:r w:rsidRPr="00F15DCD">
        <w:rPr>
          <w:rFonts w:ascii="Segoe UI" w:hAnsi="Segoe UI" w:cs="Segoe UI"/>
          <w:sz w:val="22"/>
          <w:szCs w:val="22"/>
        </w:rPr>
        <w:t>podrží ujednané vlastnosti</w:t>
      </w:r>
      <w:r w:rsidR="000109AD" w:rsidRPr="00F15DCD">
        <w:rPr>
          <w:rFonts w:ascii="Segoe UI" w:hAnsi="Segoe UI" w:cs="Segoe UI"/>
          <w:sz w:val="22"/>
          <w:szCs w:val="22"/>
        </w:rPr>
        <w:t xml:space="preserve"> či vlastnosti obvyklé pro použití k jeho účelu</w:t>
      </w:r>
      <w:r w:rsidR="008404CA" w:rsidRPr="00F15DCD">
        <w:rPr>
          <w:rFonts w:ascii="Segoe UI" w:hAnsi="Segoe UI" w:cs="Segoe UI"/>
          <w:sz w:val="22"/>
          <w:szCs w:val="22"/>
        </w:rPr>
        <w:t xml:space="preserve"> a</w:t>
      </w:r>
      <w:r w:rsidR="00FF7CEB" w:rsidRPr="00F15DCD">
        <w:rPr>
          <w:rFonts w:ascii="Segoe UI" w:hAnsi="Segoe UI" w:cs="Segoe UI"/>
          <w:sz w:val="22"/>
          <w:szCs w:val="22"/>
        </w:rPr>
        <w:t xml:space="preserve"> bude dosahovat výkonových a dalších hodnot uvedených ve Smlouvě</w:t>
      </w:r>
      <w:r w:rsidR="00D5673A" w:rsidRPr="00F15DCD">
        <w:rPr>
          <w:rFonts w:ascii="Segoe UI" w:hAnsi="Segoe UI" w:cs="Segoe UI"/>
          <w:sz w:val="22"/>
          <w:szCs w:val="22"/>
        </w:rPr>
        <w:t>, a to zejména v</w:t>
      </w:r>
      <w:r w:rsidR="00ED1567" w:rsidRPr="00F15DCD">
        <w:rPr>
          <w:rFonts w:ascii="Segoe UI" w:hAnsi="Segoe UI" w:cs="Segoe UI"/>
          <w:sz w:val="22"/>
          <w:szCs w:val="22"/>
        </w:rPr>
        <w:t> </w:t>
      </w:r>
      <w:r w:rsidR="00D5673A" w:rsidRPr="00F15DCD">
        <w:rPr>
          <w:rFonts w:ascii="Segoe UI" w:hAnsi="Segoe UI" w:cs="Segoe UI"/>
          <w:sz w:val="22"/>
          <w:szCs w:val="22"/>
        </w:rPr>
        <w:t>příloze č. II.</w:t>
      </w:r>
      <w:r w:rsidR="00C1262D" w:rsidRPr="00F15DCD">
        <w:rPr>
          <w:rFonts w:ascii="Segoe UI" w:hAnsi="Segoe UI" w:cs="Segoe UI"/>
          <w:sz w:val="22"/>
          <w:szCs w:val="22"/>
        </w:rPr>
        <w:t>g</w:t>
      </w:r>
      <w:r w:rsidR="00D5673A" w:rsidRPr="00F15DCD">
        <w:rPr>
          <w:rFonts w:ascii="Segoe UI" w:hAnsi="Segoe UI" w:cs="Segoe UI"/>
          <w:sz w:val="22"/>
          <w:szCs w:val="22"/>
        </w:rPr>
        <w:t xml:space="preserve"> Garantované parametry</w:t>
      </w:r>
      <w:r w:rsidR="008B6510" w:rsidRPr="00F15DCD">
        <w:rPr>
          <w:rFonts w:ascii="Segoe UI" w:hAnsi="Segoe UI" w:cs="Segoe UI"/>
          <w:sz w:val="22"/>
          <w:szCs w:val="22"/>
        </w:rPr>
        <w:t xml:space="preserve"> (dále též jen „</w:t>
      </w:r>
      <w:r w:rsidR="008B6510" w:rsidRPr="00F15DCD">
        <w:rPr>
          <w:rFonts w:ascii="Segoe UI" w:hAnsi="Segoe UI" w:cs="Segoe UI"/>
          <w:b/>
          <w:bCs/>
          <w:i/>
          <w:iCs/>
          <w:sz w:val="22"/>
          <w:szCs w:val="22"/>
        </w:rPr>
        <w:t>Záruka za jakost</w:t>
      </w:r>
      <w:r w:rsidR="008B6510" w:rsidRPr="00F15DCD">
        <w:rPr>
          <w:rFonts w:ascii="Segoe UI" w:hAnsi="Segoe UI" w:cs="Segoe UI"/>
          <w:sz w:val="22"/>
          <w:szCs w:val="22"/>
        </w:rPr>
        <w:t>“</w:t>
      </w:r>
      <w:r w:rsidR="00AF4C6D" w:rsidRPr="00F15DCD">
        <w:rPr>
          <w:rFonts w:ascii="Segoe UI" w:hAnsi="Segoe UI" w:cs="Segoe UI"/>
          <w:sz w:val="22"/>
          <w:szCs w:val="22"/>
        </w:rPr>
        <w:t xml:space="preserve"> </w:t>
      </w:r>
      <w:r w:rsidR="008B6510" w:rsidRPr="00F15DCD">
        <w:rPr>
          <w:rFonts w:ascii="Segoe UI" w:hAnsi="Segoe UI" w:cs="Segoe UI"/>
          <w:sz w:val="22"/>
          <w:szCs w:val="22"/>
        </w:rPr>
        <w:t>).</w:t>
      </w:r>
      <w:r w:rsidRPr="00F15DCD">
        <w:rPr>
          <w:rFonts w:ascii="Segoe UI" w:hAnsi="Segoe UI" w:cs="Segoe UI"/>
          <w:sz w:val="22"/>
          <w:szCs w:val="22"/>
        </w:rPr>
        <w:t xml:space="preserve"> </w:t>
      </w:r>
      <w:r w:rsidR="00F05543" w:rsidRPr="00F15DCD">
        <w:rPr>
          <w:rFonts w:ascii="Segoe UI" w:hAnsi="Segoe UI" w:cs="Segoe UI"/>
          <w:sz w:val="22"/>
          <w:szCs w:val="22"/>
        </w:rPr>
        <w:t xml:space="preserve">Záruční </w:t>
      </w:r>
      <w:r w:rsidRPr="00F15DCD">
        <w:rPr>
          <w:rFonts w:ascii="Segoe UI" w:hAnsi="Segoe UI" w:cs="Segoe UI"/>
          <w:sz w:val="22"/>
          <w:szCs w:val="22"/>
        </w:rPr>
        <w:t xml:space="preserve">doba je prodloužena u </w:t>
      </w:r>
      <w:r w:rsidR="00D5673A" w:rsidRPr="00F15DCD">
        <w:rPr>
          <w:rFonts w:ascii="Segoe UI" w:hAnsi="Segoe UI" w:cs="Segoe UI"/>
          <w:sz w:val="22"/>
          <w:szCs w:val="22"/>
        </w:rPr>
        <w:t xml:space="preserve">některých </w:t>
      </w:r>
      <w:r w:rsidRPr="00F15DCD">
        <w:rPr>
          <w:rFonts w:ascii="Segoe UI" w:hAnsi="Segoe UI" w:cs="Segoe UI"/>
          <w:sz w:val="22"/>
          <w:szCs w:val="22"/>
        </w:rPr>
        <w:t xml:space="preserve">částí </w:t>
      </w:r>
      <w:r w:rsidR="0087034D" w:rsidRPr="00F15DCD">
        <w:rPr>
          <w:rFonts w:ascii="Segoe UI" w:hAnsi="Segoe UI" w:cs="Segoe UI"/>
          <w:sz w:val="22"/>
          <w:szCs w:val="22"/>
        </w:rPr>
        <w:t>D</w:t>
      </w:r>
      <w:r w:rsidRPr="00F15DCD">
        <w:rPr>
          <w:rFonts w:ascii="Segoe UI" w:hAnsi="Segoe UI" w:cs="Segoe UI"/>
          <w:sz w:val="22"/>
          <w:szCs w:val="22"/>
        </w:rPr>
        <w:t>íla uvedených v</w:t>
      </w:r>
      <w:r w:rsidR="00ED1567" w:rsidRPr="00F15DCD">
        <w:rPr>
          <w:rFonts w:ascii="Segoe UI" w:hAnsi="Segoe UI" w:cs="Segoe UI"/>
          <w:sz w:val="22"/>
          <w:szCs w:val="22"/>
        </w:rPr>
        <w:t> </w:t>
      </w:r>
      <w:r w:rsidRPr="00F15DCD">
        <w:rPr>
          <w:rFonts w:ascii="Segoe UI" w:hAnsi="Segoe UI" w:cs="Segoe UI"/>
          <w:sz w:val="22"/>
          <w:szCs w:val="22"/>
        </w:rPr>
        <w:t>příloze</w:t>
      </w:r>
      <w:r w:rsidR="0087034D" w:rsidRPr="00F15DCD">
        <w:rPr>
          <w:rFonts w:ascii="Segoe UI" w:hAnsi="Segoe UI" w:cs="Segoe UI"/>
          <w:sz w:val="22"/>
          <w:szCs w:val="22"/>
        </w:rPr>
        <w:t xml:space="preserve"> č. II.</w:t>
      </w:r>
      <w:r w:rsidR="00C1262D" w:rsidRPr="00F15DCD">
        <w:rPr>
          <w:rFonts w:ascii="Segoe UI" w:hAnsi="Segoe UI" w:cs="Segoe UI"/>
          <w:sz w:val="22"/>
          <w:szCs w:val="22"/>
        </w:rPr>
        <w:t>g</w:t>
      </w:r>
      <w:r w:rsidR="00D5673A" w:rsidRPr="00F15DCD">
        <w:rPr>
          <w:rFonts w:ascii="Segoe UI" w:hAnsi="Segoe UI" w:cs="Segoe UI"/>
          <w:sz w:val="22"/>
          <w:szCs w:val="22"/>
        </w:rPr>
        <w:t xml:space="preserve"> Garantované parametry</w:t>
      </w:r>
      <w:r w:rsidR="0087034D" w:rsidRPr="00F15DCD">
        <w:rPr>
          <w:rFonts w:ascii="Segoe UI" w:hAnsi="Segoe UI" w:cs="Segoe UI"/>
          <w:sz w:val="22"/>
          <w:szCs w:val="22"/>
        </w:rPr>
        <w:t xml:space="preserve">, která </w:t>
      </w:r>
      <w:r w:rsidR="00D5673A" w:rsidRPr="00F15DCD">
        <w:rPr>
          <w:rFonts w:ascii="Segoe UI" w:hAnsi="Segoe UI" w:cs="Segoe UI"/>
          <w:sz w:val="22"/>
          <w:szCs w:val="22"/>
        </w:rPr>
        <w:t xml:space="preserve">současně </w:t>
      </w:r>
      <w:r w:rsidR="0087034D" w:rsidRPr="00F15DCD">
        <w:rPr>
          <w:rFonts w:ascii="Segoe UI" w:hAnsi="Segoe UI" w:cs="Segoe UI"/>
          <w:sz w:val="22"/>
          <w:szCs w:val="22"/>
        </w:rPr>
        <w:t>obsahuje i popis ujednaných vlastnost</w:t>
      </w:r>
      <w:r w:rsidR="00D5673A" w:rsidRPr="00F15DCD">
        <w:rPr>
          <w:rFonts w:ascii="Segoe UI" w:hAnsi="Segoe UI" w:cs="Segoe UI"/>
          <w:sz w:val="22"/>
          <w:szCs w:val="22"/>
        </w:rPr>
        <w:t>í</w:t>
      </w:r>
      <w:r w:rsidR="0087034D" w:rsidRPr="00F15DCD">
        <w:rPr>
          <w:rFonts w:ascii="Segoe UI" w:hAnsi="Segoe UI" w:cs="Segoe UI"/>
          <w:sz w:val="22"/>
          <w:szCs w:val="22"/>
        </w:rPr>
        <w:t xml:space="preserve"> </w:t>
      </w:r>
      <w:r w:rsidR="00D5673A" w:rsidRPr="00F15DCD">
        <w:rPr>
          <w:rFonts w:ascii="Segoe UI" w:hAnsi="Segoe UI" w:cs="Segoe UI"/>
          <w:sz w:val="22"/>
          <w:szCs w:val="22"/>
        </w:rPr>
        <w:t xml:space="preserve">některých </w:t>
      </w:r>
      <w:r w:rsidR="0087034D" w:rsidRPr="00F15DCD">
        <w:rPr>
          <w:rFonts w:ascii="Segoe UI" w:hAnsi="Segoe UI" w:cs="Segoe UI"/>
          <w:sz w:val="22"/>
          <w:szCs w:val="22"/>
        </w:rPr>
        <w:t>částí Díla</w:t>
      </w:r>
      <w:r w:rsidR="00FF7CEB" w:rsidRPr="00F15DCD">
        <w:rPr>
          <w:rFonts w:ascii="Segoe UI" w:hAnsi="Segoe UI" w:cs="Segoe UI"/>
          <w:sz w:val="22"/>
          <w:szCs w:val="22"/>
        </w:rPr>
        <w:t>, stejně jako popis zaručených výkonových a dalších hodnot Díla</w:t>
      </w:r>
      <w:r w:rsidR="0087034D" w:rsidRPr="00F15DCD">
        <w:rPr>
          <w:rFonts w:ascii="Segoe UI" w:hAnsi="Segoe UI" w:cs="Segoe UI"/>
          <w:sz w:val="22"/>
          <w:szCs w:val="22"/>
        </w:rPr>
        <w:t>. Záruční doba počíná</w:t>
      </w:r>
      <w:r w:rsidR="00F05543" w:rsidRPr="00F15DCD">
        <w:rPr>
          <w:rFonts w:ascii="Segoe UI" w:hAnsi="Segoe UI" w:cs="Segoe UI"/>
          <w:sz w:val="22"/>
          <w:szCs w:val="22"/>
        </w:rPr>
        <w:t xml:space="preserve"> </w:t>
      </w:r>
      <w:r w:rsidR="0087034D" w:rsidRPr="00F15DCD">
        <w:rPr>
          <w:rFonts w:ascii="Segoe UI" w:hAnsi="Segoe UI" w:cs="Segoe UI"/>
          <w:sz w:val="22"/>
          <w:szCs w:val="22"/>
        </w:rPr>
        <w:t xml:space="preserve">běžet </w:t>
      </w:r>
      <w:r w:rsidR="00467DB2" w:rsidRPr="00F15DCD">
        <w:rPr>
          <w:rFonts w:ascii="Segoe UI" w:hAnsi="Segoe UI" w:cs="Segoe UI"/>
          <w:sz w:val="22"/>
          <w:szCs w:val="22"/>
        </w:rPr>
        <w:t>dne</w:t>
      </w:r>
      <w:r w:rsidR="0087034D" w:rsidRPr="00F15DCD">
        <w:rPr>
          <w:rFonts w:ascii="Segoe UI" w:hAnsi="Segoe UI" w:cs="Segoe UI"/>
          <w:sz w:val="22"/>
          <w:szCs w:val="22"/>
        </w:rPr>
        <w:t xml:space="preserve">m </w:t>
      </w:r>
      <w:r w:rsidR="00837C6D" w:rsidRPr="00F15DCD">
        <w:rPr>
          <w:rFonts w:ascii="Segoe UI" w:hAnsi="Segoe UI" w:cs="Segoe UI"/>
          <w:sz w:val="22"/>
        </w:rPr>
        <w:t xml:space="preserve">následujícím po dni, ve kterém byl podepsán protokol o </w:t>
      </w:r>
      <w:r w:rsidR="00332000" w:rsidRPr="00F15DCD">
        <w:rPr>
          <w:rFonts w:ascii="Segoe UI" w:hAnsi="Segoe UI" w:cs="Segoe UI"/>
          <w:sz w:val="22"/>
        </w:rPr>
        <w:t>P</w:t>
      </w:r>
      <w:r w:rsidR="00837C6D" w:rsidRPr="00F15DCD">
        <w:rPr>
          <w:rFonts w:ascii="Segoe UI" w:hAnsi="Segoe UI" w:cs="Segoe UI"/>
          <w:sz w:val="22"/>
        </w:rPr>
        <w:t>ředání Díla oběma smluvními stranami</w:t>
      </w:r>
      <w:r w:rsidR="00F05543" w:rsidRPr="00F15DCD">
        <w:rPr>
          <w:rFonts w:ascii="Segoe UI" w:hAnsi="Segoe UI" w:cs="Segoe UI"/>
          <w:sz w:val="22"/>
          <w:szCs w:val="22"/>
        </w:rPr>
        <w:t xml:space="preserve">. </w:t>
      </w:r>
      <w:bookmarkEnd w:id="419"/>
      <w:bookmarkEnd w:id="420"/>
      <w:bookmarkEnd w:id="421"/>
      <w:r w:rsidR="002D1283" w:rsidRPr="00F15DCD">
        <w:rPr>
          <w:rFonts w:ascii="Segoe UI" w:hAnsi="Segoe UI" w:cs="Segoe UI"/>
          <w:sz w:val="22"/>
          <w:szCs w:val="22"/>
        </w:rPr>
        <w:t xml:space="preserve"> </w:t>
      </w:r>
      <w:bookmarkEnd w:id="422"/>
    </w:p>
    <w:p w14:paraId="04FA11E2" w14:textId="67A76A4A" w:rsidR="00AA0428" w:rsidRPr="00F15DCD" w:rsidRDefault="00AA0428" w:rsidP="002C047A">
      <w:pPr>
        <w:pStyle w:val="RLTextlnkuslovan"/>
        <w:numPr>
          <w:ilvl w:val="1"/>
          <w:numId w:val="75"/>
        </w:numPr>
        <w:spacing w:line="240" w:lineRule="auto"/>
        <w:ind w:left="1418" w:hanging="709"/>
        <w:rPr>
          <w:rFonts w:ascii="Segoe UI" w:hAnsi="Segoe UI" w:cs="Segoe UI"/>
          <w:sz w:val="22"/>
          <w:szCs w:val="22"/>
        </w:rPr>
      </w:pPr>
      <w:bookmarkStart w:id="423" w:name="_Ref70332808"/>
      <w:r w:rsidRPr="00F15DCD">
        <w:rPr>
          <w:rFonts w:ascii="Segoe UI" w:hAnsi="Segoe UI" w:cs="Segoe UI"/>
          <w:sz w:val="22"/>
          <w:szCs w:val="22"/>
        </w:rPr>
        <w:t xml:space="preserve">Jestliže Požadavky Objednatele a/nebo </w:t>
      </w:r>
      <w:r w:rsidR="000A294F" w:rsidRPr="00F15DCD">
        <w:rPr>
          <w:rFonts w:ascii="Segoe UI" w:hAnsi="Segoe UI" w:cs="Segoe UI"/>
          <w:sz w:val="22"/>
          <w:szCs w:val="22"/>
        </w:rPr>
        <w:t>podmínky Poddod</w:t>
      </w:r>
      <w:r w:rsidR="00165A58" w:rsidRPr="00F15DCD">
        <w:rPr>
          <w:rFonts w:ascii="Segoe UI" w:hAnsi="Segoe UI" w:cs="Segoe UI"/>
          <w:sz w:val="22"/>
          <w:szCs w:val="22"/>
        </w:rPr>
        <w:t>a</w:t>
      </w:r>
      <w:r w:rsidR="000A294F" w:rsidRPr="00F15DCD">
        <w:rPr>
          <w:rFonts w:ascii="Segoe UI" w:hAnsi="Segoe UI" w:cs="Segoe UI"/>
          <w:sz w:val="22"/>
          <w:szCs w:val="22"/>
        </w:rPr>
        <w:t>vatele</w:t>
      </w:r>
      <w:r w:rsidRPr="00F15DCD">
        <w:rPr>
          <w:rFonts w:ascii="Segoe UI" w:hAnsi="Segoe UI" w:cs="Segoe UI"/>
          <w:sz w:val="22"/>
          <w:szCs w:val="22"/>
        </w:rPr>
        <w:t xml:space="preserve"> Zhotovitele stanoví delší dobu trvání Záruční doby a/nebo Záruky za jakost, než je uvedena v</w:t>
      </w:r>
      <w:r w:rsidR="00ED1567" w:rsidRPr="00F15DCD">
        <w:rPr>
          <w:rFonts w:ascii="Segoe UI" w:hAnsi="Segoe UI" w:cs="Segoe UI"/>
          <w:sz w:val="22"/>
          <w:szCs w:val="22"/>
        </w:rPr>
        <w:t> </w:t>
      </w:r>
      <w:r w:rsidRPr="00F15DCD">
        <w:rPr>
          <w:rFonts w:ascii="Segoe UI" w:hAnsi="Segoe UI" w:cs="Segoe UI"/>
          <w:sz w:val="22"/>
          <w:szCs w:val="22"/>
        </w:rPr>
        <w:t xml:space="preserve">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_Ref64557769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19.6</w:t>
      </w:r>
      <w:r w:rsidRPr="00F15DCD">
        <w:rPr>
          <w:rFonts w:ascii="Segoe UI" w:hAnsi="Segoe UI" w:cs="Segoe UI"/>
          <w:sz w:val="22"/>
          <w:szCs w:val="22"/>
        </w:rPr>
        <w:fldChar w:fldCharType="end"/>
      </w:r>
      <w:r w:rsidRPr="00F15DCD">
        <w:rPr>
          <w:rFonts w:ascii="Segoe UI" w:hAnsi="Segoe UI" w:cs="Segoe UI"/>
          <w:sz w:val="22"/>
          <w:szCs w:val="22"/>
        </w:rPr>
        <w:t>, Díl</w:t>
      </w:r>
      <w:r w:rsidR="000A29EB" w:rsidRPr="00F15DCD">
        <w:rPr>
          <w:rFonts w:ascii="Segoe UI" w:hAnsi="Segoe UI" w:cs="Segoe UI"/>
          <w:sz w:val="22"/>
          <w:szCs w:val="22"/>
        </w:rPr>
        <w:t>a</w:t>
      </w:r>
      <w:r w:rsidRPr="00F15DCD">
        <w:rPr>
          <w:rFonts w:ascii="Segoe UI" w:hAnsi="Segoe UI" w:cs="Segoe UI"/>
          <w:sz w:val="22"/>
          <w:szCs w:val="22"/>
        </w:rPr>
        <w:t xml:space="preserve"> nebo jeho část</w:t>
      </w:r>
      <w:r w:rsidR="000A29EB" w:rsidRPr="00F15DCD">
        <w:rPr>
          <w:rFonts w:ascii="Segoe UI" w:hAnsi="Segoe UI" w:cs="Segoe UI"/>
          <w:sz w:val="22"/>
          <w:szCs w:val="22"/>
        </w:rPr>
        <w:t>í</w:t>
      </w:r>
      <w:r w:rsidRPr="00F15DCD">
        <w:rPr>
          <w:rFonts w:ascii="Segoe UI" w:hAnsi="Segoe UI" w:cs="Segoe UI"/>
          <w:sz w:val="22"/>
          <w:szCs w:val="22"/>
        </w:rPr>
        <w:t>,</w:t>
      </w:r>
      <w:r w:rsidR="005D366B" w:rsidRPr="00F15DCD">
        <w:rPr>
          <w:rFonts w:ascii="Segoe UI" w:hAnsi="Segoe UI" w:cs="Segoe UI"/>
          <w:sz w:val="22"/>
          <w:szCs w:val="22"/>
        </w:rPr>
        <w:t xml:space="preserve"> Zhotovitel se zavazuje postoupit veškerá práva </w:t>
      </w:r>
      <w:r w:rsidR="005D366B" w:rsidRPr="00F15DCD">
        <w:rPr>
          <w:rFonts w:ascii="Segoe UI" w:hAnsi="Segoe UI" w:cs="Segoe UI"/>
          <w:sz w:val="22"/>
          <w:szCs w:val="22"/>
        </w:rPr>
        <w:lastRenderedPageBreak/>
        <w:t>z </w:t>
      </w:r>
      <w:r w:rsidR="00CD4BEB" w:rsidRPr="00F15DCD">
        <w:rPr>
          <w:rFonts w:ascii="Segoe UI" w:hAnsi="Segoe UI" w:cs="Segoe UI"/>
          <w:sz w:val="22"/>
          <w:szCs w:val="22"/>
        </w:rPr>
        <w:t>V</w:t>
      </w:r>
      <w:r w:rsidR="005D366B" w:rsidRPr="00F15DCD">
        <w:rPr>
          <w:rFonts w:ascii="Segoe UI" w:hAnsi="Segoe UI" w:cs="Segoe UI"/>
          <w:sz w:val="22"/>
          <w:szCs w:val="22"/>
        </w:rPr>
        <w:t>adného plnění, které mu náleží vůči Poddodavateli na Objednatele a zajistit možnost Objednatele domáhat se uplatnění těchto práv v souladu s čl. 19 přímo u Poddodavatele. Zhotovitel se zavazuje předat veškeré nezbytné dokumenty, zejména, nikoli však pouze</w:t>
      </w:r>
      <w:r w:rsidR="00EF4C80" w:rsidRPr="00F15DCD">
        <w:rPr>
          <w:rFonts w:ascii="Segoe UI" w:hAnsi="Segoe UI" w:cs="Segoe UI"/>
          <w:sz w:val="22"/>
          <w:szCs w:val="22"/>
        </w:rPr>
        <w:t>,</w:t>
      </w:r>
      <w:r w:rsidR="005D366B" w:rsidRPr="00F15DCD">
        <w:rPr>
          <w:rFonts w:ascii="Segoe UI" w:hAnsi="Segoe UI" w:cs="Segoe UI"/>
          <w:sz w:val="22"/>
          <w:szCs w:val="22"/>
        </w:rPr>
        <w:t xml:space="preserve"> záruční list</w:t>
      </w:r>
      <w:r w:rsidR="004B3F6F" w:rsidRPr="00F15DCD">
        <w:rPr>
          <w:rFonts w:ascii="Segoe UI" w:hAnsi="Segoe UI" w:cs="Segoe UI"/>
          <w:sz w:val="22"/>
          <w:szCs w:val="22"/>
        </w:rPr>
        <w:t xml:space="preserve"> či obdobný dokument dle právních předpisů země Poddodavatele</w:t>
      </w:r>
      <w:r w:rsidR="005D366B" w:rsidRPr="00F15DCD">
        <w:rPr>
          <w:rFonts w:ascii="Segoe UI" w:hAnsi="Segoe UI" w:cs="Segoe UI"/>
          <w:sz w:val="22"/>
          <w:szCs w:val="22"/>
        </w:rPr>
        <w:t xml:space="preserve"> a v případě uplatňování těchto práv Objednatelem se zavazuje poskytnout </w:t>
      </w:r>
      <w:r w:rsidR="00750D06" w:rsidRPr="00F15DCD">
        <w:rPr>
          <w:rFonts w:ascii="Segoe UI" w:hAnsi="Segoe UI" w:cs="Segoe UI"/>
          <w:sz w:val="22"/>
          <w:szCs w:val="22"/>
        </w:rPr>
        <w:t xml:space="preserve">Objednateli </w:t>
      </w:r>
      <w:r w:rsidR="005D366B" w:rsidRPr="00F15DCD">
        <w:rPr>
          <w:rFonts w:ascii="Segoe UI" w:hAnsi="Segoe UI" w:cs="Segoe UI"/>
          <w:sz w:val="22"/>
          <w:szCs w:val="22"/>
        </w:rPr>
        <w:t>veškerou požadovanou součinnost při uplatňování těchto práv, zejména zajistit komunikaci mezi Objednatelem a Poddodavatelem.</w:t>
      </w:r>
      <w:r w:rsidR="00634104" w:rsidRPr="00F15DCD">
        <w:rPr>
          <w:rFonts w:ascii="Segoe UI" w:hAnsi="Segoe UI" w:cs="Segoe UI"/>
          <w:sz w:val="22"/>
          <w:szCs w:val="22"/>
        </w:rPr>
        <w:t xml:space="preserve"> Zhotovitel je povinen zajistit ve smlouvách s Poddodavateli, aby bylo postoupení těchto práv přípustné, resp. aby nebylo vyloučeno. </w:t>
      </w:r>
      <w:r w:rsidRPr="00F15DCD">
        <w:rPr>
          <w:rFonts w:ascii="Segoe UI" w:hAnsi="Segoe UI" w:cs="Segoe UI"/>
          <w:sz w:val="22"/>
          <w:szCs w:val="22"/>
        </w:rPr>
        <w:t xml:space="preserve"> </w:t>
      </w:r>
      <w:bookmarkEnd w:id="423"/>
      <w:r w:rsidR="005D366B" w:rsidRPr="00F15DCD">
        <w:rPr>
          <w:rFonts w:ascii="Segoe UI" w:hAnsi="Segoe UI" w:cs="Segoe UI"/>
          <w:sz w:val="22"/>
          <w:szCs w:val="22"/>
        </w:rPr>
        <w:t>Ve vztahu Zhotovitele a Objednatele platí i v případě podmínek Poddodavatele stanovujících delší Záruční dobu a/nebo Záruky doba uvedená v odst. 19.6. této Smlouvy.</w:t>
      </w:r>
      <w:r w:rsidRPr="00F15DCD">
        <w:rPr>
          <w:rFonts w:ascii="Segoe UI" w:hAnsi="Segoe UI" w:cs="Segoe UI"/>
          <w:sz w:val="22"/>
          <w:szCs w:val="22"/>
        </w:rPr>
        <w:t xml:space="preserve"> </w:t>
      </w:r>
    </w:p>
    <w:p w14:paraId="40AD3CE8" w14:textId="12B60ECE" w:rsidR="00FB3709" w:rsidRPr="00F15DCD" w:rsidRDefault="00934909" w:rsidP="002C047A">
      <w:pPr>
        <w:pStyle w:val="RLTextlnkuslovan"/>
        <w:numPr>
          <w:ilvl w:val="1"/>
          <w:numId w:val="75"/>
        </w:numPr>
        <w:spacing w:line="240" w:lineRule="auto"/>
        <w:ind w:left="1418" w:hanging="709"/>
        <w:rPr>
          <w:rFonts w:ascii="Segoe UI" w:hAnsi="Segoe UI" w:cs="Segoe UI"/>
          <w:sz w:val="22"/>
        </w:rPr>
      </w:pPr>
      <w:bookmarkStart w:id="424" w:name="_Hlk191460890"/>
      <w:r w:rsidRPr="00F15DCD">
        <w:rPr>
          <w:rFonts w:ascii="Segoe UI" w:hAnsi="Segoe UI" w:cs="Segoe UI"/>
          <w:sz w:val="22"/>
          <w:szCs w:val="22"/>
        </w:rPr>
        <w:t>P</w:t>
      </w:r>
      <w:r w:rsidR="00F05543" w:rsidRPr="00F15DCD">
        <w:rPr>
          <w:rFonts w:ascii="Segoe UI" w:hAnsi="Segoe UI" w:cs="Segoe UI"/>
          <w:sz w:val="22"/>
          <w:szCs w:val="22"/>
        </w:rPr>
        <w:t>okud dojde k</w:t>
      </w:r>
      <w:r w:rsidR="00ED1567" w:rsidRPr="00F15DCD">
        <w:rPr>
          <w:rFonts w:ascii="Segoe UI" w:hAnsi="Segoe UI" w:cs="Segoe UI"/>
          <w:sz w:val="22"/>
          <w:szCs w:val="22"/>
        </w:rPr>
        <w:t> </w:t>
      </w:r>
      <w:r w:rsidR="00F05543" w:rsidRPr="00F15DCD">
        <w:rPr>
          <w:rFonts w:ascii="Segoe UI" w:hAnsi="Segoe UI" w:cs="Segoe UI"/>
          <w:sz w:val="22"/>
          <w:szCs w:val="22"/>
        </w:rPr>
        <w:t xml:space="preserve">ukončení Smlouvy přede dnem </w:t>
      </w:r>
      <w:r w:rsidR="00332000" w:rsidRPr="00F15DCD">
        <w:rPr>
          <w:rFonts w:ascii="Segoe UI" w:hAnsi="Segoe UI" w:cs="Segoe UI"/>
          <w:sz w:val="22"/>
          <w:szCs w:val="22"/>
        </w:rPr>
        <w:t>P</w:t>
      </w:r>
      <w:r w:rsidR="00F05543" w:rsidRPr="00F15DCD">
        <w:rPr>
          <w:rFonts w:ascii="Segoe UI" w:hAnsi="Segoe UI" w:cs="Segoe UI"/>
          <w:sz w:val="22"/>
          <w:szCs w:val="22"/>
        </w:rPr>
        <w:t xml:space="preserve">ředání Díla, </w:t>
      </w:r>
      <w:r w:rsidR="00D5673A" w:rsidRPr="00F15DCD">
        <w:rPr>
          <w:rFonts w:ascii="Segoe UI" w:hAnsi="Segoe UI" w:cs="Segoe UI"/>
          <w:sz w:val="22"/>
          <w:szCs w:val="22"/>
        </w:rPr>
        <w:t xml:space="preserve">platí ujednání odst. </w:t>
      </w:r>
      <w:r w:rsidR="00D5673A" w:rsidRPr="00F15DCD">
        <w:rPr>
          <w:rFonts w:ascii="Segoe UI" w:hAnsi="Segoe UI" w:cs="Segoe UI"/>
          <w:sz w:val="22"/>
          <w:szCs w:val="22"/>
        </w:rPr>
        <w:fldChar w:fldCharType="begin"/>
      </w:r>
      <w:r w:rsidR="00D5673A" w:rsidRPr="00F15DCD">
        <w:rPr>
          <w:rFonts w:ascii="Segoe UI" w:hAnsi="Segoe UI" w:cs="Segoe UI"/>
          <w:sz w:val="22"/>
          <w:szCs w:val="22"/>
        </w:rPr>
        <w:instrText xml:space="preserve"> REF _Ref60144252 \r \h </w:instrText>
      </w:r>
      <w:r w:rsidR="000E6FCA" w:rsidRPr="00F15DCD">
        <w:rPr>
          <w:rFonts w:ascii="Segoe UI" w:hAnsi="Segoe UI" w:cs="Segoe UI"/>
          <w:sz w:val="22"/>
          <w:szCs w:val="22"/>
        </w:rPr>
        <w:instrText xml:space="preserve"> \* MERGEFORMAT </w:instrText>
      </w:r>
      <w:r w:rsidR="00D5673A" w:rsidRPr="00F15DCD">
        <w:rPr>
          <w:rFonts w:ascii="Segoe UI" w:hAnsi="Segoe UI" w:cs="Segoe UI"/>
          <w:sz w:val="22"/>
          <w:szCs w:val="22"/>
        </w:rPr>
      </w:r>
      <w:r w:rsidR="00D5673A" w:rsidRPr="00F15DCD">
        <w:rPr>
          <w:rFonts w:ascii="Segoe UI" w:hAnsi="Segoe UI" w:cs="Segoe UI"/>
          <w:sz w:val="22"/>
          <w:szCs w:val="22"/>
        </w:rPr>
        <w:fldChar w:fldCharType="separate"/>
      </w:r>
      <w:r w:rsidR="00C4674D">
        <w:rPr>
          <w:rFonts w:ascii="Segoe UI" w:hAnsi="Segoe UI" w:cs="Segoe UI"/>
          <w:sz w:val="22"/>
          <w:szCs w:val="22"/>
        </w:rPr>
        <w:t>19.6</w:t>
      </w:r>
      <w:r w:rsidR="00D5673A" w:rsidRPr="00F15DCD">
        <w:rPr>
          <w:rFonts w:ascii="Segoe UI" w:hAnsi="Segoe UI" w:cs="Segoe UI"/>
          <w:sz w:val="22"/>
          <w:szCs w:val="22"/>
        </w:rPr>
        <w:fldChar w:fldCharType="end"/>
      </w:r>
      <w:r w:rsidR="00D5673A" w:rsidRPr="00F15DCD">
        <w:rPr>
          <w:rFonts w:ascii="Segoe UI" w:hAnsi="Segoe UI" w:cs="Segoe UI"/>
          <w:sz w:val="22"/>
          <w:szCs w:val="22"/>
        </w:rPr>
        <w:t xml:space="preserve"> Smlouvy pro </w:t>
      </w:r>
      <w:r w:rsidR="00467DB2" w:rsidRPr="00F15DCD">
        <w:rPr>
          <w:rFonts w:ascii="Segoe UI" w:hAnsi="Segoe UI" w:cs="Segoe UI"/>
          <w:sz w:val="22"/>
          <w:szCs w:val="22"/>
        </w:rPr>
        <w:t xml:space="preserve">dosud </w:t>
      </w:r>
      <w:r w:rsidR="00F05543" w:rsidRPr="00F15DCD">
        <w:rPr>
          <w:rFonts w:ascii="Segoe UI" w:hAnsi="Segoe UI" w:cs="Segoe UI"/>
          <w:sz w:val="22"/>
          <w:szCs w:val="22"/>
        </w:rPr>
        <w:t>zhotovené části Díla</w:t>
      </w:r>
      <w:r w:rsidR="00A92ADD" w:rsidRPr="00F15DCD">
        <w:rPr>
          <w:rFonts w:ascii="Segoe UI" w:hAnsi="Segoe UI" w:cs="Segoe UI"/>
          <w:sz w:val="22"/>
          <w:szCs w:val="22"/>
        </w:rPr>
        <w:t>, které se Objednatel rozhodne převzít</w:t>
      </w:r>
      <w:r w:rsidR="00F05543" w:rsidRPr="00F15DCD">
        <w:rPr>
          <w:rFonts w:ascii="Segoe UI" w:hAnsi="Segoe UI" w:cs="Segoe UI"/>
          <w:sz w:val="22"/>
          <w:szCs w:val="22"/>
        </w:rPr>
        <w:t xml:space="preserve"> dle Smlouvy</w:t>
      </w:r>
      <w:r w:rsidR="00C87E6A" w:rsidRPr="00F15DCD">
        <w:rPr>
          <w:rFonts w:ascii="Segoe UI" w:hAnsi="Segoe UI" w:cs="Segoe UI"/>
          <w:sz w:val="22"/>
          <w:szCs w:val="22"/>
        </w:rPr>
        <w:t xml:space="preserve"> a </w:t>
      </w:r>
      <w:r w:rsidR="00B66B0E" w:rsidRPr="00F15DCD">
        <w:rPr>
          <w:rFonts w:ascii="Segoe UI" w:hAnsi="Segoe UI" w:cs="Segoe UI"/>
          <w:sz w:val="22"/>
          <w:szCs w:val="22"/>
        </w:rPr>
        <w:t>p</w:t>
      </w:r>
      <w:r w:rsidR="00C87E6A" w:rsidRPr="00F15DCD">
        <w:rPr>
          <w:rFonts w:ascii="Segoe UI" w:hAnsi="Segoe UI" w:cs="Segoe UI"/>
          <w:sz w:val="22"/>
          <w:szCs w:val="22"/>
        </w:rPr>
        <w:t xml:space="preserve">řílohy </w:t>
      </w:r>
      <w:r w:rsidR="00EF4C80" w:rsidRPr="00F15DCD">
        <w:rPr>
          <w:rFonts w:ascii="Segoe UI" w:hAnsi="Segoe UI" w:cs="Segoe UI"/>
          <w:sz w:val="22"/>
          <w:szCs w:val="22"/>
        </w:rPr>
        <w:t xml:space="preserve">č. </w:t>
      </w:r>
      <w:r w:rsidR="00C87E6A" w:rsidRPr="00F15DCD">
        <w:rPr>
          <w:rFonts w:ascii="Segoe UI" w:hAnsi="Segoe UI" w:cs="Segoe UI"/>
          <w:sz w:val="22"/>
          <w:szCs w:val="22"/>
        </w:rPr>
        <w:t>II.b</w:t>
      </w:r>
      <w:r w:rsidR="00D5673A" w:rsidRPr="00F15DCD">
        <w:rPr>
          <w:rFonts w:ascii="Segoe UI" w:hAnsi="Segoe UI" w:cs="Segoe UI"/>
          <w:sz w:val="22"/>
          <w:szCs w:val="22"/>
        </w:rPr>
        <w:t xml:space="preserve"> a </w:t>
      </w:r>
      <w:r w:rsidR="00B1170D" w:rsidRPr="00F15DCD">
        <w:rPr>
          <w:rFonts w:ascii="Segoe UI" w:hAnsi="Segoe UI" w:cs="Segoe UI"/>
          <w:sz w:val="22"/>
          <w:szCs w:val="22"/>
        </w:rPr>
        <w:t xml:space="preserve">Záruční doba </w:t>
      </w:r>
      <w:r w:rsidR="00D5673A" w:rsidRPr="00F15DCD">
        <w:rPr>
          <w:rFonts w:ascii="Segoe UI" w:hAnsi="Segoe UI" w:cs="Segoe UI"/>
          <w:sz w:val="22"/>
          <w:szCs w:val="22"/>
        </w:rPr>
        <w:t>počíná běžet okamžikem ukončení Smlouvy</w:t>
      </w:r>
      <w:r w:rsidR="00F05543" w:rsidRPr="00F15DCD">
        <w:rPr>
          <w:rFonts w:ascii="Segoe UI" w:hAnsi="Segoe UI" w:cs="Segoe UI"/>
          <w:sz w:val="22"/>
          <w:szCs w:val="22"/>
        </w:rPr>
        <w:t xml:space="preserve">. </w:t>
      </w:r>
      <w:bookmarkStart w:id="425" w:name="_Ref51006310"/>
      <w:r w:rsidR="00A92ADD" w:rsidRPr="00F15DCD">
        <w:rPr>
          <w:rFonts w:ascii="Segoe UI" w:hAnsi="Segoe UI" w:cs="Segoe UI"/>
          <w:sz w:val="22"/>
          <w:szCs w:val="22"/>
        </w:rPr>
        <w:t xml:space="preserve">Záruka se v takové případě vztahuje pouze na tyto části Díla. </w:t>
      </w:r>
    </w:p>
    <w:bookmarkEnd w:id="424"/>
    <w:p w14:paraId="4D84A8D5" w14:textId="6A7D2E6E" w:rsidR="003B0D63" w:rsidRPr="00F15DCD" w:rsidRDefault="00BF56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szCs w:val="22"/>
        </w:rPr>
        <w:t xml:space="preserve">Pokud se na </w:t>
      </w:r>
      <w:r w:rsidR="00D5673A" w:rsidRPr="00F15DCD">
        <w:rPr>
          <w:rFonts w:ascii="Segoe UI" w:hAnsi="Segoe UI" w:cs="Segoe UI"/>
          <w:sz w:val="22"/>
          <w:szCs w:val="22"/>
        </w:rPr>
        <w:t>Díle</w:t>
      </w:r>
      <w:r w:rsidRPr="00F15DCD">
        <w:rPr>
          <w:rFonts w:ascii="Segoe UI" w:hAnsi="Segoe UI" w:cs="Segoe UI"/>
          <w:sz w:val="22"/>
          <w:szCs w:val="22"/>
        </w:rPr>
        <w:t xml:space="preserve"> vyskytne Vada</w:t>
      </w:r>
      <w:r w:rsidRPr="00F15DCD">
        <w:rPr>
          <w:rFonts w:ascii="Segoe UI" w:hAnsi="Segoe UI" w:cs="Segoe UI"/>
          <w:sz w:val="22"/>
        </w:rPr>
        <w:t xml:space="preserve"> bránící řádnému </w:t>
      </w:r>
      <w:r w:rsidR="00F05543" w:rsidRPr="00F15DCD">
        <w:rPr>
          <w:rFonts w:ascii="Segoe UI" w:hAnsi="Segoe UI" w:cs="Segoe UI"/>
          <w:sz w:val="22"/>
        </w:rPr>
        <w:t>provozu</w:t>
      </w:r>
      <w:r w:rsidRPr="00F15DCD">
        <w:rPr>
          <w:rFonts w:ascii="Segoe UI" w:hAnsi="Segoe UI" w:cs="Segoe UI"/>
          <w:sz w:val="22"/>
        </w:rPr>
        <w:t xml:space="preserve"> </w:t>
      </w:r>
      <w:r w:rsidR="00EC23CD" w:rsidRPr="00F15DCD">
        <w:rPr>
          <w:rFonts w:ascii="Segoe UI" w:hAnsi="Segoe UI" w:cs="Segoe UI"/>
          <w:sz w:val="22"/>
        </w:rPr>
        <w:t>Link</w:t>
      </w:r>
      <w:r w:rsidR="00764A25" w:rsidRPr="00F15DCD">
        <w:rPr>
          <w:rFonts w:ascii="Segoe UI" w:hAnsi="Segoe UI" w:cs="Segoe UI"/>
          <w:sz w:val="22"/>
        </w:rPr>
        <w:t>y</w:t>
      </w:r>
      <w:r w:rsidR="0047312B" w:rsidRPr="00F15DCD">
        <w:rPr>
          <w:rFonts w:ascii="Segoe UI" w:hAnsi="Segoe UI" w:cs="Segoe UI"/>
          <w:sz w:val="22"/>
        </w:rPr>
        <w:t xml:space="preserve"> a jedná se o Vadu, kterou je možné odstranit</w:t>
      </w:r>
      <w:r w:rsidRPr="00F15DCD">
        <w:rPr>
          <w:rFonts w:ascii="Segoe UI" w:hAnsi="Segoe UI" w:cs="Segoe UI"/>
          <w:sz w:val="22"/>
        </w:rPr>
        <w:t xml:space="preserve">, zavazuje se Zhotovitel </w:t>
      </w:r>
      <w:r w:rsidR="0047312B" w:rsidRPr="00F15DCD">
        <w:rPr>
          <w:rFonts w:ascii="Segoe UI" w:hAnsi="Segoe UI" w:cs="Segoe UI"/>
          <w:sz w:val="22"/>
        </w:rPr>
        <w:t xml:space="preserve">se souhlasem Objednatele </w:t>
      </w:r>
      <w:r w:rsidRPr="00F15DCD">
        <w:rPr>
          <w:rFonts w:ascii="Segoe UI" w:hAnsi="Segoe UI" w:cs="Segoe UI"/>
          <w:sz w:val="22"/>
        </w:rPr>
        <w:t xml:space="preserve">zajistit zásah, který ukončí stav bránění užívání okamžitě, nejpozději do </w:t>
      </w:r>
      <w:r w:rsidRPr="00F15DCD">
        <w:rPr>
          <w:rFonts w:ascii="Segoe UI" w:hAnsi="Segoe UI" w:cs="Segoe UI"/>
          <w:sz w:val="22"/>
          <w:szCs w:val="22"/>
        </w:rPr>
        <w:t>24</w:t>
      </w:r>
      <w:r w:rsidRPr="00F15DCD">
        <w:rPr>
          <w:rFonts w:ascii="Segoe UI" w:hAnsi="Segoe UI" w:cs="Segoe UI"/>
          <w:sz w:val="22"/>
        </w:rPr>
        <w:t xml:space="preserve"> hodin a zahájit odstraňování Vady bez zbytečného odkladu, nejpozději však do </w:t>
      </w:r>
      <w:r w:rsidRPr="00F15DCD">
        <w:rPr>
          <w:rFonts w:ascii="Segoe UI" w:hAnsi="Segoe UI" w:cs="Segoe UI"/>
          <w:sz w:val="22"/>
          <w:szCs w:val="22"/>
        </w:rPr>
        <w:t>24</w:t>
      </w:r>
      <w:r w:rsidRPr="00F15DCD">
        <w:rPr>
          <w:rFonts w:ascii="Segoe UI" w:hAnsi="Segoe UI" w:cs="Segoe UI"/>
          <w:sz w:val="22"/>
        </w:rPr>
        <w:t xml:space="preserve"> hodin od oznámení Vady a Vadu odstranit nejpozději do </w:t>
      </w:r>
      <w:r w:rsidRPr="00F15DCD">
        <w:rPr>
          <w:rFonts w:ascii="Segoe UI" w:hAnsi="Segoe UI" w:cs="Segoe UI"/>
          <w:sz w:val="22"/>
          <w:szCs w:val="22"/>
        </w:rPr>
        <w:t>72</w:t>
      </w:r>
      <w:r w:rsidRPr="00F15DCD">
        <w:rPr>
          <w:rFonts w:ascii="Segoe UI" w:hAnsi="Segoe UI" w:cs="Segoe UI"/>
          <w:sz w:val="22"/>
        </w:rPr>
        <w:t xml:space="preserve"> hodin od oznámení Vady, umožňuje-li to povaha Vady</w:t>
      </w:r>
      <w:r w:rsidR="00CE13D2" w:rsidRPr="00F15DCD">
        <w:rPr>
          <w:rFonts w:ascii="Segoe UI" w:hAnsi="Segoe UI" w:cs="Segoe UI"/>
          <w:sz w:val="22"/>
        </w:rPr>
        <w:t xml:space="preserve"> a nedohodnou-li se strany na jiné lhůtě</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jiných případech vyvine maximální možné úsilí k</w:t>
      </w:r>
      <w:r w:rsidR="00ED1567" w:rsidRPr="00F15DCD">
        <w:rPr>
          <w:rFonts w:ascii="Segoe UI" w:hAnsi="Segoe UI" w:cs="Segoe UI"/>
          <w:sz w:val="22"/>
        </w:rPr>
        <w:t> </w:t>
      </w:r>
      <w:r w:rsidRPr="00F15DCD">
        <w:rPr>
          <w:rFonts w:ascii="Segoe UI" w:hAnsi="Segoe UI" w:cs="Segoe UI"/>
          <w:sz w:val="22"/>
          <w:szCs w:val="22"/>
        </w:rPr>
        <w:t>nejrychlejšímu</w:t>
      </w:r>
      <w:r w:rsidRPr="00F15DCD">
        <w:rPr>
          <w:rFonts w:ascii="Segoe UI" w:hAnsi="Segoe UI" w:cs="Segoe UI"/>
          <w:sz w:val="22"/>
        </w:rPr>
        <w:t xml:space="preserve"> odstranění. Pokud Zhotovitel </w:t>
      </w:r>
      <w:r w:rsidRPr="00F15DCD">
        <w:rPr>
          <w:rFonts w:ascii="Segoe UI" w:hAnsi="Segoe UI" w:cs="Segoe UI"/>
          <w:sz w:val="22"/>
          <w:szCs w:val="22"/>
        </w:rPr>
        <w:t>nezapočne s</w:t>
      </w:r>
      <w:r w:rsidR="00ED1567" w:rsidRPr="00F15DCD">
        <w:rPr>
          <w:rFonts w:ascii="Segoe UI" w:hAnsi="Segoe UI" w:cs="Segoe UI"/>
          <w:sz w:val="22"/>
          <w:szCs w:val="22"/>
        </w:rPr>
        <w:t> </w:t>
      </w:r>
      <w:r w:rsidRPr="00F15DCD">
        <w:rPr>
          <w:rFonts w:ascii="Segoe UI" w:hAnsi="Segoe UI" w:cs="Segoe UI"/>
          <w:sz w:val="22"/>
          <w:szCs w:val="22"/>
        </w:rPr>
        <w:t xml:space="preserve">odstraňováním Vady bránící řádnému užívání </w:t>
      </w:r>
      <w:r w:rsidR="00EC23CD" w:rsidRPr="00F15DCD">
        <w:rPr>
          <w:rFonts w:ascii="Segoe UI" w:hAnsi="Segoe UI" w:cs="Segoe UI"/>
          <w:sz w:val="22"/>
          <w:szCs w:val="22"/>
        </w:rPr>
        <w:t>Link</w:t>
      </w:r>
      <w:r w:rsidR="00764A25" w:rsidRPr="00F15DCD">
        <w:rPr>
          <w:rFonts w:ascii="Segoe UI" w:hAnsi="Segoe UI" w:cs="Segoe UI"/>
          <w:sz w:val="22"/>
          <w:szCs w:val="22"/>
        </w:rPr>
        <w:t>y</w:t>
      </w:r>
      <w:r w:rsidRPr="00F15DCD">
        <w:rPr>
          <w:rFonts w:ascii="Segoe UI" w:hAnsi="Segoe UI" w:cs="Segoe UI"/>
          <w:sz w:val="22"/>
        </w:rPr>
        <w:t xml:space="preserve"> ve výše sjednané lhůtě, je Objednatel bez dalšího oprávněn zajistit si odstranění takové Vady </w:t>
      </w:r>
      <w:r w:rsidR="00D5673A" w:rsidRPr="00F15DCD">
        <w:rPr>
          <w:rFonts w:ascii="Segoe UI" w:hAnsi="Segoe UI" w:cs="Segoe UI"/>
          <w:sz w:val="22"/>
        </w:rPr>
        <w:t xml:space="preserve">svépomocí či </w:t>
      </w:r>
      <w:r w:rsidRPr="00F15DCD">
        <w:rPr>
          <w:rFonts w:ascii="Segoe UI" w:hAnsi="Segoe UI" w:cs="Segoe UI"/>
          <w:sz w:val="22"/>
        </w:rPr>
        <w:t>u třetí osoby a uplatnit náhradu za veškeré s</w:t>
      </w:r>
      <w:r w:rsidR="00ED1567" w:rsidRPr="00F15DCD">
        <w:rPr>
          <w:rFonts w:ascii="Segoe UI" w:hAnsi="Segoe UI" w:cs="Segoe UI"/>
          <w:sz w:val="22"/>
        </w:rPr>
        <w:t> </w:t>
      </w:r>
      <w:r w:rsidRPr="00F15DCD">
        <w:rPr>
          <w:rFonts w:ascii="Segoe UI" w:hAnsi="Segoe UI" w:cs="Segoe UI"/>
          <w:sz w:val="22"/>
        </w:rPr>
        <w:t>tímto náhradním způsobem odstraněn</w:t>
      </w:r>
      <w:r w:rsidR="004A5AF6" w:rsidRPr="00F15DCD">
        <w:rPr>
          <w:rFonts w:ascii="Segoe UI" w:hAnsi="Segoe UI" w:cs="Segoe UI"/>
          <w:sz w:val="22"/>
        </w:rPr>
        <w:t>í</w:t>
      </w:r>
      <w:r w:rsidRPr="00F15DCD">
        <w:rPr>
          <w:rFonts w:ascii="Segoe UI" w:hAnsi="Segoe UI" w:cs="Segoe UI"/>
          <w:sz w:val="22"/>
        </w:rPr>
        <w:t xml:space="preserve"> Vady účelně vynaložené náklady vůči Zhotoviteli.</w:t>
      </w:r>
      <w:bookmarkEnd w:id="425"/>
      <w:r w:rsidRPr="00F15DCD">
        <w:rPr>
          <w:rFonts w:ascii="Segoe UI" w:hAnsi="Segoe UI" w:cs="Segoe UI"/>
          <w:sz w:val="22"/>
        </w:rPr>
        <w:t xml:space="preserve"> </w:t>
      </w:r>
      <w:r w:rsidR="001D0BE4" w:rsidRPr="00F15DCD">
        <w:rPr>
          <w:rFonts w:ascii="Segoe UI" w:hAnsi="Segoe UI" w:cs="Segoe UI"/>
          <w:sz w:val="22"/>
        </w:rPr>
        <w:t xml:space="preserve">Postupem dle tohoto odstavce není dotčena Záruka za jakost poskytovaná Objednatelem.  </w:t>
      </w:r>
      <w:r w:rsidR="00937C53" w:rsidRPr="00F15DCD">
        <w:rPr>
          <w:rFonts w:ascii="Segoe UI" w:hAnsi="Segoe UI" w:cs="Segoe UI"/>
          <w:sz w:val="22"/>
        </w:rPr>
        <w:t xml:space="preserve"> </w:t>
      </w:r>
    </w:p>
    <w:p w14:paraId="5B5F646A" w14:textId="14D37E67" w:rsidR="00937C53" w:rsidRPr="00F15DCD" w:rsidRDefault="00937C5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Odstranění Vady Zhotovitel </w:t>
      </w:r>
      <w:r w:rsidR="00D5673A" w:rsidRPr="00F15DCD">
        <w:rPr>
          <w:rFonts w:ascii="Segoe UI" w:hAnsi="Segoe UI" w:cs="Segoe UI"/>
          <w:sz w:val="22"/>
        </w:rPr>
        <w:t>provádí vždy</w:t>
      </w:r>
      <w:r w:rsidRPr="00F15DCD">
        <w:rPr>
          <w:rFonts w:ascii="Segoe UI" w:hAnsi="Segoe UI" w:cs="Segoe UI"/>
          <w:sz w:val="22"/>
        </w:rPr>
        <w:t xml:space="preserve"> na své riziko a náklady.  </w:t>
      </w:r>
    </w:p>
    <w:p w14:paraId="4F7B88E7" w14:textId="2ED61D2B" w:rsidR="00002D3F" w:rsidRPr="00F15DCD" w:rsidRDefault="00880042"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Vedle práv z</w:t>
      </w:r>
      <w:r w:rsidR="00ED1567" w:rsidRPr="00F15DCD">
        <w:rPr>
          <w:rFonts w:ascii="Segoe UI" w:hAnsi="Segoe UI" w:cs="Segoe UI"/>
          <w:sz w:val="22"/>
        </w:rPr>
        <w:t> </w:t>
      </w:r>
      <w:r w:rsidRPr="00F15DCD">
        <w:rPr>
          <w:rFonts w:ascii="Segoe UI" w:hAnsi="Segoe UI" w:cs="Segoe UI"/>
          <w:sz w:val="22"/>
        </w:rPr>
        <w:t>Vad se Zhotovitel zavazuje zaplatit Objednateli v</w:t>
      </w:r>
      <w:r w:rsidR="00ED1567" w:rsidRPr="00F15DCD">
        <w:rPr>
          <w:rFonts w:ascii="Segoe UI" w:hAnsi="Segoe UI" w:cs="Segoe UI"/>
          <w:sz w:val="22"/>
        </w:rPr>
        <w:t> </w:t>
      </w:r>
      <w:r w:rsidRPr="00F15DCD">
        <w:rPr>
          <w:rFonts w:ascii="Segoe UI" w:hAnsi="Segoe UI" w:cs="Segoe UI"/>
          <w:sz w:val="22"/>
        </w:rPr>
        <w:t xml:space="preserve">případě výskytu Vad smluvní pokuty ve výši stanovené </w:t>
      </w:r>
      <w:r w:rsidR="00D5673A" w:rsidRPr="00F15DCD">
        <w:rPr>
          <w:rFonts w:ascii="Segoe UI" w:hAnsi="Segoe UI" w:cs="Segoe UI"/>
          <w:sz w:val="22"/>
        </w:rPr>
        <w:t xml:space="preserve">touto </w:t>
      </w:r>
      <w:r w:rsidR="006B0A72" w:rsidRPr="00F15DCD">
        <w:rPr>
          <w:rFonts w:ascii="Segoe UI" w:hAnsi="Segoe UI" w:cs="Segoe UI"/>
          <w:sz w:val="22"/>
        </w:rPr>
        <w:t>S</w:t>
      </w:r>
      <w:r w:rsidR="00D5673A" w:rsidRPr="00F15DCD">
        <w:rPr>
          <w:rFonts w:ascii="Segoe UI" w:hAnsi="Segoe UI" w:cs="Segoe UI"/>
          <w:sz w:val="22"/>
        </w:rPr>
        <w:t xml:space="preserve">mlouvou a </w:t>
      </w:r>
      <w:r w:rsidRPr="00F15DCD">
        <w:rPr>
          <w:rFonts w:ascii="Segoe UI" w:hAnsi="Segoe UI" w:cs="Segoe UI"/>
          <w:sz w:val="22"/>
        </w:rPr>
        <w:t xml:space="preserve">postupem dle přílohy č. II.c Smluvní pokuty za nedodržení hodnot. </w:t>
      </w:r>
    </w:p>
    <w:p w14:paraId="2DDF0B7D" w14:textId="014B3BD0" w:rsidR="00F72DDF" w:rsidRPr="00F15DCD" w:rsidRDefault="003228B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Po odstranění Vady předloží </w:t>
      </w:r>
      <w:r w:rsidR="00F72DDF" w:rsidRPr="00F15DCD">
        <w:rPr>
          <w:rFonts w:ascii="Segoe UI" w:hAnsi="Segoe UI" w:cs="Segoe UI"/>
          <w:sz w:val="22"/>
        </w:rPr>
        <w:t xml:space="preserve">Zhotovitel </w:t>
      </w:r>
      <w:r w:rsidR="00263006" w:rsidRPr="00F15DCD">
        <w:rPr>
          <w:rFonts w:ascii="Segoe UI" w:hAnsi="Segoe UI" w:cs="Segoe UI"/>
          <w:sz w:val="22"/>
        </w:rPr>
        <w:t>Ob</w:t>
      </w:r>
      <w:r w:rsidR="00F72DDF" w:rsidRPr="00F15DCD">
        <w:rPr>
          <w:rFonts w:ascii="Segoe UI" w:hAnsi="Segoe UI" w:cs="Segoe UI"/>
          <w:sz w:val="22"/>
        </w:rPr>
        <w:t xml:space="preserve">jednateli </w:t>
      </w:r>
      <w:r w:rsidR="00597E39" w:rsidRPr="00F15DCD">
        <w:rPr>
          <w:rFonts w:ascii="Segoe UI" w:hAnsi="Segoe UI" w:cs="Segoe UI"/>
          <w:sz w:val="22"/>
        </w:rPr>
        <w:t>sumarizační závěrečnou zprávu</w:t>
      </w:r>
      <w:r w:rsidR="00F72DDF" w:rsidRPr="00F15DCD">
        <w:rPr>
          <w:rFonts w:ascii="Segoe UI" w:hAnsi="Segoe UI" w:cs="Segoe UI"/>
          <w:sz w:val="22"/>
        </w:rPr>
        <w:t xml:space="preserve"> obsahující specifikaci Vady</w:t>
      </w:r>
      <w:r w:rsidR="00263006" w:rsidRPr="00F15DCD">
        <w:rPr>
          <w:rFonts w:ascii="Segoe UI" w:hAnsi="Segoe UI" w:cs="Segoe UI"/>
          <w:sz w:val="22"/>
        </w:rPr>
        <w:t>, čím byla zapříčiněna,</w:t>
      </w:r>
      <w:r w:rsidR="00F72DDF" w:rsidRPr="00F15DCD">
        <w:rPr>
          <w:rFonts w:ascii="Segoe UI" w:hAnsi="Segoe UI" w:cs="Segoe UI"/>
          <w:sz w:val="22"/>
        </w:rPr>
        <w:t xml:space="preserve"> a </w:t>
      </w:r>
      <w:r w:rsidR="00BB13C9" w:rsidRPr="00F15DCD">
        <w:rPr>
          <w:rFonts w:ascii="Segoe UI" w:hAnsi="Segoe UI" w:cs="Segoe UI"/>
          <w:sz w:val="22"/>
        </w:rPr>
        <w:t xml:space="preserve">jakým způsobem byla Vada odstraněna. </w:t>
      </w:r>
    </w:p>
    <w:p w14:paraId="6E0EF496" w14:textId="29D7467F" w:rsidR="00BB13C9" w:rsidRPr="00F15DCD" w:rsidRDefault="00F72DDF" w:rsidP="002C047A">
      <w:pPr>
        <w:pStyle w:val="RLTextlnkuslovan"/>
        <w:numPr>
          <w:ilvl w:val="1"/>
          <w:numId w:val="75"/>
        </w:numPr>
        <w:spacing w:line="240" w:lineRule="auto"/>
        <w:ind w:left="1418" w:hanging="709"/>
        <w:rPr>
          <w:rFonts w:ascii="Segoe UI" w:hAnsi="Segoe UI" w:cs="Segoe UI"/>
          <w:sz w:val="22"/>
        </w:rPr>
      </w:pPr>
      <w:bookmarkStart w:id="426" w:name="_Hlk191461335"/>
      <w:r w:rsidRPr="00F15DCD">
        <w:rPr>
          <w:rFonts w:ascii="Segoe UI" w:hAnsi="Segoe UI" w:cs="Segoe UI"/>
          <w:sz w:val="22"/>
        </w:rPr>
        <w:t>Jestliže nebude možné Vadnou část Díla použít k</w:t>
      </w:r>
      <w:r w:rsidR="00ED1567" w:rsidRPr="00F15DCD">
        <w:rPr>
          <w:rFonts w:ascii="Segoe UI" w:hAnsi="Segoe UI" w:cs="Segoe UI"/>
          <w:sz w:val="22"/>
        </w:rPr>
        <w:t> </w:t>
      </w:r>
      <w:r w:rsidRPr="00F15DCD">
        <w:rPr>
          <w:rFonts w:ascii="Segoe UI" w:hAnsi="Segoe UI" w:cs="Segoe UI"/>
          <w:sz w:val="22"/>
        </w:rPr>
        <w:t>zamýšlenému účelu Smlouvy</w:t>
      </w:r>
      <w:r w:rsidR="00B643CA" w:rsidRPr="00F15DCD">
        <w:rPr>
          <w:rFonts w:ascii="Segoe UI" w:hAnsi="Segoe UI" w:cs="Segoe UI"/>
          <w:sz w:val="22"/>
        </w:rPr>
        <w:t xml:space="preserve"> a tato bude nahrazena novou částí Díla</w:t>
      </w:r>
      <w:r w:rsidRPr="00F15DCD">
        <w:rPr>
          <w:rFonts w:ascii="Segoe UI" w:hAnsi="Segoe UI" w:cs="Segoe UI"/>
          <w:sz w:val="22"/>
        </w:rPr>
        <w:t xml:space="preserve">, </w:t>
      </w:r>
      <w:r w:rsidR="008B6510" w:rsidRPr="00F15DCD">
        <w:rPr>
          <w:rFonts w:ascii="Segoe UI" w:hAnsi="Segoe UI" w:cs="Segoe UI"/>
          <w:sz w:val="22"/>
        </w:rPr>
        <w:t>počíná běžet Záruka za jakost t</w:t>
      </w:r>
      <w:r w:rsidRPr="00F15DCD">
        <w:rPr>
          <w:rFonts w:ascii="Segoe UI" w:hAnsi="Segoe UI" w:cs="Segoe UI"/>
          <w:sz w:val="22"/>
        </w:rPr>
        <w:t xml:space="preserve">akové </w:t>
      </w:r>
      <w:r w:rsidR="00B66B0E" w:rsidRPr="00F15DCD">
        <w:rPr>
          <w:rFonts w:ascii="Segoe UI" w:hAnsi="Segoe UI" w:cs="Segoe UI"/>
          <w:sz w:val="22"/>
        </w:rPr>
        <w:t xml:space="preserve">nové </w:t>
      </w:r>
      <w:r w:rsidRPr="00F15DCD">
        <w:rPr>
          <w:rFonts w:ascii="Segoe UI" w:hAnsi="Segoe UI" w:cs="Segoe UI"/>
          <w:sz w:val="22"/>
        </w:rPr>
        <w:t xml:space="preserve">části Díla </w:t>
      </w:r>
      <w:r w:rsidR="00B643CA" w:rsidRPr="00F15DCD">
        <w:rPr>
          <w:rFonts w:ascii="Segoe UI" w:hAnsi="Segoe UI" w:cs="Segoe UI"/>
          <w:sz w:val="22"/>
        </w:rPr>
        <w:t>od počátku</w:t>
      </w:r>
      <w:r w:rsidRPr="00F15DCD">
        <w:rPr>
          <w:rFonts w:ascii="Segoe UI" w:hAnsi="Segoe UI" w:cs="Segoe UI"/>
          <w:sz w:val="22"/>
        </w:rPr>
        <w:t xml:space="preserve"> </w:t>
      </w:r>
      <w:r w:rsidR="008B6510" w:rsidRPr="00F15DCD">
        <w:rPr>
          <w:rFonts w:ascii="Segoe UI" w:hAnsi="Segoe UI" w:cs="Segoe UI"/>
          <w:sz w:val="22"/>
        </w:rPr>
        <w:t xml:space="preserve">ode </w:t>
      </w:r>
      <w:r w:rsidRPr="00F15DCD">
        <w:rPr>
          <w:rFonts w:ascii="Segoe UI" w:hAnsi="Segoe UI" w:cs="Segoe UI"/>
          <w:sz w:val="22"/>
        </w:rPr>
        <w:t xml:space="preserve">dne </w:t>
      </w:r>
      <w:r w:rsidR="00263006" w:rsidRPr="00F15DCD">
        <w:rPr>
          <w:rFonts w:ascii="Segoe UI" w:hAnsi="Segoe UI" w:cs="Segoe UI"/>
          <w:sz w:val="22"/>
        </w:rPr>
        <w:t xml:space="preserve">prokazatelného </w:t>
      </w:r>
      <w:r w:rsidRPr="00F15DCD">
        <w:rPr>
          <w:rFonts w:ascii="Segoe UI" w:hAnsi="Segoe UI" w:cs="Segoe UI"/>
          <w:sz w:val="22"/>
        </w:rPr>
        <w:t>odstranění Vady</w:t>
      </w:r>
      <w:r w:rsidR="00B66B0E" w:rsidRPr="00F15DCD">
        <w:rPr>
          <w:rFonts w:ascii="Segoe UI" w:hAnsi="Segoe UI" w:cs="Segoe UI"/>
          <w:sz w:val="22"/>
        </w:rPr>
        <w:t xml:space="preserve"> tímto způsobem</w:t>
      </w:r>
      <w:r w:rsidRPr="00F15DCD">
        <w:rPr>
          <w:rFonts w:ascii="Segoe UI" w:hAnsi="Segoe UI" w:cs="Segoe UI"/>
          <w:sz w:val="22"/>
        </w:rPr>
        <w:t>.</w:t>
      </w:r>
      <w:r w:rsidR="00B643CA" w:rsidRPr="00F15DCD">
        <w:rPr>
          <w:rFonts w:ascii="Segoe UI" w:hAnsi="Segoe UI" w:cs="Segoe UI"/>
          <w:sz w:val="22"/>
        </w:rPr>
        <w:t xml:space="preserve"> V případě opravy Vadné části Díla se doba Záruky za jakost po dobu </w:t>
      </w:r>
      <w:r w:rsidR="00B643CA" w:rsidRPr="00F15DCD">
        <w:rPr>
          <w:rFonts w:ascii="Segoe UI" w:hAnsi="Segoe UI" w:cs="Segoe UI"/>
          <w:sz w:val="22"/>
        </w:rPr>
        <w:lastRenderedPageBreak/>
        <w:t xml:space="preserve">opravy staví a po řádné opravě její běh </w:t>
      </w:r>
      <w:r w:rsidR="00B66B0E" w:rsidRPr="00F15DCD">
        <w:rPr>
          <w:rFonts w:ascii="Segoe UI" w:hAnsi="Segoe UI" w:cs="Segoe UI"/>
          <w:sz w:val="22"/>
        </w:rPr>
        <w:t xml:space="preserve">ve vztahu k opravené Vadné části Díla </w:t>
      </w:r>
      <w:r w:rsidR="00B643CA" w:rsidRPr="00F15DCD">
        <w:rPr>
          <w:rFonts w:ascii="Segoe UI" w:hAnsi="Segoe UI" w:cs="Segoe UI"/>
          <w:sz w:val="22"/>
        </w:rPr>
        <w:t>pokračuje.</w:t>
      </w:r>
      <w:r w:rsidR="00BB13C9" w:rsidRPr="00F15DCD">
        <w:rPr>
          <w:rFonts w:ascii="Segoe UI" w:hAnsi="Segoe UI" w:cs="Segoe UI"/>
          <w:sz w:val="22"/>
        </w:rPr>
        <w:t xml:space="preserve"> </w:t>
      </w:r>
      <w:r w:rsidR="00597E39" w:rsidRPr="00F15DCD">
        <w:rPr>
          <w:rFonts w:ascii="Segoe UI" w:hAnsi="Segoe UI" w:cs="Segoe UI"/>
          <w:sz w:val="22"/>
        </w:rPr>
        <w:t xml:space="preserve"> </w:t>
      </w:r>
    </w:p>
    <w:bookmarkEnd w:id="426"/>
    <w:p w14:paraId="0462FDE3" w14:textId="60F6B4A1" w:rsidR="00597E39" w:rsidRPr="00F15DCD" w:rsidRDefault="00597E3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Jestliže za dobu prvních </w:t>
      </w:r>
      <w:r w:rsidR="00B66B0E" w:rsidRPr="00F15DCD">
        <w:rPr>
          <w:rFonts w:ascii="Segoe UI" w:hAnsi="Segoe UI" w:cs="Segoe UI"/>
          <w:sz w:val="22"/>
        </w:rPr>
        <w:t>24 měsíců</w:t>
      </w:r>
      <w:r w:rsidRPr="00F15DCD">
        <w:rPr>
          <w:rFonts w:ascii="Segoe UI" w:hAnsi="Segoe UI" w:cs="Segoe UI"/>
          <w:sz w:val="22"/>
        </w:rPr>
        <w:t xml:space="preserve"> po sobě následujících ode dne podpisu protokolu o </w:t>
      </w:r>
      <w:r w:rsidR="00332000" w:rsidRPr="00F15DCD">
        <w:rPr>
          <w:rFonts w:ascii="Segoe UI" w:hAnsi="Segoe UI" w:cs="Segoe UI"/>
          <w:sz w:val="22"/>
        </w:rPr>
        <w:t>P</w:t>
      </w:r>
      <w:r w:rsidRPr="00F15DCD">
        <w:rPr>
          <w:rFonts w:ascii="Segoe UI" w:hAnsi="Segoe UI" w:cs="Segoe UI"/>
          <w:sz w:val="22"/>
        </w:rPr>
        <w:t>ředání Díla oběma smluvními stranami vznikne porucha nebo Vada více než dvakrát na stejné položce</w:t>
      </w:r>
      <w:r w:rsidR="00D562D4" w:rsidRPr="00F15DCD">
        <w:rPr>
          <w:rFonts w:ascii="Segoe UI" w:hAnsi="Segoe UI" w:cs="Segoe UI"/>
          <w:sz w:val="22"/>
        </w:rPr>
        <w:t xml:space="preserve"> – části Díla</w:t>
      </w:r>
      <w:r w:rsidRPr="00F15DCD">
        <w:rPr>
          <w:rFonts w:ascii="Segoe UI" w:hAnsi="Segoe UI" w:cs="Segoe UI"/>
          <w:sz w:val="22"/>
        </w:rPr>
        <w:t xml:space="preserve"> (včetně jakékoli položky zařízení, která tvoří nedílnou součást), Zhotovitel je povinen: </w:t>
      </w:r>
    </w:p>
    <w:p w14:paraId="6A3064E1" w14:textId="71F098C4" w:rsidR="00597E39" w:rsidRPr="00F15DCD" w:rsidRDefault="00597E39" w:rsidP="002C047A">
      <w:pPr>
        <w:pStyle w:val="RLTextlnkuslovan"/>
        <w:numPr>
          <w:ilvl w:val="2"/>
          <w:numId w:val="75"/>
        </w:numPr>
        <w:spacing w:line="240" w:lineRule="auto"/>
        <w:ind w:left="2268" w:hanging="850"/>
        <w:rPr>
          <w:rFonts w:ascii="Segoe UI" w:hAnsi="Segoe UI" w:cs="Segoe UI"/>
          <w:sz w:val="22"/>
        </w:rPr>
      </w:pPr>
      <w:r w:rsidRPr="00F15DCD">
        <w:rPr>
          <w:rFonts w:ascii="Segoe UI" w:hAnsi="Segoe UI" w:cs="Segoe UI"/>
          <w:sz w:val="22"/>
        </w:rPr>
        <w:t xml:space="preserve">vyměnit tuto položku za novou položku </w:t>
      </w:r>
      <w:r w:rsidR="00B643CA" w:rsidRPr="00F15DCD">
        <w:rPr>
          <w:rFonts w:ascii="Segoe UI" w:hAnsi="Segoe UI" w:cs="Segoe UI"/>
          <w:sz w:val="22"/>
        </w:rPr>
        <w:t xml:space="preserve">stejné nebo </w:t>
      </w:r>
      <w:r w:rsidRPr="00F15DCD">
        <w:rPr>
          <w:rFonts w:ascii="Segoe UI" w:hAnsi="Segoe UI" w:cs="Segoe UI"/>
          <w:sz w:val="22"/>
        </w:rPr>
        <w:t xml:space="preserve">vyšší kvality, kterou může (případně) dodat jiný výrobce a/nebo dodavatel; a </w:t>
      </w:r>
    </w:p>
    <w:p w14:paraId="591452FC" w14:textId="737C7E52" w:rsidR="00597E39" w:rsidRPr="00F15DCD" w:rsidRDefault="00597E39" w:rsidP="002C047A">
      <w:pPr>
        <w:pStyle w:val="RLTextlnkuslovan"/>
        <w:numPr>
          <w:ilvl w:val="2"/>
          <w:numId w:val="75"/>
        </w:numPr>
        <w:spacing w:line="240" w:lineRule="auto"/>
        <w:ind w:left="2268" w:hanging="850"/>
        <w:rPr>
          <w:rFonts w:ascii="Segoe UI" w:hAnsi="Segoe UI" w:cs="Segoe UI"/>
          <w:sz w:val="22"/>
        </w:rPr>
      </w:pPr>
      <w:r w:rsidRPr="00F15DCD">
        <w:rPr>
          <w:rFonts w:ascii="Segoe UI" w:hAnsi="Segoe UI" w:cs="Segoe UI"/>
          <w:sz w:val="22"/>
        </w:rPr>
        <w:t>získat ve prospěch Objednatel záruku výrobce/dodavatele pro výměnu za novou položku.</w:t>
      </w:r>
    </w:p>
    <w:p w14:paraId="309BF0E4" w14:textId="7C86BABD" w:rsidR="0023462A" w:rsidRPr="00F15DCD" w:rsidRDefault="00BB13C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je oprávněn vstoupit do Areálu SAKO za účelem odstranění Vad v</w:t>
      </w:r>
      <w:r w:rsidR="00ED1567" w:rsidRPr="00F15DCD">
        <w:rPr>
          <w:rFonts w:ascii="Segoe UI" w:hAnsi="Segoe UI" w:cs="Segoe UI"/>
          <w:sz w:val="22"/>
        </w:rPr>
        <w:t> </w:t>
      </w:r>
      <w:r w:rsidRPr="00F15DCD">
        <w:rPr>
          <w:rFonts w:ascii="Segoe UI" w:hAnsi="Segoe UI" w:cs="Segoe UI"/>
          <w:sz w:val="22"/>
        </w:rPr>
        <w:t>tom rozsahu, v</w:t>
      </w:r>
      <w:r w:rsidR="00ED1567" w:rsidRPr="00F15DCD">
        <w:rPr>
          <w:rFonts w:ascii="Segoe UI" w:hAnsi="Segoe UI" w:cs="Segoe UI"/>
          <w:sz w:val="22"/>
        </w:rPr>
        <w:t> </w:t>
      </w:r>
      <w:r w:rsidRPr="00F15DCD">
        <w:rPr>
          <w:rFonts w:ascii="Segoe UI" w:hAnsi="Segoe UI" w:cs="Segoe UI"/>
          <w:sz w:val="22"/>
        </w:rPr>
        <w:t>jakém je to nezbytné pro</w:t>
      </w:r>
      <w:r w:rsidR="00263006" w:rsidRPr="00F15DCD">
        <w:rPr>
          <w:rFonts w:ascii="Segoe UI" w:hAnsi="Segoe UI" w:cs="Segoe UI"/>
          <w:sz w:val="22"/>
        </w:rPr>
        <w:t xml:space="preserve"> jejich</w:t>
      </w:r>
      <w:r w:rsidRPr="00F15DCD">
        <w:rPr>
          <w:rFonts w:ascii="Segoe UI" w:hAnsi="Segoe UI" w:cs="Segoe UI"/>
          <w:sz w:val="22"/>
        </w:rPr>
        <w:t xml:space="preserve"> odstranění</w:t>
      </w:r>
      <w:r w:rsidR="001D0BE4" w:rsidRPr="00F15DCD">
        <w:rPr>
          <w:rFonts w:ascii="Segoe UI" w:hAnsi="Segoe UI" w:cs="Segoe UI"/>
          <w:sz w:val="22"/>
        </w:rPr>
        <w:t>, a to po předchozí domluvě s</w:t>
      </w:r>
      <w:r w:rsidR="00ED1567" w:rsidRPr="00F15DCD">
        <w:rPr>
          <w:rFonts w:ascii="Segoe UI" w:hAnsi="Segoe UI" w:cs="Segoe UI"/>
          <w:sz w:val="22"/>
        </w:rPr>
        <w:t> </w:t>
      </w:r>
      <w:r w:rsidR="001D0BE4" w:rsidRPr="00F15DCD">
        <w:rPr>
          <w:rFonts w:ascii="Segoe UI" w:hAnsi="Segoe UI" w:cs="Segoe UI"/>
          <w:sz w:val="22"/>
        </w:rPr>
        <w:t xml:space="preserve">Objednatelem dle odst. </w:t>
      </w:r>
      <w:r w:rsidR="001D0BE4" w:rsidRPr="00F15DCD">
        <w:rPr>
          <w:rFonts w:ascii="Segoe UI" w:hAnsi="Segoe UI" w:cs="Segoe UI"/>
          <w:sz w:val="22"/>
        </w:rPr>
        <w:fldChar w:fldCharType="begin"/>
      </w:r>
      <w:r w:rsidR="001D0BE4" w:rsidRPr="00F15DCD">
        <w:rPr>
          <w:rFonts w:ascii="Segoe UI" w:hAnsi="Segoe UI" w:cs="Segoe UI"/>
          <w:sz w:val="22"/>
        </w:rPr>
        <w:instrText xml:space="preserve"> REF _Ref105401810 \r \h </w:instrText>
      </w:r>
      <w:r w:rsidR="007F4CFA" w:rsidRPr="00F15DCD">
        <w:rPr>
          <w:rFonts w:ascii="Segoe UI" w:hAnsi="Segoe UI" w:cs="Segoe UI"/>
          <w:sz w:val="22"/>
        </w:rPr>
        <w:instrText xml:space="preserve"> \* MERGEFORMAT </w:instrText>
      </w:r>
      <w:r w:rsidR="001D0BE4" w:rsidRPr="00F15DCD">
        <w:rPr>
          <w:rFonts w:ascii="Segoe UI" w:hAnsi="Segoe UI" w:cs="Segoe UI"/>
          <w:sz w:val="22"/>
        </w:rPr>
      </w:r>
      <w:r w:rsidR="001D0BE4" w:rsidRPr="00F15DCD">
        <w:rPr>
          <w:rFonts w:ascii="Segoe UI" w:hAnsi="Segoe UI" w:cs="Segoe UI"/>
          <w:sz w:val="22"/>
        </w:rPr>
        <w:fldChar w:fldCharType="separate"/>
      </w:r>
      <w:r w:rsidR="00C4674D">
        <w:rPr>
          <w:rFonts w:ascii="Segoe UI" w:hAnsi="Segoe UI" w:cs="Segoe UI"/>
          <w:sz w:val="22"/>
        </w:rPr>
        <w:t>19.3</w:t>
      </w:r>
      <w:r w:rsidR="001D0BE4" w:rsidRPr="00F15DCD">
        <w:rPr>
          <w:rFonts w:ascii="Segoe UI" w:hAnsi="Segoe UI" w:cs="Segoe UI"/>
          <w:sz w:val="22"/>
        </w:rPr>
        <w:fldChar w:fldCharType="end"/>
      </w:r>
      <w:r w:rsidR="001D0BE4" w:rsidRPr="00F15DCD">
        <w:rPr>
          <w:rFonts w:ascii="Segoe UI" w:hAnsi="Segoe UI" w:cs="Segoe UI"/>
          <w:sz w:val="22"/>
        </w:rPr>
        <w:t xml:space="preserve"> Smlouvy</w:t>
      </w:r>
      <w:r w:rsidRPr="00F15DCD">
        <w:rPr>
          <w:rFonts w:ascii="Segoe UI" w:hAnsi="Segoe UI" w:cs="Segoe UI"/>
          <w:sz w:val="22"/>
        </w:rPr>
        <w:t xml:space="preserve">. </w:t>
      </w:r>
      <w:r w:rsidR="00F72DDF" w:rsidRPr="00F15DCD">
        <w:rPr>
          <w:rFonts w:ascii="Segoe UI" w:hAnsi="Segoe UI" w:cs="Segoe UI"/>
          <w:sz w:val="22"/>
        </w:rPr>
        <w:t xml:space="preserve"> </w:t>
      </w:r>
      <w:r w:rsidR="0023462A" w:rsidRPr="00F15DCD">
        <w:rPr>
          <w:rFonts w:ascii="Segoe UI" w:hAnsi="Segoe UI" w:cs="Segoe UI"/>
          <w:sz w:val="22"/>
        </w:rPr>
        <w:t xml:space="preserve"> </w:t>
      </w:r>
    </w:p>
    <w:p w14:paraId="3298512F" w14:textId="6208E06C" w:rsidR="00937C53" w:rsidRPr="00F15DCD" w:rsidRDefault="0023462A"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Odstranění Vady nemá vliv na nárok Objednatele na zaplacení smluvní pokuty a/nebo náhradu škody. </w:t>
      </w:r>
    </w:p>
    <w:p w14:paraId="09966BED" w14:textId="17615349" w:rsidR="00E438B1" w:rsidRPr="00F15DCD" w:rsidRDefault="00E438B1" w:rsidP="002C047A">
      <w:pPr>
        <w:pStyle w:val="RLTextlnkuslovan"/>
        <w:numPr>
          <w:ilvl w:val="1"/>
          <w:numId w:val="75"/>
        </w:numPr>
        <w:spacing w:line="240" w:lineRule="auto"/>
        <w:ind w:left="1418" w:hanging="709"/>
        <w:rPr>
          <w:rFonts w:ascii="Segoe UI" w:hAnsi="Segoe UI" w:cs="Segoe UI"/>
          <w:sz w:val="22"/>
        </w:rPr>
      </w:pPr>
      <w:bookmarkStart w:id="427" w:name="_Ref68179292"/>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výskytu Vady </w:t>
      </w:r>
      <w:r w:rsidR="00A02984" w:rsidRPr="00F15DCD">
        <w:rPr>
          <w:rFonts w:ascii="Segoe UI" w:hAnsi="Segoe UI" w:cs="Segoe UI"/>
          <w:sz w:val="22"/>
        </w:rPr>
        <w:t xml:space="preserve">v průběhu Garanční </w:t>
      </w:r>
      <w:r w:rsidR="007E1717" w:rsidRPr="00F15DCD">
        <w:rPr>
          <w:rFonts w:ascii="Segoe UI" w:hAnsi="Segoe UI" w:cs="Segoe UI"/>
          <w:sz w:val="22"/>
        </w:rPr>
        <w:t>doby</w:t>
      </w:r>
      <w:r w:rsidR="00A02984" w:rsidRPr="00F15DCD">
        <w:rPr>
          <w:rFonts w:ascii="Segoe UI" w:hAnsi="Segoe UI" w:cs="Segoe UI"/>
          <w:sz w:val="22"/>
        </w:rPr>
        <w:t xml:space="preserve"> </w:t>
      </w:r>
      <w:r w:rsidRPr="00F15DCD">
        <w:rPr>
          <w:rFonts w:ascii="Segoe UI" w:hAnsi="Segoe UI" w:cs="Segoe UI"/>
          <w:sz w:val="22"/>
        </w:rPr>
        <w:t>spočívající v</w:t>
      </w:r>
      <w:r w:rsidR="00ED1567" w:rsidRPr="00F15DCD">
        <w:rPr>
          <w:rFonts w:ascii="Segoe UI" w:hAnsi="Segoe UI" w:cs="Segoe UI"/>
          <w:sz w:val="22"/>
        </w:rPr>
        <w:t> </w:t>
      </w:r>
      <w:r w:rsidRPr="00F15DCD">
        <w:rPr>
          <w:rFonts w:ascii="Segoe UI" w:hAnsi="Segoe UI" w:cs="Segoe UI"/>
          <w:sz w:val="22"/>
        </w:rPr>
        <w:t>nedodržení hodnot</w:t>
      </w:r>
      <w:r w:rsidR="00A02984" w:rsidRPr="00F15DCD">
        <w:rPr>
          <w:rFonts w:ascii="Segoe UI" w:hAnsi="Segoe UI" w:cs="Segoe UI"/>
          <w:sz w:val="22"/>
        </w:rPr>
        <w:t xml:space="preserve"> nekritických</w:t>
      </w:r>
      <w:r w:rsidRPr="00F15DCD">
        <w:rPr>
          <w:rFonts w:ascii="Segoe UI" w:hAnsi="Segoe UI" w:cs="Segoe UI"/>
          <w:sz w:val="22"/>
        </w:rPr>
        <w:t xml:space="preserve"> Garantovaných parametrů dle </w:t>
      </w:r>
      <w:r w:rsidR="00ED7E60" w:rsidRPr="00F15DCD">
        <w:rPr>
          <w:rFonts w:ascii="Segoe UI" w:hAnsi="Segoe UI" w:cs="Segoe UI"/>
          <w:sz w:val="22"/>
        </w:rPr>
        <w:t xml:space="preserve">přílohy č. </w:t>
      </w:r>
      <w:r w:rsidRPr="00F15DCD">
        <w:rPr>
          <w:rFonts w:ascii="Segoe UI" w:hAnsi="Segoe UI" w:cs="Segoe UI"/>
          <w:sz w:val="22"/>
        </w:rPr>
        <w:t>II.</w:t>
      </w:r>
      <w:r w:rsidR="00C1262D" w:rsidRPr="00F15DCD">
        <w:rPr>
          <w:rFonts w:ascii="Segoe UI" w:hAnsi="Segoe UI" w:cs="Segoe UI"/>
          <w:sz w:val="22"/>
        </w:rPr>
        <w:t>g</w:t>
      </w:r>
      <w:r w:rsidRPr="00F15DCD">
        <w:rPr>
          <w:rFonts w:ascii="Segoe UI" w:hAnsi="Segoe UI" w:cs="Segoe UI"/>
          <w:sz w:val="22"/>
        </w:rPr>
        <w:t xml:space="preserve"> </w:t>
      </w:r>
      <w:r w:rsidR="00A02984" w:rsidRPr="00F15DCD">
        <w:rPr>
          <w:rFonts w:ascii="Segoe UI" w:hAnsi="Segoe UI" w:cs="Segoe UI"/>
          <w:sz w:val="22"/>
        </w:rPr>
        <w:t xml:space="preserve"> článku 16.10.1 a 16.10.2</w:t>
      </w:r>
      <w:r w:rsidRPr="00F15DCD">
        <w:rPr>
          <w:rFonts w:ascii="Segoe UI" w:hAnsi="Segoe UI" w:cs="Segoe UI"/>
          <w:sz w:val="22"/>
        </w:rPr>
        <w:t xml:space="preserve"> </w:t>
      </w:r>
      <w:bookmarkEnd w:id="427"/>
      <w:r w:rsidR="00A02984" w:rsidRPr="00F15DCD">
        <w:rPr>
          <w:rFonts w:ascii="Segoe UI" w:hAnsi="Segoe UI" w:cs="Segoe UI"/>
          <w:sz w:val="22"/>
        </w:rPr>
        <w:t>náleží volba Zhotoviteli, který rozhodn</w:t>
      </w:r>
      <w:r w:rsidR="00B66B0E" w:rsidRPr="00F15DCD">
        <w:rPr>
          <w:rFonts w:ascii="Segoe UI" w:hAnsi="Segoe UI" w:cs="Segoe UI"/>
          <w:sz w:val="22"/>
        </w:rPr>
        <w:t>e</w:t>
      </w:r>
      <w:r w:rsidR="00A02984" w:rsidRPr="00F15DCD">
        <w:rPr>
          <w:rFonts w:ascii="Segoe UI" w:hAnsi="Segoe UI" w:cs="Segoe UI"/>
          <w:sz w:val="22"/>
        </w:rPr>
        <w:t xml:space="preserve"> o odstranění </w:t>
      </w:r>
      <w:r w:rsidR="00B66B0E" w:rsidRPr="00F15DCD">
        <w:rPr>
          <w:rFonts w:ascii="Segoe UI" w:hAnsi="Segoe UI" w:cs="Segoe UI"/>
          <w:sz w:val="22"/>
        </w:rPr>
        <w:t>V</w:t>
      </w:r>
      <w:r w:rsidR="00A02984" w:rsidRPr="00F15DCD">
        <w:rPr>
          <w:rFonts w:ascii="Segoe UI" w:hAnsi="Segoe UI" w:cs="Segoe UI"/>
          <w:sz w:val="22"/>
        </w:rPr>
        <w:t xml:space="preserve">ady a prodloužení Garanční doby anebo úhradě Kompenzace ve smyslu čl. 16.10. V takovém případě je úhrada celé Kompenzace </w:t>
      </w:r>
      <w:r w:rsidR="00FA6D38" w:rsidRPr="00F15DCD">
        <w:rPr>
          <w:rFonts w:ascii="Segoe UI" w:hAnsi="Segoe UI" w:cs="Segoe UI"/>
          <w:sz w:val="22"/>
        </w:rPr>
        <w:t>G</w:t>
      </w:r>
      <w:r w:rsidR="00A02984" w:rsidRPr="00F15DCD">
        <w:rPr>
          <w:rFonts w:ascii="Segoe UI" w:hAnsi="Segoe UI" w:cs="Segoe UI"/>
          <w:sz w:val="22"/>
        </w:rPr>
        <w:t xml:space="preserve">arance považována za volbu slevy, kterou je zároveň vypořádána i smluvní pokuta. </w:t>
      </w:r>
    </w:p>
    <w:p w14:paraId="266A665A" w14:textId="6BA02516" w:rsidR="004618FD" w:rsidRPr="00F15DCD" w:rsidRDefault="004618FD" w:rsidP="002C047A">
      <w:pPr>
        <w:pStyle w:val="RLTextlnkuslovan"/>
        <w:numPr>
          <w:ilvl w:val="1"/>
          <w:numId w:val="75"/>
        </w:numPr>
        <w:spacing w:line="240" w:lineRule="auto"/>
        <w:ind w:left="1418" w:hanging="709"/>
        <w:rPr>
          <w:rFonts w:ascii="Segoe UI" w:hAnsi="Segoe UI" w:cs="Segoe UI"/>
          <w:sz w:val="22"/>
        </w:rPr>
      </w:pPr>
      <w:bookmarkStart w:id="428" w:name="_Hlk191461845"/>
      <w:r w:rsidRPr="00F15DCD">
        <w:rPr>
          <w:rFonts w:ascii="Segoe UI" w:hAnsi="Segoe UI" w:cs="Segoe UI"/>
          <w:sz w:val="22"/>
        </w:rPr>
        <w:t>U vyměněných částí Díla počíná lhůta pro uplatnění práv z vadného plnění plynout znovu, počínaje od data výměny části Díla. Lhůta pro uplatnění práv z vadného plnění v každém případě skončí nejpozději 24 měsíců od konce původní Záruční doby</w:t>
      </w:r>
      <w:r w:rsidR="000938AD" w:rsidRPr="00F15DCD">
        <w:rPr>
          <w:rFonts w:ascii="Segoe UI" w:hAnsi="Segoe UI" w:cs="Segoe UI"/>
          <w:sz w:val="22"/>
        </w:rPr>
        <w:t xml:space="preserve"> a 60 měsíců</w:t>
      </w:r>
      <w:r w:rsidR="00750D06" w:rsidRPr="00F15DCD">
        <w:rPr>
          <w:rFonts w:ascii="Segoe UI" w:hAnsi="Segoe UI" w:cs="Segoe UI"/>
          <w:sz w:val="22"/>
        </w:rPr>
        <w:t xml:space="preserve"> od konce původní Záruční doby</w:t>
      </w:r>
      <w:r w:rsidR="000938AD" w:rsidRPr="00F15DCD">
        <w:rPr>
          <w:rFonts w:ascii="Segoe UI" w:hAnsi="Segoe UI" w:cs="Segoe UI"/>
          <w:sz w:val="22"/>
        </w:rPr>
        <w:t xml:space="preserve"> v případě stavebních částí Díla</w:t>
      </w:r>
      <w:r w:rsidRPr="00F15DCD">
        <w:rPr>
          <w:rFonts w:ascii="Segoe UI" w:hAnsi="Segoe UI" w:cs="Segoe UI"/>
          <w:sz w:val="22"/>
        </w:rPr>
        <w:t>.</w:t>
      </w:r>
    </w:p>
    <w:p w14:paraId="78815461" w14:textId="38369DE2" w:rsidR="006E37FD" w:rsidRPr="00F15DCD" w:rsidRDefault="006E37FD" w:rsidP="002C047A">
      <w:pPr>
        <w:pStyle w:val="RLlneksmlouvy"/>
        <w:numPr>
          <w:ilvl w:val="0"/>
          <w:numId w:val="75"/>
        </w:numPr>
        <w:spacing w:line="240" w:lineRule="auto"/>
        <w:ind w:left="709" w:hanging="709"/>
        <w:rPr>
          <w:rFonts w:cs="Segoe UI"/>
        </w:rPr>
      </w:pPr>
      <w:bookmarkStart w:id="429" w:name="_Toc192631546"/>
      <w:bookmarkStart w:id="430" w:name="_Toc169076938"/>
      <w:bookmarkEnd w:id="428"/>
      <w:r w:rsidRPr="00F15DCD">
        <w:rPr>
          <w:rFonts w:cs="Segoe UI"/>
        </w:rPr>
        <w:t xml:space="preserve">DOKUMENTACE </w:t>
      </w:r>
      <w:r w:rsidR="00EC23CD" w:rsidRPr="00F15DCD">
        <w:rPr>
          <w:rFonts w:cs="Segoe UI"/>
        </w:rPr>
        <w:t>LINK</w:t>
      </w:r>
      <w:r w:rsidR="00815249" w:rsidRPr="00F15DCD">
        <w:rPr>
          <w:rFonts w:cs="Segoe UI"/>
        </w:rPr>
        <w:t>Y</w:t>
      </w:r>
      <w:bookmarkEnd w:id="429"/>
      <w:bookmarkEnd w:id="430"/>
      <w:r w:rsidRPr="00F15DCD">
        <w:rPr>
          <w:rFonts w:cs="Segoe UI"/>
        </w:rPr>
        <w:t xml:space="preserve"> </w:t>
      </w:r>
    </w:p>
    <w:p w14:paraId="3D6810EA" w14:textId="477F5D7B" w:rsidR="00934909" w:rsidRPr="00F15DCD" w:rsidRDefault="006E37FD"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je povinen zpracovat pro Objednatele </w:t>
      </w:r>
      <w:r w:rsidR="00680EFA" w:rsidRPr="00F15DCD">
        <w:rPr>
          <w:rFonts w:ascii="Segoe UI" w:hAnsi="Segoe UI" w:cs="Segoe UI"/>
          <w:sz w:val="22"/>
        </w:rPr>
        <w:t>D</w:t>
      </w:r>
      <w:r w:rsidRPr="00F15DCD">
        <w:rPr>
          <w:rFonts w:ascii="Segoe UI" w:hAnsi="Segoe UI" w:cs="Segoe UI"/>
          <w:sz w:val="22"/>
        </w:rPr>
        <w:t xml:space="preserve">okumentaci </w:t>
      </w:r>
      <w:r w:rsidR="00EC23CD" w:rsidRPr="00F15DCD">
        <w:rPr>
          <w:rFonts w:ascii="Segoe UI" w:hAnsi="Segoe UI" w:cs="Segoe UI"/>
          <w:sz w:val="22"/>
        </w:rPr>
        <w:t>Link</w:t>
      </w:r>
      <w:r w:rsidR="00815249" w:rsidRPr="00F15DCD">
        <w:rPr>
          <w:rFonts w:ascii="Segoe UI" w:hAnsi="Segoe UI" w:cs="Segoe UI"/>
          <w:sz w:val="22"/>
        </w:rPr>
        <w:t>y</w:t>
      </w:r>
      <w:r w:rsidR="00680EFA" w:rsidRPr="00F15DCD">
        <w:rPr>
          <w:rFonts w:ascii="Segoe UI" w:hAnsi="Segoe UI" w:cs="Segoe UI"/>
          <w:sz w:val="22"/>
        </w:rPr>
        <w:t xml:space="preserve"> v</w:t>
      </w:r>
      <w:r w:rsidR="00ED1567" w:rsidRPr="00F15DCD">
        <w:rPr>
          <w:rFonts w:ascii="Segoe UI" w:hAnsi="Segoe UI" w:cs="Segoe UI"/>
          <w:sz w:val="22"/>
        </w:rPr>
        <w:t> </w:t>
      </w:r>
      <w:r w:rsidR="00680EFA" w:rsidRPr="00F15DCD">
        <w:rPr>
          <w:rFonts w:ascii="Segoe UI" w:hAnsi="Segoe UI" w:cs="Segoe UI"/>
          <w:sz w:val="22"/>
        </w:rPr>
        <w:t>so</w:t>
      </w:r>
      <w:r w:rsidR="00675808" w:rsidRPr="00F15DCD">
        <w:rPr>
          <w:rFonts w:ascii="Segoe UI" w:hAnsi="Segoe UI" w:cs="Segoe UI"/>
          <w:sz w:val="22"/>
        </w:rPr>
        <w:t>uladu</w:t>
      </w:r>
      <w:r w:rsidR="0087651F" w:rsidRPr="00F15DCD">
        <w:rPr>
          <w:rFonts w:ascii="Segoe UI" w:hAnsi="Segoe UI" w:cs="Segoe UI"/>
          <w:sz w:val="22"/>
        </w:rPr>
        <w:t xml:space="preserve"> s</w:t>
      </w:r>
      <w:r w:rsidR="00ED1567" w:rsidRPr="00F15DCD">
        <w:rPr>
          <w:rFonts w:ascii="Segoe UI" w:hAnsi="Segoe UI" w:cs="Segoe UI"/>
          <w:sz w:val="22"/>
        </w:rPr>
        <w:t> </w:t>
      </w:r>
      <w:r w:rsidR="0087651F" w:rsidRPr="00F15DCD">
        <w:rPr>
          <w:rFonts w:ascii="Segoe UI" w:hAnsi="Segoe UI" w:cs="Segoe UI"/>
          <w:sz w:val="22"/>
        </w:rPr>
        <w:t>Požadavky Objednatele</w:t>
      </w:r>
      <w:r w:rsidR="00675808" w:rsidRPr="00F15DCD">
        <w:rPr>
          <w:rFonts w:ascii="Segoe UI" w:hAnsi="Segoe UI" w:cs="Segoe UI"/>
          <w:sz w:val="22"/>
        </w:rPr>
        <w:t xml:space="preserve"> a dle </w:t>
      </w:r>
      <w:r w:rsidR="0087651F" w:rsidRPr="00F15DCD">
        <w:rPr>
          <w:rFonts w:ascii="Segoe UI" w:hAnsi="Segoe UI" w:cs="Segoe UI"/>
          <w:sz w:val="22"/>
        </w:rPr>
        <w:t>specifikace</w:t>
      </w:r>
      <w:r w:rsidR="00675808" w:rsidRPr="00F15DCD">
        <w:rPr>
          <w:rFonts w:ascii="Segoe UI" w:hAnsi="Segoe UI" w:cs="Segoe UI"/>
          <w:sz w:val="22"/>
        </w:rPr>
        <w:t xml:space="preserve"> vymezen</w:t>
      </w:r>
      <w:r w:rsidR="0087651F" w:rsidRPr="00F15DCD">
        <w:rPr>
          <w:rFonts w:ascii="Segoe UI" w:hAnsi="Segoe UI" w:cs="Segoe UI"/>
          <w:sz w:val="22"/>
        </w:rPr>
        <w:t>é</w:t>
      </w:r>
      <w:r w:rsidR="00675808" w:rsidRPr="00F15DCD">
        <w:rPr>
          <w:rFonts w:ascii="Segoe UI" w:hAnsi="Segoe UI" w:cs="Segoe UI"/>
          <w:sz w:val="22"/>
        </w:rPr>
        <w:t xml:space="preserve"> v</w:t>
      </w:r>
      <w:r w:rsidR="00ED1567" w:rsidRPr="00F15DCD">
        <w:rPr>
          <w:rFonts w:ascii="Segoe UI" w:hAnsi="Segoe UI" w:cs="Segoe UI"/>
          <w:sz w:val="22"/>
        </w:rPr>
        <w:t> </w:t>
      </w:r>
      <w:r w:rsidR="009770EC" w:rsidRPr="00F15DCD">
        <w:rPr>
          <w:rFonts w:ascii="Segoe UI" w:hAnsi="Segoe UI" w:cs="Segoe UI"/>
          <w:sz w:val="22"/>
        </w:rPr>
        <w:t>Požadavcích Objednatele</w:t>
      </w:r>
      <w:r w:rsidR="001A2928" w:rsidRPr="00F15DCD">
        <w:rPr>
          <w:rFonts w:ascii="Segoe UI" w:hAnsi="Segoe UI" w:cs="Segoe UI"/>
          <w:sz w:val="22"/>
        </w:rPr>
        <w:t>, zejména přílo</w:t>
      </w:r>
      <w:r w:rsidR="00EA2ABF" w:rsidRPr="00F15DCD">
        <w:rPr>
          <w:rFonts w:ascii="Segoe UI" w:hAnsi="Segoe UI" w:cs="Segoe UI"/>
          <w:sz w:val="22"/>
        </w:rPr>
        <w:t>ze</w:t>
      </w:r>
      <w:r w:rsidR="00DB4148" w:rsidRPr="00F15DCD">
        <w:rPr>
          <w:rFonts w:ascii="Segoe UI" w:hAnsi="Segoe UI" w:cs="Segoe UI"/>
          <w:sz w:val="22"/>
        </w:rPr>
        <w:t xml:space="preserve"> č.</w:t>
      </w:r>
      <w:r w:rsidR="001A2928" w:rsidRPr="00F15DCD">
        <w:rPr>
          <w:rFonts w:ascii="Segoe UI" w:hAnsi="Segoe UI" w:cs="Segoe UI"/>
          <w:sz w:val="22"/>
        </w:rPr>
        <w:t xml:space="preserve"> A14.7</w:t>
      </w:r>
      <w:r w:rsidR="009770EC" w:rsidRPr="00F15DCD">
        <w:rPr>
          <w:rFonts w:ascii="Segoe UI" w:hAnsi="Segoe UI" w:cs="Segoe UI"/>
          <w:sz w:val="22"/>
        </w:rPr>
        <w:t>.</w:t>
      </w:r>
      <w:r w:rsidR="00EB6002" w:rsidRPr="00F15DCD">
        <w:rPr>
          <w:rFonts w:ascii="Segoe UI" w:hAnsi="Segoe UI" w:cs="Segoe UI"/>
          <w:sz w:val="22"/>
        </w:rPr>
        <w:t xml:space="preserve"> </w:t>
      </w:r>
      <w:r w:rsidR="00675808" w:rsidRPr="00F15DCD">
        <w:rPr>
          <w:rFonts w:ascii="Segoe UI" w:hAnsi="Segoe UI" w:cs="Segoe UI"/>
          <w:sz w:val="22"/>
        </w:rPr>
        <w:t xml:space="preserve"> </w:t>
      </w:r>
      <w:r w:rsidR="00934909" w:rsidRPr="00F15DCD">
        <w:rPr>
          <w:rFonts w:ascii="Segoe UI" w:hAnsi="Segoe UI" w:cs="Segoe UI"/>
          <w:sz w:val="22"/>
        </w:rPr>
        <w:t xml:space="preserve"> </w:t>
      </w:r>
    </w:p>
    <w:p w14:paraId="72CD6DA1" w14:textId="38796098" w:rsidR="00934909" w:rsidRPr="00F15DCD" w:rsidRDefault="0042667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Dokumentac</w:t>
      </w:r>
      <w:r w:rsidR="0087651F" w:rsidRPr="00F15DCD">
        <w:rPr>
          <w:rFonts w:ascii="Segoe UI" w:hAnsi="Segoe UI" w:cs="Segoe UI"/>
          <w:sz w:val="22"/>
        </w:rPr>
        <w:t>i</w:t>
      </w:r>
      <w:r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Zhotovitel zpracuje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Právními předpisy, které jsou účinné ke d</w:t>
      </w:r>
      <w:r w:rsidR="004A5AF6" w:rsidRPr="00F15DCD">
        <w:rPr>
          <w:rFonts w:ascii="Segoe UI" w:hAnsi="Segoe UI" w:cs="Segoe UI"/>
          <w:sz w:val="22"/>
        </w:rPr>
        <w:t>ni</w:t>
      </w:r>
      <w:r w:rsidRPr="00F15DCD">
        <w:rPr>
          <w:rFonts w:ascii="Segoe UI" w:hAnsi="Segoe UI" w:cs="Segoe UI"/>
          <w:sz w:val="22"/>
        </w:rPr>
        <w:t xml:space="preserve"> </w:t>
      </w:r>
      <w:r w:rsidR="00332000" w:rsidRPr="00F15DCD">
        <w:rPr>
          <w:rFonts w:ascii="Segoe UI" w:hAnsi="Segoe UI" w:cs="Segoe UI"/>
          <w:sz w:val="22"/>
        </w:rPr>
        <w:t>P</w:t>
      </w:r>
      <w:r w:rsidRPr="00F15DCD">
        <w:rPr>
          <w:rFonts w:ascii="Segoe UI" w:hAnsi="Segoe UI" w:cs="Segoe UI"/>
          <w:sz w:val="22"/>
        </w:rPr>
        <w:t xml:space="preserve">ředání Díla. </w:t>
      </w:r>
      <w:r w:rsidR="00680EFA" w:rsidRPr="00F15DCD">
        <w:rPr>
          <w:rFonts w:ascii="Segoe UI" w:hAnsi="Segoe UI" w:cs="Segoe UI"/>
          <w:sz w:val="22"/>
        </w:rPr>
        <w:t xml:space="preserve"> </w:t>
      </w:r>
      <w:r w:rsidR="00934909" w:rsidRPr="00F15DCD">
        <w:rPr>
          <w:rFonts w:ascii="Segoe UI" w:hAnsi="Segoe UI" w:cs="Segoe UI"/>
          <w:sz w:val="22"/>
        </w:rPr>
        <w:t xml:space="preserve"> </w:t>
      </w:r>
    </w:p>
    <w:p w14:paraId="55910592" w14:textId="72428C57" w:rsidR="00934909" w:rsidRPr="00F15DCD" w:rsidRDefault="00AF4F69" w:rsidP="002C047A">
      <w:pPr>
        <w:pStyle w:val="RLTextlnkuslovan"/>
        <w:numPr>
          <w:ilvl w:val="1"/>
          <w:numId w:val="75"/>
        </w:numPr>
        <w:spacing w:line="240" w:lineRule="auto"/>
        <w:ind w:left="1418" w:hanging="709"/>
        <w:rPr>
          <w:rFonts w:ascii="Segoe UI" w:hAnsi="Segoe UI" w:cs="Segoe UI"/>
          <w:sz w:val="22"/>
        </w:rPr>
      </w:pPr>
      <w:bookmarkStart w:id="431" w:name="_Ref67412102"/>
      <w:r w:rsidRPr="00F15DCD">
        <w:rPr>
          <w:rFonts w:ascii="Segoe UI" w:hAnsi="Segoe UI" w:cs="Segoe UI"/>
          <w:sz w:val="22"/>
        </w:rPr>
        <w:t>Objednatel</w:t>
      </w:r>
      <w:r w:rsidR="0042667B" w:rsidRPr="00F15DCD">
        <w:rPr>
          <w:rFonts w:ascii="Segoe UI" w:hAnsi="Segoe UI" w:cs="Segoe UI"/>
          <w:sz w:val="22"/>
        </w:rPr>
        <w:t xml:space="preserve"> je povinen předanou Dokumentaci </w:t>
      </w:r>
      <w:r w:rsidR="00EC23CD" w:rsidRPr="00F15DCD">
        <w:rPr>
          <w:rFonts w:ascii="Segoe UI" w:hAnsi="Segoe UI" w:cs="Segoe UI"/>
          <w:sz w:val="22"/>
        </w:rPr>
        <w:t>Link</w:t>
      </w:r>
      <w:r w:rsidR="00815249" w:rsidRPr="00F15DCD">
        <w:rPr>
          <w:rFonts w:ascii="Segoe UI" w:hAnsi="Segoe UI" w:cs="Segoe UI"/>
          <w:sz w:val="22"/>
        </w:rPr>
        <w:t>y</w:t>
      </w:r>
      <w:r w:rsidR="001A3697" w:rsidRPr="00F15DCD">
        <w:rPr>
          <w:rFonts w:ascii="Segoe UI" w:hAnsi="Segoe UI" w:cs="Segoe UI"/>
          <w:sz w:val="22"/>
        </w:rPr>
        <w:t>, manuál k</w:t>
      </w:r>
      <w:r w:rsidR="00ED1567" w:rsidRPr="00F15DCD">
        <w:rPr>
          <w:rFonts w:ascii="Segoe UI" w:hAnsi="Segoe UI" w:cs="Segoe UI"/>
          <w:sz w:val="22"/>
        </w:rPr>
        <w:t> </w:t>
      </w:r>
      <w:r w:rsidR="001A3697" w:rsidRPr="00F15DCD">
        <w:rPr>
          <w:rFonts w:ascii="Segoe UI" w:hAnsi="Segoe UI" w:cs="Segoe UI"/>
          <w:sz w:val="22"/>
        </w:rPr>
        <w:t>provozu a údržbě Díla, včetně pokynů k</w:t>
      </w:r>
      <w:r w:rsidR="00ED1567" w:rsidRPr="00F15DCD">
        <w:rPr>
          <w:rFonts w:ascii="Segoe UI" w:hAnsi="Segoe UI" w:cs="Segoe UI"/>
          <w:sz w:val="22"/>
        </w:rPr>
        <w:t> </w:t>
      </w:r>
      <w:r w:rsidR="001A3697" w:rsidRPr="00F15DCD">
        <w:rPr>
          <w:rFonts w:ascii="Segoe UI" w:hAnsi="Segoe UI" w:cs="Segoe UI"/>
          <w:sz w:val="22"/>
        </w:rPr>
        <w:t>provozu</w:t>
      </w:r>
      <w:r w:rsidR="0042667B" w:rsidRPr="00F15DCD">
        <w:rPr>
          <w:rFonts w:ascii="Segoe UI" w:hAnsi="Segoe UI" w:cs="Segoe UI"/>
          <w:sz w:val="22"/>
        </w:rPr>
        <w:t xml:space="preserve"> </w:t>
      </w:r>
      <w:r w:rsidR="00F31BB8" w:rsidRPr="00F15DCD">
        <w:rPr>
          <w:rFonts w:ascii="Segoe UI" w:hAnsi="Segoe UI" w:cs="Segoe UI"/>
          <w:sz w:val="22"/>
        </w:rPr>
        <w:t xml:space="preserve">po </w:t>
      </w:r>
      <w:r w:rsidR="001A3697" w:rsidRPr="00F15DCD">
        <w:rPr>
          <w:rFonts w:ascii="Segoe UI" w:hAnsi="Segoe UI" w:cs="Segoe UI"/>
          <w:sz w:val="22"/>
        </w:rPr>
        <w:t>jejich</w:t>
      </w:r>
      <w:r w:rsidR="00F31BB8" w:rsidRPr="00F15DCD">
        <w:rPr>
          <w:rFonts w:ascii="Segoe UI" w:hAnsi="Segoe UI" w:cs="Segoe UI"/>
          <w:sz w:val="22"/>
        </w:rPr>
        <w:t xml:space="preserve"> </w:t>
      </w:r>
      <w:r w:rsidR="00165A58" w:rsidRPr="00F15DCD">
        <w:rPr>
          <w:rFonts w:ascii="Segoe UI" w:hAnsi="Segoe UI" w:cs="Segoe UI"/>
          <w:sz w:val="22"/>
        </w:rPr>
        <w:t>převzetí</w:t>
      </w:r>
      <w:r w:rsidR="00F31BB8" w:rsidRPr="00F15DCD">
        <w:rPr>
          <w:rFonts w:ascii="Segoe UI" w:hAnsi="Segoe UI" w:cs="Segoe UI"/>
          <w:sz w:val="22"/>
        </w:rPr>
        <w:t xml:space="preserve"> </w:t>
      </w:r>
      <w:r w:rsidR="0042667B" w:rsidRPr="00F15DCD">
        <w:rPr>
          <w:rFonts w:ascii="Segoe UI" w:hAnsi="Segoe UI" w:cs="Segoe UI"/>
          <w:sz w:val="22"/>
        </w:rPr>
        <w:t>zkontrolovat</w:t>
      </w:r>
      <w:r w:rsidR="000328DF" w:rsidRPr="00F15DCD">
        <w:rPr>
          <w:rFonts w:ascii="Segoe UI" w:hAnsi="Segoe UI" w:cs="Segoe UI"/>
          <w:sz w:val="22"/>
        </w:rPr>
        <w:t xml:space="preserve"> v</w:t>
      </w:r>
      <w:r w:rsidR="00ED1567" w:rsidRPr="00F15DCD">
        <w:rPr>
          <w:rFonts w:ascii="Segoe UI" w:hAnsi="Segoe UI" w:cs="Segoe UI"/>
          <w:sz w:val="22"/>
        </w:rPr>
        <w:t> </w:t>
      </w:r>
      <w:r w:rsidR="000328DF" w:rsidRPr="00F15DCD">
        <w:rPr>
          <w:rFonts w:ascii="Segoe UI" w:hAnsi="Segoe UI" w:cs="Segoe UI"/>
          <w:sz w:val="22"/>
        </w:rPr>
        <w:t>souladu s</w:t>
      </w:r>
      <w:r w:rsidR="00ED1567" w:rsidRPr="00F15DCD">
        <w:rPr>
          <w:rFonts w:ascii="Segoe UI" w:hAnsi="Segoe UI" w:cs="Segoe UI"/>
          <w:sz w:val="22"/>
        </w:rPr>
        <w:t> </w:t>
      </w:r>
      <w:r w:rsidR="000328DF" w:rsidRPr="00F15DCD">
        <w:rPr>
          <w:rFonts w:ascii="Segoe UI" w:hAnsi="Segoe UI" w:cs="Segoe UI"/>
          <w:sz w:val="22"/>
        </w:rPr>
        <w:t xml:space="preserve">přílohou č. C1 </w:t>
      </w:r>
      <w:r w:rsidR="00561B5A" w:rsidRPr="00F15DCD">
        <w:rPr>
          <w:rFonts w:ascii="Segoe UI" w:hAnsi="Segoe UI" w:cs="Segoe UI"/>
          <w:sz w:val="22"/>
        </w:rPr>
        <w:t>Revidovatelná projektová a konstrukční data</w:t>
      </w:r>
      <w:r w:rsidR="0042667B" w:rsidRPr="00F15DCD">
        <w:rPr>
          <w:rFonts w:ascii="Segoe UI" w:hAnsi="Segoe UI" w:cs="Segoe UI"/>
          <w:sz w:val="22"/>
        </w:rPr>
        <w:t xml:space="preserve">. Zhotovitel je povinen Dokumentaci </w:t>
      </w:r>
      <w:r w:rsidR="00EC23CD" w:rsidRPr="00F15DCD">
        <w:rPr>
          <w:rFonts w:ascii="Segoe UI" w:hAnsi="Segoe UI" w:cs="Segoe UI"/>
          <w:sz w:val="22"/>
        </w:rPr>
        <w:t>Link</w:t>
      </w:r>
      <w:r w:rsidR="00815249" w:rsidRPr="00F15DCD">
        <w:rPr>
          <w:rFonts w:ascii="Segoe UI" w:hAnsi="Segoe UI" w:cs="Segoe UI"/>
          <w:sz w:val="22"/>
        </w:rPr>
        <w:t>y</w:t>
      </w:r>
      <w:r w:rsidR="0042667B" w:rsidRPr="00F15DCD">
        <w:rPr>
          <w:rFonts w:ascii="Segoe UI" w:hAnsi="Segoe UI" w:cs="Segoe UI"/>
          <w:sz w:val="22"/>
        </w:rPr>
        <w:t xml:space="preserve"> upravit dle pokynů</w:t>
      </w:r>
      <w:r w:rsidR="006218AF" w:rsidRPr="00F15DCD">
        <w:rPr>
          <w:rFonts w:ascii="Segoe UI" w:hAnsi="Segoe UI" w:cs="Segoe UI"/>
          <w:sz w:val="22"/>
        </w:rPr>
        <w:t xml:space="preserve"> Objednatele</w:t>
      </w:r>
      <w:r w:rsidRPr="00F15DCD">
        <w:rPr>
          <w:rFonts w:ascii="Segoe UI" w:hAnsi="Segoe UI" w:cs="Segoe UI"/>
          <w:sz w:val="22"/>
        </w:rPr>
        <w:t>, jestliže Dokumentace nebude zpracována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Požadavky Objednatele</w:t>
      </w:r>
      <w:r w:rsidR="0042667B" w:rsidRPr="00F15DCD">
        <w:rPr>
          <w:rFonts w:ascii="Segoe UI" w:hAnsi="Segoe UI" w:cs="Segoe UI"/>
          <w:sz w:val="22"/>
        </w:rPr>
        <w:t>.</w:t>
      </w:r>
      <w:r w:rsidRPr="00F15DCD">
        <w:rPr>
          <w:rFonts w:ascii="Segoe UI" w:hAnsi="Segoe UI" w:cs="Segoe UI"/>
          <w:sz w:val="22"/>
        </w:rPr>
        <w:t xml:space="preserve"> Opravu </w:t>
      </w:r>
      <w:r w:rsidRPr="00F15DCD">
        <w:rPr>
          <w:rFonts w:ascii="Segoe UI" w:hAnsi="Segoe UI" w:cs="Segoe UI"/>
          <w:sz w:val="22"/>
        </w:rPr>
        <w:lastRenderedPageBreak/>
        <w:t>Zhotovitel provede tak, aby byla Dokumentace Objednateli předána v</w:t>
      </w:r>
      <w:r w:rsidR="00ED1567" w:rsidRPr="00F15DCD">
        <w:rPr>
          <w:rFonts w:ascii="Segoe UI" w:hAnsi="Segoe UI" w:cs="Segoe UI"/>
          <w:sz w:val="22"/>
        </w:rPr>
        <w:t> </w:t>
      </w:r>
      <w:r w:rsidRPr="00F15DCD">
        <w:rPr>
          <w:rFonts w:ascii="Segoe UI" w:hAnsi="Segoe UI" w:cs="Segoe UI"/>
          <w:sz w:val="22"/>
        </w:rPr>
        <w:t xml:space="preserve">termínech dle </w:t>
      </w:r>
      <w:r w:rsidR="00413D32" w:rsidRPr="00F15DCD">
        <w:rPr>
          <w:rFonts w:ascii="Segoe UI" w:hAnsi="Segoe UI" w:cs="Segoe UI"/>
          <w:sz w:val="22"/>
        </w:rPr>
        <w:t xml:space="preserve">Harmonogramu a </w:t>
      </w:r>
      <w:r w:rsidRPr="00F15DCD">
        <w:rPr>
          <w:rFonts w:ascii="Segoe UI" w:hAnsi="Segoe UI" w:cs="Segoe UI"/>
          <w:sz w:val="22"/>
        </w:rPr>
        <w:t xml:space="preserve">Požadavků Objednatele, případně bez zbytečného odkladu po pokynu Objednatele. </w:t>
      </w:r>
      <w:r w:rsidR="0042667B" w:rsidRPr="00F15DCD">
        <w:rPr>
          <w:rFonts w:ascii="Segoe UI" w:hAnsi="Segoe UI" w:cs="Segoe UI"/>
          <w:sz w:val="22"/>
        </w:rPr>
        <w:t xml:space="preserve"> </w:t>
      </w:r>
      <w:r w:rsidR="00F90C9B" w:rsidRPr="00F15DCD">
        <w:rPr>
          <w:rFonts w:ascii="Segoe UI" w:hAnsi="Segoe UI" w:cs="Segoe UI"/>
          <w:sz w:val="22"/>
        </w:rPr>
        <w:t xml:space="preserve">Dokumentace, jejíž správnost a úplnost písemně potvrdí </w:t>
      </w:r>
      <w:r w:rsidR="006218AF" w:rsidRPr="00F15DCD">
        <w:rPr>
          <w:rFonts w:ascii="Segoe UI" w:hAnsi="Segoe UI" w:cs="Segoe UI"/>
          <w:sz w:val="22"/>
        </w:rPr>
        <w:t>Objednatel</w:t>
      </w:r>
      <w:r w:rsidR="00F90C9B" w:rsidRPr="00F15DCD">
        <w:rPr>
          <w:rFonts w:ascii="Segoe UI" w:hAnsi="Segoe UI" w:cs="Segoe UI"/>
          <w:sz w:val="22"/>
        </w:rPr>
        <w:t xml:space="preserve">, bude bez zbytečného </w:t>
      </w:r>
      <w:r w:rsidR="004A5AF6" w:rsidRPr="00F15DCD">
        <w:rPr>
          <w:rFonts w:ascii="Segoe UI" w:hAnsi="Segoe UI" w:cs="Segoe UI"/>
          <w:sz w:val="22"/>
        </w:rPr>
        <w:t xml:space="preserve">odkladu </w:t>
      </w:r>
      <w:r w:rsidR="00F90C9B" w:rsidRPr="00F15DCD">
        <w:rPr>
          <w:rFonts w:ascii="Segoe UI" w:hAnsi="Segoe UI" w:cs="Segoe UI"/>
          <w:sz w:val="22"/>
        </w:rPr>
        <w:t>předána Objednateli.</w:t>
      </w:r>
      <w:bookmarkEnd w:id="431"/>
      <w:r w:rsidR="00F90C9B" w:rsidRPr="00F15DCD">
        <w:rPr>
          <w:rFonts w:ascii="Segoe UI" w:hAnsi="Segoe UI" w:cs="Segoe UI"/>
          <w:sz w:val="22"/>
        </w:rPr>
        <w:t xml:space="preserve">  </w:t>
      </w:r>
      <w:r w:rsidR="008227B9" w:rsidRPr="00F15DCD">
        <w:rPr>
          <w:rFonts w:ascii="Segoe UI" w:hAnsi="Segoe UI" w:cs="Segoe UI"/>
          <w:sz w:val="22"/>
        </w:rPr>
        <w:t xml:space="preserve"> </w:t>
      </w:r>
      <w:r w:rsidR="00934909" w:rsidRPr="00F15DCD">
        <w:rPr>
          <w:rFonts w:ascii="Segoe UI" w:hAnsi="Segoe UI" w:cs="Segoe UI"/>
          <w:sz w:val="22"/>
        </w:rPr>
        <w:t xml:space="preserve"> </w:t>
      </w:r>
    </w:p>
    <w:p w14:paraId="755EF7C7" w14:textId="204E2ED3" w:rsidR="00417304" w:rsidRPr="00F15DCD" w:rsidRDefault="002E3CCA"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bude </w:t>
      </w:r>
      <w:r w:rsidR="001A3697" w:rsidRPr="00F15DCD">
        <w:rPr>
          <w:rFonts w:ascii="Segoe UI" w:hAnsi="Segoe UI" w:cs="Segoe UI"/>
          <w:sz w:val="22"/>
        </w:rPr>
        <w:t xml:space="preserve">předané doklady dle odst. </w:t>
      </w:r>
      <w:r w:rsidR="001A3697" w:rsidRPr="00F15DCD">
        <w:rPr>
          <w:rFonts w:ascii="Segoe UI" w:hAnsi="Segoe UI" w:cs="Segoe UI"/>
          <w:sz w:val="22"/>
        </w:rPr>
        <w:fldChar w:fldCharType="begin"/>
      </w:r>
      <w:r w:rsidR="001A3697" w:rsidRPr="00F15DCD">
        <w:rPr>
          <w:rFonts w:ascii="Segoe UI" w:hAnsi="Segoe UI" w:cs="Segoe UI"/>
          <w:sz w:val="22"/>
        </w:rPr>
        <w:instrText xml:space="preserve"> REF _Ref67412102 \r \h </w:instrText>
      </w:r>
      <w:r w:rsidR="007F4CFA" w:rsidRPr="00F15DCD">
        <w:rPr>
          <w:rFonts w:ascii="Segoe UI" w:hAnsi="Segoe UI" w:cs="Segoe UI"/>
          <w:sz w:val="22"/>
        </w:rPr>
        <w:instrText xml:space="preserve"> \* MERGEFORMAT </w:instrText>
      </w:r>
      <w:r w:rsidR="001A3697" w:rsidRPr="00F15DCD">
        <w:rPr>
          <w:rFonts w:ascii="Segoe UI" w:hAnsi="Segoe UI" w:cs="Segoe UI"/>
          <w:sz w:val="22"/>
        </w:rPr>
      </w:r>
      <w:r w:rsidR="001A3697" w:rsidRPr="00F15DCD">
        <w:rPr>
          <w:rFonts w:ascii="Segoe UI" w:hAnsi="Segoe UI" w:cs="Segoe UI"/>
          <w:sz w:val="22"/>
        </w:rPr>
        <w:fldChar w:fldCharType="separate"/>
      </w:r>
      <w:r w:rsidR="00C4674D">
        <w:rPr>
          <w:rFonts w:ascii="Segoe UI" w:hAnsi="Segoe UI" w:cs="Segoe UI"/>
          <w:sz w:val="22"/>
        </w:rPr>
        <w:t>20.3</w:t>
      </w:r>
      <w:r w:rsidR="001A3697" w:rsidRPr="00F15DCD">
        <w:rPr>
          <w:rFonts w:ascii="Segoe UI" w:hAnsi="Segoe UI" w:cs="Segoe UI"/>
          <w:sz w:val="22"/>
        </w:rPr>
        <w:fldChar w:fldCharType="end"/>
      </w:r>
      <w:r w:rsidR="001A3697" w:rsidRPr="00F15DCD">
        <w:rPr>
          <w:rFonts w:ascii="Segoe UI" w:hAnsi="Segoe UI" w:cs="Segoe UI"/>
          <w:sz w:val="22"/>
        </w:rPr>
        <w:t xml:space="preserve"> Smlouvy </w:t>
      </w:r>
      <w:r w:rsidR="006218AF" w:rsidRPr="00F15DCD">
        <w:rPr>
          <w:rFonts w:ascii="Segoe UI" w:hAnsi="Segoe UI" w:cs="Segoe UI"/>
          <w:sz w:val="22"/>
        </w:rPr>
        <w:t xml:space="preserve">do </w:t>
      </w:r>
      <w:r w:rsidR="0087651F" w:rsidRPr="00F15DCD">
        <w:rPr>
          <w:rFonts w:ascii="Segoe UI" w:hAnsi="Segoe UI" w:cs="Segoe UI"/>
          <w:sz w:val="22"/>
        </w:rPr>
        <w:t xml:space="preserve">dne </w:t>
      </w:r>
      <w:r w:rsidR="00332000" w:rsidRPr="00F15DCD">
        <w:rPr>
          <w:rFonts w:ascii="Segoe UI" w:hAnsi="Segoe UI" w:cs="Segoe UI"/>
          <w:sz w:val="22"/>
        </w:rPr>
        <w:t>P</w:t>
      </w:r>
      <w:r w:rsidR="006218AF" w:rsidRPr="00F15DCD">
        <w:rPr>
          <w:rFonts w:ascii="Segoe UI" w:hAnsi="Segoe UI" w:cs="Segoe UI"/>
          <w:sz w:val="22"/>
        </w:rPr>
        <w:t xml:space="preserve">ředání Díla </w:t>
      </w:r>
      <w:r w:rsidRPr="00F15DCD">
        <w:rPr>
          <w:rFonts w:ascii="Segoe UI" w:hAnsi="Segoe UI" w:cs="Segoe UI"/>
          <w:sz w:val="22"/>
        </w:rPr>
        <w:t xml:space="preserve">aktualizovat a revidovat tak, </w:t>
      </w:r>
      <w:r w:rsidR="006218AF" w:rsidRPr="00F15DCD">
        <w:rPr>
          <w:rFonts w:ascii="Segoe UI" w:hAnsi="Segoe UI" w:cs="Segoe UI"/>
          <w:sz w:val="22"/>
        </w:rPr>
        <w:t xml:space="preserve">aby </w:t>
      </w:r>
      <w:r w:rsidRPr="00F15DCD">
        <w:rPr>
          <w:rFonts w:ascii="Segoe UI" w:hAnsi="Segoe UI" w:cs="Segoe UI"/>
          <w:sz w:val="22"/>
        </w:rPr>
        <w:t>měl Objednatel k</w:t>
      </w:r>
      <w:r w:rsidR="00ED1567" w:rsidRPr="00F15DCD">
        <w:rPr>
          <w:rFonts w:ascii="Segoe UI" w:hAnsi="Segoe UI" w:cs="Segoe UI"/>
          <w:sz w:val="22"/>
        </w:rPr>
        <w:t> </w:t>
      </w:r>
      <w:r w:rsidRPr="00F15DCD">
        <w:rPr>
          <w:rFonts w:ascii="Segoe UI" w:hAnsi="Segoe UI" w:cs="Segoe UI"/>
          <w:sz w:val="22"/>
        </w:rPr>
        <w:t>dispozici konečn</w:t>
      </w:r>
      <w:r w:rsidR="001A3697" w:rsidRPr="00F15DCD">
        <w:rPr>
          <w:rFonts w:ascii="Segoe UI" w:hAnsi="Segoe UI" w:cs="Segoe UI"/>
          <w:sz w:val="22"/>
        </w:rPr>
        <w:t>ou podobu těchto dokladů</w:t>
      </w:r>
      <w:r w:rsidR="006218AF" w:rsidRPr="00F15DCD">
        <w:rPr>
          <w:rFonts w:ascii="Segoe UI" w:hAnsi="Segoe UI" w:cs="Segoe UI"/>
          <w:sz w:val="22"/>
        </w:rPr>
        <w:t xml:space="preserve">, která bude odpovídat aktuálnímu stavu ke dni </w:t>
      </w:r>
      <w:r w:rsidR="00332000" w:rsidRPr="00F15DCD">
        <w:rPr>
          <w:rFonts w:ascii="Segoe UI" w:hAnsi="Segoe UI" w:cs="Segoe UI"/>
          <w:sz w:val="22"/>
        </w:rPr>
        <w:t>P</w:t>
      </w:r>
      <w:r w:rsidR="006218AF" w:rsidRPr="00F15DCD">
        <w:rPr>
          <w:rFonts w:ascii="Segoe UI" w:hAnsi="Segoe UI" w:cs="Segoe UI"/>
          <w:sz w:val="22"/>
        </w:rPr>
        <w:t>ředání Díla</w:t>
      </w:r>
      <w:r w:rsidRPr="00F15DCD">
        <w:rPr>
          <w:rFonts w:ascii="Segoe UI" w:hAnsi="Segoe UI" w:cs="Segoe UI"/>
          <w:sz w:val="22"/>
        </w:rPr>
        <w:t xml:space="preserve">. </w:t>
      </w:r>
      <w:r w:rsidR="00417304" w:rsidRPr="00F15DCD">
        <w:rPr>
          <w:rFonts w:ascii="Segoe UI" w:hAnsi="Segoe UI" w:cs="Segoe UI"/>
          <w:sz w:val="22"/>
        </w:rPr>
        <w:t xml:space="preserve">  </w:t>
      </w:r>
    </w:p>
    <w:p w14:paraId="1B28688B" w14:textId="1C907875" w:rsidR="00417304" w:rsidRPr="00F15DCD" w:rsidRDefault="00417304"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Nestanoví-li Smlouva výslovně jinak, pro schvalování/přebírání </w:t>
      </w:r>
      <w:r w:rsidR="0034199E" w:rsidRPr="00F15DCD">
        <w:rPr>
          <w:rFonts w:ascii="Segoe UI" w:hAnsi="Segoe UI" w:cs="Segoe UI"/>
          <w:sz w:val="22"/>
        </w:rPr>
        <w:t>D</w:t>
      </w:r>
      <w:r w:rsidRPr="00F15DCD">
        <w:rPr>
          <w:rFonts w:ascii="Segoe UI" w:hAnsi="Segoe UI" w:cs="Segoe UI"/>
          <w:sz w:val="22"/>
        </w:rPr>
        <w:t xml:space="preserve">okumentace platí, že: </w:t>
      </w:r>
    </w:p>
    <w:p w14:paraId="1539460B" w14:textId="4F56A36E" w:rsidR="00417304" w:rsidRPr="00F15DCD" w:rsidRDefault="00417304" w:rsidP="002C047A">
      <w:pPr>
        <w:pStyle w:val="RLTextlnkuslovan"/>
        <w:numPr>
          <w:ilvl w:val="2"/>
          <w:numId w:val="75"/>
        </w:numPr>
        <w:spacing w:line="240" w:lineRule="auto"/>
        <w:ind w:left="2127"/>
        <w:rPr>
          <w:rFonts w:ascii="Segoe UI" w:hAnsi="Segoe UI" w:cs="Segoe UI"/>
          <w:sz w:val="22"/>
          <w:szCs w:val="22"/>
        </w:rPr>
      </w:pPr>
      <w:bookmarkStart w:id="432" w:name="_Ref67412295"/>
      <w:r w:rsidRPr="00F15DCD">
        <w:rPr>
          <w:rFonts w:ascii="Segoe UI" w:hAnsi="Segoe UI" w:cs="Segoe UI"/>
          <w:sz w:val="22"/>
          <w:szCs w:val="22"/>
        </w:rPr>
        <w:t xml:space="preserve">Objednatel je oprávněn neschválit či nepřevzít pouze takovou </w:t>
      </w:r>
      <w:r w:rsidR="0034199E" w:rsidRPr="00F15DCD">
        <w:rPr>
          <w:rFonts w:ascii="Segoe UI" w:hAnsi="Segoe UI" w:cs="Segoe UI"/>
          <w:sz w:val="22"/>
          <w:szCs w:val="22"/>
        </w:rPr>
        <w:t>D</w:t>
      </w:r>
      <w:r w:rsidRPr="00F15DCD">
        <w:rPr>
          <w:rFonts w:ascii="Segoe UI" w:hAnsi="Segoe UI" w:cs="Segoe UI"/>
          <w:sz w:val="22"/>
          <w:szCs w:val="22"/>
        </w:rPr>
        <w:t>okumentaci, která je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ustanoveními Smlouvy a/nebo Právními předpisy a/nebo která v</w:t>
      </w:r>
      <w:r w:rsidR="00ED1567" w:rsidRPr="00F15DCD">
        <w:rPr>
          <w:rFonts w:ascii="Segoe UI" w:hAnsi="Segoe UI" w:cs="Segoe UI"/>
          <w:sz w:val="22"/>
          <w:szCs w:val="22"/>
        </w:rPr>
        <w:t> </w:t>
      </w:r>
      <w:r w:rsidRPr="00F15DCD">
        <w:rPr>
          <w:rFonts w:ascii="Segoe UI" w:hAnsi="Segoe UI" w:cs="Segoe UI"/>
          <w:sz w:val="22"/>
          <w:szCs w:val="22"/>
        </w:rPr>
        <w:t>neprospěch Objednatele mění práva nebo povinnosti smluvních stran vyplývající ze Smlouvy, ukládá Objednateli dodatečné požadavky nebo n</w:t>
      </w:r>
      <w:r w:rsidR="0034199E" w:rsidRPr="00F15DCD">
        <w:rPr>
          <w:rFonts w:ascii="Segoe UI" w:hAnsi="Segoe UI" w:cs="Segoe UI"/>
          <w:sz w:val="22"/>
          <w:szCs w:val="22"/>
        </w:rPr>
        <w:t>a</w:t>
      </w:r>
      <w:r w:rsidRPr="00F15DCD">
        <w:rPr>
          <w:rFonts w:ascii="Segoe UI" w:hAnsi="Segoe UI" w:cs="Segoe UI"/>
          <w:sz w:val="22"/>
          <w:szCs w:val="22"/>
        </w:rPr>
        <w:t xml:space="preserve"> něj přenáší rizika nad rámec Smlouvy;</w:t>
      </w:r>
      <w:bookmarkEnd w:id="432"/>
      <w:r w:rsidRPr="00F15DCD">
        <w:rPr>
          <w:rFonts w:ascii="Segoe UI" w:hAnsi="Segoe UI" w:cs="Segoe UI"/>
          <w:sz w:val="22"/>
          <w:szCs w:val="22"/>
        </w:rPr>
        <w:t xml:space="preserve">  </w:t>
      </w:r>
    </w:p>
    <w:p w14:paraId="3891F6BC" w14:textId="52C3682C" w:rsidR="00417304" w:rsidRPr="00F15DCD" w:rsidRDefault="00DB4148" w:rsidP="002C047A">
      <w:pPr>
        <w:pStyle w:val="RLTextlnkuslovan"/>
        <w:numPr>
          <w:ilvl w:val="2"/>
          <w:numId w:val="75"/>
        </w:numPr>
        <w:spacing w:line="240" w:lineRule="auto"/>
        <w:ind w:left="2127" w:hanging="709"/>
        <w:rPr>
          <w:rFonts w:ascii="Segoe UI" w:hAnsi="Segoe UI" w:cs="Segoe UI"/>
          <w:sz w:val="22"/>
          <w:szCs w:val="22"/>
        </w:rPr>
      </w:pPr>
      <w:r w:rsidRPr="00F15DCD">
        <w:rPr>
          <w:rFonts w:ascii="Segoe UI" w:hAnsi="Segoe UI" w:cs="Segoe UI"/>
          <w:sz w:val="22"/>
          <w:szCs w:val="22"/>
        </w:rPr>
        <w:t>v</w:t>
      </w:r>
      <w:r w:rsidR="00417304" w:rsidRPr="00F15DCD">
        <w:rPr>
          <w:rFonts w:ascii="Segoe UI" w:hAnsi="Segoe UI" w:cs="Segoe UI"/>
          <w:sz w:val="22"/>
          <w:szCs w:val="22"/>
        </w:rPr>
        <w:t>znese-li Objednatel připomínky k</w:t>
      </w:r>
      <w:r w:rsidR="00ED1567" w:rsidRPr="00F15DCD">
        <w:rPr>
          <w:rFonts w:ascii="Segoe UI" w:hAnsi="Segoe UI" w:cs="Segoe UI"/>
          <w:sz w:val="22"/>
          <w:szCs w:val="22"/>
        </w:rPr>
        <w:t> </w:t>
      </w:r>
      <w:r w:rsidR="0034199E" w:rsidRPr="00F15DCD">
        <w:rPr>
          <w:rFonts w:ascii="Segoe UI" w:hAnsi="Segoe UI" w:cs="Segoe UI"/>
          <w:sz w:val="22"/>
          <w:szCs w:val="22"/>
        </w:rPr>
        <w:t>D</w:t>
      </w:r>
      <w:r w:rsidR="00417304" w:rsidRPr="00F15DCD">
        <w:rPr>
          <w:rFonts w:ascii="Segoe UI" w:hAnsi="Segoe UI" w:cs="Segoe UI"/>
          <w:sz w:val="22"/>
          <w:szCs w:val="22"/>
        </w:rPr>
        <w:t>okumentaci z</w:t>
      </w:r>
      <w:r w:rsidR="00ED1567" w:rsidRPr="00F15DCD">
        <w:rPr>
          <w:rFonts w:ascii="Segoe UI" w:hAnsi="Segoe UI" w:cs="Segoe UI"/>
          <w:sz w:val="22"/>
          <w:szCs w:val="22"/>
        </w:rPr>
        <w:t> </w:t>
      </w:r>
      <w:r w:rsidR="00417304" w:rsidRPr="00F15DCD">
        <w:rPr>
          <w:rFonts w:ascii="Segoe UI" w:hAnsi="Segoe UI" w:cs="Segoe UI"/>
          <w:sz w:val="22"/>
          <w:szCs w:val="22"/>
        </w:rPr>
        <w:t xml:space="preserve">důvodů uvedených pod </w:t>
      </w:r>
      <w:r w:rsidR="007A30B6" w:rsidRPr="00F15DCD">
        <w:rPr>
          <w:rFonts w:ascii="Segoe UI" w:hAnsi="Segoe UI" w:cs="Segoe UI"/>
          <w:sz w:val="22"/>
          <w:szCs w:val="22"/>
        </w:rPr>
        <w:t xml:space="preserve">bodem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_Ref67412295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20.5.1</w:t>
      </w:r>
      <w:r w:rsidR="007A30B6" w:rsidRPr="00F15DCD">
        <w:rPr>
          <w:rFonts w:ascii="Segoe UI" w:hAnsi="Segoe UI" w:cs="Segoe UI"/>
          <w:sz w:val="22"/>
          <w:szCs w:val="22"/>
        </w:rPr>
        <w:fldChar w:fldCharType="end"/>
      </w:r>
      <w:r w:rsidR="00D47965" w:rsidRPr="00F15DCD">
        <w:rPr>
          <w:rFonts w:ascii="Segoe UI" w:hAnsi="Segoe UI" w:cs="Segoe UI"/>
          <w:sz w:val="22"/>
          <w:szCs w:val="22"/>
        </w:rPr>
        <w:t xml:space="preserve"> </w:t>
      </w:r>
      <w:r w:rsidR="00417304" w:rsidRPr="00F15DCD">
        <w:rPr>
          <w:rFonts w:ascii="Segoe UI" w:hAnsi="Segoe UI" w:cs="Segoe UI"/>
          <w:sz w:val="22"/>
          <w:szCs w:val="22"/>
        </w:rPr>
        <w:t>výše, je Zhotovitel povinen tyto na své náklady zapracovat. V</w:t>
      </w:r>
      <w:r w:rsidR="00ED1567" w:rsidRPr="00F15DCD">
        <w:rPr>
          <w:rFonts w:ascii="Segoe UI" w:hAnsi="Segoe UI" w:cs="Segoe UI"/>
          <w:sz w:val="22"/>
          <w:szCs w:val="22"/>
        </w:rPr>
        <w:t> </w:t>
      </w:r>
      <w:r w:rsidR="00417304" w:rsidRPr="00F15DCD">
        <w:rPr>
          <w:rFonts w:ascii="Segoe UI" w:hAnsi="Segoe UI" w:cs="Segoe UI"/>
          <w:sz w:val="22"/>
          <w:szCs w:val="22"/>
        </w:rPr>
        <w:t xml:space="preserve">případě, že Zhotovitel tyto připomínky řádně zapracuje a současně neprovede jiné změny předávaného plnění, pak (s výjimkou případů </w:t>
      </w:r>
      <w:r w:rsidR="007A30B6" w:rsidRPr="00F15DCD">
        <w:rPr>
          <w:rFonts w:ascii="Segoe UI" w:hAnsi="Segoe UI" w:cs="Segoe UI"/>
          <w:sz w:val="22"/>
          <w:szCs w:val="22"/>
        </w:rPr>
        <w:t xml:space="preserve">bodu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_Ref67412329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20.5.3</w:t>
      </w:r>
      <w:r w:rsidR="007A30B6" w:rsidRPr="00F15DCD">
        <w:rPr>
          <w:rFonts w:ascii="Segoe UI" w:hAnsi="Segoe UI" w:cs="Segoe UI"/>
          <w:sz w:val="22"/>
          <w:szCs w:val="22"/>
        </w:rPr>
        <w:fldChar w:fldCharType="end"/>
      </w:r>
      <w:r w:rsidR="00417304" w:rsidRPr="00F15DCD">
        <w:rPr>
          <w:rFonts w:ascii="Segoe UI" w:hAnsi="Segoe UI" w:cs="Segoe UI"/>
          <w:sz w:val="22"/>
          <w:szCs w:val="22"/>
        </w:rPr>
        <w:t xml:space="preserve"> níže) není již Objednatel oprávněn opětovně dokumentaci neschválit/nepřevzít, ani vznášet žádné nové připomínky nad rámec připomínek sdělených Zhotoviteli dle </w:t>
      </w:r>
      <w:r w:rsidR="007A30B6" w:rsidRPr="00F15DCD">
        <w:rPr>
          <w:rFonts w:ascii="Segoe UI" w:hAnsi="Segoe UI" w:cs="Segoe UI"/>
          <w:sz w:val="22"/>
          <w:szCs w:val="22"/>
        </w:rPr>
        <w:t xml:space="preserve">bodu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_Ref67412295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20.5.1</w:t>
      </w:r>
      <w:r w:rsidR="007A30B6" w:rsidRPr="00F15DCD">
        <w:rPr>
          <w:rFonts w:ascii="Segoe UI" w:hAnsi="Segoe UI" w:cs="Segoe UI"/>
          <w:sz w:val="22"/>
          <w:szCs w:val="22"/>
        </w:rPr>
        <w:fldChar w:fldCharType="end"/>
      </w:r>
      <w:r w:rsidR="00417304" w:rsidRPr="00F15DCD">
        <w:rPr>
          <w:rFonts w:ascii="Segoe UI" w:hAnsi="Segoe UI" w:cs="Segoe UI"/>
          <w:sz w:val="22"/>
          <w:szCs w:val="22"/>
        </w:rPr>
        <w:t xml:space="preserve"> výše. Toto ustanovení neplatí, pokud Zhotovitel připomínku nezapracuje úplně anebo správně. Dále se toto ustanovení nepoužije na případné opakované připomínky příslušných </w:t>
      </w:r>
      <w:r w:rsidR="0006189B" w:rsidRPr="00F15DCD">
        <w:rPr>
          <w:rFonts w:ascii="Segoe UI" w:hAnsi="Segoe UI" w:cs="Segoe UI"/>
          <w:sz w:val="22"/>
          <w:szCs w:val="22"/>
        </w:rPr>
        <w:t>Kontrolních orgánů či třetích osob</w:t>
      </w:r>
      <w:r w:rsidRPr="00F15DCD">
        <w:rPr>
          <w:rFonts w:ascii="Segoe UI" w:hAnsi="Segoe UI" w:cs="Segoe UI"/>
          <w:sz w:val="22"/>
          <w:szCs w:val="22"/>
        </w:rPr>
        <w:t>;</w:t>
      </w:r>
    </w:p>
    <w:p w14:paraId="6CC858FC" w14:textId="0FB51E44" w:rsidR="00417304" w:rsidRPr="00F15DCD" w:rsidRDefault="00DB4148" w:rsidP="002C047A">
      <w:pPr>
        <w:pStyle w:val="RLTextlnkuslovan"/>
        <w:numPr>
          <w:ilvl w:val="2"/>
          <w:numId w:val="75"/>
        </w:numPr>
        <w:spacing w:line="240" w:lineRule="auto"/>
        <w:ind w:left="2127" w:hanging="709"/>
        <w:rPr>
          <w:rFonts w:ascii="Segoe UI" w:hAnsi="Segoe UI" w:cs="Segoe UI"/>
          <w:sz w:val="22"/>
          <w:szCs w:val="22"/>
        </w:rPr>
      </w:pPr>
      <w:bookmarkStart w:id="433" w:name="_Ref67412329"/>
      <w:r w:rsidRPr="00F15DCD">
        <w:rPr>
          <w:rFonts w:ascii="Segoe UI" w:hAnsi="Segoe UI" w:cs="Segoe UI"/>
          <w:sz w:val="22"/>
          <w:szCs w:val="22"/>
        </w:rPr>
        <w:t>v</w:t>
      </w:r>
      <w:r w:rsidR="00417304" w:rsidRPr="00F15DCD">
        <w:rPr>
          <w:rFonts w:ascii="Segoe UI" w:hAnsi="Segoe UI" w:cs="Segoe UI"/>
          <w:sz w:val="22"/>
          <w:szCs w:val="22"/>
        </w:rPr>
        <w:t>ýjimkou mohou být připomínky, které vznikly buď v</w:t>
      </w:r>
      <w:r w:rsidR="00ED1567" w:rsidRPr="00F15DCD">
        <w:rPr>
          <w:rFonts w:ascii="Segoe UI" w:hAnsi="Segoe UI" w:cs="Segoe UI"/>
          <w:sz w:val="22"/>
          <w:szCs w:val="22"/>
        </w:rPr>
        <w:t> </w:t>
      </w:r>
      <w:r w:rsidR="00417304" w:rsidRPr="00F15DCD">
        <w:rPr>
          <w:rFonts w:ascii="Segoe UI" w:hAnsi="Segoe UI" w:cs="Segoe UI"/>
          <w:sz w:val="22"/>
          <w:szCs w:val="22"/>
        </w:rPr>
        <w:t>důsledku skutečností, které Zhotovitel Objednateli záměrně zatajil nebo které Objednateli nemohly být v</w:t>
      </w:r>
      <w:r w:rsidR="00ED1567" w:rsidRPr="00F15DCD">
        <w:rPr>
          <w:rFonts w:ascii="Segoe UI" w:hAnsi="Segoe UI" w:cs="Segoe UI"/>
          <w:sz w:val="22"/>
          <w:szCs w:val="22"/>
        </w:rPr>
        <w:t> </w:t>
      </w:r>
      <w:r w:rsidR="00417304" w:rsidRPr="00F15DCD">
        <w:rPr>
          <w:rFonts w:ascii="Segoe UI" w:hAnsi="Segoe UI" w:cs="Segoe UI"/>
          <w:sz w:val="22"/>
          <w:szCs w:val="22"/>
        </w:rPr>
        <w:t xml:space="preserve">době původního posuzování </w:t>
      </w:r>
      <w:r w:rsidR="0034199E" w:rsidRPr="00F15DCD">
        <w:rPr>
          <w:rFonts w:ascii="Segoe UI" w:hAnsi="Segoe UI" w:cs="Segoe UI"/>
          <w:sz w:val="22"/>
          <w:szCs w:val="22"/>
        </w:rPr>
        <w:t>D</w:t>
      </w:r>
      <w:r w:rsidR="00417304" w:rsidRPr="00F15DCD">
        <w:rPr>
          <w:rFonts w:ascii="Segoe UI" w:hAnsi="Segoe UI" w:cs="Segoe UI"/>
          <w:sz w:val="22"/>
          <w:szCs w:val="22"/>
        </w:rPr>
        <w:t>okumentace známy ani s</w:t>
      </w:r>
      <w:r w:rsidR="00ED1567" w:rsidRPr="00F15DCD">
        <w:rPr>
          <w:rFonts w:ascii="Segoe UI" w:hAnsi="Segoe UI" w:cs="Segoe UI"/>
          <w:sz w:val="22"/>
          <w:szCs w:val="22"/>
        </w:rPr>
        <w:t> </w:t>
      </w:r>
      <w:r w:rsidR="00417304" w:rsidRPr="00F15DCD">
        <w:rPr>
          <w:rFonts w:ascii="Segoe UI" w:hAnsi="Segoe UI" w:cs="Segoe UI"/>
          <w:sz w:val="22"/>
          <w:szCs w:val="22"/>
        </w:rPr>
        <w:t xml:space="preserve">vynaložením odborné péče a zároveň by jejich nezapracování do příslušné </w:t>
      </w:r>
      <w:r w:rsidR="0034199E" w:rsidRPr="00F15DCD">
        <w:rPr>
          <w:rFonts w:ascii="Segoe UI" w:hAnsi="Segoe UI" w:cs="Segoe UI"/>
          <w:sz w:val="22"/>
          <w:szCs w:val="22"/>
        </w:rPr>
        <w:t>D</w:t>
      </w:r>
      <w:r w:rsidR="00417304" w:rsidRPr="00F15DCD">
        <w:rPr>
          <w:rFonts w:ascii="Segoe UI" w:hAnsi="Segoe UI" w:cs="Segoe UI"/>
          <w:sz w:val="22"/>
          <w:szCs w:val="22"/>
        </w:rPr>
        <w:t>okumentace mohlo negativně ovlivnit provádění Díla či jeho provoz, anebo vznikly v</w:t>
      </w:r>
      <w:r w:rsidR="00ED1567" w:rsidRPr="00F15DCD">
        <w:rPr>
          <w:rFonts w:ascii="Segoe UI" w:hAnsi="Segoe UI" w:cs="Segoe UI"/>
          <w:sz w:val="22"/>
          <w:szCs w:val="22"/>
        </w:rPr>
        <w:t> </w:t>
      </w:r>
      <w:r w:rsidR="00417304" w:rsidRPr="00F15DCD">
        <w:rPr>
          <w:rFonts w:ascii="Segoe UI" w:hAnsi="Segoe UI" w:cs="Segoe UI"/>
          <w:sz w:val="22"/>
          <w:szCs w:val="22"/>
        </w:rPr>
        <w:t xml:space="preserve">důsledku zapracování Objednatelem oprávněně vytčených </w:t>
      </w:r>
      <w:r w:rsidR="0034199E" w:rsidRPr="00F15DCD">
        <w:rPr>
          <w:rFonts w:ascii="Segoe UI" w:hAnsi="Segoe UI" w:cs="Segoe UI"/>
          <w:sz w:val="22"/>
          <w:szCs w:val="22"/>
        </w:rPr>
        <w:t>V</w:t>
      </w:r>
      <w:r w:rsidR="00417304" w:rsidRPr="00F15DCD">
        <w:rPr>
          <w:rFonts w:ascii="Segoe UI" w:hAnsi="Segoe UI" w:cs="Segoe UI"/>
          <w:sz w:val="22"/>
          <w:szCs w:val="22"/>
        </w:rPr>
        <w:t>ad Zhotovitelem</w:t>
      </w:r>
      <w:r w:rsidRPr="00F15DCD">
        <w:rPr>
          <w:rFonts w:ascii="Segoe UI" w:hAnsi="Segoe UI" w:cs="Segoe UI"/>
          <w:sz w:val="22"/>
          <w:szCs w:val="22"/>
        </w:rPr>
        <w:t>;</w:t>
      </w:r>
      <w:bookmarkEnd w:id="433"/>
      <w:r w:rsidRPr="00F15DCD">
        <w:rPr>
          <w:rFonts w:ascii="Segoe UI" w:hAnsi="Segoe UI" w:cs="Segoe UI"/>
          <w:sz w:val="22"/>
          <w:szCs w:val="22"/>
        </w:rPr>
        <w:t xml:space="preserve"> </w:t>
      </w:r>
      <w:r w:rsidR="00417304" w:rsidRPr="00F15DCD">
        <w:rPr>
          <w:rFonts w:ascii="Segoe UI" w:hAnsi="Segoe UI" w:cs="Segoe UI"/>
          <w:sz w:val="22"/>
          <w:szCs w:val="22"/>
        </w:rPr>
        <w:t xml:space="preserve"> </w:t>
      </w:r>
    </w:p>
    <w:p w14:paraId="07D95DF9" w14:textId="15E2C47B" w:rsidR="0034199E" w:rsidRPr="00F15DCD" w:rsidRDefault="00417304" w:rsidP="002C047A">
      <w:pPr>
        <w:pStyle w:val="RLTextlnkuslovan"/>
        <w:numPr>
          <w:ilvl w:val="2"/>
          <w:numId w:val="75"/>
        </w:numPr>
        <w:spacing w:line="240" w:lineRule="auto"/>
        <w:ind w:left="2127" w:hanging="709"/>
        <w:rPr>
          <w:rFonts w:ascii="Segoe UI" w:hAnsi="Segoe UI" w:cs="Segoe UI"/>
          <w:sz w:val="22"/>
          <w:szCs w:val="22"/>
        </w:rPr>
      </w:pPr>
      <w:r w:rsidRPr="00F15DCD">
        <w:rPr>
          <w:rFonts w:ascii="Segoe UI" w:hAnsi="Segoe UI" w:cs="Segoe UI"/>
          <w:sz w:val="22"/>
          <w:szCs w:val="22"/>
        </w:rPr>
        <w:t>Zhotovitel odpovídá za jakékoli nesprávnosti nebo opomenutí v</w:t>
      </w:r>
      <w:r w:rsidR="00ED1567" w:rsidRPr="00F15DCD">
        <w:rPr>
          <w:rFonts w:ascii="Segoe UI" w:hAnsi="Segoe UI" w:cs="Segoe UI"/>
          <w:sz w:val="22"/>
          <w:szCs w:val="22"/>
        </w:rPr>
        <w:t> </w:t>
      </w:r>
      <w:r w:rsidRPr="00F15DCD">
        <w:rPr>
          <w:rFonts w:ascii="Segoe UI" w:hAnsi="Segoe UI" w:cs="Segoe UI"/>
          <w:sz w:val="22"/>
          <w:szCs w:val="22"/>
        </w:rPr>
        <w:t xml:space="preserve">jakékoli </w:t>
      </w:r>
      <w:r w:rsidR="0034199E" w:rsidRPr="00F15DCD">
        <w:rPr>
          <w:rFonts w:ascii="Segoe UI" w:hAnsi="Segoe UI" w:cs="Segoe UI"/>
          <w:sz w:val="22"/>
          <w:szCs w:val="22"/>
        </w:rPr>
        <w:t>D</w:t>
      </w:r>
      <w:r w:rsidRPr="00F15DCD">
        <w:rPr>
          <w:rFonts w:ascii="Segoe UI" w:hAnsi="Segoe UI" w:cs="Segoe UI"/>
          <w:sz w:val="22"/>
          <w:szCs w:val="22"/>
        </w:rPr>
        <w:t>okumentaci bez ohledu na její převzetí Objednatelem; schválení/převzetí dokumentace Objednatelem nezbavuje Zhotovitele povinností dle této Smlouvy ani odpovědnosti za porušení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porušením této Smlouvy</w:t>
      </w:r>
      <w:r w:rsidR="00DB4148" w:rsidRPr="00F15DCD">
        <w:rPr>
          <w:rFonts w:ascii="Segoe UI" w:hAnsi="Segoe UI" w:cs="Segoe UI"/>
          <w:sz w:val="22"/>
          <w:szCs w:val="22"/>
        </w:rPr>
        <w:t xml:space="preserve">. </w:t>
      </w:r>
      <w:r w:rsidR="0034199E" w:rsidRPr="00F15DCD">
        <w:rPr>
          <w:rFonts w:ascii="Segoe UI" w:hAnsi="Segoe UI" w:cs="Segoe UI"/>
          <w:sz w:val="22"/>
          <w:szCs w:val="22"/>
        </w:rPr>
        <w:t xml:space="preserve">  </w:t>
      </w:r>
    </w:p>
    <w:p w14:paraId="5D283B14" w14:textId="0DCC3674"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 xml:space="preserve">Zhotovitel nese odpovědnost za jakékoli neshody, omyly nebo opomenutí ve specifikacích, výkresech a jiné Dokumentaci, kterou vypracoval, ať již tyto </w:t>
      </w:r>
      <w:r w:rsidRPr="00F15DCD">
        <w:rPr>
          <w:rFonts w:ascii="Segoe UI" w:hAnsi="Segoe UI" w:cs="Segoe UI"/>
          <w:sz w:val="22"/>
          <w:szCs w:val="22"/>
        </w:rPr>
        <w:lastRenderedPageBreak/>
        <w:t>specifikace, výkresy nebo jiná Dokumentace byly schváleny Objednatelem nebo nikoliv. Zhotovitel je dále povinen zajistit, že jím dodaná Dokumentace bude představovat správnou, úplnou a komplexní Dokumentaci umožňující řádný, bezpečný a neomezený provoz, údržbu, opravy, manipulaci a jiné nakládání či zacházení s</w:t>
      </w:r>
      <w:r w:rsidR="00ED1567" w:rsidRPr="00F15DCD">
        <w:rPr>
          <w:rFonts w:ascii="Segoe UI" w:hAnsi="Segoe UI" w:cs="Segoe UI"/>
          <w:sz w:val="22"/>
          <w:szCs w:val="22"/>
        </w:rPr>
        <w:t> </w:t>
      </w:r>
      <w:r w:rsidRPr="00F15DCD">
        <w:rPr>
          <w:rFonts w:ascii="Segoe UI" w:hAnsi="Segoe UI" w:cs="Segoe UI"/>
          <w:sz w:val="22"/>
          <w:szCs w:val="22"/>
        </w:rPr>
        <w:t>Dílem a jeho využívání a provozování způsobem plně odpovídajícím této Smlouvě, Právním předpisům a normám odkazovaným v</w:t>
      </w:r>
      <w:r w:rsidR="00ED1567" w:rsidRPr="00F15DCD">
        <w:rPr>
          <w:rFonts w:ascii="Segoe UI" w:hAnsi="Segoe UI" w:cs="Segoe UI"/>
          <w:sz w:val="22"/>
          <w:szCs w:val="22"/>
        </w:rPr>
        <w:t> </w:t>
      </w:r>
      <w:r w:rsidRPr="00F15DCD">
        <w:rPr>
          <w:rFonts w:ascii="Segoe UI" w:hAnsi="Segoe UI" w:cs="Segoe UI"/>
          <w:sz w:val="22"/>
          <w:szCs w:val="22"/>
        </w:rPr>
        <w:t>této Smlouvě a v</w:t>
      </w:r>
      <w:r w:rsidR="00ED1567" w:rsidRPr="00F15DCD">
        <w:rPr>
          <w:rFonts w:ascii="Segoe UI" w:hAnsi="Segoe UI" w:cs="Segoe UI"/>
          <w:sz w:val="22"/>
          <w:szCs w:val="22"/>
        </w:rPr>
        <w:t> </w:t>
      </w:r>
      <w:r w:rsidRPr="00F15DCD">
        <w:rPr>
          <w:rFonts w:ascii="Segoe UI" w:hAnsi="Segoe UI" w:cs="Segoe UI"/>
          <w:sz w:val="22"/>
          <w:szCs w:val="22"/>
        </w:rPr>
        <w:t>Požadavcích Objednatele. Zhotovitel je dále povinen zajistit, že předávaná Dokumentace bude plně aktuální a bude odrážet skutečný technický stav a provedení Díla v</w:t>
      </w:r>
      <w:r w:rsidR="00ED1567" w:rsidRPr="00F15DCD">
        <w:rPr>
          <w:rFonts w:ascii="Segoe UI" w:hAnsi="Segoe UI" w:cs="Segoe UI"/>
          <w:sz w:val="22"/>
          <w:szCs w:val="22"/>
        </w:rPr>
        <w:t> </w:t>
      </w:r>
      <w:r w:rsidRPr="00F15DCD">
        <w:rPr>
          <w:rFonts w:ascii="Segoe UI" w:hAnsi="Segoe UI" w:cs="Segoe UI"/>
          <w:sz w:val="22"/>
          <w:szCs w:val="22"/>
        </w:rPr>
        <w:t xml:space="preserve">den </w:t>
      </w:r>
      <w:r w:rsidR="00332000" w:rsidRPr="00F15DCD">
        <w:rPr>
          <w:rFonts w:ascii="Segoe UI" w:hAnsi="Segoe UI" w:cs="Segoe UI"/>
          <w:sz w:val="22"/>
          <w:szCs w:val="22"/>
        </w:rPr>
        <w:t>P</w:t>
      </w:r>
      <w:r w:rsidRPr="00F15DCD">
        <w:rPr>
          <w:rFonts w:ascii="Segoe UI" w:hAnsi="Segoe UI" w:cs="Segoe UI"/>
          <w:sz w:val="22"/>
          <w:szCs w:val="22"/>
        </w:rPr>
        <w:t>ředání Díla (nevyplývá-li z</w:t>
      </w:r>
      <w:r w:rsidR="00ED1567" w:rsidRPr="00F15DCD">
        <w:rPr>
          <w:rFonts w:ascii="Segoe UI" w:hAnsi="Segoe UI" w:cs="Segoe UI"/>
          <w:sz w:val="22"/>
          <w:szCs w:val="22"/>
        </w:rPr>
        <w:t> </w:t>
      </w:r>
      <w:r w:rsidRPr="00F15DCD">
        <w:rPr>
          <w:rFonts w:ascii="Segoe UI" w:hAnsi="Segoe UI" w:cs="Segoe UI"/>
          <w:sz w:val="22"/>
          <w:szCs w:val="22"/>
        </w:rPr>
        <w:t>povahy Dokumentace či Smlouvy jinak).</w:t>
      </w:r>
      <w:bookmarkStart w:id="434" w:name="_Ref485204296"/>
      <w:r w:rsidRPr="00F15DCD">
        <w:rPr>
          <w:rFonts w:ascii="Segoe UI" w:hAnsi="Segoe UI" w:cs="Segoe UI"/>
          <w:sz w:val="22"/>
          <w:szCs w:val="22"/>
        </w:rPr>
        <w:t xml:space="preserve"> </w:t>
      </w:r>
    </w:p>
    <w:p w14:paraId="502822B0" w14:textId="4D8A3B69"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Zhotovitel je povinen mít k</w:t>
      </w:r>
      <w:r w:rsidR="00ED1567" w:rsidRPr="00F15DCD">
        <w:rPr>
          <w:rFonts w:ascii="Segoe UI" w:hAnsi="Segoe UI" w:cs="Segoe UI"/>
          <w:sz w:val="22"/>
          <w:szCs w:val="22"/>
        </w:rPr>
        <w:t> </w:t>
      </w:r>
      <w:r w:rsidRPr="00F15DCD">
        <w:rPr>
          <w:rFonts w:ascii="Segoe UI" w:hAnsi="Segoe UI" w:cs="Segoe UI"/>
          <w:sz w:val="22"/>
          <w:szCs w:val="22"/>
        </w:rPr>
        <w:t xml:space="preserve">dispozici na Staveništi od předání Staveniště až do podpisu protokolu o </w:t>
      </w:r>
      <w:r w:rsidR="00332000" w:rsidRPr="00F15DCD">
        <w:rPr>
          <w:rFonts w:ascii="Segoe UI" w:hAnsi="Segoe UI" w:cs="Segoe UI"/>
          <w:sz w:val="22"/>
          <w:szCs w:val="22"/>
        </w:rPr>
        <w:t>P</w:t>
      </w:r>
      <w:r w:rsidRPr="00F15DCD">
        <w:rPr>
          <w:rFonts w:ascii="Segoe UI" w:hAnsi="Segoe UI" w:cs="Segoe UI"/>
          <w:sz w:val="22"/>
          <w:szCs w:val="22"/>
        </w:rPr>
        <w:t>ředání Díla aktuální Projektovou dokumentaci, výkresy, zprávy, deníky, zápisy, dopisy, oznámení a jiné dokumenty, které byly vypracované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provedením Díla a předávané Objednateli v</w:t>
      </w:r>
      <w:r w:rsidR="00ED1567" w:rsidRPr="00F15DCD">
        <w:rPr>
          <w:rFonts w:ascii="Segoe UI" w:hAnsi="Segoe UI" w:cs="Segoe UI"/>
          <w:sz w:val="22"/>
          <w:szCs w:val="22"/>
        </w:rPr>
        <w:t> </w:t>
      </w:r>
      <w:r w:rsidRPr="00F15DCD">
        <w:rPr>
          <w:rFonts w:ascii="Segoe UI" w:hAnsi="Segoe UI" w:cs="Segoe UI"/>
          <w:sz w:val="22"/>
          <w:szCs w:val="22"/>
        </w:rPr>
        <w:t>souladu s</w:t>
      </w:r>
      <w:r w:rsidR="00ED1567" w:rsidRPr="00F15DCD">
        <w:rPr>
          <w:rFonts w:ascii="Segoe UI" w:hAnsi="Segoe UI" w:cs="Segoe UI"/>
          <w:sz w:val="22"/>
          <w:szCs w:val="22"/>
        </w:rPr>
        <w:t> </w:t>
      </w:r>
      <w:r w:rsidRPr="00F15DCD">
        <w:rPr>
          <w:rFonts w:ascii="Segoe UI" w:hAnsi="Segoe UI" w:cs="Segoe UI"/>
          <w:sz w:val="22"/>
          <w:szCs w:val="22"/>
        </w:rPr>
        <w:t xml:space="preserve">touto Smlouvou. Na požádání Objednatele Zhotovitel neprodleně umožní Objednateli do této Dokumentace nahlédnout a dovolí Objednateli pořídit si její kopie. </w:t>
      </w:r>
      <w:bookmarkEnd w:id="434"/>
      <w:r w:rsidRPr="00F15DCD">
        <w:rPr>
          <w:rFonts w:ascii="Segoe UI" w:hAnsi="Segoe UI" w:cs="Segoe UI"/>
          <w:sz w:val="22"/>
          <w:szCs w:val="22"/>
        </w:rPr>
        <w:t xml:space="preserve"> </w:t>
      </w:r>
    </w:p>
    <w:p w14:paraId="55B9DE83" w14:textId="2AC14AA1"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Případné Vady v</w:t>
      </w:r>
      <w:r w:rsidR="00ED1567" w:rsidRPr="00F15DCD">
        <w:rPr>
          <w:rFonts w:ascii="Segoe UI" w:hAnsi="Segoe UI" w:cs="Segoe UI"/>
          <w:sz w:val="22"/>
          <w:szCs w:val="22"/>
        </w:rPr>
        <w:t> </w:t>
      </w:r>
      <w:r w:rsidRPr="00F15DCD">
        <w:rPr>
          <w:rFonts w:ascii="Segoe UI" w:hAnsi="Segoe UI" w:cs="Segoe UI"/>
          <w:sz w:val="22"/>
          <w:szCs w:val="22"/>
        </w:rPr>
        <w:t>dokumentaci je Zhotovitel povinen bezodkladně a na své náklady odstranit s</w:t>
      </w:r>
      <w:r w:rsidR="00ED1567" w:rsidRPr="00F15DCD">
        <w:rPr>
          <w:rFonts w:ascii="Segoe UI" w:hAnsi="Segoe UI" w:cs="Segoe UI"/>
          <w:sz w:val="22"/>
          <w:szCs w:val="22"/>
        </w:rPr>
        <w:t> </w:t>
      </w:r>
      <w:r w:rsidRPr="00F15DCD">
        <w:rPr>
          <w:rFonts w:ascii="Segoe UI" w:hAnsi="Segoe UI" w:cs="Segoe UI"/>
          <w:sz w:val="22"/>
          <w:szCs w:val="22"/>
        </w:rPr>
        <w:t>tím, že pro postup při odstraňování vad</w:t>
      </w:r>
      <w:r w:rsidR="001D0BE4" w:rsidRPr="00F15DCD">
        <w:rPr>
          <w:rFonts w:ascii="Segoe UI" w:hAnsi="Segoe UI" w:cs="Segoe UI"/>
          <w:sz w:val="22"/>
          <w:szCs w:val="22"/>
        </w:rPr>
        <w:t xml:space="preserve"> přiměřeně</w:t>
      </w:r>
      <w:r w:rsidRPr="00F15DCD">
        <w:rPr>
          <w:rFonts w:ascii="Segoe UI" w:hAnsi="Segoe UI" w:cs="Segoe UI"/>
          <w:sz w:val="22"/>
          <w:szCs w:val="22"/>
        </w:rPr>
        <w:t xml:space="preserve"> platí čl. </w:t>
      </w:r>
      <w:bookmarkStart w:id="435" w:name="_cp_field_47_2353"/>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_Ref60248322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19</w:t>
      </w:r>
      <w:r w:rsidR="001600E0" w:rsidRPr="00F15DCD">
        <w:rPr>
          <w:rFonts w:ascii="Segoe UI" w:hAnsi="Segoe UI" w:cs="Segoe UI"/>
          <w:sz w:val="22"/>
          <w:szCs w:val="22"/>
        </w:rPr>
        <w:fldChar w:fldCharType="end"/>
      </w:r>
      <w:bookmarkEnd w:id="435"/>
      <w:r w:rsidRPr="00F15DCD">
        <w:rPr>
          <w:rFonts w:ascii="Segoe UI" w:hAnsi="Segoe UI" w:cs="Segoe UI"/>
          <w:sz w:val="22"/>
          <w:szCs w:val="22"/>
        </w:rPr>
        <w:t xml:space="preserve"> Smlouvy. </w:t>
      </w:r>
      <w:bookmarkStart w:id="436" w:name="_Ref447634819"/>
      <w:r w:rsidRPr="00F15DCD">
        <w:rPr>
          <w:rFonts w:ascii="Segoe UI" w:hAnsi="Segoe UI" w:cs="Segoe UI"/>
          <w:sz w:val="22"/>
          <w:szCs w:val="22"/>
        </w:rPr>
        <w:t xml:space="preserve"> </w:t>
      </w:r>
    </w:p>
    <w:p w14:paraId="54DBCE21" w14:textId="6F91BA54"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bookmarkStart w:id="437" w:name="_Hlk191463322"/>
      <w:r w:rsidRPr="00F15DCD">
        <w:rPr>
          <w:rFonts w:ascii="Segoe UI" w:hAnsi="Segoe UI" w:cs="Segoe UI"/>
          <w:sz w:val="22"/>
          <w:szCs w:val="22"/>
        </w:rPr>
        <w:t>Objednatel je oprávněn užívat, rozmnožovat, měnit či upravovat dokumentaci vzniklou či poskytnutou Zhotovitelem Objednateli na základě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00B5697C" w:rsidRPr="00F15DCD">
        <w:rPr>
          <w:rFonts w:ascii="Segoe UI" w:hAnsi="Segoe UI" w:cs="Segoe UI"/>
          <w:sz w:val="22"/>
          <w:szCs w:val="22"/>
        </w:rPr>
        <w:t xml:space="preserve">účelem </w:t>
      </w:r>
      <w:r w:rsidRPr="00F15DCD">
        <w:rPr>
          <w:rFonts w:ascii="Segoe UI" w:hAnsi="Segoe UI" w:cs="Segoe UI"/>
          <w:sz w:val="22"/>
          <w:szCs w:val="22"/>
        </w:rPr>
        <w:t xml:space="preserve">Smlouvy </w:t>
      </w:r>
      <w:r w:rsidR="00B5697C" w:rsidRPr="00F15DCD">
        <w:rPr>
          <w:rFonts w:ascii="Segoe UI" w:hAnsi="Segoe UI" w:cs="Segoe UI"/>
          <w:sz w:val="22"/>
          <w:szCs w:val="22"/>
        </w:rPr>
        <w:t xml:space="preserve">dle jejího čl. </w:t>
      </w:r>
      <w:r w:rsidR="00B5697C" w:rsidRPr="00F15DCD">
        <w:rPr>
          <w:rFonts w:ascii="Segoe UI" w:hAnsi="Segoe UI" w:cs="Segoe UI"/>
          <w:sz w:val="22"/>
          <w:szCs w:val="22"/>
        </w:rPr>
        <w:fldChar w:fldCharType="begin"/>
      </w:r>
      <w:r w:rsidR="00B5697C" w:rsidRPr="00F15DCD">
        <w:rPr>
          <w:rFonts w:ascii="Segoe UI" w:hAnsi="Segoe UI" w:cs="Segoe UI"/>
          <w:sz w:val="22"/>
          <w:szCs w:val="22"/>
        </w:rPr>
        <w:instrText xml:space="preserve"> REF _Ref467242451 \r \h </w:instrText>
      </w:r>
      <w:r w:rsidR="007F4CFA" w:rsidRPr="00F15DCD">
        <w:rPr>
          <w:rFonts w:ascii="Segoe UI" w:hAnsi="Segoe UI" w:cs="Segoe UI"/>
          <w:sz w:val="22"/>
          <w:szCs w:val="22"/>
        </w:rPr>
        <w:instrText xml:space="preserve"> \* MERGEFORMAT </w:instrText>
      </w:r>
      <w:r w:rsidR="00B5697C" w:rsidRPr="00F15DCD">
        <w:rPr>
          <w:rFonts w:ascii="Segoe UI" w:hAnsi="Segoe UI" w:cs="Segoe UI"/>
          <w:sz w:val="22"/>
          <w:szCs w:val="22"/>
        </w:rPr>
      </w:r>
      <w:r w:rsidR="00B5697C" w:rsidRPr="00F15DCD">
        <w:rPr>
          <w:rFonts w:ascii="Segoe UI" w:hAnsi="Segoe UI" w:cs="Segoe UI"/>
          <w:sz w:val="22"/>
          <w:szCs w:val="22"/>
        </w:rPr>
        <w:fldChar w:fldCharType="separate"/>
      </w:r>
      <w:r w:rsidR="00C4674D">
        <w:rPr>
          <w:rFonts w:ascii="Segoe UI" w:hAnsi="Segoe UI" w:cs="Segoe UI"/>
          <w:sz w:val="22"/>
          <w:szCs w:val="22"/>
        </w:rPr>
        <w:t>5</w:t>
      </w:r>
      <w:r w:rsidR="00B5697C" w:rsidRPr="00F15DCD">
        <w:rPr>
          <w:rFonts w:ascii="Segoe UI" w:hAnsi="Segoe UI" w:cs="Segoe UI"/>
          <w:sz w:val="22"/>
          <w:szCs w:val="22"/>
        </w:rPr>
        <w:fldChar w:fldCharType="end"/>
      </w:r>
      <w:r w:rsidR="00B5697C" w:rsidRPr="00F15DCD">
        <w:rPr>
          <w:rFonts w:ascii="Segoe UI" w:hAnsi="Segoe UI" w:cs="Segoe UI"/>
          <w:sz w:val="22"/>
          <w:szCs w:val="22"/>
        </w:rPr>
        <w:t>,</w:t>
      </w:r>
      <w:r w:rsidRPr="00F15DCD">
        <w:rPr>
          <w:rFonts w:ascii="Segoe UI" w:hAnsi="Segoe UI" w:cs="Segoe UI"/>
          <w:sz w:val="22"/>
          <w:szCs w:val="22"/>
        </w:rPr>
        <w:t xml:space="preserve"> a to po celou dobu existence Díla (ohledně rozsahu práv k</w:t>
      </w:r>
      <w:r w:rsidR="00ED1567" w:rsidRPr="00F15DCD">
        <w:rPr>
          <w:rFonts w:ascii="Segoe UI" w:hAnsi="Segoe UI" w:cs="Segoe UI"/>
          <w:sz w:val="22"/>
          <w:szCs w:val="22"/>
        </w:rPr>
        <w:t> </w:t>
      </w:r>
      <w:r w:rsidRPr="00F15DCD">
        <w:rPr>
          <w:rFonts w:ascii="Segoe UI" w:hAnsi="Segoe UI" w:cs="Segoe UI"/>
          <w:sz w:val="22"/>
          <w:szCs w:val="22"/>
        </w:rPr>
        <w:t xml:space="preserve">dokumentaci, která je autorským dílem, se uplatní rovněž čl. </w:t>
      </w:r>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_Ref51008253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21</w:t>
      </w:r>
      <w:r w:rsidR="001600E0" w:rsidRPr="00F15DCD">
        <w:rPr>
          <w:rFonts w:ascii="Segoe UI" w:hAnsi="Segoe UI" w:cs="Segoe UI"/>
          <w:sz w:val="22"/>
          <w:szCs w:val="22"/>
        </w:rPr>
        <w:fldChar w:fldCharType="end"/>
      </w:r>
      <w:r w:rsidRPr="00F15DCD">
        <w:rPr>
          <w:rFonts w:ascii="Segoe UI" w:hAnsi="Segoe UI" w:cs="Segoe UI"/>
          <w:sz w:val="22"/>
          <w:szCs w:val="22"/>
        </w:rPr>
        <w:t xml:space="preserve"> Smlouvy). Pro vyloučení pochybností se sjednává, že v</w:t>
      </w:r>
      <w:r w:rsidR="00ED1567" w:rsidRPr="00F15DCD">
        <w:rPr>
          <w:rFonts w:ascii="Segoe UI" w:hAnsi="Segoe UI" w:cs="Segoe UI"/>
          <w:sz w:val="22"/>
          <w:szCs w:val="22"/>
        </w:rPr>
        <w:t> </w:t>
      </w:r>
      <w:r w:rsidRPr="00F15DCD">
        <w:rPr>
          <w:rFonts w:ascii="Segoe UI" w:hAnsi="Segoe UI" w:cs="Segoe UI"/>
          <w:sz w:val="22"/>
          <w:szCs w:val="22"/>
        </w:rPr>
        <w:t>případě, že údržbu, opravy a rekonstrukce (modernizace) či jinou činnost týkající se Díla bude provádět pro Objednatele či s</w:t>
      </w:r>
      <w:r w:rsidR="00ED1567" w:rsidRPr="00F15DCD">
        <w:rPr>
          <w:rFonts w:ascii="Segoe UI" w:hAnsi="Segoe UI" w:cs="Segoe UI"/>
          <w:sz w:val="22"/>
          <w:szCs w:val="22"/>
        </w:rPr>
        <w:t> </w:t>
      </w:r>
      <w:r w:rsidRPr="00F15DCD">
        <w:rPr>
          <w:rFonts w:ascii="Segoe UI" w:hAnsi="Segoe UI" w:cs="Segoe UI"/>
          <w:sz w:val="22"/>
          <w:szCs w:val="22"/>
        </w:rPr>
        <w:t xml:space="preserve">jeho vědomím a souhlasem jakákoliv třetí osoba, je Objednatel oprávněn poskytnout této osobě bez předchozího souhlasu či vyrozumění Zhotovitele (a bez jakéhokoliv protiplnění Zhotoviteli) potřebnou část předmětné </w:t>
      </w:r>
      <w:r w:rsidR="003661D0" w:rsidRPr="00F15DCD">
        <w:rPr>
          <w:rFonts w:ascii="Segoe UI" w:hAnsi="Segoe UI" w:cs="Segoe UI"/>
          <w:sz w:val="22"/>
          <w:szCs w:val="22"/>
        </w:rPr>
        <w:t>D</w:t>
      </w:r>
      <w:r w:rsidRPr="00F15DCD">
        <w:rPr>
          <w:rFonts w:ascii="Segoe UI" w:hAnsi="Segoe UI" w:cs="Segoe UI"/>
          <w:sz w:val="22"/>
          <w:szCs w:val="22"/>
        </w:rPr>
        <w:t>okumentace. Objednatel se zavazuje, že ve smluvním vztahu s</w:t>
      </w:r>
      <w:r w:rsidR="00ED1567" w:rsidRPr="00F15DCD">
        <w:rPr>
          <w:rFonts w:ascii="Segoe UI" w:hAnsi="Segoe UI" w:cs="Segoe UI"/>
          <w:sz w:val="22"/>
          <w:szCs w:val="22"/>
        </w:rPr>
        <w:t> </w:t>
      </w:r>
      <w:r w:rsidRPr="00F15DCD">
        <w:rPr>
          <w:rFonts w:ascii="Segoe UI" w:hAnsi="Segoe UI" w:cs="Segoe UI"/>
          <w:sz w:val="22"/>
          <w:szCs w:val="22"/>
        </w:rPr>
        <w:t xml:space="preserve">takovou třetí osobou zakotví povinnost použít předanou </w:t>
      </w:r>
      <w:r w:rsidR="003661D0" w:rsidRPr="00F15DCD">
        <w:rPr>
          <w:rFonts w:ascii="Segoe UI" w:hAnsi="Segoe UI" w:cs="Segoe UI"/>
          <w:sz w:val="22"/>
          <w:szCs w:val="22"/>
        </w:rPr>
        <w:t>D</w:t>
      </w:r>
      <w:r w:rsidRPr="00F15DCD">
        <w:rPr>
          <w:rFonts w:ascii="Segoe UI" w:hAnsi="Segoe UI" w:cs="Segoe UI"/>
          <w:sz w:val="22"/>
          <w:szCs w:val="22"/>
        </w:rPr>
        <w:t>okumentaci pouze pro účely splnění předmětu uzavřeného smluvního vztahu s</w:t>
      </w:r>
      <w:r w:rsidR="00ED1567" w:rsidRPr="00F15DCD">
        <w:rPr>
          <w:rFonts w:ascii="Segoe UI" w:hAnsi="Segoe UI" w:cs="Segoe UI"/>
          <w:sz w:val="22"/>
          <w:szCs w:val="22"/>
        </w:rPr>
        <w:t> </w:t>
      </w:r>
      <w:r w:rsidRPr="00F15DCD">
        <w:rPr>
          <w:rFonts w:ascii="Segoe UI" w:hAnsi="Segoe UI" w:cs="Segoe UI"/>
          <w:sz w:val="22"/>
          <w:szCs w:val="22"/>
        </w:rPr>
        <w:t xml:space="preserve">tím, že třetí osoba nesmí bez předchozího souhlasu Objednatele tuto </w:t>
      </w:r>
      <w:r w:rsidR="003661D0" w:rsidRPr="00F15DCD">
        <w:rPr>
          <w:rFonts w:ascii="Segoe UI" w:hAnsi="Segoe UI" w:cs="Segoe UI"/>
          <w:sz w:val="22"/>
          <w:szCs w:val="22"/>
        </w:rPr>
        <w:t>D</w:t>
      </w:r>
      <w:r w:rsidRPr="00F15DCD">
        <w:rPr>
          <w:rFonts w:ascii="Segoe UI" w:hAnsi="Segoe UI" w:cs="Segoe UI"/>
          <w:sz w:val="22"/>
          <w:szCs w:val="22"/>
        </w:rPr>
        <w:t>okumentaci užít jakýmkoliv jiným způsobem. Zhotovitel výslovně prohlašuje a souhlasí s</w:t>
      </w:r>
      <w:r w:rsidR="00ED1567" w:rsidRPr="00F15DCD">
        <w:rPr>
          <w:rFonts w:ascii="Segoe UI" w:hAnsi="Segoe UI" w:cs="Segoe UI"/>
          <w:sz w:val="22"/>
          <w:szCs w:val="22"/>
        </w:rPr>
        <w:t> </w:t>
      </w:r>
      <w:r w:rsidRPr="00F15DCD">
        <w:rPr>
          <w:rFonts w:ascii="Segoe UI" w:hAnsi="Segoe UI" w:cs="Segoe UI"/>
          <w:sz w:val="22"/>
          <w:szCs w:val="22"/>
        </w:rPr>
        <w:t xml:space="preserve">tím, že Objednatel i třetí osoba provádějící údržbu, opravy a rekonstrukce (modernizace) či jinou činnost týkající se Díla jsou zároveň oprávněni provést případné nezbytné změny </w:t>
      </w:r>
      <w:r w:rsidR="003661D0" w:rsidRPr="00F15DCD">
        <w:rPr>
          <w:rFonts w:ascii="Segoe UI" w:hAnsi="Segoe UI" w:cs="Segoe UI"/>
          <w:sz w:val="22"/>
          <w:szCs w:val="22"/>
        </w:rPr>
        <w:t>D</w:t>
      </w:r>
      <w:r w:rsidRPr="00F15DCD">
        <w:rPr>
          <w:rFonts w:ascii="Segoe UI" w:hAnsi="Segoe UI" w:cs="Segoe UI"/>
          <w:sz w:val="22"/>
          <w:szCs w:val="22"/>
        </w:rPr>
        <w:t xml:space="preserve">okumentace tak, aby </w:t>
      </w:r>
      <w:r w:rsidR="003661D0" w:rsidRPr="00F15DCD">
        <w:rPr>
          <w:rFonts w:ascii="Segoe UI" w:hAnsi="Segoe UI" w:cs="Segoe UI"/>
          <w:sz w:val="22"/>
          <w:szCs w:val="22"/>
        </w:rPr>
        <w:t>D</w:t>
      </w:r>
      <w:r w:rsidRPr="00F15DCD">
        <w:rPr>
          <w:rFonts w:ascii="Segoe UI" w:hAnsi="Segoe UI" w:cs="Segoe UI"/>
          <w:sz w:val="22"/>
          <w:szCs w:val="22"/>
        </w:rPr>
        <w:t>okumentace odpovídala skutečnému aktuálnímu technickému stavu a provedení Díla po provedení příslušné údržby, opravy a rekonstrukce (modernizace) či jiné činnosti.</w:t>
      </w:r>
      <w:bookmarkStart w:id="438" w:name="_Ref447634944"/>
      <w:bookmarkEnd w:id="436"/>
      <w:r w:rsidRPr="00F15DCD">
        <w:rPr>
          <w:rFonts w:ascii="Segoe UI" w:hAnsi="Segoe UI" w:cs="Segoe UI"/>
          <w:sz w:val="22"/>
          <w:szCs w:val="22"/>
        </w:rPr>
        <w:t xml:space="preserve"> </w:t>
      </w:r>
      <w:r w:rsidR="0034396E" w:rsidRPr="00F15DCD">
        <w:rPr>
          <w:rFonts w:ascii="Segoe UI" w:hAnsi="Segoe UI" w:cs="Segoe UI"/>
          <w:sz w:val="22"/>
          <w:szCs w:val="22"/>
        </w:rPr>
        <w:t>V případě provedení změny Projektové dokumentace</w:t>
      </w:r>
      <w:r w:rsidR="007E1717" w:rsidRPr="00F15DCD">
        <w:rPr>
          <w:rFonts w:ascii="Segoe UI" w:hAnsi="Segoe UI" w:cs="Segoe UI"/>
          <w:sz w:val="22"/>
          <w:szCs w:val="22"/>
        </w:rPr>
        <w:t>, k čemuž je Objednatel oprávněn,</w:t>
      </w:r>
      <w:r w:rsidR="0034396E" w:rsidRPr="00F15DCD">
        <w:rPr>
          <w:rFonts w:ascii="Segoe UI" w:hAnsi="Segoe UI" w:cs="Segoe UI"/>
          <w:sz w:val="22"/>
          <w:szCs w:val="22"/>
        </w:rPr>
        <w:t xml:space="preserve"> po jejím řádném zpracování a před</w:t>
      </w:r>
      <w:r w:rsidR="00695D6F" w:rsidRPr="00F15DCD">
        <w:rPr>
          <w:rFonts w:ascii="Segoe UI" w:hAnsi="Segoe UI" w:cs="Segoe UI"/>
          <w:sz w:val="22"/>
          <w:szCs w:val="22"/>
        </w:rPr>
        <w:t>á</w:t>
      </w:r>
      <w:r w:rsidR="0034396E" w:rsidRPr="00F15DCD">
        <w:rPr>
          <w:rFonts w:ascii="Segoe UI" w:hAnsi="Segoe UI" w:cs="Segoe UI"/>
          <w:sz w:val="22"/>
          <w:szCs w:val="22"/>
        </w:rPr>
        <w:t xml:space="preserve">ní bez souhlasu či součinnosti </w:t>
      </w:r>
      <w:r w:rsidR="0034396E" w:rsidRPr="00F15DCD">
        <w:rPr>
          <w:rFonts w:ascii="Segoe UI" w:hAnsi="Segoe UI" w:cs="Segoe UI"/>
          <w:sz w:val="22"/>
          <w:szCs w:val="22"/>
        </w:rPr>
        <w:lastRenderedPageBreak/>
        <w:t>Zhotovitele</w:t>
      </w:r>
      <w:r w:rsidR="00695D6F" w:rsidRPr="00F15DCD">
        <w:rPr>
          <w:rFonts w:ascii="Segoe UI" w:hAnsi="Segoe UI" w:cs="Segoe UI"/>
          <w:sz w:val="22"/>
          <w:szCs w:val="22"/>
        </w:rPr>
        <w:t xml:space="preserve"> tento</w:t>
      </w:r>
      <w:r w:rsidR="0034396E" w:rsidRPr="00F15DCD">
        <w:rPr>
          <w:rFonts w:ascii="Segoe UI" w:hAnsi="Segoe UI" w:cs="Segoe UI"/>
          <w:sz w:val="22"/>
          <w:szCs w:val="22"/>
        </w:rPr>
        <w:t xml:space="preserve"> neodpovídá za Vady způsobené výlučně </w:t>
      </w:r>
      <w:r w:rsidR="007E1717" w:rsidRPr="00F15DCD">
        <w:rPr>
          <w:rFonts w:ascii="Segoe UI" w:hAnsi="Segoe UI" w:cs="Segoe UI"/>
          <w:sz w:val="22"/>
          <w:szCs w:val="22"/>
        </w:rPr>
        <w:t xml:space="preserve">v důsledku takové </w:t>
      </w:r>
      <w:r w:rsidR="0034396E" w:rsidRPr="00F15DCD">
        <w:rPr>
          <w:rFonts w:ascii="Segoe UI" w:hAnsi="Segoe UI" w:cs="Segoe UI"/>
          <w:sz w:val="22"/>
          <w:szCs w:val="22"/>
        </w:rPr>
        <w:t>změn</w:t>
      </w:r>
      <w:r w:rsidR="007E1717" w:rsidRPr="00F15DCD">
        <w:rPr>
          <w:rFonts w:ascii="Segoe UI" w:hAnsi="Segoe UI" w:cs="Segoe UI"/>
          <w:sz w:val="22"/>
          <w:szCs w:val="22"/>
        </w:rPr>
        <w:t>y</w:t>
      </w:r>
      <w:r w:rsidR="0034396E" w:rsidRPr="00F15DCD">
        <w:rPr>
          <w:rFonts w:ascii="Segoe UI" w:hAnsi="Segoe UI" w:cs="Segoe UI"/>
          <w:sz w:val="22"/>
          <w:szCs w:val="22"/>
        </w:rPr>
        <w:t xml:space="preserve"> Projektové dokumentace. </w:t>
      </w:r>
      <w:r w:rsidR="00B25228" w:rsidRPr="00F15DCD">
        <w:rPr>
          <w:rFonts w:ascii="Segoe UI" w:hAnsi="Segoe UI" w:cs="Segoe UI"/>
          <w:sz w:val="22"/>
          <w:szCs w:val="22"/>
        </w:rPr>
        <w:t xml:space="preserve">Toto se neuplatní v případě, že je změna Projektové dokumentace provedena v důsledku rozhodnutí Kontrolních orgánů či </w:t>
      </w:r>
      <w:r w:rsidR="007E1717" w:rsidRPr="00F15DCD">
        <w:rPr>
          <w:rFonts w:ascii="Segoe UI" w:hAnsi="Segoe UI" w:cs="Segoe UI"/>
          <w:sz w:val="22"/>
          <w:szCs w:val="22"/>
        </w:rPr>
        <w:t>Z</w:t>
      </w:r>
      <w:r w:rsidR="00B25228" w:rsidRPr="00F15DCD">
        <w:rPr>
          <w:rFonts w:ascii="Segoe UI" w:hAnsi="Segoe UI" w:cs="Segoe UI"/>
          <w:sz w:val="22"/>
          <w:szCs w:val="22"/>
        </w:rPr>
        <w:t xml:space="preserve">měny </w:t>
      </w:r>
      <w:r w:rsidR="00B66B0E" w:rsidRPr="00F15DCD">
        <w:rPr>
          <w:rFonts w:ascii="Segoe UI" w:hAnsi="Segoe UI" w:cs="Segoe UI"/>
          <w:sz w:val="22"/>
          <w:szCs w:val="22"/>
        </w:rPr>
        <w:t>P</w:t>
      </w:r>
      <w:r w:rsidR="00B25228" w:rsidRPr="00F15DCD">
        <w:rPr>
          <w:rFonts w:ascii="Segoe UI" w:hAnsi="Segoe UI" w:cs="Segoe UI"/>
          <w:sz w:val="22"/>
          <w:szCs w:val="22"/>
        </w:rPr>
        <w:t xml:space="preserve">rávních předpisů. </w:t>
      </w:r>
    </w:p>
    <w:p w14:paraId="5810BE87" w14:textId="32D72ACD"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bookmarkStart w:id="439" w:name="_Ref70332913"/>
      <w:bookmarkEnd w:id="437"/>
      <w:r w:rsidRPr="00F15DCD">
        <w:rPr>
          <w:rFonts w:ascii="Segoe UI" w:hAnsi="Segoe UI" w:cs="Segoe UI"/>
          <w:sz w:val="22"/>
          <w:szCs w:val="22"/>
        </w:rPr>
        <w:t>Pro vyloučení pochybností dále smluvní strany sjednávají, že Objednatel je oprávněn poskytnout, resp. zpřístupnit v</w:t>
      </w:r>
      <w:r w:rsidR="00ED1567" w:rsidRPr="00F15DCD">
        <w:rPr>
          <w:rFonts w:ascii="Segoe UI" w:hAnsi="Segoe UI" w:cs="Segoe UI"/>
          <w:sz w:val="22"/>
          <w:szCs w:val="22"/>
        </w:rPr>
        <w:t> </w:t>
      </w:r>
      <w:r w:rsidRPr="00F15DCD">
        <w:rPr>
          <w:rFonts w:ascii="Segoe UI" w:hAnsi="Segoe UI" w:cs="Segoe UI"/>
          <w:sz w:val="22"/>
          <w:szCs w:val="22"/>
        </w:rPr>
        <w:t xml:space="preserve">potřebném rozsahu </w:t>
      </w:r>
      <w:r w:rsidR="003661D0" w:rsidRPr="00F15DCD">
        <w:rPr>
          <w:rFonts w:ascii="Segoe UI" w:hAnsi="Segoe UI" w:cs="Segoe UI"/>
          <w:sz w:val="22"/>
          <w:szCs w:val="22"/>
        </w:rPr>
        <w:t>D</w:t>
      </w:r>
      <w:r w:rsidRPr="00F15DCD">
        <w:rPr>
          <w:rFonts w:ascii="Segoe UI" w:hAnsi="Segoe UI" w:cs="Segoe UI"/>
          <w:sz w:val="22"/>
          <w:szCs w:val="22"/>
        </w:rPr>
        <w:t>okumentaci (či její část) vzniklou či poskytnutou Zhotovitelem Objednateli na základě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plněním Smlouvy jako součást zadávací dokumentace v</w:t>
      </w:r>
      <w:r w:rsidR="00ED1567" w:rsidRPr="00F15DCD">
        <w:rPr>
          <w:rFonts w:ascii="Segoe UI" w:hAnsi="Segoe UI" w:cs="Segoe UI"/>
          <w:sz w:val="22"/>
          <w:szCs w:val="22"/>
        </w:rPr>
        <w:t> </w:t>
      </w:r>
      <w:r w:rsidRPr="00F15DCD">
        <w:rPr>
          <w:rFonts w:ascii="Segoe UI" w:hAnsi="Segoe UI" w:cs="Segoe UI"/>
          <w:sz w:val="22"/>
          <w:szCs w:val="22"/>
        </w:rPr>
        <w:t>jakémkoliv výběrovém či zadávacím řízení dle ZZVZ na opravy, údržbu, či rekonstrukci (modernizaci) Díla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potřebou provedení jakýchkoliv jiných změn na Díle. V</w:t>
      </w:r>
      <w:r w:rsidR="00ED1567" w:rsidRPr="00F15DCD">
        <w:rPr>
          <w:rFonts w:ascii="Segoe UI" w:hAnsi="Segoe UI" w:cs="Segoe UI"/>
          <w:sz w:val="22"/>
          <w:szCs w:val="22"/>
        </w:rPr>
        <w:t> </w:t>
      </w:r>
      <w:r w:rsidRPr="00F15DCD">
        <w:rPr>
          <w:rFonts w:ascii="Segoe UI" w:hAnsi="Segoe UI" w:cs="Segoe UI"/>
          <w:sz w:val="22"/>
          <w:szCs w:val="22"/>
        </w:rPr>
        <w:t>zadávacích podmínkách bude zakotvena povinnost třetích osob, které si vyzvednou zadávací dokumentaci (bez ohledu na skutečnost, zda podají nabídku či nikoliv), nakládat s</w:t>
      </w:r>
      <w:r w:rsidR="00ED1567" w:rsidRPr="00F15DCD">
        <w:rPr>
          <w:rFonts w:ascii="Segoe UI" w:hAnsi="Segoe UI" w:cs="Segoe UI"/>
          <w:sz w:val="22"/>
          <w:szCs w:val="22"/>
        </w:rPr>
        <w:t> </w:t>
      </w:r>
      <w:r w:rsidRPr="00F15DCD">
        <w:rPr>
          <w:rFonts w:ascii="Segoe UI" w:hAnsi="Segoe UI" w:cs="Segoe UI"/>
          <w:sz w:val="22"/>
          <w:szCs w:val="22"/>
        </w:rPr>
        <w:t xml:space="preserve">předanou </w:t>
      </w:r>
      <w:r w:rsidR="003661D0" w:rsidRPr="00F15DCD">
        <w:rPr>
          <w:rFonts w:ascii="Segoe UI" w:hAnsi="Segoe UI" w:cs="Segoe UI"/>
          <w:sz w:val="22"/>
          <w:szCs w:val="22"/>
        </w:rPr>
        <w:t>D</w:t>
      </w:r>
      <w:r w:rsidRPr="00F15DCD">
        <w:rPr>
          <w:rFonts w:ascii="Segoe UI" w:hAnsi="Segoe UI" w:cs="Segoe UI"/>
          <w:sz w:val="22"/>
          <w:szCs w:val="22"/>
        </w:rPr>
        <w:t>okumentací jako s</w:t>
      </w:r>
      <w:r w:rsidR="00ED1567" w:rsidRPr="00F15DCD">
        <w:rPr>
          <w:rFonts w:ascii="Segoe UI" w:hAnsi="Segoe UI" w:cs="Segoe UI"/>
          <w:sz w:val="22"/>
          <w:szCs w:val="22"/>
        </w:rPr>
        <w:t> </w:t>
      </w:r>
      <w:r w:rsidRPr="00F15DCD">
        <w:rPr>
          <w:rFonts w:ascii="Segoe UI" w:hAnsi="Segoe UI" w:cs="Segoe UI"/>
          <w:sz w:val="22"/>
          <w:szCs w:val="22"/>
        </w:rPr>
        <w:t>důvěrným materiálem obsahujícím obchodní tajemství, příp. další zákonem</w:t>
      </w:r>
      <w:r w:rsidR="00ED1567" w:rsidRPr="00F15DCD">
        <w:rPr>
          <w:rFonts w:ascii="Segoe UI" w:hAnsi="Segoe UI" w:cs="Segoe UI"/>
          <w:sz w:val="22"/>
          <w:szCs w:val="22"/>
        </w:rPr>
        <w:t> </w:t>
      </w:r>
      <w:r w:rsidRPr="00F15DCD">
        <w:rPr>
          <w:rFonts w:ascii="Segoe UI" w:hAnsi="Segoe UI" w:cs="Segoe UI"/>
          <w:sz w:val="22"/>
          <w:szCs w:val="22"/>
        </w:rPr>
        <w:t xml:space="preserve">chráněná práva duševního vlastnictví, a použít předanou dokumentaci výhradně pro účely příslušné zakázky. Takovým třetím osobám bude uložen zákaz </w:t>
      </w:r>
      <w:r w:rsidR="003661D0" w:rsidRPr="00F15DCD">
        <w:rPr>
          <w:rFonts w:ascii="Segoe UI" w:hAnsi="Segoe UI" w:cs="Segoe UI"/>
          <w:sz w:val="22"/>
          <w:szCs w:val="22"/>
        </w:rPr>
        <w:t>D</w:t>
      </w:r>
      <w:r w:rsidRPr="00F15DCD">
        <w:rPr>
          <w:rFonts w:ascii="Segoe UI" w:hAnsi="Segoe UI" w:cs="Segoe UI"/>
          <w:sz w:val="22"/>
          <w:szCs w:val="22"/>
        </w:rPr>
        <w:t>okumentaci užít jakýmkoli jiným způsobem a za jiným účelem než dle tohoto odstavce. Třetím osobám, se kterými bude uzavřena smlouva v</w:t>
      </w:r>
      <w:r w:rsidR="00ED1567" w:rsidRPr="00F15DCD">
        <w:rPr>
          <w:rFonts w:ascii="Segoe UI" w:hAnsi="Segoe UI" w:cs="Segoe UI"/>
          <w:sz w:val="22"/>
          <w:szCs w:val="22"/>
        </w:rPr>
        <w:t> </w:t>
      </w:r>
      <w:r w:rsidRPr="00F15DCD">
        <w:rPr>
          <w:rFonts w:ascii="Segoe UI" w:hAnsi="Segoe UI" w:cs="Segoe UI"/>
          <w:sz w:val="22"/>
          <w:szCs w:val="22"/>
        </w:rPr>
        <w:t xml:space="preserve">zadávacím nebo výběrovém řízení dle tohoto odstavce, může Objednatel technickou dokumentaci poskytovat za podmínek dle tohoto odst. </w:t>
      </w:r>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_Ref70332913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20.10</w:t>
      </w:r>
      <w:r w:rsidR="001600E0" w:rsidRPr="00F15DCD">
        <w:rPr>
          <w:rFonts w:ascii="Segoe UI" w:hAnsi="Segoe UI" w:cs="Segoe UI"/>
          <w:sz w:val="22"/>
          <w:szCs w:val="22"/>
        </w:rPr>
        <w:fldChar w:fldCharType="end"/>
      </w:r>
      <w:r w:rsidR="001600E0" w:rsidRPr="00F15DCD">
        <w:rPr>
          <w:rFonts w:ascii="Segoe UI" w:hAnsi="Segoe UI" w:cs="Segoe UI"/>
          <w:sz w:val="22"/>
          <w:szCs w:val="22"/>
        </w:rPr>
        <w:t xml:space="preserve"> </w:t>
      </w:r>
      <w:r w:rsidRPr="00F15DCD">
        <w:rPr>
          <w:rFonts w:ascii="Segoe UI" w:hAnsi="Segoe UI" w:cs="Segoe UI"/>
          <w:sz w:val="22"/>
          <w:szCs w:val="22"/>
        </w:rPr>
        <w:t>Smlouvy.</w:t>
      </w:r>
      <w:bookmarkEnd w:id="438"/>
      <w:bookmarkEnd w:id="439"/>
    </w:p>
    <w:p w14:paraId="71690B2F" w14:textId="57D64408" w:rsidR="00675808" w:rsidRPr="00F15DCD" w:rsidRDefault="00675808" w:rsidP="002C047A">
      <w:pPr>
        <w:pStyle w:val="RLlneksmlouvy"/>
        <w:numPr>
          <w:ilvl w:val="0"/>
          <w:numId w:val="75"/>
        </w:numPr>
        <w:spacing w:line="240" w:lineRule="auto"/>
        <w:ind w:left="709" w:hanging="709"/>
        <w:rPr>
          <w:rFonts w:cs="Segoe UI"/>
        </w:rPr>
      </w:pPr>
      <w:bookmarkStart w:id="440" w:name="_Ref51008253"/>
      <w:bookmarkStart w:id="441" w:name="_Toc192631547"/>
      <w:bookmarkStart w:id="442" w:name="_Toc169076939"/>
      <w:bookmarkStart w:id="443" w:name="_Ref61281303"/>
      <w:r w:rsidRPr="00F15DCD">
        <w:rPr>
          <w:rFonts w:cs="Segoe UI"/>
        </w:rPr>
        <w:t>LICENČNÍ UJEDNÁNÍ</w:t>
      </w:r>
      <w:bookmarkEnd w:id="440"/>
      <w:bookmarkEnd w:id="441"/>
      <w:bookmarkEnd w:id="442"/>
      <w:r w:rsidRPr="00F15DCD">
        <w:rPr>
          <w:rFonts w:cs="Segoe UI"/>
        </w:rPr>
        <w:t xml:space="preserve"> </w:t>
      </w:r>
      <w:bookmarkEnd w:id="443"/>
    </w:p>
    <w:p w14:paraId="038411A4" w14:textId="5771EFFC" w:rsidR="00675808" w:rsidRPr="00F15DCD" w:rsidRDefault="00675808" w:rsidP="002C047A">
      <w:pPr>
        <w:pStyle w:val="RLTextlnkuslovan"/>
        <w:numPr>
          <w:ilvl w:val="1"/>
          <w:numId w:val="75"/>
        </w:numPr>
        <w:spacing w:line="240" w:lineRule="auto"/>
        <w:ind w:left="1418" w:hanging="709"/>
        <w:rPr>
          <w:rFonts w:ascii="Segoe UI" w:hAnsi="Segoe UI" w:cs="Segoe UI"/>
          <w:sz w:val="22"/>
        </w:rPr>
      </w:pPr>
      <w:bookmarkStart w:id="444" w:name="_Ref59990513"/>
      <w:r w:rsidRPr="00F15DCD">
        <w:rPr>
          <w:rFonts w:ascii="Segoe UI" w:hAnsi="Segoe UI" w:cs="Segoe UI"/>
          <w:sz w:val="22"/>
        </w:rPr>
        <w:t>Zhotovitel uděluje Objednateli výlučně pro účely Stavby</w:t>
      </w:r>
      <w:r w:rsidR="00A60315"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a provoz</w:t>
      </w:r>
      <w:r w:rsidR="001D0BE4" w:rsidRPr="00F15DCD">
        <w:rPr>
          <w:rFonts w:ascii="Segoe UI" w:hAnsi="Segoe UI" w:cs="Segoe UI"/>
          <w:sz w:val="22"/>
        </w:rPr>
        <w:t>u</w:t>
      </w:r>
      <w:r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výhradní, časově, množstevně a územně neomezené užívací právo a oprávnění k</w:t>
      </w:r>
      <w:r w:rsidR="00ED1567" w:rsidRPr="00F15DCD">
        <w:rPr>
          <w:rFonts w:ascii="Segoe UI" w:hAnsi="Segoe UI" w:cs="Segoe UI"/>
          <w:sz w:val="22"/>
        </w:rPr>
        <w:t> </w:t>
      </w:r>
      <w:r w:rsidRPr="00F15DCD">
        <w:rPr>
          <w:rFonts w:ascii="Segoe UI" w:hAnsi="Segoe UI" w:cs="Segoe UI"/>
          <w:sz w:val="22"/>
        </w:rPr>
        <w:t>výkonu práva duševního vlastnictví (licenci dle příslušné právní úpravy) k</w:t>
      </w:r>
      <w:r w:rsidR="00ED1567" w:rsidRPr="00F15DCD">
        <w:rPr>
          <w:rFonts w:ascii="Segoe UI" w:hAnsi="Segoe UI" w:cs="Segoe UI"/>
          <w:sz w:val="22"/>
        </w:rPr>
        <w:t> </w:t>
      </w:r>
      <w:r w:rsidRPr="00F15DCD">
        <w:rPr>
          <w:rFonts w:ascii="Segoe UI" w:hAnsi="Segoe UI" w:cs="Segoe UI"/>
          <w:sz w:val="22"/>
        </w:rPr>
        <w:t>Projektové dokumentaci</w:t>
      </w:r>
      <w:r w:rsidR="007A4FB2" w:rsidRPr="00F15DCD">
        <w:rPr>
          <w:rFonts w:ascii="Segoe UI" w:hAnsi="Segoe UI" w:cs="Segoe UI"/>
          <w:sz w:val="22"/>
        </w:rPr>
        <w:t xml:space="preserve"> </w:t>
      </w:r>
      <w:r w:rsidRPr="00F15DCD">
        <w:rPr>
          <w:rFonts w:ascii="Segoe UI" w:hAnsi="Segoe UI" w:cs="Segoe UI"/>
          <w:sz w:val="22"/>
        </w:rPr>
        <w:t>a Výstupům Inženýr</w:t>
      </w:r>
      <w:r w:rsidR="004560AE" w:rsidRPr="00F15DCD">
        <w:rPr>
          <w:rFonts w:ascii="Segoe UI" w:hAnsi="Segoe UI" w:cs="Segoe UI"/>
          <w:sz w:val="22"/>
        </w:rPr>
        <w:t>ské činnosti</w:t>
      </w:r>
      <w:r w:rsidRPr="00F15DCD">
        <w:rPr>
          <w:rFonts w:ascii="Segoe UI" w:hAnsi="Segoe UI" w:cs="Segoe UI"/>
          <w:sz w:val="22"/>
        </w:rPr>
        <w:t xml:space="preserve"> a Dokumentaci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(které jsou chráněny právem duševního vlastnictví), jež na základě této Smlouvy zpracuje či zajistí, přičemž na základě tohoto práva (licence) je Objednatel zejména oprávněn:</w:t>
      </w:r>
      <w:bookmarkEnd w:id="444"/>
    </w:p>
    <w:p w14:paraId="7CA56D02" w14:textId="1AA54A3F"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užívat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A11318" w:rsidRPr="00F15DCD">
        <w:rPr>
          <w:rFonts w:ascii="Segoe UI" w:hAnsi="Segoe UI" w:cs="Segoe UI"/>
          <w:color w:val="000000"/>
          <w:sz w:val="22"/>
        </w:rPr>
        <w:t xml:space="preserve">Linky </w:t>
      </w:r>
      <w:r w:rsidRPr="00F15DCD">
        <w:rPr>
          <w:rFonts w:ascii="Segoe UI" w:hAnsi="Segoe UI" w:cs="Segoe UI"/>
          <w:color w:val="000000"/>
          <w:sz w:val="22"/>
        </w:rPr>
        <w:t>k</w:t>
      </w:r>
      <w:r w:rsidR="00ED1567" w:rsidRPr="00F15DCD">
        <w:rPr>
          <w:rFonts w:ascii="Segoe UI" w:hAnsi="Segoe UI" w:cs="Segoe UI"/>
          <w:color w:val="000000"/>
          <w:sz w:val="22"/>
        </w:rPr>
        <w:t> </w:t>
      </w:r>
      <w:r w:rsidRPr="00F15DCD">
        <w:rPr>
          <w:rFonts w:ascii="Segoe UI" w:hAnsi="Segoe UI" w:cs="Segoe UI"/>
          <w:color w:val="000000"/>
          <w:sz w:val="22"/>
        </w:rPr>
        <w:t>účelu, k</w:t>
      </w:r>
      <w:r w:rsidR="00ED1567" w:rsidRPr="00F15DCD">
        <w:rPr>
          <w:rFonts w:ascii="Segoe UI" w:hAnsi="Segoe UI" w:cs="Segoe UI"/>
          <w:color w:val="000000"/>
          <w:sz w:val="22"/>
        </w:rPr>
        <w:t> </w:t>
      </w:r>
      <w:r w:rsidRPr="00F15DCD">
        <w:rPr>
          <w:rFonts w:ascii="Segoe UI" w:hAnsi="Segoe UI" w:cs="Segoe UI"/>
          <w:color w:val="000000"/>
          <w:sz w:val="22"/>
        </w:rPr>
        <w:t>němuž byly vytvořeny;</w:t>
      </w:r>
    </w:p>
    <w:p w14:paraId="7153DAE9" w14:textId="521E113A"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měnit či doplňovat Projektovou dokumentaci 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xml:space="preserve"> sám nebo prostřednictvím třetí osoby</w:t>
      </w:r>
      <w:r w:rsidR="00E6708B" w:rsidRPr="00F15DCD">
        <w:rPr>
          <w:rFonts w:ascii="Segoe UI" w:hAnsi="Segoe UI" w:cs="Segoe UI"/>
          <w:color w:val="000000"/>
          <w:sz w:val="22"/>
        </w:rPr>
        <w:t xml:space="preserve"> a v</w:t>
      </w:r>
      <w:r w:rsidR="00ED1567" w:rsidRPr="00F15DCD">
        <w:rPr>
          <w:rFonts w:ascii="Segoe UI" w:hAnsi="Segoe UI" w:cs="Segoe UI"/>
          <w:color w:val="000000"/>
          <w:sz w:val="22"/>
        </w:rPr>
        <w:t> </w:t>
      </w:r>
      <w:r w:rsidR="00E6708B" w:rsidRPr="00F15DCD">
        <w:rPr>
          <w:rFonts w:ascii="Segoe UI" w:hAnsi="Segoe UI" w:cs="Segoe UI"/>
          <w:color w:val="000000"/>
          <w:sz w:val="22"/>
        </w:rPr>
        <w:t>rámci těchto změn</w:t>
      </w:r>
      <w:r w:rsidR="00B02CB3" w:rsidRPr="00F15DCD">
        <w:rPr>
          <w:rFonts w:ascii="Segoe UI" w:hAnsi="Segoe UI" w:cs="Segoe UI"/>
          <w:color w:val="000000"/>
          <w:sz w:val="22"/>
        </w:rPr>
        <w:t xml:space="preserve"> je</w:t>
      </w:r>
      <w:r w:rsidR="00E6708B" w:rsidRPr="00F15DCD">
        <w:rPr>
          <w:rFonts w:ascii="Segoe UI" w:hAnsi="Segoe UI" w:cs="Segoe UI"/>
          <w:color w:val="000000"/>
          <w:sz w:val="22"/>
        </w:rPr>
        <w:t xml:space="preserve"> učinit součástí jiného autorského díla</w:t>
      </w:r>
      <w:r w:rsidRPr="00F15DCD">
        <w:rPr>
          <w:rFonts w:ascii="Segoe UI" w:hAnsi="Segoe UI" w:cs="Segoe UI"/>
          <w:color w:val="000000"/>
          <w:sz w:val="22"/>
        </w:rPr>
        <w:t>;</w:t>
      </w:r>
    </w:p>
    <w:p w14:paraId="39022025" w14:textId="005F2F0B"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zpracovat či zapracovat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rámci jiné projektové dokumentace;</w:t>
      </w:r>
    </w:p>
    <w:p w14:paraId="2197FCE4" w14:textId="48B2A738"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lastRenderedPageBreak/>
        <w:t xml:space="preserve">kopírovat </w:t>
      </w:r>
      <w:r w:rsidR="00B02CB3" w:rsidRPr="00F15DCD">
        <w:rPr>
          <w:rFonts w:ascii="Segoe UI" w:hAnsi="Segoe UI" w:cs="Segoe UI"/>
          <w:color w:val="000000"/>
          <w:sz w:val="22"/>
        </w:rPr>
        <w:t xml:space="preserve">či rozmnožovat </w:t>
      </w:r>
      <w:r w:rsidRPr="00F15DCD">
        <w:rPr>
          <w:rFonts w:ascii="Segoe UI" w:hAnsi="Segoe UI" w:cs="Segoe UI"/>
          <w:color w:val="000000"/>
          <w:sz w:val="22"/>
        </w:rPr>
        <w:t xml:space="preserve">jakýmkoliv </w:t>
      </w:r>
      <w:r w:rsidR="00B02CB3" w:rsidRPr="00F15DCD">
        <w:rPr>
          <w:rFonts w:ascii="Segoe UI" w:hAnsi="Segoe UI" w:cs="Segoe UI"/>
          <w:color w:val="000000"/>
          <w:sz w:val="22"/>
        </w:rPr>
        <w:t xml:space="preserve">jiným </w:t>
      </w:r>
      <w:r w:rsidRPr="00F15DCD">
        <w:rPr>
          <w:rFonts w:ascii="Segoe UI" w:hAnsi="Segoe UI" w:cs="Segoe UI"/>
          <w:color w:val="000000"/>
          <w:sz w:val="22"/>
        </w:rPr>
        <w:t>způsobem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w:t>
      </w:r>
    </w:p>
    <w:p w14:paraId="5ECD7B50" w14:textId="25265C1A"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 xml:space="preserve">udělit </w:t>
      </w:r>
      <w:r w:rsidRPr="00F15DCD">
        <w:rPr>
          <w:rFonts w:ascii="Segoe UI" w:hAnsi="Segoe UI" w:cs="Segoe UI"/>
          <w:bCs/>
          <w:color w:val="000000"/>
          <w:sz w:val="22"/>
          <w:szCs w:val="22"/>
        </w:rPr>
        <w:t xml:space="preserve">po </w:t>
      </w:r>
      <w:r w:rsidR="00332000" w:rsidRPr="00F15DCD">
        <w:rPr>
          <w:rFonts w:ascii="Segoe UI" w:hAnsi="Segoe UI" w:cs="Segoe UI"/>
          <w:bCs/>
          <w:color w:val="000000"/>
          <w:sz w:val="22"/>
          <w:szCs w:val="22"/>
        </w:rPr>
        <w:t>P</w:t>
      </w:r>
      <w:r w:rsidRPr="00F15DCD">
        <w:rPr>
          <w:rFonts w:ascii="Segoe UI" w:hAnsi="Segoe UI" w:cs="Segoe UI"/>
          <w:bCs/>
          <w:color w:val="000000"/>
          <w:sz w:val="22"/>
          <w:szCs w:val="22"/>
        </w:rPr>
        <w:t>ředání</w:t>
      </w:r>
      <w:r w:rsidR="00A60315" w:rsidRPr="00F15DCD">
        <w:rPr>
          <w:rFonts w:ascii="Segoe UI" w:hAnsi="Segoe UI" w:cs="Segoe UI"/>
          <w:bCs/>
          <w:color w:val="000000"/>
          <w:sz w:val="22"/>
          <w:szCs w:val="22"/>
        </w:rPr>
        <w:t xml:space="preserve"> </w:t>
      </w:r>
      <w:r w:rsidR="00B31A1C" w:rsidRPr="00F15DCD">
        <w:rPr>
          <w:rFonts w:ascii="Segoe UI" w:hAnsi="Segoe UI" w:cs="Segoe UI"/>
          <w:bCs/>
          <w:color w:val="000000"/>
          <w:sz w:val="22"/>
          <w:szCs w:val="22"/>
        </w:rPr>
        <w:t>Díla</w:t>
      </w:r>
      <w:r w:rsidRPr="00F15DCD">
        <w:rPr>
          <w:rFonts w:ascii="Segoe UI" w:hAnsi="Segoe UI" w:cs="Segoe UI"/>
          <w:bCs/>
          <w:color w:val="000000"/>
          <w:sz w:val="22"/>
          <w:szCs w:val="22"/>
        </w:rPr>
        <w:t xml:space="preserve"> </w:t>
      </w:r>
      <w:r w:rsidRPr="00F15DCD">
        <w:rPr>
          <w:rFonts w:ascii="Segoe UI" w:hAnsi="Segoe UI" w:cs="Segoe UI"/>
          <w:color w:val="000000"/>
          <w:sz w:val="22"/>
        </w:rPr>
        <w:t>jakékoli třetí osobě podlicenci v</w:t>
      </w:r>
      <w:r w:rsidR="00ED1567" w:rsidRPr="00F15DCD">
        <w:rPr>
          <w:rFonts w:ascii="Segoe UI" w:hAnsi="Segoe UI" w:cs="Segoe UI"/>
          <w:color w:val="000000"/>
          <w:sz w:val="22"/>
        </w:rPr>
        <w:t> </w:t>
      </w:r>
      <w:r w:rsidRPr="00F15DCD">
        <w:rPr>
          <w:rFonts w:ascii="Segoe UI" w:hAnsi="Segoe UI" w:cs="Segoe UI"/>
          <w:color w:val="000000"/>
          <w:sz w:val="22"/>
        </w:rPr>
        <w:t>celém</w:t>
      </w:r>
      <w:r w:rsidR="00B02CB3" w:rsidRPr="00F15DCD">
        <w:rPr>
          <w:rFonts w:ascii="Segoe UI" w:hAnsi="Segoe UI" w:cs="Segoe UI"/>
          <w:color w:val="000000"/>
          <w:sz w:val="22"/>
        </w:rPr>
        <w:t xml:space="preserve"> nebo částečném</w:t>
      </w:r>
      <w:r w:rsidRPr="00F15DCD">
        <w:rPr>
          <w:rFonts w:ascii="Segoe UI" w:hAnsi="Segoe UI" w:cs="Segoe UI"/>
          <w:color w:val="000000"/>
          <w:sz w:val="22"/>
        </w:rPr>
        <w:t xml:space="preserve"> rozsahu udělené licence;</w:t>
      </w:r>
    </w:p>
    <w:p w14:paraId="0C0086A8" w14:textId="0BAE76EC"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postoupit</w:t>
      </w:r>
      <w:r w:rsidRPr="00F15DCD">
        <w:rPr>
          <w:rFonts w:ascii="Segoe UI" w:hAnsi="Segoe UI" w:cs="Segoe UI"/>
          <w:bCs/>
          <w:color w:val="000000"/>
          <w:sz w:val="22"/>
          <w:szCs w:val="22"/>
        </w:rPr>
        <w:t xml:space="preserve"> po </w:t>
      </w:r>
      <w:r w:rsidR="00A60315" w:rsidRPr="00F15DCD">
        <w:rPr>
          <w:rFonts w:ascii="Segoe UI" w:hAnsi="Segoe UI" w:cs="Segoe UI"/>
          <w:bCs/>
          <w:color w:val="000000"/>
          <w:sz w:val="22"/>
          <w:szCs w:val="22"/>
        </w:rPr>
        <w:t>dni</w:t>
      </w:r>
      <w:r w:rsidRPr="00F15DCD">
        <w:rPr>
          <w:rFonts w:ascii="Segoe UI" w:hAnsi="Segoe UI" w:cs="Segoe UI"/>
          <w:bCs/>
          <w:color w:val="000000"/>
          <w:sz w:val="22"/>
          <w:szCs w:val="22"/>
        </w:rPr>
        <w:t xml:space="preserve"> </w:t>
      </w:r>
      <w:r w:rsidR="00332000" w:rsidRPr="00F15DCD">
        <w:rPr>
          <w:rFonts w:ascii="Segoe UI" w:hAnsi="Segoe UI" w:cs="Segoe UI"/>
          <w:bCs/>
          <w:color w:val="000000"/>
          <w:sz w:val="22"/>
          <w:szCs w:val="22"/>
        </w:rPr>
        <w:t>P</w:t>
      </w:r>
      <w:r w:rsidRPr="00F15DCD">
        <w:rPr>
          <w:rFonts w:ascii="Segoe UI" w:hAnsi="Segoe UI" w:cs="Segoe UI"/>
          <w:bCs/>
          <w:color w:val="000000"/>
          <w:sz w:val="22"/>
          <w:szCs w:val="22"/>
        </w:rPr>
        <w:t>ředání</w:t>
      </w:r>
      <w:r w:rsidR="00A60315" w:rsidRPr="00F15DCD">
        <w:rPr>
          <w:rFonts w:ascii="Segoe UI" w:hAnsi="Segoe UI" w:cs="Segoe UI"/>
          <w:bCs/>
          <w:color w:val="000000"/>
          <w:sz w:val="22"/>
          <w:szCs w:val="22"/>
        </w:rPr>
        <w:t xml:space="preserve"> </w:t>
      </w:r>
      <w:r w:rsidR="00B31A1C" w:rsidRPr="00F15DCD">
        <w:rPr>
          <w:rFonts w:ascii="Segoe UI" w:hAnsi="Segoe UI" w:cs="Segoe UI"/>
          <w:bCs/>
          <w:color w:val="000000"/>
          <w:sz w:val="22"/>
          <w:szCs w:val="22"/>
        </w:rPr>
        <w:t>Díla</w:t>
      </w:r>
      <w:r w:rsidRPr="00F15DCD">
        <w:rPr>
          <w:rFonts w:ascii="Segoe UI" w:hAnsi="Segoe UI" w:cs="Segoe UI"/>
          <w:color w:val="000000"/>
          <w:sz w:val="22"/>
        </w:rPr>
        <w:t xml:space="preserve"> jakékoli třetí osobě takto udělenou licenci v</w:t>
      </w:r>
      <w:r w:rsidR="00ED1567" w:rsidRPr="00F15DCD">
        <w:rPr>
          <w:rFonts w:ascii="Segoe UI" w:hAnsi="Segoe UI" w:cs="Segoe UI"/>
          <w:color w:val="000000"/>
          <w:sz w:val="22"/>
        </w:rPr>
        <w:t> </w:t>
      </w:r>
      <w:r w:rsidRPr="00F15DCD">
        <w:rPr>
          <w:rFonts w:ascii="Segoe UI" w:hAnsi="Segoe UI" w:cs="Segoe UI"/>
          <w:color w:val="000000"/>
          <w:sz w:val="22"/>
        </w:rPr>
        <w:t>celém rozsahu</w:t>
      </w:r>
      <w:r w:rsidR="00A11318" w:rsidRPr="00F15DCD">
        <w:rPr>
          <w:rFonts w:ascii="Segoe UI" w:hAnsi="Segoe UI" w:cs="Segoe UI"/>
          <w:color w:val="000000"/>
          <w:sz w:val="22"/>
        </w:rPr>
        <w:t xml:space="preserve">; </w:t>
      </w:r>
    </w:p>
    <w:p w14:paraId="39126D5A" w14:textId="3926F4E5" w:rsidR="00A11318" w:rsidRPr="00F15DCD" w:rsidRDefault="00A1131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je oprávněn dokument</w:t>
      </w:r>
      <w:r w:rsidR="006218AF" w:rsidRPr="00F15DCD">
        <w:rPr>
          <w:rFonts w:ascii="Segoe UI" w:hAnsi="Segoe UI" w:cs="Segoe UI"/>
          <w:color w:val="000000"/>
          <w:sz w:val="22"/>
        </w:rPr>
        <w:t>y</w:t>
      </w:r>
      <w:r w:rsidRPr="00F15DCD">
        <w:rPr>
          <w:rFonts w:ascii="Segoe UI" w:hAnsi="Segoe UI" w:cs="Segoe UI"/>
          <w:color w:val="000000"/>
          <w:sz w:val="22"/>
        </w:rPr>
        <w:t xml:space="preserve"> uvedené v</w:t>
      </w:r>
      <w:r w:rsidR="00ED1567" w:rsidRPr="00F15DCD">
        <w:rPr>
          <w:rFonts w:ascii="Segoe UI" w:hAnsi="Segoe UI" w:cs="Segoe UI"/>
          <w:color w:val="000000"/>
          <w:sz w:val="22"/>
        </w:rPr>
        <w:t> </w:t>
      </w:r>
      <w:r w:rsidRPr="00F15DCD">
        <w:rPr>
          <w:rFonts w:ascii="Segoe UI" w:hAnsi="Segoe UI" w:cs="Segoe UI"/>
          <w:color w:val="000000"/>
          <w:sz w:val="22"/>
        </w:rPr>
        <w:t xml:space="preserve">tomto odstavci předávat </w:t>
      </w:r>
      <w:r w:rsidR="0006189B" w:rsidRPr="00F15DCD">
        <w:rPr>
          <w:rFonts w:ascii="Segoe UI" w:hAnsi="Segoe UI" w:cs="Segoe UI"/>
          <w:color w:val="000000"/>
          <w:sz w:val="22"/>
        </w:rPr>
        <w:t xml:space="preserve">Kontrolním </w:t>
      </w:r>
      <w:r w:rsidRPr="00F15DCD">
        <w:rPr>
          <w:rFonts w:ascii="Segoe UI" w:hAnsi="Segoe UI" w:cs="Segoe UI"/>
          <w:color w:val="000000"/>
          <w:sz w:val="22"/>
        </w:rPr>
        <w:t>orgánům</w:t>
      </w:r>
      <w:r w:rsidR="006218AF" w:rsidRPr="00F15DCD">
        <w:rPr>
          <w:rFonts w:ascii="Segoe UI" w:hAnsi="Segoe UI" w:cs="Segoe UI"/>
          <w:color w:val="000000"/>
          <w:sz w:val="22"/>
        </w:rPr>
        <w:t xml:space="preserve"> či </w:t>
      </w:r>
      <w:r w:rsidR="0006189B" w:rsidRPr="00F15DCD">
        <w:rPr>
          <w:rFonts w:ascii="Segoe UI" w:hAnsi="Segoe UI" w:cs="Segoe UI"/>
          <w:color w:val="000000"/>
          <w:sz w:val="22"/>
        </w:rPr>
        <w:t xml:space="preserve">třetím </w:t>
      </w:r>
      <w:r w:rsidRPr="00F15DCD">
        <w:rPr>
          <w:rFonts w:ascii="Segoe UI" w:hAnsi="Segoe UI" w:cs="Segoe UI"/>
          <w:color w:val="000000"/>
          <w:sz w:val="22"/>
        </w:rPr>
        <w:t xml:space="preserve">osobám </w:t>
      </w:r>
      <w:r w:rsidR="0006189B" w:rsidRPr="00F15DCD">
        <w:rPr>
          <w:rFonts w:ascii="Segoe UI" w:hAnsi="Segoe UI" w:cs="Segoe UI"/>
          <w:color w:val="000000"/>
          <w:sz w:val="22"/>
        </w:rPr>
        <w:t xml:space="preserve">oprávněným </w:t>
      </w:r>
      <w:r w:rsidRPr="00F15DCD">
        <w:rPr>
          <w:rFonts w:ascii="Segoe UI" w:hAnsi="Segoe UI" w:cs="Segoe UI"/>
          <w:color w:val="000000"/>
          <w:sz w:val="22"/>
        </w:rPr>
        <w:t xml:space="preserve">dle Právních předpisů </w:t>
      </w:r>
      <w:r w:rsidR="006218AF" w:rsidRPr="00F15DCD">
        <w:rPr>
          <w:rFonts w:ascii="Segoe UI" w:hAnsi="Segoe UI" w:cs="Segoe UI"/>
          <w:color w:val="000000"/>
          <w:sz w:val="22"/>
        </w:rPr>
        <w:t>nebo na základě</w:t>
      </w:r>
      <w:r w:rsidRPr="00F15DCD">
        <w:rPr>
          <w:rFonts w:ascii="Segoe UI" w:hAnsi="Segoe UI" w:cs="Segoe UI"/>
          <w:color w:val="000000"/>
          <w:sz w:val="22"/>
        </w:rPr>
        <w:t xml:space="preserve"> rozhodnutí </w:t>
      </w:r>
      <w:r w:rsidR="0006189B" w:rsidRPr="00F15DCD">
        <w:rPr>
          <w:rFonts w:ascii="Segoe UI" w:hAnsi="Segoe UI" w:cs="Segoe UI"/>
          <w:color w:val="000000"/>
          <w:sz w:val="22"/>
        </w:rPr>
        <w:t>Kontrolních orgánů</w:t>
      </w:r>
      <w:r w:rsidRPr="00F15DCD">
        <w:rPr>
          <w:rFonts w:ascii="Segoe UI" w:hAnsi="Segoe UI" w:cs="Segoe UI"/>
          <w:color w:val="000000"/>
          <w:sz w:val="22"/>
        </w:rPr>
        <w:t>.</w:t>
      </w:r>
    </w:p>
    <w:p w14:paraId="35377155" w14:textId="08FB9BBC" w:rsidR="006C1CBC" w:rsidRPr="00F15DCD" w:rsidRDefault="006C1CBC" w:rsidP="002C047A">
      <w:pPr>
        <w:pStyle w:val="RLTextlnkuslovan"/>
        <w:numPr>
          <w:ilvl w:val="1"/>
          <w:numId w:val="75"/>
        </w:numPr>
        <w:spacing w:line="240" w:lineRule="auto"/>
        <w:ind w:left="1418" w:hanging="709"/>
        <w:rPr>
          <w:rFonts w:ascii="Segoe UI" w:hAnsi="Segoe UI" w:cs="Segoe UI"/>
          <w:sz w:val="22"/>
        </w:rPr>
      </w:pPr>
      <w:bookmarkStart w:id="445" w:name="_Ref51006656"/>
      <w:r w:rsidRPr="00F15DCD">
        <w:rPr>
          <w:rFonts w:ascii="Segoe UI" w:hAnsi="Segoe UI" w:cs="Segoe UI"/>
          <w:sz w:val="22"/>
        </w:rPr>
        <w:t xml:space="preserve">Zhotovitel je povinen zajistit ve prospěch Objednatele práva dle odst. </w:t>
      </w:r>
      <w:r w:rsidRPr="00F15DCD">
        <w:rPr>
          <w:rFonts w:ascii="Segoe UI" w:hAnsi="Segoe UI" w:cs="Segoe UI"/>
          <w:sz w:val="22"/>
        </w:rPr>
        <w:fldChar w:fldCharType="begin"/>
      </w:r>
      <w:r w:rsidRPr="00F15DCD">
        <w:rPr>
          <w:rFonts w:ascii="Segoe UI" w:hAnsi="Segoe UI" w:cs="Segoe UI"/>
          <w:sz w:val="22"/>
        </w:rPr>
        <w:instrText xml:space="preserve"> REF _Ref59990513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21.1</w:t>
      </w:r>
      <w:r w:rsidRPr="00F15DCD">
        <w:rPr>
          <w:rFonts w:ascii="Segoe UI" w:hAnsi="Segoe UI" w:cs="Segoe UI"/>
          <w:sz w:val="22"/>
        </w:rPr>
        <w:fldChar w:fldCharType="end"/>
      </w:r>
      <w:r w:rsidRPr="00F15DCD">
        <w:rPr>
          <w:rFonts w:ascii="Segoe UI" w:hAnsi="Segoe UI" w:cs="Segoe UI"/>
          <w:sz w:val="22"/>
        </w:rPr>
        <w:t xml:space="preserve"> Smlouvy také ze strany Poddodavatelů. </w:t>
      </w:r>
    </w:p>
    <w:p w14:paraId="5EF37CB3" w14:textId="10A88323" w:rsidR="008F09FE" w:rsidRPr="00F15DCD" w:rsidRDefault="008F09FE"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V případě Software </w:t>
      </w:r>
      <w:r w:rsidR="00D14A31" w:rsidRPr="00F15DCD">
        <w:rPr>
          <w:rFonts w:ascii="Segoe UI" w:hAnsi="Segoe UI" w:cs="Segoe UI"/>
          <w:sz w:val="22"/>
        </w:rPr>
        <w:t xml:space="preserve">dodaného v souvislosti s prováděním Díla </w:t>
      </w:r>
      <w:r w:rsidR="009E0BA8" w:rsidRPr="00F15DCD">
        <w:rPr>
          <w:rFonts w:ascii="Segoe UI" w:hAnsi="Segoe UI" w:cs="Segoe UI"/>
          <w:sz w:val="22"/>
        </w:rPr>
        <w:t>musí Zhotovitel zajistit nejméně tato oprávnění</w:t>
      </w:r>
      <w:r w:rsidR="00D14A31" w:rsidRPr="00F15DCD">
        <w:rPr>
          <w:rFonts w:ascii="Segoe UI" w:hAnsi="Segoe UI" w:cs="Segoe UI"/>
          <w:sz w:val="22"/>
        </w:rPr>
        <w:t>:</w:t>
      </w:r>
    </w:p>
    <w:p w14:paraId="67832F01" w14:textId="56D55417" w:rsidR="008F09FE" w:rsidRPr="00F15DCD" w:rsidRDefault="00695D6F"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Z</w:t>
      </w:r>
      <w:r w:rsidR="008F09FE" w:rsidRPr="00F15DCD">
        <w:rPr>
          <w:rFonts w:ascii="Segoe UI" w:hAnsi="Segoe UI" w:cs="Segoe UI"/>
          <w:sz w:val="22"/>
        </w:rPr>
        <w:t>hotovitel zajistí k Software nevýhradní užívací právo (licenci), kter</w:t>
      </w:r>
      <w:r w:rsidR="00D14A31" w:rsidRPr="00F15DCD">
        <w:rPr>
          <w:rFonts w:ascii="Segoe UI" w:hAnsi="Segoe UI" w:cs="Segoe UI"/>
          <w:sz w:val="22"/>
        </w:rPr>
        <w:t>á</w:t>
      </w:r>
      <w:r w:rsidR="008F09FE" w:rsidRPr="00F15DCD">
        <w:rPr>
          <w:rFonts w:ascii="Segoe UI" w:hAnsi="Segoe UI" w:cs="Segoe UI"/>
          <w:sz w:val="22"/>
        </w:rPr>
        <w:t xml:space="preserve"> je časově omezen</w:t>
      </w:r>
      <w:r w:rsidR="00D14A31" w:rsidRPr="00F15DCD">
        <w:rPr>
          <w:rFonts w:ascii="Segoe UI" w:hAnsi="Segoe UI" w:cs="Segoe UI"/>
          <w:sz w:val="22"/>
        </w:rPr>
        <w:t>á</w:t>
      </w:r>
      <w:r w:rsidR="008F09FE" w:rsidRPr="00F15DCD">
        <w:rPr>
          <w:rFonts w:ascii="Segoe UI" w:hAnsi="Segoe UI" w:cs="Segoe UI"/>
          <w:sz w:val="22"/>
        </w:rPr>
        <w:t xml:space="preserve"> po dobu životnosti Díla a územně omezen</w:t>
      </w:r>
      <w:r w:rsidR="009E0BA8" w:rsidRPr="00F15DCD">
        <w:rPr>
          <w:rFonts w:ascii="Segoe UI" w:hAnsi="Segoe UI" w:cs="Segoe UI"/>
          <w:sz w:val="22"/>
        </w:rPr>
        <w:t>á</w:t>
      </w:r>
      <w:r w:rsidR="008F09FE" w:rsidRPr="00F15DCD">
        <w:rPr>
          <w:rFonts w:ascii="Segoe UI" w:hAnsi="Segoe UI" w:cs="Segoe UI"/>
          <w:sz w:val="22"/>
        </w:rPr>
        <w:t xml:space="preserve"> na území České republiky;</w:t>
      </w:r>
    </w:p>
    <w:p w14:paraId="35CC5251" w14:textId="5107D30B" w:rsidR="00C44F43"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Objednatel je oprávněn v rámci této licence užívat práva duševního vlastnictví Zhotovitele nebo Zhotovitelem </w:t>
      </w:r>
      <w:r w:rsidR="009E0BA8" w:rsidRPr="00F15DCD">
        <w:rPr>
          <w:rFonts w:ascii="Segoe UI" w:hAnsi="Segoe UI" w:cs="Segoe UI"/>
          <w:sz w:val="22"/>
        </w:rPr>
        <w:t xml:space="preserve">zajištěná </w:t>
      </w:r>
      <w:r w:rsidRPr="00F15DCD">
        <w:rPr>
          <w:rFonts w:ascii="Segoe UI" w:hAnsi="Segoe UI" w:cs="Segoe UI"/>
          <w:sz w:val="22"/>
        </w:rPr>
        <w:t>za účelem provozu a běžné údržby Díla</w:t>
      </w:r>
      <w:r w:rsidR="00C44F43" w:rsidRPr="00F15DCD">
        <w:rPr>
          <w:rFonts w:ascii="Segoe UI" w:hAnsi="Segoe UI" w:cs="Segoe UI"/>
          <w:sz w:val="22"/>
        </w:rPr>
        <w:t>;</w:t>
      </w:r>
    </w:p>
    <w:p w14:paraId="1850CFA8" w14:textId="39644585" w:rsidR="00C44F43"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Software bude Zhotovitelem poskytnut v objektovém kódu bez zdrojových kódů. Licencí se uděluje pouze nevýhradní právo na užívání </w:t>
      </w:r>
      <w:r w:rsidR="009E0BA8" w:rsidRPr="00F15DCD">
        <w:rPr>
          <w:rFonts w:ascii="Segoe UI" w:hAnsi="Segoe UI" w:cs="Segoe UI"/>
          <w:sz w:val="22"/>
        </w:rPr>
        <w:t>S</w:t>
      </w:r>
      <w:r w:rsidRPr="00F15DCD">
        <w:rPr>
          <w:rFonts w:ascii="Segoe UI" w:hAnsi="Segoe UI" w:cs="Segoe UI"/>
          <w:sz w:val="22"/>
        </w:rPr>
        <w:t>oftwaru popsané v platných licenčních podmínkách, a pokud žádné takové podmínky nejsou poskytnuty, jedná se o</w:t>
      </w:r>
      <w:r w:rsidR="00A540CA" w:rsidRPr="00F15DCD">
        <w:rPr>
          <w:rFonts w:ascii="Segoe UI" w:hAnsi="Segoe UI" w:cs="Segoe UI"/>
          <w:sz w:val="22"/>
        </w:rPr>
        <w:t xml:space="preserve"> právo</w:t>
      </w:r>
      <w:r w:rsidRPr="00F15DCD">
        <w:rPr>
          <w:rFonts w:ascii="Segoe UI" w:hAnsi="Segoe UI" w:cs="Segoe UI"/>
          <w:sz w:val="22"/>
        </w:rPr>
        <w:t xml:space="preserve"> užívání </w:t>
      </w:r>
      <w:r w:rsidR="00A540CA" w:rsidRPr="00F15DCD">
        <w:rPr>
          <w:rFonts w:ascii="Segoe UI" w:hAnsi="Segoe UI" w:cs="Segoe UI"/>
          <w:sz w:val="22"/>
        </w:rPr>
        <w:t xml:space="preserve">Software v rozsahu nezbytném </w:t>
      </w:r>
      <w:r w:rsidRPr="00F15DCD">
        <w:rPr>
          <w:rFonts w:ascii="Segoe UI" w:hAnsi="Segoe UI" w:cs="Segoe UI"/>
          <w:sz w:val="22"/>
        </w:rPr>
        <w:t xml:space="preserve">pro účely provozu a běžné údržby </w:t>
      </w:r>
      <w:r w:rsidR="00C44F43" w:rsidRPr="00F15DCD">
        <w:rPr>
          <w:rFonts w:ascii="Segoe UI" w:hAnsi="Segoe UI" w:cs="Segoe UI"/>
          <w:sz w:val="22"/>
        </w:rPr>
        <w:t>D</w:t>
      </w:r>
      <w:r w:rsidRPr="00F15DCD">
        <w:rPr>
          <w:rFonts w:ascii="Segoe UI" w:hAnsi="Segoe UI" w:cs="Segoe UI"/>
          <w:sz w:val="22"/>
        </w:rPr>
        <w:t xml:space="preserve">íla. Pro </w:t>
      </w:r>
      <w:r w:rsidR="009E0BA8" w:rsidRPr="00F15DCD">
        <w:rPr>
          <w:rFonts w:ascii="Segoe UI" w:hAnsi="Segoe UI" w:cs="Segoe UI"/>
          <w:sz w:val="22"/>
        </w:rPr>
        <w:t>S</w:t>
      </w:r>
      <w:r w:rsidRPr="00F15DCD">
        <w:rPr>
          <w:rFonts w:ascii="Segoe UI" w:hAnsi="Segoe UI" w:cs="Segoe UI"/>
          <w:sz w:val="22"/>
        </w:rPr>
        <w:t>oftware třetích stran, který bude poskytnutý společně s</w:t>
      </w:r>
      <w:r w:rsidR="009E0BA8" w:rsidRPr="00F15DCD">
        <w:rPr>
          <w:rFonts w:ascii="Segoe UI" w:hAnsi="Segoe UI" w:cs="Segoe UI"/>
          <w:sz w:val="22"/>
        </w:rPr>
        <w:t> </w:t>
      </w:r>
      <w:r w:rsidRPr="00F15DCD">
        <w:rPr>
          <w:rFonts w:ascii="Segoe UI" w:hAnsi="Segoe UI" w:cs="Segoe UI"/>
          <w:sz w:val="22"/>
        </w:rPr>
        <w:t>Dílem</w:t>
      </w:r>
      <w:r w:rsidR="009E0BA8" w:rsidRPr="00F15DCD">
        <w:rPr>
          <w:rFonts w:ascii="Segoe UI" w:hAnsi="Segoe UI" w:cs="Segoe UI"/>
          <w:sz w:val="22"/>
        </w:rPr>
        <w:t>,</w:t>
      </w:r>
      <w:r w:rsidRPr="00F15DCD">
        <w:rPr>
          <w:rFonts w:ascii="Segoe UI" w:hAnsi="Segoe UI" w:cs="Segoe UI"/>
          <w:sz w:val="22"/>
        </w:rPr>
        <w:t xml:space="preserve"> platí licenční podmínky poskytovatele licence – třetí strany, které budou předány společně s</w:t>
      </w:r>
      <w:r w:rsidR="00896ADC" w:rsidRPr="00F15DCD">
        <w:rPr>
          <w:rFonts w:ascii="Segoe UI" w:hAnsi="Segoe UI" w:cs="Segoe UI"/>
          <w:sz w:val="22"/>
        </w:rPr>
        <w:t> </w:t>
      </w:r>
      <w:r w:rsidRPr="00F15DCD">
        <w:rPr>
          <w:rFonts w:ascii="Segoe UI" w:hAnsi="Segoe UI" w:cs="Segoe UI"/>
          <w:sz w:val="22"/>
        </w:rPr>
        <w:t>Dílem</w:t>
      </w:r>
      <w:r w:rsidR="00896ADC" w:rsidRPr="00F15DCD">
        <w:rPr>
          <w:rFonts w:ascii="Segoe UI" w:hAnsi="Segoe UI" w:cs="Segoe UI"/>
          <w:sz w:val="22"/>
        </w:rPr>
        <w:t>, přičemž Zhotovitel odpovídá za to, že tyto opravňují Objednatele k užívání Software pro účel</w:t>
      </w:r>
      <w:r w:rsidR="009E0BA8" w:rsidRPr="00F15DCD">
        <w:rPr>
          <w:rFonts w:ascii="Segoe UI" w:hAnsi="Segoe UI" w:cs="Segoe UI"/>
          <w:sz w:val="22"/>
        </w:rPr>
        <w:t>y</w:t>
      </w:r>
      <w:r w:rsidR="00896ADC" w:rsidRPr="00F15DCD">
        <w:rPr>
          <w:rFonts w:ascii="Segoe UI" w:hAnsi="Segoe UI" w:cs="Segoe UI"/>
          <w:sz w:val="22"/>
        </w:rPr>
        <w:t xml:space="preserve"> provozu a běžné údržby Díla</w:t>
      </w:r>
      <w:r w:rsidRPr="00F15DCD">
        <w:rPr>
          <w:rFonts w:ascii="Segoe UI" w:hAnsi="Segoe UI" w:cs="Segoe UI"/>
          <w:sz w:val="22"/>
        </w:rPr>
        <w:t xml:space="preserve">. </w:t>
      </w:r>
    </w:p>
    <w:p w14:paraId="72D81DBB" w14:textId="35D062DF" w:rsidR="008F09FE"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Licence poskytnuté touto Smlouvou jsou na třetí stranu převoditeln</w:t>
      </w:r>
      <w:r w:rsidR="009E0BA8" w:rsidRPr="00F15DCD">
        <w:rPr>
          <w:rFonts w:ascii="Segoe UI" w:hAnsi="Segoe UI" w:cs="Segoe UI"/>
          <w:sz w:val="22"/>
        </w:rPr>
        <w:t>é</w:t>
      </w:r>
      <w:r w:rsidRPr="00F15DCD">
        <w:rPr>
          <w:rFonts w:ascii="Segoe UI" w:hAnsi="Segoe UI" w:cs="Segoe UI"/>
          <w:sz w:val="22"/>
        </w:rPr>
        <w:t xml:space="preserve"> pouze s převodem vlastnického práva k Dílu na třetí osobu.</w:t>
      </w:r>
    </w:p>
    <w:p w14:paraId="5482F967" w14:textId="215D79F7" w:rsidR="00934909" w:rsidRPr="00F15DCD" w:rsidRDefault="007C44E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Zhotovitel se zavazuje pro Objednatele zajistit, že u </w:t>
      </w:r>
      <w:r w:rsidR="009E0BA8" w:rsidRPr="00F15DCD">
        <w:rPr>
          <w:rFonts w:ascii="Segoe UI" w:hAnsi="Segoe UI" w:cs="Segoe UI"/>
          <w:sz w:val="22"/>
        </w:rPr>
        <w:t xml:space="preserve">Software </w:t>
      </w:r>
      <w:r w:rsidRPr="00F15DCD">
        <w:rPr>
          <w:rFonts w:ascii="Segoe UI" w:hAnsi="Segoe UI" w:cs="Segoe UI"/>
          <w:sz w:val="22"/>
        </w:rPr>
        <w:t xml:space="preserve">dodávaných dle přílohy č. </w:t>
      </w:r>
      <w:r w:rsidR="00587F48" w:rsidRPr="00F15DCD">
        <w:rPr>
          <w:rFonts w:ascii="Segoe UI" w:hAnsi="Segoe UI" w:cs="Segoe UI"/>
          <w:sz w:val="22"/>
        </w:rPr>
        <w:t xml:space="preserve">A7 </w:t>
      </w:r>
      <w:r w:rsidR="000C450F" w:rsidRPr="00F15DCD">
        <w:rPr>
          <w:rFonts w:ascii="Segoe UI" w:hAnsi="Segoe UI" w:cs="Segoe UI"/>
          <w:sz w:val="22"/>
        </w:rPr>
        <w:t>Technické specifikace řídícího a monitorovacího systému (CMS)</w:t>
      </w:r>
      <w:r w:rsidRPr="00F15DCD">
        <w:rPr>
          <w:rFonts w:ascii="Segoe UI" w:hAnsi="Segoe UI" w:cs="Segoe UI"/>
          <w:sz w:val="22"/>
        </w:rPr>
        <w:t xml:space="preserve"> </w:t>
      </w:r>
      <w:r w:rsidR="00237841" w:rsidRPr="00F15DCD">
        <w:rPr>
          <w:rFonts w:ascii="Segoe UI" w:hAnsi="Segoe UI" w:cs="Segoe UI"/>
          <w:sz w:val="22"/>
        </w:rPr>
        <w:t>bude Objednatel oprávněn činit v</w:t>
      </w:r>
      <w:r w:rsidR="00ED1567" w:rsidRPr="00F15DCD">
        <w:rPr>
          <w:rFonts w:ascii="Segoe UI" w:hAnsi="Segoe UI" w:cs="Segoe UI"/>
          <w:sz w:val="22"/>
        </w:rPr>
        <w:t> </w:t>
      </w:r>
      <w:r w:rsidR="00640A59" w:rsidRPr="00F15DCD">
        <w:rPr>
          <w:rFonts w:ascii="Segoe UI" w:hAnsi="Segoe UI" w:cs="Segoe UI"/>
          <w:sz w:val="22"/>
        </w:rPr>
        <w:t>informačních</w:t>
      </w:r>
      <w:r w:rsidR="00237841" w:rsidRPr="00F15DCD">
        <w:rPr>
          <w:rFonts w:ascii="Segoe UI" w:hAnsi="Segoe UI" w:cs="Segoe UI"/>
          <w:sz w:val="22"/>
        </w:rPr>
        <w:t> systémech změny či doplnění (zejm. v</w:t>
      </w:r>
      <w:r w:rsidR="00ED1567" w:rsidRPr="00F15DCD">
        <w:rPr>
          <w:rFonts w:ascii="Segoe UI" w:hAnsi="Segoe UI" w:cs="Segoe UI"/>
          <w:sz w:val="22"/>
        </w:rPr>
        <w:t> </w:t>
      </w:r>
      <w:r w:rsidR="00237841" w:rsidRPr="00F15DCD">
        <w:rPr>
          <w:rFonts w:ascii="Segoe UI" w:hAnsi="Segoe UI" w:cs="Segoe UI"/>
          <w:sz w:val="22"/>
        </w:rPr>
        <w:t xml:space="preserve">programování </w:t>
      </w:r>
      <w:r w:rsidR="00DB2BDD" w:rsidRPr="00F15DCD">
        <w:rPr>
          <w:rFonts w:ascii="Segoe UI" w:hAnsi="Segoe UI" w:cs="Segoe UI"/>
          <w:sz w:val="22"/>
        </w:rPr>
        <w:t>informačních</w:t>
      </w:r>
      <w:r w:rsidR="00237841" w:rsidRPr="00F15DCD">
        <w:rPr>
          <w:rFonts w:ascii="Segoe UI" w:hAnsi="Segoe UI" w:cs="Segoe UI"/>
          <w:sz w:val="22"/>
        </w:rPr>
        <w:t xml:space="preserve"> programů), které budou nezbytné k</w:t>
      </w:r>
      <w:r w:rsidR="00ED1567" w:rsidRPr="00F15DCD">
        <w:rPr>
          <w:rFonts w:ascii="Segoe UI" w:hAnsi="Segoe UI" w:cs="Segoe UI"/>
          <w:sz w:val="22"/>
        </w:rPr>
        <w:t> </w:t>
      </w:r>
      <w:r w:rsidR="00237841" w:rsidRPr="00F15DCD">
        <w:rPr>
          <w:rFonts w:ascii="Segoe UI" w:hAnsi="Segoe UI" w:cs="Segoe UI"/>
          <w:sz w:val="22"/>
        </w:rPr>
        <w:t xml:space="preserve">provozu </w:t>
      </w:r>
      <w:r w:rsidR="009E0BA8" w:rsidRPr="00F15DCD">
        <w:rPr>
          <w:rFonts w:ascii="Segoe UI" w:hAnsi="Segoe UI" w:cs="Segoe UI"/>
          <w:sz w:val="22"/>
        </w:rPr>
        <w:t xml:space="preserve">a běžné údržbě </w:t>
      </w:r>
      <w:r w:rsidR="00EC23CD" w:rsidRPr="00F15DCD">
        <w:rPr>
          <w:rFonts w:ascii="Segoe UI" w:hAnsi="Segoe UI" w:cs="Segoe UI"/>
          <w:sz w:val="22"/>
        </w:rPr>
        <w:t>Link</w:t>
      </w:r>
      <w:r w:rsidR="00815249" w:rsidRPr="00F15DCD">
        <w:rPr>
          <w:rFonts w:ascii="Segoe UI" w:hAnsi="Segoe UI" w:cs="Segoe UI"/>
          <w:sz w:val="22"/>
        </w:rPr>
        <w:t>y</w:t>
      </w:r>
      <w:r w:rsidR="00237841" w:rsidRPr="00F15DCD">
        <w:rPr>
          <w:rFonts w:ascii="Segoe UI" w:hAnsi="Segoe UI" w:cs="Segoe UI"/>
          <w:sz w:val="22"/>
        </w:rPr>
        <w:t xml:space="preserve"> dle Smlouvy.</w:t>
      </w:r>
      <w:bookmarkEnd w:id="445"/>
      <w:r w:rsidR="00237841" w:rsidRPr="00F15DCD">
        <w:rPr>
          <w:rFonts w:ascii="Segoe UI" w:hAnsi="Segoe UI" w:cs="Segoe UI"/>
          <w:sz w:val="22"/>
        </w:rPr>
        <w:t xml:space="preserve">  </w:t>
      </w:r>
      <w:r w:rsidR="00934909" w:rsidRPr="00F15DCD">
        <w:rPr>
          <w:rFonts w:ascii="Segoe UI" w:hAnsi="Segoe UI" w:cs="Segoe UI"/>
          <w:sz w:val="22"/>
        </w:rPr>
        <w:t xml:space="preserve"> </w:t>
      </w:r>
    </w:p>
    <w:p w14:paraId="136091B3" w14:textId="6E6D54B8" w:rsidR="00C44F43" w:rsidRPr="00F15DCD" w:rsidRDefault="00C44F43" w:rsidP="007437D6">
      <w:pPr>
        <w:pStyle w:val="RLTextlnkuslovan"/>
        <w:numPr>
          <w:ilvl w:val="2"/>
          <w:numId w:val="75"/>
        </w:numPr>
        <w:spacing w:line="240" w:lineRule="auto"/>
        <w:rPr>
          <w:rFonts w:ascii="Segoe UI" w:hAnsi="Segoe UI" w:cs="Segoe UI"/>
          <w:sz w:val="22"/>
        </w:rPr>
      </w:pPr>
      <w:r w:rsidRPr="00F15DCD">
        <w:rPr>
          <w:rFonts w:ascii="Segoe UI" w:hAnsi="Segoe UI" w:cs="Segoe UI"/>
          <w:sz w:val="22"/>
        </w:rPr>
        <w:lastRenderedPageBreak/>
        <w:t>Práva k Software jsou speciálně upravena v </w:t>
      </w:r>
      <w:r w:rsidR="00E07C8D" w:rsidRPr="00F15DCD">
        <w:rPr>
          <w:rFonts w:ascii="Segoe UI" w:hAnsi="Segoe UI" w:cs="Segoe UI"/>
          <w:sz w:val="22"/>
        </w:rPr>
        <w:t>p</w:t>
      </w:r>
      <w:r w:rsidRPr="00F15DCD">
        <w:rPr>
          <w:rFonts w:ascii="Segoe UI" w:hAnsi="Segoe UI" w:cs="Segoe UI"/>
          <w:sz w:val="22"/>
        </w:rPr>
        <w:t xml:space="preserve">říloze č. A7. V případě rozporu ujednání dle čl. 21.3 Smlouvy a této </w:t>
      </w:r>
      <w:r w:rsidR="00E07C8D" w:rsidRPr="00F15DCD">
        <w:rPr>
          <w:rFonts w:ascii="Segoe UI" w:hAnsi="Segoe UI" w:cs="Segoe UI"/>
          <w:sz w:val="22"/>
        </w:rPr>
        <w:t>p</w:t>
      </w:r>
      <w:r w:rsidRPr="00F15DCD">
        <w:rPr>
          <w:rFonts w:ascii="Segoe UI" w:hAnsi="Segoe UI" w:cs="Segoe UI"/>
          <w:sz w:val="22"/>
        </w:rPr>
        <w:t xml:space="preserve">řílohy mají aplikační přednost ujednání této </w:t>
      </w:r>
      <w:r w:rsidR="00E07C8D" w:rsidRPr="00F15DCD">
        <w:rPr>
          <w:rFonts w:ascii="Segoe UI" w:hAnsi="Segoe UI" w:cs="Segoe UI"/>
          <w:sz w:val="22"/>
        </w:rPr>
        <w:t>p</w:t>
      </w:r>
      <w:r w:rsidRPr="00F15DCD">
        <w:rPr>
          <w:rFonts w:ascii="Segoe UI" w:hAnsi="Segoe UI" w:cs="Segoe UI"/>
          <w:sz w:val="22"/>
        </w:rPr>
        <w:t xml:space="preserve">řílohy. </w:t>
      </w:r>
    </w:p>
    <w:p w14:paraId="4DF7D72B" w14:textId="7E5590E2" w:rsidR="00934909"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nese veškeré náklady na zajištění užívacího práva a oprávnění k</w:t>
      </w:r>
      <w:r w:rsidR="00ED1567" w:rsidRPr="00F15DCD">
        <w:rPr>
          <w:rFonts w:ascii="Segoe UI" w:hAnsi="Segoe UI" w:cs="Segoe UI"/>
          <w:sz w:val="22"/>
        </w:rPr>
        <w:t> </w:t>
      </w:r>
      <w:r w:rsidRPr="00F15DCD">
        <w:rPr>
          <w:rFonts w:ascii="Segoe UI" w:hAnsi="Segoe UI" w:cs="Segoe UI"/>
          <w:sz w:val="22"/>
        </w:rPr>
        <w:t xml:space="preserve">výkonu práva duševního vlastnictví (licence), včetně autorské odměny za poskytnutí licence ve smyslu právní úpravy. </w:t>
      </w:r>
      <w:r w:rsidR="00BB4BDA" w:rsidRPr="00F15DCD">
        <w:rPr>
          <w:rFonts w:ascii="Segoe UI" w:hAnsi="Segoe UI" w:cs="Segoe UI"/>
          <w:sz w:val="22"/>
        </w:rPr>
        <w:t>O</w:t>
      </w:r>
      <w:r w:rsidRPr="00F15DCD">
        <w:rPr>
          <w:rFonts w:ascii="Segoe UI" w:hAnsi="Segoe UI" w:cs="Segoe UI"/>
          <w:sz w:val="22"/>
        </w:rPr>
        <w:t>dměna</w:t>
      </w:r>
      <w:r w:rsidR="00BB4BDA" w:rsidRPr="00F15DCD">
        <w:rPr>
          <w:rFonts w:ascii="Segoe UI" w:hAnsi="Segoe UI" w:cs="Segoe UI"/>
          <w:sz w:val="22"/>
        </w:rPr>
        <w:t xml:space="preserve"> za licenci dle tohoto článku </w:t>
      </w:r>
      <w:r w:rsidR="00BB4BDA" w:rsidRPr="00F15DCD">
        <w:rPr>
          <w:rFonts w:ascii="Segoe UI" w:hAnsi="Segoe UI" w:cs="Segoe UI"/>
          <w:sz w:val="22"/>
        </w:rPr>
        <w:fldChar w:fldCharType="begin"/>
      </w:r>
      <w:r w:rsidR="00BB4BDA" w:rsidRPr="00F15DCD">
        <w:rPr>
          <w:rFonts w:ascii="Segoe UI" w:hAnsi="Segoe UI" w:cs="Segoe UI"/>
          <w:sz w:val="22"/>
        </w:rPr>
        <w:instrText xml:space="preserve"> REF _Ref51008253 \r \h </w:instrText>
      </w:r>
      <w:r w:rsidR="007F4CFA" w:rsidRPr="00F15DCD">
        <w:rPr>
          <w:rFonts w:ascii="Segoe UI" w:hAnsi="Segoe UI" w:cs="Segoe UI"/>
          <w:sz w:val="22"/>
        </w:rPr>
        <w:instrText xml:space="preserve"> \* MERGEFORMAT </w:instrText>
      </w:r>
      <w:r w:rsidR="00BB4BDA" w:rsidRPr="00F15DCD">
        <w:rPr>
          <w:rFonts w:ascii="Segoe UI" w:hAnsi="Segoe UI" w:cs="Segoe UI"/>
          <w:sz w:val="22"/>
        </w:rPr>
      </w:r>
      <w:r w:rsidR="00BB4BDA" w:rsidRPr="00F15DCD">
        <w:rPr>
          <w:rFonts w:ascii="Segoe UI" w:hAnsi="Segoe UI" w:cs="Segoe UI"/>
          <w:sz w:val="22"/>
        </w:rPr>
        <w:fldChar w:fldCharType="separate"/>
      </w:r>
      <w:r w:rsidR="00C4674D">
        <w:rPr>
          <w:rFonts w:ascii="Segoe UI" w:hAnsi="Segoe UI" w:cs="Segoe UI"/>
          <w:sz w:val="22"/>
        </w:rPr>
        <w:t>21</w:t>
      </w:r>
      <w:r w:rsidR="00BB4BDA" w:rsidRPr="00F15DCD">
        <w:rPr>
          <w:rFonts w:ascii="Segoe UI" w:hAnsi="Segoe UI" w:cs="Segoe UI"/>
          <w:sz w:val="22"/>
        </w:rPr>
        <w:fldChar w:fldCharType="end"/>
      </w:r>
      <w:r w:rsidR="00BB4BDA" w:rsidRPr="00F15DCD">
        <w:rPr>
          <w:rFonts w:ascii="Segoe UI" w:hAnsi="Segoe UI" w:cs="Segoe UI"/>
          <w:sz w:val="22"/>
        </w:rPr>
        <w:t xml:space="preserve"> Smlouvy</w:t>
      </w:r>
      <w:r w:rsidRPr="00F15DCD">
        <w:rPr>
          <w:rFonts w:ascii="Segoe UI" w:hAnsi="Segoe UI" w:cs="Segoe UI"/>
          <w:sz w:val="22"/>
        </w:rPr>
        <w:t xml:space="preserve"> je součástí ceny za provedení Díla.</w:t>
      </w:r>
      <w:r w:rsidR="00934909" w:rsidRPr="00F15DCD">
        <w:rPr>
          <w:rFonts w:ascii="Segoe UI" w:hAnsi="Segoe UI" w:cs="Segoe UI"/>
          <w:sz w:val="22"/>
        </w:rPr>
        <w:t xml:space="preserve"> </w:t>
      </w:r>
    </w:p>
    <w:p w14:paraId="2B45D6DF" w14:textId="74B206A1" w:rsidR="00934909"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Sjednanou licenci a práva z</w:t>
      </w:r>
      <w:r w:rsidR="00ED1567" w:rsidRPr="00F15DCD">
        <w:rPr>
          <w:rFonts w:ascii="Segoe UI" w:hAnsi="Segoe UI" w:cs="Segoe UI"/>
          <w:sz w:val="22"/>
        </w:rPr>
        <w:t> </w:t>
      </w:r>
      <w:r w:rsidRPr="00F15DCD">
        <w:rPr>
          <w:rFonts w:ascii="Segoe UI" w:hAnsi="Segoe UI" w:cs="Segoe UI"/>
          <w:sz w:val="22"/>
        </w:rPr>
        <w:t>ní plynoucí není Objednatel povinen využít. Objednatel výslovně souhlasí s</w:t>
      </w:r>
      <w:r w:rsidR="00ED1567" w:rsidRPr="00F15DCD">
        <w:rPr>
          <w:rFonts w:ascii="Segoe UI" w:hAnsi="Segoe UI" w:cs="Segoe UI"/>
          <w:sz w:val="22"/>
        </w:rPr>
        <w:t> </w:t>
      </w:r>
      <w:r w:rsidRPr="00F15DCD">
        <w:rPr>
          <w:rFonts w:ascii="Segoe UI" w:hAnsi="Segoe UI" w:cs="Segoe UI"/>
          <w:sz w:val="22"/>
        </w:rPr>
        <w:t xml:space="preserve">tím, aby Zhotovitel po dobu trvání této Smlouvy sám vykonával, výlučně však pro účely řádného plnění této Smlouvy, práva udělená Objednateli touto licencí. </w:t>
      </w:r>
      <w:r w:rsidR="00934909" w:rsidRPr="00F15DCD">
        <w:rPr>
          <w:rFonts w:ascii="Segoe UI" w:hAnsi="Segoe UI" w:cs="Segoe UI"/>
          <w:sz w:val="22"/>
        </w:rPr>
        <w:t xml:space="preserve"> </w:t>
      </w:r>
    </w:p>
    <w:p w14:paraId="52A1CF5C" w14:textId="78764C50" w:rsidR="00675808"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a Osoby na straně Zhotovitele mají právo na bezplatné </w:t>
      </w:r>
      <w:r w:rsidR="002C2738" w:rsidRPr="00F15DCD">
        <w:rPr>
          <w:rFonts w:ascii="Segoe UI" w:hAnsi="Segoe UI" w:cs="Segoe UI"/>
          <w:sz w:val="22"/>
        </w:rPr>
        <w:t xml:space="preserve">přiměřené </w:t>
      </w:r>
      <w:r w:rsidRPr="00F15DCD">
        <w:rPr>
          <w:rFonts w:ascii="Segoe UI" w:hAnsi="Segoe UI" w:cs="Segoe UI"/>
          <w:sz w:val="22"/>
        </w:rPr>
        <w:t>Užití pozemků a staveb tvořících Areál SAKO, a to výlučně pro Projektování, Inženýr</w:t>
      </w:r>
      <w:r w:rsidR="004560AE" w:rsidRPr="00F15DCD">
        <w:rPr>
          <w:rFonts w:ascii="Segoe UI" w:hAnsi="Segoe UI" w:cs="Segoe UI"/>
          <w:sz w:val="22"/>
        </w:rPr>
        <w:t>skou činnost</w:t>
      </w:r>
      <w:r w:rsidRPr="00F15DCD">
        <w:rPr>
          <w:rFonts w:ascii="Segoe UI" w:hAnsi="Segoe UI" w:cs="Segoe UI"/>
          <w:sz w:val="22"/>
        </w:rPr>
        <w:t xml:space="preserve"> a Stavbu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prováděné v</w:t>
      </w:r>
      <w:r w:rsidR="00ED1567" w:rsidRPr="00F15DCD">
        <w:rPr>
          <w:rFonts w:ascii="Segoe UI" w:hAnsi="Segoe UI" w:cs="Segoe UI"/>
          <w:sz w:val="22"/>
        </w:rPr>
        <w:t> </w:t>
      </w:r>
      <w:r w:rsidRPr="00F15DCD">
        <w:rPr>
          <w:rFonts w:ascii="Segoe UI" w:hAnsi="Segoe UI" w:cs="Segoe UI"/>
          <w:sz w:val="22"/>
        </w:rPr>
        <w:t xml:space="preserve">souladu se Smlouvou. </w:t>
      </w:r>
      <w:r w:rsidR="007300F0" w:rsidRPr="00F15DCD">
        <w:rPr>
          <w:rFonts w:ascii="Segoe UI" w:hAnsi="Segoe UI" w:cs="Segoe UI"/>
          <w:sz w:val="22"/>
        </w:rPr>
        <w:t xml:space="preserve"> </w:t>
      </w:r>
    </w:p>
    <w:p w14:paraId="1C3995C1" w14:textId="7FB30F69" w:rsidR="007300F0" w:rsidRPr="00F15DCD" w:rsidRDefault="007300F0"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Licenční ujednání dle Smlouvy trvají nadále po ukončení této Smlouvy, a to i v</w:t>
      </w:r>
      <w:r w:rsidR="00ED1567" w:rsidRPr="00F15DCD">
        <w:rPr>
          <w:rFonts w:ascii="Segoe UI" w:hAnsi="Segoe UI" w:cs="Segoe UI"/>
          <w:sz w:val="22"/>
        </w:rPr>
        <w:t> </w:t>
      </w:r>
      <w:r w:rsidRPr="00F15DCD">
        <w:rPr>
          <w:rFonts w:ascii="Segoe UI" w:hAnsi="Segoe UI" w:cs="Segoe UI"/>
          <w:sz w:val="22"/>
        </w:rPr>
        <w:t xml:space="preserve">případě odstoupení jakékoli smluvní strany od této Smlouvy. </w:t>
      </w:r>
    </w:p>
    <w:p w14:paraId="3411E830" w14:textId="6BD50498" w:rsidR="00875D25" w:rsidRPr="00F15DCD" w:rsidRDefault="00875D25" w:rsidP="002C047A">
      <w:pPr>
        <w:pStyle w:val="RLlneksmlouvy"/>
        <w:numPr>
          <w:ilvl w:val="0"/>
          <w:numId w:val="75"/>
        </w:numPr>
        <w:spacing w:line="240" w:lineRule="auto"/>
        <w:ind w:left="709" w:hanging="709"/>
        <w:rPr>
          <w:rFonts w:cs="Segoe UI"/>
        </w:rPr>
      </w:pPr>
      <w:bookmarkStart w:id="446" w:name="_Toc192631548"/>
      <w:bookmarkStart w:id="447" w:name="_Toc169076940"/>
      <w:r w:rsidRPr="00F15DCD">
        <w:rPr>
          <w:rFonts w:cs="Segoe UI"/>
        </w:rPr>
        <w:t>HAVARIJNÍ PRÁCE</w:t>
      </w:r>
      <w:bookmarkEnd w:id="446"/>
      <w:bookmarkEnd w:id="447"/>
    </w:p>
    <w:p w14:paraId="5B4C25FA" w14:textId="4ED64A29" w:rsidR="00934909" w:rsidRPr="00F15DCD" w:rsidRDefault="00310669" w:rsidP="002C047A">
      <w:pPr>
        <w:pStyle w:val="RLTextlnkuslovan"/>
        <w:numPr>
          <w:ilvl w:val="1"/>
          <w:numId w:val="75"/>
        </w:numPr>
        <w:spacing w:line="240" w:lineRule="auto"/>
        <w:ind w:left="1418" w:hanging="709"/>
        <w:rPr>
          <w:rFonts w:ascii="Segoe UI" w:hAnsi="Segoe UI" w:cs="Segoe UI"/>
          <w:sz w:val="22"/>
        </w:rPr>
      </w:pPr>
      <w:bookmarkStart w:id="448" w:name="_Ref50720095"/>
      <w:r w:rsidRPr="00F15DCD">
        <w:rPr>
          <w:rFonts w:ascii="Segoe UI" w:hAnsi="Segoe UI" w:cs="Segoe UI"/>
          <w:sz w:val="22"/>
        </w:rPr>
        <w:t>Bude-li ve spojitosti s</w:t>
      </w:r>
      <w:r w:rsidR="00ED1567" w:rsidRPr="00F15DCD">
        <w:rPr>
          <w:rFonts w:ascii="Segoe UI" w:hAnsi="Segoe UI" w:cs="Segoe UI"/>
          <w:sz w:val="22"/>
        </w:rPr>
        <w:t> </w:t>
      </w:r>
      <w:r w:rsidRPr="00F15DCD">
        <w:rPr>
          <w:rFonts w:ascii="Segoe UI" w:hAnsi="Segoe UI" w:cs="Segoe UI"/>
          <w:sz w:val="22"/>
        </w:rPr>
        <w:t>prováděním Díla potřebná ochranná nebo opravná práce vyžadující okamžitý zásah směřující k</w:t>
      </w:r>
      <w:r w:rsidR="00ED1567" w:rsidRPr="00F15DCD">
        <w:rPr>
          <w:rFonts w:ascii="Segoe UI" w:hAnsi="Segoe UI" w:cs="Segoe UI"/>
          <w:sz w:val="22"/>
        </w:rPr>
        <w:t> </w:t>
      </w:r>
      <w:r w:rsidRPr="00F15DCD">
        <w:rPr>
          <w:rFonts w:ascii="Segoe UI" w:hAnsi="Segoe UI" w:cs="Segoe UI"/>
          <w:sz w:val="22"/>
        </w:rPr>
        <w:t xml:space="preserve">zabránění </w:t>
      </w:r>
      <w:r w:rsidR="00BB4BDA" w:rsidRPr="00F15DCD">
        <w:rPr>
          <w:rFonts w:ascii="Segoe UI" w:hAnsi="Segoe UI" w:cs="Segoe UI"/>
          <w:sz w:val="22"/>
        </w:rPr>
        <w:t xml:space="preserve">újmy na zdraví osoby, </w:t>
      </w:r>
      <w:r w:rsidRPr="00F15DCD">
        <w:rPr>
          <w:rFonts w:ascii="Segoe UI" w:hAnsi="Segoe UI" w:cs="Segoe UI"/>
          <w:sz w:val="22"/>
        </w:rPr>
        <w:t>poškození Díla</w:t>
      </w:r>
      <w:r w:rsidR="00143F0E" w:rsidRPr="00F15DCD">
        <w:rPr>
          <w:rFonts w:ascii="Segoe UI" w:hAnsi="Segoe UI" w:cs="Segoe UI"/>
          <w:sz w:val="22"/>
        </w:rPr>
        <w:t xml:space="preserve"> </w:t>
      </w:r>
      <w:r w:rsidRPr="00F15DCD">
        <w:rPr>
          <w:rFonts w:ascii="Segoe UI" w:hAnsi="Segoe UI" w:cs="Segoe UI"/>
          <w:sz w:val="22"/>
        </w:rPr>
        <w:t>nebo vážného poškození jiného majetku nacházejícího se v</w:t>
      </w:r>
      <w:r w:rsidR="00ED1567" w:rsidRPr="00F15DCD">
        <w:rPr>
          <w:rFonts w:ascii="Segoe UI" w:hAnsi="Segoe UI" w:cs="Segoe UI"/>
          <w:sz w:val="22"/>
        </w:rPr>
        <w:t> </w:t>
      </w:r>
      <w:r w:rsidRPr="00F15DCD">
        <w:rPr>
          <w:rFonts w:ascii="Segoe UI" w:hAnsi="Segoe UI" w:cs="Segoe UI"/>
          <w:sz w:val="22"/>
        </w:rPr>
        <w:t>Areálu SAKO, je Zhotovitel povinen provedení takové práce okamžitě zahájit.</w:t>
      </w:r>
      <w:bookmarkEnd w:id="448"/>
      <w:r w:rsidR="00B31A1C" w:rsidRPr="00F15DCD">
        <w:rPr>
          <w:rFonts w:ascii="Segoe UI" w:hAnsi="Segoe UI" w:cs="Segoe UI"/>
          <w:sz w:val="22"/>
        </w:rPr>
        <w:t xml:space="preserve"> Cena za provedení takových prací je zahrnuta v</w:t>
      </w:r>
      <w:r w:rsidR="00ED1567" w:rsidRPr="00F15DCD">
        <w:rPr>
          <w:rFonts w:ascii="Segoe UI" w:hAnsi="Segoe UI" w:cs="Segoe UI"/>
          <w:sz w:val="22"/>
        </w:rPr>
        <w:t> </w:t>
      </w:r>
      <w:r w:rsidR="00A85B0D" w:rsidRPr="00F15DCD">
        <w:rPr>
          <w:rFonts w:ascii="Segoe UI" w:hAnsi="Segoe UI" w:cs="Segoe UI"/>
          <w:sz w:val="22"/>
        </w:rPr>
        <w:t>C</w:t>
      </w:r>
      <w:r w:rsidR="00B31A1C" w:rsidRPr="00F15DCD">
        <w:rPr>
          <w:rFonts w:ascii="Segoe UI" w:hAnsi="Segoe UI" w:cs="Segoe UI"/>
          <w:sz w:val="22"/>
        </w:rPr>
        <w:t xml:space="preserve">eně Díla. </w:t>
      </w:r>
      <w:r w:rsidRPr="00F15DCD">
        <w:rPr>
          <w:rFonts w:ascii="Segoe UI" w:hAnsi="Segoe UI" w:cs="Segoe UI"/>
          <w:sz w:val="22"/>
        </w:rPr>
        <w:t xml:space="preserve"> </w:t>
      </w:r>
      <w:r w:rsidR="00934909" w:rsidRPr="00F15DCD">
        <w:rPr>
          <w:rFonts w:ascii="Segoe UI" w:hAnsi="Segoe UI" w:cs="Segoe UI"/>
          <w:sz w:val="22"/>
        </w:rPr>
        <w:t xml:space="preserve"> </w:t>
      </w:r>
    </w:p>
    <w:p w14:paraId="4D925A7D" w14:textId="3B0769E0" w:rsidR="00875D25" w:rsidRPr="00F15DCD" w:rsidRDefault="0031066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Nebude-li práce podle odst. </w:t>
      </w:r>
      <w:r w:rsidRPr="00F15DCD">
        <w:rPr>
          <w:rFonts w:ascii="Segoe UI" w:hAnsi="Segoe UI" w:cs="Segoe UI"/>
          <w:sz w:val="22"/>
        </w:rPr>
        <w:fldChar w:fldCharType="begin"/>
      </w:r>
      <w:r w:rsidRPr="00F15DCD">
        <w:rPr>
          <w:rFonts w:ascii="Segoe UI" w:hAnsi="Segoe UI" w:cs="Segoe UI"/>
          <w:sz w:val="22"/>
        </w:rPr>
        <w:instrText xml:space="preserve"> REF _Ref50720095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22.1</w:t>
      </w:r>
      <w:r w:rsidRPr="00F15DCD">
        <w:rPr>
          <w:rFonts w:ascii="Segoe UI" w:hAnsi="Segoe UI" w:cs="Segoe UI"/>
          <w:sz w:val="22"/>
        </w:rPr>
        <w:fldChar w:fldCharType="end"/>
      </w:r>
      <w:r w:rsidRPr="00F15DCD">
        <w:rPr>
          <w:rFonts w:ascii="Segoe UI" w:hAnsi="Segoe UI" w:cs="Segoe UI"/>
          <w:sz w:val="22"/>
        </w:rPr>
        <w:t xml:space="preserve"> Smlouvy Zhotovitelem zahájena, je Objednatel oprávněn zajistit provedení takové práce na náklady Zhotovitele. Objednatel je povinen Zhotovitel</w:t>
      </w:r>
      <w:r w:rsidR="00B31A1C" w:rsidRPr="00F15DCD">
        <w:rPr>
          <w:rFonts w:ascii="Segoe UI" w:hAnsi="Segoe UI" w:cs="Segoe UI"/>
          <w:sz w:val="22"/>
        </w:rPr>
        <w:t>i</w:t>
      </w:r>
      <w:r w:rsidRPr="00F15DCD">
        <w:rPr>
          <w:rFonts w:ascii="Segoe UI" w:hAnsi="Segoe UI" w:cs="Segoe UI"/>
          <w:sz w:val="22"/>
        </w:rPr>
        <w:t xml:space="preserve"> nejpozději do 2</w:t>
      </w:r>
      <w:r w:rsidR="00B31A1C" w:rsidRPr="00F15DCD">
        <w:rPr>
          <w:rFonts w:ascii="Segoe UI" w:hAnsi="Segoe UI" w:cs="Segoe UI"/>
          <w:sz w:val="22"/>
        </w:rPr>
        <w:t>1</w:t>
      </w:r>
      <w:r w:rsidRPr="00F15DCD">
        <w:rPr>
          <w:rFonts w:ascii="Segoe UI" w:hAnsi="Segoe UI" w:cs="Segoe UI"/>
          <w:sz w:val="22"/>
        </w:rPr>
        <w:t xml:space="preserve"> dnů ode dne provedení takové práce předložit doklady či jinak prokázat účelnost provedení takové práce a </w:t>
      </w:r>
      <w:r w:rsidR="005C6CD8" w:rsidRPr="00F15DCD">
        <w:rPr>
          <w:rFonts w:ascii="Segoe UI" w:hAnsi="Segoe UI" w:cs="Segoe UI"/>
          <w:sz w:val="22"/>
        </w:rPr>
        <w:t xml:space="preserve">účelnost nákladů na její provedení. Po doložení takových dokladů či prokázání uvedených skutečností je Zhotovitel povinen náklady Objednateli uhradit. </w:t>
      </w:r>
      <w:r w:rsidRPr="00F15DCD">
        <w:rPr>
          <w:rFonts w:ascii="Segoe UI" w:hAnsi="Segoe UI" w:cs="Segoe UI"/>
          <w:sz w:val="22"/>
        </w:rPr>
        <w:t xml:space="preserve">   </w:t>
      </w:r>
    </w:p>
    <w:p w14:paraId="1A3E4554" w14:textId="2F616A83" w:rsidR="00292073" w:rsidRPr="00F15DCD" w:rsidRDefault="00BB13C9" w:rsidP="002C047A">
      <w:pPr>
        <w:pStyle w:val="RLlneksmlouvy"/>
        <w:numPr>
          <w:ilvl w:val="0"/>
          <w:numId w:val="75"/>
        </w:numPr>
        <w:spacing w:line="240" w:lineRule="auto"/>
        <w:ind w:left="709" w:hanging="709"/>
        <w:rPr>
          <w:rFonts w:cs="Segoe UI"/>
        </w:rPr>
      </w:pPr>
      <w:bookmarkStart w:id="449" w:name="_Ref468797445"/>
      <w:bookmarkStart w:id="450" w:name="_Ref51008357"/>
      <w:bookmarkStart w:id="451" w:name="_Toc192631549"/>
      <w:bookmarkStart w:id="452" w:name="_Toc169076941"/>
      <w:r w:rsidRPr="00F15DCD">
        <w:rPr>
          <w:rFonts w:cs="Segoe UI"/>
          <w:color w:val="000000"/>
          <w:szCs w:val="22"/>
        </w:rPr>
        <w:t>POVINNOSTI ZHOTOVITELE</w:t>
      </w:r>
      <w:bookmarkEnd w:id="449"/>
      <w:bookmarkEnd w:id="450"/>
      <w:bookmarkEnd w:id="451"/>
      <w:bookmarkEnd w:id="452"/>
    </w:p>
    <w:p w14:paraId="28FCA8A7" w14:textId="301F43DA" w:rsidR="00292073" w:rsidRPr="00F15DCD" w:rsidRDefault="0029207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se zavazuje, že po dobu trvání Smlouvy: </w:t>
      </w:r>
    </w:p>
    <w:p w14:paraId="7886E95A" w14:textId="0DE7D533" w:rsidR="00292073" w:rsidRPr="00F15DCD" w:rsidRDefault="00292073"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t>oznámí bezodkladně Objednateli, jakmile se dozví, že probíhá nebo hrozí soudní, rozhodčí</w:t>
      </w:r>
      <w:r w:rsidR="00396BF8" w:rsidRPr="00F15DCD">
        <w:rPr>
          <w:rFonts w:ascii="Segoe UI" w:hAnsi="Segoe UI" w:cs="Segoe UI"/>
          <w:color w:val="000000"/>
          <w:sz w:val="22"/>
        </w:rPr>
        <w:t>, insolvenční</w:t>
      </w:r>
      <w:r w:rsidRPr="00F15DCD">
        <w:rPr>
          <w:rFonts w:ascii="Segoe UI" w:hAnsi="Segoe UI" w:cs="Segoe UI"/>
          <w:color w:val="000000"/>
          <w:sz w:val="22"/>
        </w:rPr>
        <w:t xml:space="preserve"> nebo správní řízení nebo spor řešený jiným způsobem, pokud </w:t>
      </w:r>
      <w:r w:rsidRPr="00F15DCD">
        <w:rPr>
          <w:rFonts w:ascii="Segoe UI" w:hAnsi="Segoe UI" w:cs="Segoe UI"/>
          <w:bCs/>
          <w:color w:val="000000"/>
          <w:sz w:val="22"/>
          <w:szCs w:val="22"/>
        </w:rPr>
        <w:t>(i) Zhotovitel je či by v</w:t>
      </w:r>
      <w:r w:rsidR="00ED1567" w:rsidRPr="00F15DCD">
        <w:rPr>
          <w:rFonts w:ascii="Segoe UI" w:hAnsi="Segoe UI" w:cs="Segoe UI"/>
          <w:bCs/>
          <w:color w:val="000000"/>
          <w:sz w:val="22"/>
          <w:szCs w:val="22"/>
        </w:rPr>
        <w:t> </w:t>
      </w:r>
      <w:r w:rsidRPr="00F15DCD">
        <w:rPr>
          <w:rFonts w:ascii="Segoe UI" w:hAnsi="Segoe UI" w:cs="Segoe UI"/>
          <w:bCs/>
          <w:color w:val="000000"/>
          <w:sz w:val="22"/>
          <w:szCs w:val="22"/>
        </w:rPr>
        <w:t xml:space="preserve">případě zahájení byl účastníkem takového řízení či sporu a (ii) pokud </w:t>
      </w:r>
      <w:r w:rsidRPr="00F15DCD">
        <w:rPr>
          <w:rFonts w:ascii="Segoe UI" w:hAnsi="Segoe UI" w:cs="Segoe UI"/>
          <w:color w:val="000000"/>
          <w:sz w:val="22"/>
        </w:rPr>
        <w:t>by takový spor mohl podstatným způsobem nepříznivě ovlivnit schopnost Zhotovitele plnit závazky vyplývající ze Smlouvy; toto oznámení učiní Zhotovitel bez zbytečného odkladu poté, co se o dané skutečnosti dozvěděl;</w:t>
      </w:r>
    </w:p>
    <w:p w14:paraId="2FA4B8CA" w14:textId="1F96860C" w:rsidR="00934909" w:rsidRPr="00F15DCD" w:rsidRDefault="00292073"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lastRenderedPageBreak/>
        <w:t>neukončí ani neomezí své podnikání/předmět činnosti ani nezmění svůj předmět podnikání/činnosti takovým způsobem, který by mohl ohrozit plnění závazků Zhotovitele z</w:t>
      </w:r>
      <w:r w:rsidR="002842EF" w:rsidRPr="00F15DCD">
        <w:rPr>
          <w:rFonts w:ascii="Segoe UI" w:hAnsi="Segoe UI" w:cs="Segoe UI"/>
          <w:color w:val="000000"/>
          <w:sz w:val="22"/>
        </w:rPr>
        <w:t xml:space="preserve">e </w:t>
      </w:r>
      <w:r w:rsidRPr="00F15DCD">
        <w:rPr>
          <w:rFonts w:ascii="Segoe UI" w:hAnsi="Segoe UI" w:cs="Segoe UI"/>
          <w:color w:val="000000"/>
          <w:sz w:val="22"/>
        </w:rPr>
        <w:t>Smlouvy.</w:t>
      </w:r>
      <w:bookmarkStart w:id="453" w:name="_Ref53397192"/>
      <w:r w:rsidR="00934909" w:rsidRPr="00F15DCD">
        <w:rPr>
          <w:rFonts w:ascii="Segoe UI" w:hAnsi="Segoe UI" w:cs="Segoe UI"/>
          <w:color w:val="000000"/>
          <w:sz w:val="22"/>
        </w:rPr>
        <w:t xml:space="preserve"> </w:t>
      </w:r>
    </w:p>
    <w:p w14:paraId="02CC01B5" w14:textId="5957BB4E" w:rsidR="00C84352" w:rsidRPr="00F15DCD" w:rsidRDefault="00C84352" w:rsidP="002C047A">
      <w:pPr>
        <w:pStyle w:val="RLTextlnkuslovan"/>
        <w:numPr>
          <w:ilvl w:val="1"/>
          <w:numId w:val="75"/>
        </w:numPr>
        <w:spacing w:line="240" w:lineRule="auto"/>
        <w:ind w:left="1418" w:hanging="709"/>
        <w:rPr>
          <w:rFonts w:ascii="Segoe UI" w:hAnsi="Segoe UI" w:cs="Segoe UI"/>
          <w:color w:val="000000"/>
          <w:sz w:val="22"/>
        </w:rPr>
      </w:pPr>
      <w:bookmarkStart w:id="454" w:name="_Ref61014004"/>
      <w:r w:rsidRPr="00F15DCD">
        <w:rPr>
          <w:rFonts w:ascii="Segoe UI" w:hAnsi="Segoe UI" w:cs="Segoe UI"/>
          <w:color w:val="000000"/>
          <w:sz w:val="22"/>
        </w:rPr>
        <w:t xml:space="preserve">Zhotovitel se zavazuje realizovat příslušné činnosti dle této Smlouvy prostřednictvím osob, které jsou členy Realizačního týmu. Seznam členů Realizačního týmu je součástí </w:t>
      </w:r>
      <w:r w:rsidR="00A70C4F" w:rsidRPr="00F15DCD">
        <w:rPr>
          <w:rFonts w:ascii="Segoe UI" w:hAnsi="Segoe UI" w:cs="Segoe UI"/>
          <w:color w:val="000000"/>
          <w:sz w:val="22"/>
        </w:rPr>
        <w:t>Nabídky Zhotovitele.</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případě změny člena Realizačního týmu, je</w:t>
      </w:r>
      <w:r w:rsidR="00BB4BDA" w:rsidRPr="00F15DCD">
        <w:rPr>
          <w:rFonts w:ascii="Segoe UI" w:hAnsi="Segoe UI" w:cs="Segoe UI"/>
          <w:color w:val="000000"/>
          <w:sz w:val="22"/>
        </w:rPr>
        <w:t>hož</w:t>
      </w:r>
      <w:r w:rsidRPr="00F15DCD">
        <w:rPr>
          <w:rFonts w:ascii="Segoe UI" w:hAnsi="Segoe UI" w:cs="Segoe UI"/>
          <w:color w:val="000000"/>
          <w:sz w:val="22"/>
        </w:rPr>
        <w:t xml:space="preserve"> prostřednictvím Zhotovitel </w:t>
      </w:r>
      <w:r w:rsidR="002C2738" w:rsidRPr="00F15DCD">
        <w:rPr>
          <w:rFonts w:ascii="Segoe UI" w:hAnsi="Segoe UI" w:cs="Segoe UI"/>
          <w:color w:val="000000"/>
          <w:sz w:val="22"/>
        </w:rPr>
        <w:t xml:space="preserve">prokazoval splnění </w:t>
      </w:r>
      <w:r w:rsidRPr="00F15DCD">
        <w:rPr>
          <w:rFonts w:ascii="Segoe UI" w:hAnsi="Segoe UI" w:cs="Segoe UI"/>
          <w:color w:val="000000"/>
          <w:sz w:val="22"/>
        </w:rPr>
        <w:t>technick</w:t>
      </w:r>
      <w:r w:rsidR="002C2738" w:rsidRPr="00F15DCD">
        <w:rPr>
          <w:rFonts w:ascii="Segoe UI" w:hAnsi="Segoe UI" w:cs="Segoe UI"/>
          <w:color w:val="000000"/>
          <w:sz w:val="22"/>
        </w:rPr>
        <w:t>é</w:t>
      </w:r>
      <w:r w:rsidRPr="00F15DCD">
        <w:rPr>
          <w:rFonts w:ascii="Segoe UI" w:hAnsi="Segoe UI" w:cs="Segoe UI"/>
          <w:color w:val="000000"/>
          <w:sz w:val="22"/>
        </w:rPr>
        <w:t xml:space="preserve"> kvalifikac</w:t>
      </w:r>
      <w:r w:rsidR="002C2738" w:rsidRPr="00F15DCD">
        <w:rPr>
          <w:rFonts w:ascii="Segoe UI" w:hAnsi="Segoe UI" w:cs="Segoe UI"/>
          <w:color w:val="000000"/>
          <w:sz w:val="22"/>
        </w:rPr>
        <w:t>e</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00396BF8" w:rsidRPr="00F15DCD">
        <w:rPr>
          <w:rFonts w:ascii="Segoe UI" w:hAnsi="Segoe UI" w:cs="Segoe UI"/>
          <w:color w:val="000000"/>
          <w:sz w:val="22"/>
        </w:rPr>
        <w:t xml:space="preserve">Zadávacím </w:t>
      </w:r>
      <w:r w:rsidRPr="00F15DCD">
        <w:rPr>
          <w:rFonts w:ascii="Segoe UI" w:hAnsi="Segoe UI" w:cs="Segoe UI"/>
          <w:color w:val="000000"/>
          <w:sz w:val="22"/>
        </w:rPr>
        <w:t>řízení, musí nová osoba splňovat požadavky na kvalifikaci dle kvalifikační dokumentace</w:t>
      </w:r>
      <w:r w:rsidR="005304D5" w:rsidRPr="00F15DCD">
        <w:rPr>
          <w:rFonts w:ascii="Segoe UI" w:hAnsi="Segoe UI" w:cs="Segoe UI"/>
          <w:color w:val="000000"/>
          <w:sz w:val="22"/>
        </w:rPr>
        <w:t xml:space="preserve"> Zadávacího řízení</w:t>
      </w:r>
      <w:r w:rsidRPr="00F15DCD">
        <w:rPr>
          <w:rFonts w:ascii="Segoe UI" w:hAnsi="Segoe UI" w:cs="Segoe UI"/>
          <w:color w:val="000000"/>
          <w:sz w:val="22"/>
        </w:rPr>
        <w:t xml:space="preserve">. Ke změně člena Realizačního týmu může dojít pouze </w:t>
      </w:r>
      <w:r w:rsidRPr="00F15DCD">
        <w:rPr>
          <w:rFonts w:ascii="Segoe UI" w:hAnsi="Segoe UI" w:cs="Segoe UI"/>
          <w:sz w:val="22"/>
        </w:rPr>
        <w:t>na základě předchozího písemného souhlasu Objednatele vydaného na žádost Zhotovitele a za předpokladu splnění požadavku, který je specifikován v</w:t>
      </w:r>
      <w:r w:rsidR="00ED1567" w:rsidRPr="00F15DCD">
        <w:rPr>
          <w:rFonts w:ascii="Segoe UI" w:hAnsi="Segoe UI" w:cs="Segoe UI"/>
          <w:sz w:val="22"/>
        </w:rPr>
        <w:t> </w:t>
      </w:r>
      <w:r w:rsidRPr="00F15DCD">
        <w:rPr>
          <w:rFonts w:ascii="Segoe UI" w:hAnsi="Segoe UI" w:cs="Segoe UI"/>
          <w:sz w:val="22"/>
        </w:rPr>
        <w:t xml:space="preserve">předcházející větě. Splnění takového požadavku </w:t>
      </w:r>
      <w:r w:rsidRPr="00F15DCD">
        <w:rPr>
          <w:rFonts w:ascii="Segoe UI" w:hAnsi="Segoe UI" w:cs="Segoe UI"/>
          <w:sz w:val="22"/>
          <w:szCs w:val="22"/>
        </w:rPr>
        <w:t xml:space="preserve">Zhotovitel Objednateli písemně doloží. </w:t>
      </w:r>
      <w:r w:rsidRPr="00F15DCD">
        <w:rPr>
          <w:rFonts w:ascii="Segoe UI" w:hAnsi="Segoe UI" w:cs="Segoe UI"/>
          <w:sz w:val="22"/>
        </w:rPr>
        <w:t>Skutečnosti či informace vztahující se k</w:t>
      </w:r>
      <w:r w:rsidR="00ED1567" w:rsidRPr="00F15DCD">
        <w:rPr>
          <w:rFonts w:ascii="Segoe UI" w:hAnsi="Segoe UI" w:cs="Segoe UI"/>
          <w:sz w:val="22"/>
        </w:rPr>
        <w:t> </w:t>
      </w:r>
      <w:r w:rsidRPr="00F15DCD">
        <w:rPr>
          <w:rFonts w:ascii="Segoe UI" w:hAnsi="Segoe UI" w:cs="Segoe UI"/>
          <w:sz w:val="22"/>
        </w:rPr>
        <w:t>novému členovi Realizačního týmu budou co do formy, druhu a obsahu odpovídat požadavkům Objednatele uvedeným u příslušného kvalifikačního požadavku (jehož splnění je prostřednictvím člena Realizačního týmu prokazováno) v</w:t>
      </w:r>
      <w:r w:rsidR="00ED1567" w:rsidRPr="00F15DCD">
        <w:rPr>
          <w:rFonts w:ascii="Segoe UI" w:hAnsi="Segoe UI" w:cs="Segoe UI"/>
          <w:sz w:val="22"/>
        </w:rPr>
        <w:t> </w:t>
      </w:r>
      <w:r w:rsidRPr="00F15DCD">
        <w:rPr>
          <w:rFonts w:ascii="Segoe UI" w:hAnsi="Segoe UI" w:cs="Segoe UI"/>
          <w:sz w:val="22"/>
        </w:rPr>
        <w:t>rámci</w:t>
      </w:r>
      <w:r w:rsidR="00396BF8" w:rsidRPr="00F15DCD">
        <w:rPr>
          <w:rFonts w:ascii="Segoe UI" w:hAnsi="Segoe UI" w:cs="Segoe UI"/>
          <w:sz w:val="22"/>
        </w:rPr>
        <w:t xml:space="preserve"> Zadávacího</w:t>
      </w:r>
      <w:r w:rsidRPr="00F15DCD">
        <w:rPr>
          <w:rFonts w:ascii="Segoe UI" w:hAnsi="Segoe UI" w:cs="Segoe UI"/>
          <w:sz w:val="22"/>
        </w:rPr>
        <w:t xml:space="preserve"> řízení</w:t>
      </w:r>
      <w:r w:rsidRPr="00F15DCD">
        <w:rPr>
          <w:rFonts w:ascii="Segoe UI" w:hAnsi="Segoe UI" w:cs="Segoe UI"/>
          <w:sz w:val="22"/>
          <w:szCs w:val="22"/>
        </w:rPr>
        <w:t>.</w:t>
      </w:r>
      <w:r w:rsidRPr="00F15DCD">
        <w:rPr>
          <w:rFonts w:ascii="Segoe UI" w:hAnsi="Segoe UI" w:cs="Segoe UI"/>
          <w:sz w:val="22"/>
        </w:rPr>
        <w:t xml:space="preserve"> Objednatel musí na žádost o souhlas odpovědět </w:t>
      </w:r>
      <w:r w:rsidR="003B3D82" w:rsidRPr="00F15DCD">
        <w:rPr>
          <w:rFonts w:ascii="Segoe UI" w:hAnsi="Segoe UI" w:cs="Segoe UI"/>
          <w:sz w:val="22"/>
        </w:rPr>
        <w:t xml:space="preserve">nejpozději </w:t>
      </w:r>
      <w:r w:rsidRPr="00F15DCD">
        <w:rPr>
          <w:rFonts w:ascii="Segoe UI" w:hAnsi="Segoe UI" w:cs="Segoe UI"/>
          <w:sz w:val="22"/>
        </w:rPr>
        <w:t xml:space="preserve">do </w:t>
      </w:r>
      <w:r w:rsidRPr="00F15DCD">
        <w:rPr>
          <w:rFonts w:ascii="Segoe UI" w:hAnsi="Segoe UI" w:cs="Segoe UI"/>
          <w:sz w:val="22"/>
          <w:szCs w:val="22"/>
        </w:rPr>
        <w:t>1</w:t>
      </w:r>
      <w:r w:rsidR="005304D5" w:rsidRPr="00F15DCD">
        <w:rPr>
          <w:rFonts w:ascii="Segoe UI" w:hAnsi="Segoe UI" w:cs="Segoe UI"/>
          <w:sz w:val="22"/>
          <w:szCs w:val="22"/>
        </w:rPr>
        <w:t>4</w:t>
      </w:r>
      <w:r w:rsidRPr="00F15DCD">
        <w:rPr>
          <w:rFonts w:ascii="Segoe UI" w:hAnsi="Segoe UI" w:cs="Segoe UI"/>
          <w:sz w:val="22"/>
        </w:rPr>
        <w:t xml:space="preserve"> dnů</w:t>
      </w:r>
      <w:r w:rsidR="003B3D82" w:rsidRPr="00F15DCD">
        <w:rPr>
          <w:rFonts w:ascii="Segoe UI" w:hAnsi="Segoe UI" w:cs="Segoe UI"/>
          <w:sz w:val="22"/>
        </w:rPr>
        <w:t xml:space="preserve"> ode dne doručení žádosti Zhotovitele</w:t>
      </w:r>
      <w:r w:rsidRPr="00F15DCD">
        <w:rPr>
          <w:rFonts w:ascii="Segoe UI" w:hAnsi="Segoe UI" w:cs="Segoe UI"/>
          <w:sz w:val="22"/>
        </w:rPr>
        <w:t xml:space="preserve"> a nesmí tento souhlas bezdůvodně odepřít.</w:t>
      </w:r>
      <w:r w:rsidRPr="00F15DCD">
        <w:rPr>
          <w:rFonts w:ascii="Segoe UI" w:hAnsi="Segoe UI" w:cs="Segoe UI"/>
          <w:sz w:val="22"/>
          <w:szCs w:val="22"/>
        </w:rPr>
        <w:t xml:space="preserve"> Předložení dokladů a informací týkajících se nového/jiného člena Realizačního týmu je ve zvláště naléhavých případech možné i po reálné výměně člena Realizačního týmu, přičemž tyto doklady a informace je Zhotovitel povinen Objednateli předložit bez zbytečného odkladu.</w:t>
      </w:r>
      <w:bookmarkEnd w:id="453"/>
      <w:bookmarkEnd w:id="454"/>
      <w:r w:rsidRPr="00F15DCD">
        <w:rPr>
          <w:rFonts w:ascii="Segoe UI" w:hAnsi="Segoe UI" w:cs="Segoe UI"/>
          <w:sz w:val="22"/>
        </w:rPr>
        <w:t xml:space="preserve"> </w:t>
      </w:r>
    </w:p>
    <w:p w14:paraId="07529FBA" w14:textId="15B9786E" w:rsidR="00A70C4F" w:rsidRPr="00F15DCD" w:rsidRDefault="00A70C4F" w:rsidP="002C047A">
      <w:pPr>
        <w:pStyle w:val="RLTextlnkuslovan"/>
        <w:numPr>
          <w:ilvl w:val="1"/>
          <w:numId w:val="75"/>
        </w:numPr>
        <w:spacing w:line="240" w:lineRule="auto"/>
        <w:ind w:left="1418" w:hanging="851"/>
        <w:rPr>
          <w:rFonts w:ascii="Segoe UI" w:hAnsi="Segoe UI" w:cs="Segoe UI"/>
          <w:color w:val="000000"/>
          <w:sz w:val="22"/>
        </w:rPr>
      </w:pPr>
      <w:bookmarkStart w:id="455" w:name="_Ref68178332"/>
      <w:r w:rsidRPr="00F15DCD">
        <w:rPr>
          <w:rFonts w:ascii="Segoe UI" w:hAnsi="Segoe UI" w:cs="Segoe UI"/>
          <w:sz w:val="22"/>
          <w:szCs w:val="22"/>
        </w:rPr>
        <w:t>Zhotovitel je povinen po celou dobu trvání Smlouvy disponovat kvalifikací, kterou prokázal v</w:t>
      </w:r>
      <w:r w:rsidR="00ED1567" w:rsidRPr="00F15DCD">
        <w:rPr>
          <w:rFonts w:ascii="Segoe UI" w:hAnsi="Segoe UI" w:cs="Segoe UI"/>
          <w:sz w:val="22"/>
          <w:szCs w:val="22"/>
        </w:rPr>
        <w:t> </w:t>
      </w:r>
      <w:r w:rsidRPr="00F15DCD">
        <w:rPr>
          <w:rFonts w:ascii="Segoe UI" w:hAnsi="Segoe UI" w:cs="Segoe UI"/>
          <w:sz w:val="22"/>
          <w:szCs w:val="22"/>
        </w:rPr>
        <w:t>rámci Zadávacího řízení</w:t>
      </w:r>
      <w:r w:rsidR="002C2738" w:rsidRPr="00F15DCD">
        <w:rPr>
          <w:rFonts w:ascii="Segoe UI" w:hAnsi="Segoe UI" w:cs="Segoe UI"/>
          <w:sz w:val="22"/>
          <w:szCs w:val="22"/>
        </w:rPr>
        <w:t xml:space="preserve"> a kdykoliv na požádání tuto Objednateli v jím stanovené přiměřené lhůtě prokázat</w:t>
      </w:r>
      <w:r w:rsidRPr="00F15DCD">
        <w:rPr>
          <w:rFonts w:ascii="Segoe UI" w:hAnsi="Segoe UI" w:cs="Segoe UI"/>
          <w:sz w:val="22"/>
          <w:szCs w:val="22"/>
        </w:rPr>
        <w:t>.</w:t>
      </w:r>
      <w:bookmarkEnd w:id="455"/>
      <w:r w:rsidR="009A5493" w:rsidRPr="00F15DCD">
        <w:rPr>
          <w:rFonts w:ascii="Segoe UI" w:hAnsi="Segoe UI" w:cs="Segoe UI"/>
          <w:sz w:val="22"/>
          <w:szCs w:val="22"/>
        </w:rPr>
        <w:t xml:space="preserve"> </w:t>
      </w:r>
    </w:p>
    <w:p w14:paraId="02B42BBA" w14:textId="77777777" w:rsidR="009A5493" w:rsidRPr="00F15DCD" w:rsidRDefault="009A5493" w:rsidP="002C047A">
      <w:pPr>
        <w:pStyle w:val="RLTextlnkuslovan"/>
        <w:numPr>
          <w:ilvl w:val="1"/>
          <w:numId w:val="75"/>
        </w:numPr>
        <w:spacing w:line="240" w:lineRule="auto"/>
        <w:ind w:left="1418" w:hanging="851"/>
        <w:rPr>
          <w:rFonts w:ascii="Segoe UI" w:hAnsi="Segoe UI" w:cs="Segoe UI"/>
          <w:color w:val="000000"/>
          <w:sz w:val="22"/>
        </w:rPr>
      </w:pPr>
      <w:r w:rsidRPr="00F15DCD">
        <w:rPr>
          <w:rFonts w:ascii="Segoe UI" w:hAnsi="Segoe UI" w:cs="Segoe UI"/>
          <w:sz w:val="22"/>
          <w:szCs w:val="22"/>
        </w:rPr>
        <w:t xml:space="preserve">Zhotovitel je povinen zajistit, že: </w:t>
      </w:r>
    </w:p>
    <w:p w14:paraId="54FE2AC7" w14:textId="19D00459" w:rsidR="009A5493"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člen Realizačního týmu Vedoucí projektu</w:t>
      </w:r>
      <w:r w:rsidR="004D7F9C" w:rsidRPr="00F15DCD">
        <w:rPr>
          <w:rFonts w:ascii="Segoe UI" w:hAnsi="Segoe UI" w:cs="Segoe UI"/>
          <w:sz w:val="22"/>
          <w:szCs w:val="22"/>
        </w:rPr>
        <w:t xml:space="preserve"> bude</w:t>
      </w:r>
      <w:r w:rsidRPr="00F15DCD">
        <w:rPr>
          <w:rFonts w:ascii="Segoe UI" w:hAnsi="Segoe UI" w:cs="Segoe UI"/>
          <w:sz w:val="22"/>
          <w:szCs w:val="22"/>
        </w:rPr>
        <w:t xml:space="preserve"> </w:t>
      </w:r>
      <w:r w:rsidR="00D163B0" w:rsidRPr="00F15DCD">
        <w:rPr>
          <w:rFonts w:ascii="Segoe UI" w:hAnsi="Segoe UI" w:cs="Segoe UI"/>
          <w:sz w:val="22"/>
          <w:szCs w:val="22"/>
        </w:rPr>
        <w:t>řídit</w:t>
      </w:r>
      <w:r w:rsidRPr="00F15DCD">
        <w:rPr>
          <w:rFonts w:ascii="Segoe UI" w:hAnsi="Segoe UI" w:cs="Segoe UI"/>
          <w:sz w:val="22"/>
          <w:szCs w:val="22"/>
        </w:rPr>
        <w:t xml:space="preserve"> tým Zhotovitele </w:t>
      </w:r>
      <w:r w:rsidR="004D7F9C" w:rsidRPr="00F15DCD">
        <w:rPr>
          <w:rFonts w:ascii="Segoe UI" w:hAnsi="Segoe UI" w:cs="Segoe UI"/>
          <w:sz w:val="22"/>
          <w:szCs w:val="22"/>
        </w:rPr>
        <w:t>po celou dobu</w:t>
      </w:r>
      <w:r w:rsidRPr="00F15DCD">
        <w:rPr>
          <w:rFonts w:ascii="Segoe UI" w:hAnsi="Segoe UI" w:cs="Segoe UI"/>
          <w:sz w:val="22"/>
          <w:szCs w:val="22"/>
        </w:rPr>
        <w:t xml:space="preserve"> Projektování i Stavb</w:t>
      </w:r>
      <w:r w:rsidR="004D7F9C" w:rsidRPr="00F15DCD">
        <w:rPr>
          <w:rFonts w:ascii="Segoe UI" w:hAnsi="Segoe UI" w:cs="Segoe UI"/>
          <w:sz w:val="22"/>
          <w:szCs w:val="22"/>
        </w:rPr>
        <w:t>y</w:t>
      </w:r>
      <w:r w:rsidRPr="00F15DCD">
        <w:rPr>
          <w:rFonts w:ascii="Segoe UI" w:hAnsi="Segoe UI" w:cs="Segoe UI"/>
          <w:sz w:val="22"/>
          <w:szCs w:val="22"/>
        </w:rPr>
        <w:t xml:space="preserve"> Linky; </w:t>
      </w:r>
    </w:p>
    <w:p w14:paraId="35BBF494" w14:textId="53A69681" w:rsidR="009A5493"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člen Realizačního týmu Hlavní inženýr projektu</w:t>
      </w:r>
      <w:r w:rsidR="004D7F9C" w:rsidRPr="00F15DCD">
        <w:rPr>
          <w:rFonts w:ascii="Segoe UI" w:hAnsi="Segoe UI" w:cs="Segoe UI"/>
          <w:sz w:val="22"/>
          <w:szCs w:val="22"/>
        </w:rPr>
        <w:t xml:space="preserve"> bude</w:t>
      </w:r>
      <w:r w:rsidRPr="00F15DCD">
        <w:rPr>
          <w:rFonts w:ascii="Segoe UI" w:hAnsi="Segoe UI" w:cs="Segoe UI"/>
          <w:sz w:val="22"/>
          <w:szCs w:val="22"/>
        </w:rPr>
        <w:t xml:space="preserve"> vykonáv</w:t>
      </w:r>
      <w:r w:rsidR="004D7F9C" w:rsidRPr="00F15DCD">
        <w:rPr>
          <w:rFonts w:ascii="Segoe UI" w:hAnsi="Segoe UI" w:cs="Segoe UI"/>
          <w:sz w:val="22"/>
          <w:szCs w:val="22"/>
        </w:rPr>
        <w:t>at</w:t>
      </w:r>
      <w:r w:rsidRPr="00F15DCD">
        <w:rPr>
          <w:rFonts w:ascii="Segoe UI" w:hAnsi="Segoe UI" w:cs="Segoe UI"/>
          <w:sz w:val="22"/>
          <w:szCs w:val="22"/>
        </w:rPr>
        <w:t xml:space="preserve"> funkci hlavního inženýra projektu </w:t>
      </w:r>
      <w:r w:rsidR="004D7F9C" w:rsidRPr="00F15DCD">
        <w:rPr>
          <w:rFonts w:ascii="Segoe UI" w:hAnsi="Segoe UI" w:cs="Segoe UI"/>
          <w:sz w:val="22"/>
          <w:szCs w:val="22"/>
        </w:rPr>
        <w:t>po celou dobu</w:t>
      </w:r>
      <w:r w:rsidRPr="00F15DCD">
        <w:rPr>
          <w:rFonts w:ascii="Segoe UI" w:hAnsi="Segoe UI" w:cs="Segoe UI"/>
          <w:sz w:val="22"/>
          <w:szCs w:val="22"/>
        </w:rPr>
        <w:t xml:space="preserve"> Projektování i Stavb</w:t>
      </w:r>
      <w:r w:rsidR="004D7F9C" w:rsidRPr="00F15DCD">
        <w:rPr>
          <w:rFonts w:ascii="Segoe UI" w:hAnsi="Segoe UI" w:cs="Segoe UI"/>
          <w:sz w:val="22"/>
          <w:szCs w:val="22"/>
        </w:rPr>
        <w:t>y</w:t>
      </w:r>
      <w:r w:rsidRPr="00F15DCD">
        <w:rPr>
          <w:rFonts w:ascii="Segoe UI" w:hAnsi="Segoe UI" w:cs="Segoe UI"/>
          <w:sz w:val="22"/>
          <w:szCs w:val="22"/>
        </w:rPr>
        <w:t xml:space="preserve"> Linky; </w:t>
      </w:r>
    </w:p>
    <w:p w14:paraId="58AD9E32" w14:textId="77777777" w:rsidR="000C1F90"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 xml:space="preserve">člen Realizačního týmu Stavbyvedoucí </w:t>
      </w:r>
      <w:r w:rsidR="004D7F9C" w:rsidRPr="00F15DCD">
        <w:rPr>
          <w:rFonts w:ascii="Segoe UI" w:hAnsi="Segoe UI" w:cs="Segoe UI"/>
          <w:sz w:val="22"/>
          <w:szCs w:val="22"/>
        </w:rPr>
        <w:t xml:space="preserve">bude </w:t>
      </w:r>
      <w:r w:rsidRPr="00F15DCD">
        <w:rPr>
          <w:rFonts w:ascii="Segoe UI" w:hAnsi="Segoe UI" w:cs="Segoe UI"/>
          <w:sz w:val="22"/>
          <w:szCs w:val="22"/>
        </w:rPr>
        <w:t>ve smyslu SZ říd</w:t>
      </w:r>
      <w:r w:rsidR="004D7F9C" w:rsidRPr="00F15DCD">
        <w:rPr>
          <w:rFonts w:ascii="Segoe UI" w:hAnsi="Segoe UI" w:cs="Segoe UI"/>
          <w:sz w:val="22"/>
          <w:szCs w:val="22"/>
        </w:rPr>
        <w:t>it</w:t>
      </w:r>
      <w:r w:rsidRPr="00F15DCD">
        <w:rPr>
          <w:rFonts w:ascii="Segoe UI" w:hAnsi="Segoe UI" w:cs="Segoe UI"/>
          <w:sz w:val="22"/>
          <w:szCs w:val="22"/>
        </w:rPr>
        <w:t xml:space="preserve"> výstavbu, provád</w:t>
      </w:r>
      <w:r w:rsidR="004D7F9C" w:rsidRPr="00F15DCD">
        <w:rPr>
          <w:rFonts w:ascii="Segoe UI" w:hAnsi="Segoe UI" w:cs="Segoe UI"/>
          <w:sz w:val="22"/>
          <w:szCs w:val="22"/>
        </w:rPr>
        <w:t>ět</w:t>
      </w:r>
      <w:r w:rsidRPr="00F15DCD">
        <w:rPr>
          <w:rFonts w:ascii="Segoe UI" w:hAnsi="Segoe UI" w:cs="Segoe UI"/>
          <w:sz w:val="22"/>
          <w:szCs w:val="22"/>
        </w:rPr>
        <w:t xml:space="preserve"> dozor nad veškerými Pracemi prováděnými na Staveništi Zhotovitelem a </w:t>
      </w:r>
      <w:r w:rsidR="004D7F9C" w:rsidRPr="00F15DCD">
        <w:rPr>
          <w:rFonts w:ascii="Segoe UI" w:hAnsi="Segoe UI" w:cs="Segoe UI"/>
          <w:sz w:val="22"/>
          <w:szCs w:val="22"/>
        </w:rPr>
        <w:t>bude</w:t>
      </w:r>
      <w:r w:rsidRPr="00F15DCD">
        <w:rPr>
          <w:rFonts w:ascii="Segoe UI" w:hAnsi="Segoe UI" w:cs="Segoe UI"/>
          <w:sz w:val="22"/>
          <w:szCs w:val="22"/>
        </w:rPr>
        <w:t xml:space="preserve"> přítomen na Staveništi během pracovní doby po celou dobu trvání činností Zhotovitele na Staveništi. Stavbyvedoucí musí být vybaven veškerými rozhodovacími pravomocemi nezbytnými pro operativní řízení Prací na Staveništi</w:t>
      </w:r>
      <w:r w:rsidR="000C1F90" w:rsidRPr="00F15DCD">
        <w:rPr>
          <w:rFonts w:ascii="Segoe UI" w:hAnsi="Segoe UI" w:cs="Segoe UI"/>
          <w:sz w:val="22"/>
          <w:szCs w:val="22"/>
        </w:rPr>
        <w:t>;</w:t>
      </w:r>
    </w:p>
    <w:p w14:paraId="18A59B73" w14:textId="7AA1B643" w:rsidR="009A5493" w:rsidRPr="00F15DCD" w:rsidRDefault="000C1F90"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 xml:space="preserve">kterákoliv z osob dle tohoto odstavce bude na požádání Objednatele přítomna formou osobní účasti na jednání či dalších klíčových </w:t>
      </w:r>
      <w:r w:rsidRPr="00F15DCD">
        <w:rPr>
          <w:rFonts w:ascii="Segoe UI" w:hAnsi="Segoe UI" w:cs="Segoe UI"/>
          <w:sz w:val="22"/>
          <w:szCs w:val="22"/>
        </w:rPr>
        <w:lastRenderedPageBreak/>
        <w:t>aktivitách Zhotovitele dle této Smlouvy, a to dle jejího funkčního zařazení</w:t>
      </w:r>
      <w:r w:rsidR="009A5493" w:rsidRPr="00F15DCD">
        <w:rPr>
          <w:rFonts w:ascii="Segoe UI" w:hAnsi="Segoe UI" w:cs="Segoe UI"/>
          <w:sz w:val="22"/>
          <w:szCs w:val="22"/>
        </w:rPr>
        <w:t xml:space="preserve">. </w:t>
      </w:r>
    </w:p>
    <w:p w14:paraId="2D2CC736" w14:textId="24A5929A" w:rsidR="00C84352"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podpisem Smlouvy potvrzuje, že se s</w:t>
      </w:r>
      <w:r w:rsidR="00ED1567" w:rsidRPr="00F15DCD">
        <w:rPr>
          <w:rFonts w:ascii="Segoe UI" w:hAnsi="Segoe UI" w:cs="Segoe UI"/>
          <w:sz w:val="22"/>
        </w:rPr>
        <w:t> </w:t>
      </w:r>
      <w:r w:rsidRPr="00F15DCD">
        <w:rPr>
          <w:rFonts w:ascii="Segoe UI" w:hAnsi="Segoe UI" w:cs="Segoe UI"/>
          <w:sz w:val="22"/>
        </w:rPr>
        <w:t>Požadavky Objednatele seznámil v</w:t>
      </w:r>
      <w:r w:rsidR="00ED1567" w:rsidRPr="00F15DCD">
        <w:rPr>
          <w:rFonts w:ascii="Segoe UI" w:hAnsi="Segoe UI" w:cs="Segoe UI"/>
          <w:sz w:val="22"/>
        </w:rPr>
        <w:t> </w:t>
      </w:r>
      <w:r w:rsidRPr="00F15DCD">
        <w:rPr>
          <w:rFonts w:ascii="Segoe UI" w:hAnsi="Segoe UI" w:cs="Segoe UI"/>
          <w:sz w:val="22"/>
        </w:rPr>
        <w:t>Zadávacím řízení. Zjistí-li Zhotovitel v</w:t>
      </w:r>
      <w:r w:rsidR="00ED1567" w:rsidRPr="00F15DCD">
        <w:rPr>
          <w:rFonts w:ascii="Segoe UI" w:hAnsi="Segoe UI" w:cs="Segoe UI"/>
          <w:sz w:val="22"/>
        </w:rPr>
        <w:t> </w:t>
      </w:r>
      <w:r w:rsidRPr="00F15DCD">
        <w:rPr>
          <w:rFonts w:ascii="Segoe UI" w:hAnsi="Segoe UI" w:cs="Segoe UI"/>
          <w:sz w:val="22"/>
        </w:rPr>
        <w:t>Požadavcích Objednatele jakékoli nedostatky či nepřesnosti, je povinen na ně Objednatele bez zbytečného odkladu upozornit, a to</w:t>
      </w:r>
      <w:r w:rsidR="00BB4BDA" w:rsidRPr="00F15DCD">
        <w:rPr>
          <w:rFonts w:ascii="Segoe UI" w:hAnsi="Segoe UI" w:cs="Segoe UI"/>
          <w:sz w:val="22"/>
        </w:rPr>
        <w:t xml:space="preserve"> bezodkladně</w:t>
      </w:r>
      <w:r w:rsidRPr="00F15DCD">
        <w:rPr>
          <w:rFonts w:ascii="Segoe UI" w:hAnsi="Segoe UI" w:cs="Segoe UI"/>
          <w:sz w:val="22"/>
        </w:rPr>
        <w:t xml:space="preserve"> po předání Požadavků Objednatele</w:t>
      </w:r>
      <w:r w:rsidR="00BB4BDA" w:rsidRPr="00F15DCD">
        <w:rPr>
          <w:rFonts w:ascii="Segoe UI" w:hAnsi="Segoe UI" w:cs="Segoe UI"/>
          <w:sz w:val="22"/>
        </w:rPr>
        <w:t xml:space="preserve"> Zhotoviteli</w:t>
      </w:r>
      <w:r w:rsidRPr="00F15DCD">
        <w:rPr>
          <w:rFonts w:ascii="Segoe UI" w:hAnsi="Segoe UI" w:cs="Segoe UI"/>
          <w:sz w:val="22"/>
        </w:rPr>
        <w:t xml:space="preserve"> či</w:t>
      </w:r>
      <w:r w:rsidR="00BB4BDA" w:rsidRPr="00F15DCD">
        <w:rPr>
          <w:rFonts w:ascii="Segoe UI" w:hAnsi="Segoe UI" w:cs="Segoe UI"/>
          <w:sz w:val="22"/>
        </w:rPr>
        <w:t xml:space="preserve"> nejpozději v</w:t>
      </w:r>
      <w:r w:rsidR="00ED1567" w:rsidRPr="00F15DCD">
        <w:rPr>
          <w:rFonts w:ascii="Segoe UI" w:hAnsi="Segoe UI" w:cs="Segoe UI"/>
          <w:sz w:val="22"/>
        </w:rPr>
        <w:t> </w:t>
      </w:r>
      <w:r w:rsidRPr="00F15DCD">
        <w:rPr>
          <w:rFonts w:ascii="Segoe UI" w:hAnsi="Segoe UI" w:cs="Segoe UI"/>
          <w:sz w:val="22"/>
        </w:rPr>
        <w:t>D</w:t>
      </w:r>
      <w:r w:rsidR="00BB4BDA" w:rsidRPr="00F15DCD">
        <w:rPr>
          <w:rFonts w:ascii="Segoe UI" w:hAnsi="Segoe UI" w:cs="Segoe UI"/>
          <w:sz w:val="22"/>
        </w:rPr>
        <w:t>e</w:t>
      </w:r>
      <w:r w:rsidRPr="00F15DCD">
        <w:rPr>
          <w:rFonts w:ascii="Segoe UI" w:hAnsi="Segoe UI" w:cs="Segoe UI"/>
          <w:sz w:val="22"/>
        </w:rPr>
        <w:t xml:space="preserve">n účinnosti, pokud mu byly Požadavky Objednatele předány před uzavřením Smlouvy. </w:t>
      </w:r>
      <w:r w:rsidR="00FA04B0" w:rsidRPr="00F15DCD">
        <w:rPr>
          <w:rFonts w:ascii="Segoe UI" w:hAnsi="Segoe UI" w:cs="Segoe UI"/>
          <w:sz w:val="22"/>
        </w:rPr>
        <w:t>Zhotovitel se zavazuje provést Dílo vlastním jménem, na vlastní nebezpečí</w:t>
      </w:r>
      <w:r w:rsidR="007A30B6" w:rsidRPr="00F15DCD">
        <w:rPr>
          <w:rFonts w:ascii="Segoe UI" w:hAnsi="Segoe UI" w:cs="Segoe UI"/>
          <w:sz w:val="22"/>
        </w:rPr>
        <w:t xml:space="preserve">, náklady </w:t>
      </w:r>
      <w:r w:rsidR="00FA04B0" w:rsidRPr="00F15DCD">
        <w:rPr>
          <w:rFonts w:ascii="Segoe UI" w:hAnsi="Segoe UI" w:cs="Segoe UI"/>
          <w:sz w:val="22"/>
        </w:rPr>
        <w:t>a odpovědnost v</w:t>
      </w:r>
      <w:r w:rsidR="00ED1567" w:rsidRPr="00F15DCD">
        <w:rPr>
          <w:rFonts w:ascii="Segoe UI" w:hAnsi="Segoe UI" w:cs="Segoe UI"/>
          <w:sz w:val="22"/>
        </w:rPr>
        <w:t> </w:t>
      </w:r>
      <w:r w:rsidR="00FA04B0" w:rsidRPr="00F15DCD">
        <w:rPr>
          <w:rFonts w:ascii="Segoe UI" w:hAnsi="Segoe UI" w:cs="Segoe UI"/>
          <w:sz w:val="22"/>
        </w:rPr>
        <w:t>souladu</w:t>
      </w:r>
      <w:r w:rsidR="006639FC" w:rsidRPr="00F15DCD">
        <w:rPr>
          <w:rFonts w:ascii="Segoe UI" w:hAnsi="Segoe UI" w:cs="Segoe UI"/>
          <w:sz w:val="22"/>
        </w:rPr>
        <w:t xml:space="preserve"> </w:t>
      </w:r>
      <w:r w:rsidR="00FA04B0" w:rsidRPr="00F15DCD">
        <w:rPr>
          <w:rFonts w:ascii="Segoe UI" w:hAnsi="Segoe UI" w:cs="Segoe UI"/>
          <w:sz w:val="22"/>
        </w:rPr>
        <w:t>se Smlouvou a Právními předpisy.</w:t>
      </w:r>
      <w:r w:rsidR="000A4B82" w:rsidRPr="00F15DCD">
        <w:rPr>
          <w:rFonts w:ascii="Segoe UI" w:hAnsi="Segoe UI" w:cs="Segoe UI"/>
          <w:sz w:val="22"/>
        </w:rPr>
        <w:t xml:space="preserve"> Zhotovitel je povinen se seznámit </w:t>
      </w:r>
      <w:r w:rsidR="003B3D82" w:rsidRPr="00F15DCD">
        <w:rPr>
          <w:rFonts w:ascii="Segoe UI" w:hAnsi="Segoe UI" w:cs="Segoe UI"/>
          <w:sz w:val="22"/>
        </w:rPr>
        <w:t>s</w:t>
      </w:r>
      <w:r w:rsidR="00ED1567" w:rsidRPr="00F15DCD">
        <w:rPr>
          <w:rFonts w:ascii="Segoe UI" w:hAnsi="Segoe UI" w:cs="Segoe UI"/>
          <w:sz w:val="22"/>
        </w:rPr>
        <w:t> </w:t>
      </w:r>
      <w:r w:rsidR="003B3D82" w:rsidRPr="00F15DCD">
        <w:rPr>
          <w:rFonts w:ascii="Segoe UI" w:hAnsi="Segoe UI" w:cs="Segoe UI"/>
          <w:sz w:val="22"/>
        </w:rPr>
        <w:t xml:space="preserve">Právními předpisy, které se týkají Díla či jeho provádění, a </w:t>
      </w:r>
      <w:r w:rsidR="000A4B82" w:rsidRPr="00F15DCD">
        <w:rPr>
          <w:rFonts w:ascii="Segoe UI" w:hAnsi="Segoe UI" w:cs="Segoe UI"/>
          <w:sz w:val="22"/>
        </w:rPr>
        <w:t xml:space="preserve">vyhláškami a nařízeními a je povinen je dodržovat po celou dobu trvání Smlouvy. </w:t>
      </w:r>
      <w:r w:rsidR="00131822" w:rsidRPr="00F15DCD">
        <w:rPr>
          <w:rFonts w:ascii="Segoe UI" w:hAnsi="Segoe UI" w:cs="Segoe UI"/>
          <w:sz w:val="22"/>
        </w:rPr>
        <w:t xml:space="preserve">Zhotovitel je povinen se řídit jinými nařízeními, oběžníky, vyhláškami či pravidly, která jsou obecně závazná. </w:t>
      </w:r>
      <w:r w:rsidR="00C84352" w:rsidRPr="00F15DCD">
        <w:rPr>
          <w:rFonts w:ascii="Segoe UI" w:hAnsi="Segoe UI" w:cs="Segoe UI"/>
          <w:sz w:val="22"/>
        </w:rPr>
        <w:t xml:space="preserve"> </w:t>
      </w:r>
    </w:p>
    <w:p w14:paraId="6753FF04" w14:textId="418CFBEA" w:rsidR="0019663E" w:rsidRPr="00F15DCD" w:rsidRDefault="0033781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odpovídá z</w:t>
      </w:r>
      <w:r w:rsidR="00E41792" w:rsidRPr="00F15DCD">
        <w:rPr>
          <w:rFonts w:ascii="Segoe UI" w:hAnsi="Segoe UI" w:cs="Segoe UI"/>
          <w:sz w:val="22"/>
        </w:rPr>
        <w:t>a</w:t>
      </w:r>
      <w:r w:rsidRPr="00F15DCD">
        <w:rPr>
          <w:rFonts w:ascii="Segoe UI" w:hAnsi="Segoe UI" w:cs="Segoe UI"/>
          <w:sz w:val="22"/>
        </w:rPr>
        <w:t xml:space="preserve"> provádění Díla podle Smlouvy, což se vztahuje na jeho činnost i nečinnost. </w:t>
      </w:r>
      <w:r w:rsidR="0019663E" w:rsidRPr="00F15DCD">
        <w:rPr>
          <w:rFonts w:ascii="Segoe UI" w:hAnsi="Segoe UI" w:cs="Segoe UI"/>
          <w:sz w:val="22"/>
        </w:rPr>
        <w:t>Zhotovitel odpovídá za provádění Díla Poddodavateli i jejich dodavateli tak, jako by Dílo prováděl sám</w:t>
      </w:r>
      <w:r w:rsidRPr="00F15DCD">
        <w:rPr>
          <w:rFonts w:ascii="Segoe UI" w:hAnsi="Segoe UI" w:cs="Segoe UI"/>
          <w:sz w:val="22"/>
        </w:rPr>
        <w:t>, a to za jejich činnost i nečinnost</w:t>
      </w:r>
      <w:r w:rsidR="0019663E" w:rsidRPr="00F15DCD">
        <w:rPr>
          <w:rFonts w:ascii="Segoe UI" w:hAnsi="Segoe UI" w:cs="Segoe UI"/>
          <w:sz w:val="22"/>
        </w:rPr>
        <w:t>.</w:t>
      </w:r>
      <w:r w:rsidRPr="00F15DCD">
        <w:rPr>
          <w:rFonts w:ascii="Segoe UI" w:hAnsi="Segoe UI" w:cs="Segoe UI"/>
          <w:sz w:val="22"/>
        </w:rPr>
        <w:t xml:space="preserve"> Ujednání dle tohoto odstavce se vztahuje na všechna ujednání Smlouvy. </w:t>
      </w:r>
      <w:r w:rsidR="0019663E" w:rsidRPr="00F15DCD">
        <w:rPr>
          <w:rFonts w:ascii="Segoe UI" w:hAnsi="Segoe UI" w:cs="Segoe UI"/>
          <w:sz w:val="22"/>
        </w:rPr>
        <w:t xml:space="preserve">  </w:t>
      </w:r>
    </w:p>
    <w:p w14:paraId="2A9707A7" w14:textId="58A91DF7" w:rsidR="0019663E" w:rsidRPr="00F15DCD" w:rsidRDefault="0019663E"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na své náklady zajistit veškeré vybavení, které je nezbytné k</w:t>
      </w:r>
      <w:r w:rsidR="00ED1567" w:rsidRPr="00F15DCD">
        <w:rPr>
          <w:rFonts w:ascii="Segoe UI" w:hAnsi="Segoe UI" w:cs="Segoe UI"/>
          <w:sz w:val="22"/>
        </w:rPr>
        <w:t> </w:t>
      </w:r>
      <w:r w:rsidRPr="00F15DCD">
        <w:rPr>
          <w:rFonts w:ascii="Segoe UI" w:hAnsi="Segoe UI" w:cs="Segoe UI"/>
          <w:sz w:val="22"/>
        </w:rPr>
        <w:t xml:space="preserve">provádění Díla, nedohodnou-li se smluvní strany jinak.   </w:t>
      </w:r>
    </w:p>
    <w:p w14:paraId="68CDB162" w14:textId="078EFB21" w:rsidR="00E44EE6" w:rsidRPr="00F15DCD" w:rsidRDefault="00E44EE6"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Jestliže v</w:t>
      </w:r>
      <w:r w:rsidR="00ED1567" w:rsidRPr="00F15DCD">
        <w:rPr>
          <w:rFonts w:ascii="Segoe UI" w:hAnsi="Segoe UI" w:cs="Segoe UI"/>
          <w:sz w:val="22"/>
        </w:rPr>
        <w:t> </w:t>
      </w:r>
      <w:r w:rsidRPr="00F15DCD">
        <w:rPr>
          <w:rFonts w:ascii="Segoe UI" w:hAnsi="Segoe UI" w:cs="Segoe UI"/>
          <w:sz w:val="22"/>
        </w:rPr>
        <w:t>důsledku nedodržení povinností stanovených v</w:t>
      </w:r>
      <w:r w:rsidR="00ED1567" w:rsidRPr="00F15DCD">
        <w:rPr>
          <w:rFonts w:ascii="Segoe UI" w:hAnsi="Segoe UI" w:cs="Segoe UI"/>
          <w:sz w:val="22"/>
        </w:rPr>
        <w:t> </w:t>
      </w:r>
      <w:r w:rsidRPr="00F15DCD">
        <w:rPr>
          <w:rFonts w:ascii="Segoe UI" w:hAnsi="Segoe UI" w:cs="Segoe UI"/>
          <w:sz w:val="22"/>
        </w:rPr>
        <w:t xml:space="preserve">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_Ref468797445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23</w:t>
      </w:r>
      <w:r w:rsidR="00475F76" w:rsidRPr="00F15DCD">
        <w:rPr>
          <w:rFonts w:ascii="Segoe UI" w:hAnsi="Segoe UI" w:cs="Segoe UI"/>
          <w:sz w:val="22"/>
        </w:rPr>
        <w:fldChar w:fldCharType="end"/>
      </w:r>
      <w:r w:rsidR="001600E0" w:rsidRPr="00F15DCD">
        <w:rPr>
          <w:rFonts w:ascii="Segoe UI" w:hAnsi="Segoe UI" w:cs="Segoe UI"/>
          <w:sz w:val="22"/>
        </w:rPr>
        <w:t xml:space="preserve"> </w:t>
      </w:r>
      <w:r w:rsidRPr="00F15DCD">
        <w:rPr>
          <w:rFonts w:ascii="Segoe UI" w:hAnsi="Segoe UI" w:cs="Segoe UI"/>
          <w:sz w:val="22"/>
        </w:rPr>
        <w:t xml:space="preserve">Smlouvy Objednateli vznikne škoda (např. uložením pokuty Objednateli za nedodržení povinností stanovených Právními předpisy Zhotovitelem), je Zhotovitel povinen takovou škodu Objednateli nahradit.   </w:t>
      </w:r>
    </w:p>
    <w:p w14:paraId="3AAC645B" w14:textId="72AC173A"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při provádění Díla dodržovat ujednání Smlouvy včetně jejích příloh, řídit se podklady a pokyny Objednatele a Správce Stavby a poskytnout Objednateli požadovanou dokumentaci a informace. Zhotovitel je povinen upozornit Objednatele bez zbytečného odkladu na nevhodnou povahu pokynů daných mu Objednatelem nebo Správcem Stavby. </w:t>
      </w:r>
    </w:p>
    <w:p w14:paraId="7535BA01" w14:textId="595AB5C1"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výlučně odpovědný za bezpečnost práce při provádění Díla podle Právních předpisů, a to zejména zákona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 Zhotovitel je povinen dodržovat nařízení koordinátora bezpečnosti a ochran</w:t>
      </w:r>
      <w:r w:rsidR="00BB4BDA" w:rsidRPr="00F15DCD">
        <w:rPr>
          <w:rFonts w:ascii="Segoe UI" w:hAnsi="Segoe UI" w:cs="Segoe UI"/>
          <w:sz w:val="22"/>
        </w:rPr>
        <w:t>y</w:t>
      </w:r>
      <w:r w:rsidRPr="00F15DCD">
        <w:rPr>
          <w:rFonts w:ascii="Segoe UI" w:hAnsi="Segoe UI" w:cs="Segoe UI"/>
          <w:sz w:val="22"/>
        </w:rPr>
        <w:t xml:space="preserve"> zdraví při práci, kterého zajistí Objednatel. Dále je Zhotovitel odpovědný za to, že pravidla, regulace a pracovní metody či postupy požadované Právními předpisy upravujícími pracovněprávní oblast budou dodržovány. Zhotovitel je současně povinen dodržovat povinnosti stanovené v</w:t>
      </w:r>
      <w:r w:rsidR="00ED1567" w:rsidRPr="00F15DCD">
        <w:rPr>
          <w:rFonts w:ascii="Segoe UI" w:hAnsi="Segoe UI" w:cs="Segoe UI"/>
          <w:sz w:val="22"/>
        </w:rPr>
        <w:t> </w:t>
      </w:r>
      <w:r w:rsidRPr="00F15DCD">
        <w:rPr>
          <w:rFonts w:ascii="Segoe UI" w:hAnsi="Segoe UI" w:cs="Segoe UI"/>
          <w:sz w:val="22"/>
        </w:rPr>
        <w:t xml:space="preserve">příloze č. B2 Požadavky na ochranu zdraví, bezpečnost a životní prostředí.    </w:t>
      </w:r>
    </w:p>
    <w:p w14:paraId="3B01FBA0" w14:textId="5B186669"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Zhotovitel je povinen v</w:t>
      </w:r>
      <w:r w:rsidR="00ED1567" w:rsidRPr="00F15DCD">
        <w:rPr>
          <w:rFonts w:ascii="Segoe UI" w:hAnsi="Segoe UI" w:cs="Segoe UI"/>
          <w:sz w:val="22"/>
        </w:rPr>
        <w:t> </w:t>
      </w:r>
      <w:r w:rsidRPr="00F15DCD">
        <w:rPr>
          <w:rFonts w:ascii="Segoe UI" w:hAnsi="Segoe UI" w:cs="Segoe UI"/>
          <w:sz w:val="22"/>
        </w:rPr>
        <w:t>průběhu provádění Díla dodržovat Právní předpisy z</w:t>
      </w:r>
      <w:r w:rsidR="00ED1567" w:rsidRPr="00F15DCD">
        <w:rPr>
          <w:rFonts w:ascii="Segoe UI" w:hAnsi="Segoe UI" w:cs="Segoe UI"/>
          <w:sz w:val="22"/>
        </w:rPr>
        <w:t> </w:t>
      </w:r>
      <w:r w:rsidRPr="00F15DCD">
        <w:rPr>
          <w:rFonts w:ascii="Segoe UI" w:hAnsi="Segoe UI" w:cs="Segoe UI"/>
          <w:sz w:val="22"/>
        </w:rPr>
        <w:t xml:space="preserve">oblasti pracovního práva a hygieny, přičemž za jejich porušení odpovídá.     </w:t>
      </w:r>
    </w:p>
    <w:p w14:paraId="306DE941" w14:textId="740A3B74"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v</w:t>
      </w:r>
      <w:r w:rsidR="00ED1567" w:rsidRPr="00F15DCD">
        <w:rPr>
          <w:rFonts w:ascii="Segoe UI" w:hAnsi="Segoe UI" w:cs="Segoe UI"/>
          <w:sz w:val="22"/>
        </w:rPr>
        <w:t> </w:t>
      </w:r>
      <w:r w:rsidRPr="00F15DCD">
        <w:rPr>
          <w:rFonts w:ascii="Segoe UI" w:hAnsi="Segoe UI" w:cs="Segoe UI"/>
          <w:sz w:val="22"/>
        </w:rPr>
        <w:t>průběhu provádění Díla dodržovat povinnosti týkající se životního prostředí a jeho ochrany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Právními předpisy.  </w:t>
      </w:r>
    </w:p>
    <w:p w14:paraId="355EEBE6" w14:textId="4797C295"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Objednatel neodpovídá za aritmetickou či jinou přesnost Nabídky Zhotovitele. Pokud po uzavření této Smlouvy vyjde najevo, že Nabídka Zhotovitele obsahovala aritmetické chyby, které by vedly ke změně výše ceny Nabídky Zhotovitele, pokud by se takové chyby nevyskytly, není Zhotovitel oprávněn požadovat úhradu jakékoli platby s</w:t>
      </w:r>
      <w:r w:rsidR="00ED1567" w:rsidRPr="00F15DCD">
        <w:rPr>
          <w:rFonts w:ascii="Segoe UI" w:hAnsi="Segoe UI" w:cs="Segoe UI"/>
          <w:sz w:val="22"/>
        </w:rPr>
        <w:t> </w:t>
      </w:r>
      <w:r w:rsidRPr="00F15DCD">
        <w:rPr>
          <w:rFonts w:ascii="Segoe UI" w:hAnsi="Segoe UI" w:cs="Segoe UI"/>
          <w:sz w:val="22"/>
        </w:rPr>
        <w:t xml:space="preserve">ohledem na takové chyby.  </w:t>
      </w:r>
      <w:r w:rsidR="00A70C4F" w:rsidRPr="00F15DCD">
        <w:rPr>
          <w:rFonts w:ascii="Segoe UI" w:hAnsi="Segoe UI" w:cs="Segoe UI"/>
          <w:sz w:val="22"/>
        </w:rPr>
        <w:t xml:space="preserve"> </w:t>
      </w:r>
    </w:p>
    <w:p w14:paraId="45E598FD" w14:textId="2410A845" w:rsidR="00A70C4F" w:rsidRPr="00F15DCD" w:rsidRDefault="00A70C4F" w:rsidP="002C047A">
      <w:pPr>
        <w:pStyle w:val="RLTextlnkuslovan"/>
        <w:numPr>
          <w:ilvl w:val="1"/>
          <w:numId w:val="75"/>
        </w:numPr>
        <w:spacing w:line="240" w:lineRule="auto"/>
        <w:ind w:left="1418" w:hanging="851"/>
        <w:rPr>
          <w:rFonts w:ascii="Segoe UI" w:hAnsi="Segoe UI" w:cs="Segoe UI"/>
          <w:sz w:val="22"/>
        </w:rPr>
      </w:pPr>
      <w:bookmarkStart w:id="456" w:name="_Ref50731644"/>
      <w:r w:rsidRPr="00F15DCD">
        <w:rPr>
          <w:rFonts w:ascii="Segoe UI" w:hAnsi="Segoe UI" w:cs="Segoe UI"/>
          <w:sz w:val="22"/>
        </w:rPr>
        <w:t>Zhotovitel je povinen se při zpracování Projektové dokumentace a zajištění Inženýrské činnosti řídit rozhodnutími, pokyny či jinými nařízeními, které Objednateli nebo Zhotoviteli Kontrolní orgány v</w:t>
      </w:r>
      <w:r w:rsidR="00ED1567" w:rsidRPr="00F15DCD">
        <w:rPr>
          <w:rFonts w:ascii="Segoe UI" w:hAnsi="Segoe UI" w:cs="Segoe UI"/>
          <w:sz w:val="22"/>
        </w:rPr>
        <w:t> </w:t>
      </w:r>
      <w:r w:rsidRPr="00F15DCD">
        <w:rPr>
          <w:rFonts w:ascii="Segoe UI" w:hAnsi="Segoe UI" w:cs="Segoe UI"/>
          <w:sz w:val="22"/>
        </w:rPr>
        <w:t>souvislosti se zpracováním Projektové dokumentace a zajištěním Inženýrské činnosti uloží.</w:t>
      </w:r>
      <w:bookmarkEnd w:id="456"/>
      <w:r w:rsidRPr="00F15DCD">
        <w:rPr>
          <w:rFonts w:ascii="Segoe UI" w:hAnsi="Segoe UI" w:cs="Segoe UI"/>
          <w:sz w:val="22"/>
        </w:rPr>
        <w:t xml:space="preserve">  </w:t>
      </w:r>
    </w:p>
    <w:p w14:paraId="2D2AD27E" w14:textId="53E7FBC5" w:rsidR="008E143D" w:rsidRPr="00F15DCD" w:rsidRDefault="00BF5B37" w:rsidP="002C047A">
      <w:pPr>
        <w:pStyle w:val="RLTextlnkuslovan"/>
        <w:numPr>
          <w:ilvl w:val="1"/>
          <w:numId w:val="75"/>
        </w:numPr>
        <w:spacing w:line="240" w:lineRule="auto"/>
        <w:ind w:left="1418" w:hanging="851"/>
        <w:rPr>
          <w:rFonts w:ascii="Segoe UI" w:hAnsi="Segoe UI" w:cs="Segoe UI"/>
          <w:sz w:val="22"/>
        </w:rPr>
      </w:pPr>
      <w:bookmarkStart w:id="457" w:name="_Ref63951262"/>
      <w:bookmarkStart w:id="458" w:name="_Ref53404675"/>
      <w:bookmarkStart w:id="459" w:name="_Ref55216149"/>
      <w:r w:rsidRPr="00F15DCD">
        <w:rPr>
          <w:rFonts w:ascii="Segoe UI" w:hAnsi="Segoe UI" w:cs="Segoe UI"/>
          <w:sz w:val="22"/>
        </w:rPr>
        <w:t>Zhotovitel je povinen</w:t>
      </w:r>
      <w:r w:rsidR="006648C3" w:rsidRPr="00F15DCD">
        <w:rPr>
          <w:rFonts w:ascii="Segoe UI" w:hAnsi="Segoe UI" w:cs="Segoe UI"/>
          <w:sz w:val="22"/>
        </w:rPr>
        <w:t xml:space="preserve"> </w:t>
      </w:r>
      <w:r w:rsidR="009A52FE" w:rsidRPr="00F15DCD">
        <w:rPr>
          <w:rFonts w:ascii="Segoe UI" w:hAnsi="Segoe UI" w:cs="Segoe UI"/>
          <w:sz w:val="22"/>
        </w:rPr>
        <w:t xml:space="preserve">do </w:t>
      </w:r>
      <w:r w:rsidR="00463E93" w:rsidRPr="00F15DCD">
        <w:rPr>
          <w:rFonts w:ascii="Segoe UI" w:hAnsi="Segoe UI" w:cs="Segoe UI"/>
          <w:sz w:val="22"/>
        </w:rPr>
        <w:t>28</w:t>
      </w:r>
      <w:r w:rsidR="009A52FE" w:rsidRPr="00F15DCD">
        <w:rPr>
          <w:rFonts w:ascii="Segoe UI" w:hAnsi="Segoe UI" w:cs="Segoe UI"/>
          <w:sz w:val="22"/>
        </w:rPr>
        <w:t xml:space="preserve"> dnů ode Dne účinnosti </w:t>
      </w:r>
      <w:r w:rsidR="00463E93" w:rsidRPr="00F15DCD">
        <w:rPr>
          <w:rFonts w:ascii="Segoe UI" w:hAnsi="Segoe UI" w:cs="Segoe UI"/>
          <w:sz w:val="22"/>
        </w:rPr>
        <w:t xml:space="preserve">doručit </w:t>
      </w:r>
      <w:r w:rsidR="006648C3" w:rsidRPr="00F15DCD">
        <w:rPr>
          <w:rFonts w:ascii="Segoe UI" w:hAnsi="Segoe UI" w:cs="Segoe UI"/>
          <w:sz w:val="22"/>
        </w:rPr>
        <w:t xml:space="preserve">Objednateli </w:t>
      </w:r>
      <w:r w:rsidR="00BB5F6C" w:rsidRPr="00F15DCD">
        <w:rPr>
          <w:rFonts w:ascii="Segoe UI" w:hAnsi="Segoe UI" w:cs="Segoe UI"/>
          <w:sz w:val="22"/>
        </w:rPr>
        <w:t>Ž</w:t>
      </w:r>
      <w:r w:rsidR="00463E93" w:rsidRPr="00F15DCD">
        <w:rPr>
          <w:rFonts w:ascii="Segoe UI" w:hAnsi="Segoe UI" w:cs="Segoe UI"/>
          <w:sz w:val="22"/>
        </w:rPr>
        <w:t>ádost</w:t>
      </w:r>
      <w:r w:rsidR="00BB5F6C" w:rsidRPr="00F15DCD">
        <w:rPr>
          <w:rFonts w:ascii="Segoe UI" w:hAnsi="Segoe UI" w:cs="Segoe UI"/>
          <w:sz w:val="22"/>
        </w:rPr>
        <w:t xml:space="preserve"> </w:t>
      </w:r>
      <w:r w:rsidR="00463E93" w:rsidRPr="00F15DCD">
        <w:rPr>
          <w:rFonts w:ascii="Segoe UI" w:hAnsi="Segoe UI" w:cs="Segoe UI"/>
          <w:sz w:val="22"/>
        </w:rPr>
        <w:t xml:space="preserve">dle odst. </w:t>
      </w:r>
      <w:r w:rsidR="00BB5F6C" w:rsidRPr="00F15DCD">
        <w:rPr>
          <w:rFonts w:ascii="Segoe UI" w:hAnsi="Segoe UI" w:cs="Segoe UI"/>
          <w:sz w:val="22"/>
        </w:rPr>
        <w:fldChar w:fldCharType="begin"/>
      </w:r>
      <w:r w:rsidR="00BB5F6C"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BB5F6C" w:rsidRPr="00F15DCD">
        <w:rPr>
          <w:rFonts w:ascii="Segoe UI" w:hAnsi="Segoe UI" w:cs="Segoe UI"/>
          <w:sz w:val="22"/>
        </w:rPr>
      </w:r>
      <w:r w:rsidR="00BB5F6C" w:rsidRPr="00F15DCD">
        <w:rPr>
          <w:rFonts w:ascii="Segoe UI" w:hAnsi="Segoe UI" w:cs="Segoe UI"/>
          <w:sz w:val="22"/>
        </w:rPr>
        <w:fldChar w:fldCharType="separate"/>
      </w:r>
      <w:r w:rsidR="00C4674D">
        <w:rPr>
          <w:rFonts w:ascii="Segoe UI" w:hAnsi="Segoe UI" w:cs="Segoe UI"/>
          <w:sz w:val="22"/>
        </w:rPr>
        <w:t>10.8</w:t>
      </w:r>
      <w:r w:rsidR="00BB5F6C" w:rsidRPr="00F15DCD">
        <w:rPr>
          <w:rFonts w:ascii="Segoe UI" w:hAnsi="Segoe UI" w:cs="Segoe UI"/>
          <w:sz w:val="22"/>
        </w:rPr>
        <w:fldChar w:fldCharType="end"/>
      </w:r>
      <w:r w:rsidR="00BB5F6C" w:rsidRPr="00F15DCD">
        <w:rPr>
          <w:rFonts w:ascii="Segoe UI" w:hAnsi="Segoe UI" w:cs="Segoe UI"/>
          <w:sz w:val="22"/>
        </w:rPr>
        <w:t xml:space="preserve"> této Smlouvy.</w:t>
      </w:r>
      <w:bookmarkEnd w:id="457"/>
      <w:r w:rsidR="0077350F" w:rsidRPr="00F15DCD">
        <w:rPr>
          <w:rFonts w:ascii="Segoe UI" w:hAnsi="Segoe UI" w:cs="Segoe UI"/>
          <w:sz w:val="22"/>
        </w:rPr>
        <w:t xml:space="preserve"> </w:t>
      </w:r>
      <w:r w:rsidR="008E143D" w:rsidRPr="00F15DCD">
        <w:rPr>
          <w:rFonts w:ascii="Segoe UI" w:hAnsi="Segoe UI" w:cs="Segoe UI"/>
          <w:sz w:val="22"/>
        </w:rPr>
        <w:t xml:space="preserve"> </w:t>
      </w:r>
    </w:p>
    <w:p w14:paraId="7F3CBB20" w14:textId="325DB968"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udržovat na Staveništi pořádek a zajistit, aby se na Staveništi nevyskytovaly neoprávněné osoby. Zhotovitel je povinen udržovat pořádek také na pozemních komunikací</w:t>
      </w:r>
      <w:r w:rsidR="00BB4BDA" w:rsidRPr="00F15DCD">
        <w:rPr>
          <w:rFonts w:ascii="Segoe UI" w:hAnsi="Segoe UI" w:cs="Segoe UI"/>
          <w:sz w:val="22"/>
        </w:rPr>
        <w:t>ch</w:t>
      </w:r>
      <w:r w:rsidRPr="00F15DCD">
        <w:rPr>
          <w:rFonts w:ascii="Segoe UI" w:hAnsi="Segoe UI" w:cs="Segoe UI"/>
          <w:sz w:val="22"/>
        </w:rPr>
        <w:t>, které používá v</w:t>
      </w:r>
      <w:r w:rsidR="00ED1567" w:rsidRPr="00F15DCD">
        <w:rPr>
          <w:rFonts w:ascii="Segoe UI" w:hAnsi="Segoe UI" w:cs="Segoe UI"/>
          <w:sz w:val="22"/>
        </w:rPr>
        <w:t> </w:t>
      </w:r>
      <w:r w:rsidRPr="00F15DCD">
        <w:rPr>
          <w:rFonts w:ascii="Segoe UI" w:hAnsi="Segoe UI" w:cs="Segoe UI"/>
          <w:sz w:val="22"/>
        </w:rPr>
        <w:t>průběhu provádění Díla a využívat je tak, aby neohrozil řádný provoz či ostatní účastníky silničního provozu v</w:t>
      </w:r>
      <w:r w:rsidR="00ED1567" w:rsidRPr="00F15DCD">
        <w:rPr>
          <w:rFonts w:ascii="Segoe UI" w:hAnsi="Segoe UI" w:cs="Segoe UI"/>
          <w:sz w:val="22"/>
        </w:rPr>
        <w:t> </w:t>
      </w:r>
      <w:r w:rsidRPr="00F15DCD">
        <w:rPr>
          <w:rFonts w:ascii="Segoe UI" w:hAnsi="Segoe UI" w:cs="Segoe UI"/>
          <w:sz w:val="22"/>
        </w:rPr>
        <w:t>Požadav</w:t>
      </w:r>
      <w:r w:rsidR="0099092C" w:rsidRPr="00F15DCD">
        <w:rPr>
          <w:rFonts w:ascii="Segoe UI" w:hAnsi="Segoe UI" w:cs="Segoe UI"/>
          <w:sz w:val="22"/>
        </w:rPr>
        <w:t>cích</w:t>
      </w:r>
      <w:r w:rsidRPr="00F15DCD">
        <w:rPr>
          <w:rFonts w:ascii="Segoe UI" w:hAnsi="Segoe UI" w:cs="Segoe UI"/>
          <w:sz w:val="22"/>
        </w:rPr>
        <w:t xml:space="preserve"> Objednatele.  </w:t>
      </w:r>
    </w:p>
    <w:p w14:paraId="3D2BB24F" w14:textId="404AA139"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Při provádění Díla je Zhotovitel původcem odpadů dle zákona č. </w:t>
      </w:r>
      <w:r w:rsidR="00BB4BDA" w:rsidRPr="00F15DCD">
        <w:rPr>
          <w:rFonts w:ascii="Segoe UI" w:hAnsi="Segoe UI" w:cs="Segoe UI"/>
          <w:sz w:val="22"/>
        </w:rPr>
        <w:t>5</w:t>
      </w:r>
      <w:r w:rsidRPr="00F15DCD">
        <w:rPr>
          <w:rFonts w:ascii="Segoe UI" w:hAnsi="Segoe UI" w:cs="Segoe UI"/>
          <w:sz w:val="22"/>
        </w:rPr>
        <w:t>41/2020 Sb., o odpadech, ve znění pozdějších předpisů. Zhotovitel je povinen dodržovat v</w:t>
      </w:r>
      <w:r w:rsidR="00ED1567" w:rsidRPr="00F15DCD">
        <w:rPr>
          <w:rFonts w:ascii="Segoe UI" w:hAnsi="Segoe UI" w:cs="Segoe UI"/>
          <w:sz w:val="22"/>
        </w:rPr>
        <w:t> </w:t>
      </w:r>
      <w:r w:rsidRPr="00F15DCD">
        <w:rPr>
          <w:rFonts w:ascii="Segoe UI" w:hAnsi="Segoe UI" w:cs="Segoe UI"/>
          <w:sz w:val="22"/>
        </w:rPr>
        <w:t>průběhu provádění Díla povinnosti, které jsou tímto zákonem či jinými Právními předpisy, které se týkají nakládaní s</w:t>
      </w:r>
      <w:r w:rsidR="00ED1567" w:rsidRPr="00F15DCD">
        <w:rPr>
          <w:rFonts w:ascii="Segoe UI" w:hAnsi="Segoe UI" w:cs="Segoe UI"/>
          <w:sz w:val="22"/>
        </w:rPr>
        <w:t> </w:t>
      </w:r>
      <w:r w:rsidRPr="00F15DCD">
        <w:rPr>
          <w:rFonts w:ascii="Segoe UI" w:hAnsi="Segoe UI" w:cs="Segoe UI"/>
          <w:sz w:val="22"/>
        </w:rPr>
        <w:t xml:space="preserve">odpady, stanoveny.    </w:t>
      </w:r>
    </w:p>
    <w:p w14:paraId="50644E79" w14:textId="307801A6"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Ukáže-li se v</w:t>
      </w:r>
      <w:r w:rsidR="00ED1567" w:rsidRPr="00F15DCD">
        <w:rPr>
          <w:rFonts w:ascii="Segoe UI" w:hAnsi="Segoe UI" w:cs="Segoe UI"/>
          <w:sz w:val="22"/>
        </w:rPr>
        <w:t> </w:t>
      </w:r>
      <w:r w:rsidRPr="00F15DCD">
        <w:rPr>
          <w:rFonts w:ascii="Segoe UI" w:hAnsi="Segoe UI" w:cs="Segoe UI"/>
          <w:sz w:val="22"/>
        </w:rPr>
        <w:t>průběhu provádění Díla výskyt azbestu v</w:t>
      </w:r>
      <w:r w:rsidR="00ED1567" w:rsidRPr="00F15DCD">
        <w:rPr>
          <w:rFonts w:ascii="Segoe UI" w:hAnsi="Segoe UI" w:cs="Segoe UI"/>
          <w:sz w:val="22"/>
        </w:rPr>
        <w:t> </w:t>
      </w:r>
      <w:r w:rsidRPr="00F15DCD">
        <w:rPr>
          <w:rFonts w:ascii="Segoe UI" w:hAnsi="Segoe UI" w:cs="Segoe UI"/>
          <w:sz w:val="22"/>
        </w:rPr>
        <w:t>Areálu SAKO, je Zhotovitel povinen o takové skutečnosti bez zbytečného odkladu informovat Objednatele</w:t>
      </w:r>
      <w:r w:rsidR="00FD32F4" w:rsidRPr="00F15DCD">
        <w:rPr>
          <w:rFonts w:ascii="Segoe UI" w:hAnsi="Segoe UI" w:cs="Segoe UI"/>
          <w:sz w:val="22"/>
        </w:rPr>
        <w:t xml:space="preserve"> a navrhnout způsob odstranění azbestu a související činnosti</w:t>
      </w:r>
      <w:r w:rsidRPr="00F15DCD">
        <w:rPr>
          <w:rFonts w:ascii="Segoe UI" w:hAnsi="Segoe UI" w:cs="Segoe UI"/>
          <w:sz w:val="22"/>
        </w:rPr>
        <w:t xml:space="preserve">. </w:t>
      </w:r>
      <w:r w:rsidR="00901979" w:rsidRPr="00F15DCD">
        <w:rPr>
          <w:rFonts w:ascii="Segoe UI" w:hAnsi="Segoe UI" w:cs="Segoe UI"/>
          <w:sz w:val="22"/>
        </w:rPr>
        <w:t xml:space="preserve">Práce spojené s odstraněním azbestu ani případné přerušení provádění Díla nemá za následek prodloužení </w:t>
      </w:r>
      <w:r w:rsidR="008E29CF" w:rsidRPr="00F15DCD">
        <w:rPr>
          <w:rFonts w:ascii="Segoe UI" w:hAnsi="Segoe UI" w:cs="Segoe UI"/>
          <w:sz w:val="22"/>
        </w:rPr>
        <w:t xml:space="preserve">doby pro provedení Díla dle čl. </w:t>
      </w:r>
      <w:r w:rsidR="008E29CF" w:rsidRPr="00F15DCD">
        <w:rPr>
          <w:rFonts w:ascii="Segoe UI" w:hAnsi="Segoe UI" w:cs="Segoe UI"/>
          <w:sz w:val="22"/>
        </w:rPr>
        <w:fldChar w:fldCharType="begin"/>
      </w:r>
      <w:r w:rsidR="008E29CF" w:rsidRPr="00F15DCD">
        <w:rPr>
          <w:rFonts w:ascii="Segoe UI" w:hAnsi="Segoe UI" w:cs="Segoe UI"/>
          <w:sz w:val="22"/>
        </w:rPr>
        <w:instrText xml:space="preserve"> REF _Ref192140326 \r \h </w:instrText>
      </w:r>
      <w:r w:rsidR="00450844" w:rsidRPr="00F15DCD">
        <w:rPr>
          <w:rFonts w:ascii="Segoe UI" w:hAnsi="Segoe UI" w:cs="Segoe UI"/>
          <w:sz w:val="22"/>
        </w:rPr>
        <w:instrText xml:space="preserve"> \* MERGEFORMAT </w:instrText>
      </w:r>
      <w:r w:rsidR="008E29CF" w:rsidRPr="00F15DCD">
        <w:rPr>
          <w:rFonts w:ascii="Segoe UI" w:hAnsi="Segoe UI" w:cs="Segoe UI"/>
          <w:sz w:val="22"/>
        </w:rPr>
      </w:r>
      <w:r w:rsidR="008E29CF" w:rsidRPr="00F15DCD">
        <w:rPr>
          <w:rFonts w:ascii="Segoe UI" w:hAnsi="Segoe UI" w:cs="Segoe UI"/>
          <w:sz w:val="22"/>
        </w:rPr>
        <w:fldChar w:fldCharType="separate"/>
      </w:r>
      <w:r w:rsidR="00C4674D">
        <w:rPr>
          <w:rFonts w:ascii="Segoe UI" w:hAnsi="Segoe UI" w:cs="Segoe UI"/>
          <w:sz w:val="22"/>
        </w:rPr>
        <w:t>33</w:t>
      </w:r>
      <w:r w:rsidR="008E29CF" w:rsidRPr="00F15DCD">
        <w:rPr>
          <w:rFonts w:ascii="Segoe UI" w:hAnsi="Segoe UI" w:cs="Segoe UI"/>
          <w:sz w:val="22"/>
        </w:rPr>
        <w:fldChar w:fldCharType="end"/>
      </w:r>
      <w:r w:rsidR="00901979" w:rsidRPr="00F15DCD">
        <w:rPr>
          <w:rFonts w:ascii="Segoe UI" w:hAnsi="Segoe UI" w:cs="Segoe UI"/>
          <w:sz w:val="22"/>
        </w:rPr>
        <w:t xml:space="preserve">. Odstranění azbestu provede Zhotovitel, kterému vznikne nárok na dodatečné přiměřené náklady s tímto spojené, pokud bez zbytečného odkladu po obdržení informace dle tohoto článku nerozhodne Objednatel, že </w:t>
      </w:r>
      <w:r w:rsidR="008B04B1" w:rsidRPr="00F15DCD">
        <w:rPr>
          <w:rFonts w:ascii="Segoe UI" w:hAnsi="Segoe UI" w:cs="Segoe UI"/>
          <w:sz w:val="22"/>
        </w:rPr>
        <w:t xml:space="preserve">odstranění </w:t>
      </w:r>
      <w:r w:rsidR="00901979" w:rsidRPr="00F15DCD">
        <w:rPr>
          <w:rFonts w:ascii="Segoe UI" w:hAnsi="Segoe UI" w:cs="Segoe UI"/>
          <w:sz w:val="22"/>
        </w:rPr>
        <w:t>azbest</w:t>
      </w:r>
      <w:r w:rsidR="008B04B1" w:rsidRPr="00F15DCD">
        <w:rPr>
          <w:rFonts w:ascii="Segoe UI" w:hAnsi="Segoe UI" w:cs="Segoe UI"/>
          <w:sz w:val="22"/>
        </w:rPr>
        <w:t xml:space="preserve">u zajistí </w:t>
      </w:r>
      <w:r w:rsidR="00901979" w:rsidRPr="00F15DCD">
        <w:rPr>
          <w:rFonts w:ascii="Segoe UI" w:hAnsi="Segoe UI" w:cs="Segoe UI"/>
          <w:sz w:val="22"/>
        </w:rPr>
        <w:t xml:space="preserve">sám. </w:t>
      </w:r>
      <w:r w:rsidRPr="00F15DCD">
        <w:rPr>
          <w:rFonts w:ascii="Segoe UI" w:hAnsi="Segoe UI" w:cs="Segoe UI"/>
          <w:sz w:val="22"/>
        </w:rPr>
        <w:t>Ujednání tohoto odstavce se nepoužije v</w:t>
      </w:r>
      <w:r w:rsidR="00ED1567" w:rsidRPr="00F15DCD">
        <w:rPr>
          <w:rFonts w:ascii="Segoe UI" w:hAnsi="Segoe UI" w:cs="Segoe UI"/>
          <w:sz w:val="22"/>
        </w:rPr>
        <w:t> </w:t>
      </w:r>
      <w:r w:rsidRPr="00F15DCD">
        <w:rPr>
          <w:rFonts w:ascii="Segoe UI" w:hAnsi="Segoe UI" w:cs="Segoe UI"/>
          <w:sz w:val="22"/>
        </w:rPr>
        <w:t>případě, že se jedná o okolnosti</w:t>
      </w:r>
      <w:r w:rsidR="00733F8D" w:rsidRPr="00F15DCD">
        <w:rPr>
          <w:rFonts w:ascii="Segoe UI" w:hAnsi="Segoe UI" w:cs="Segoe UI"/>
          <w:sz w:val="22"/>
        </w:rPr>
        <w:t xml:space="preserve"> </w:t>
      </w:r>
      <w:r w:rsidR="00444DDC" w:rsidRPr="00F15DCD">
        <w:rPr>
          <w:rFonts w:ascii="Segoe UI" w:hAnsi="Segoe UI" w:cs="Segoe UI"/>
          <w:szCs w:val="26"/>
        </w:rPr>
        <w:t>(</w:t>
      </w:r>
      <w:r w:rsidR="00733F8D" w:rsidRPr="00F15DCD">
        <w:rPr>
          <w:rFonts w:ascii="Segoe UI" w:hAnsi="Segoe UI" w:cs="Segoe UI"/>
          <w:sz w:val="22"/>
        </w:rPr>
        <w:t>např. množství a umístění azbestu</w:t>
      </w:r>
      <w:r w:rsidR="00444DDC" w:rsidRPr="00F15DCD">
        <w:rPr>
          <w:rFonts w:ascii="Segoe UI" w:hAnsi="Segoe UI" w:cs="Segoe UI"/>
          <w:sz w:val="22"/>
        </w:rPr>
        <w:t>)</w:t>
      </w:r>
      <w:r w:rsidR="00733F8D" w:rsidRPr="00F15DCD">
        <w:rPr>
          <w:rFonts w:ascii="Segoe UI" w:hAnsi="Segoe UI" w:cs="Segoe UI"/>
          <w:sz w:val="22"/>
        </w:rPr>
        <w:t>,</w:t>
      </w:r>
      <w:r w:rsidRPr="00F15DCD">
        <w:rPr>
          <w:rFonts w:ascii="Segoe UI" w:hAnsi="Segoe UI" w:cs="Segoe UI"/>
          <w:sz w:val="22"/>
        </w:rPr>
        <w:t xml:space="preserve"> předem známé, které vyplývají zejména z</w:t>
      </w:r>
      <w:r w:rsidR="00ED1567" w:rsidRPr="00F15DCD">
        <w:rPr>
          <w:rFonts w:ascii="Segoe UI" w:hAnsi="Segoe UI" w:cs="Segoe UI"/>
          <w:sz w:val="22"/>
        </w:rPr>
        <w:t> </w:t>
      </w:r>
      <w:r w:rsidRPr="00F15DCD">
        <w:rPr>
          <w:rFonts w:ascii="Segoe UI" w:hAnsi="Segoe UI" w:cs="Segoe UI"/>
          <w:sz w:val="22"/>
        </w:rPr>
        <w:t>Průzkumů</w:t>
      </w:r>
      <w:r w:rsidR="00A70C4F" w:rsidRPr="00F15DCD">
        <w:rPr>
          <w:rFonts w:ascii="Segoe UI" w:hAnsi="Segoe UI" w:cs="Segoe UI"/>
          <w:sz w:val="22"/>
        </w:rPr>
        <w:t xml:space="preserve">, </w:t>
      </w:r>
      <w:r w:rsidRPr="00F15DCD">
        <w:rPr>
          <w:rFonts w:ascii="Segoe UI" w:hAnsi="Segoe UI" w:cs="Segoe UI"/>
          <w:sz w:val="22"/>
        </w:rPr>
        <w:t>z</w:t>
      </w:r>
      <w:r w:rsidR="00ED1567" w:rsidRPr="00F15DCD">
        <w:rPr>
          <w:rFonts w:ascii="Segoe UI" w:hAnsi="Segoe UI" w:cs="Segoe UI"/>
          <w:sz w:val="22"/>
        </w:rPr>
        <w:t> </w:t>
      </w:r>
      <w:r w:rsidRPr="00F15DCD">
        <w:rPr>
          <w:rFonts w:ascii="Segoe UI" w:hAnsi="Segoe UI" w:cs="Segoe UI"/>
          <w:sz w:val="22"/>
        </w:rPr>
        <w:t>Požadavků Objednatele</w:t>
      </w:r>
      <w:r w:rsidR="00A70C4F" w:rsidRPr="00F15DCD">
        <w:rPr>
          <w:rFonts w:ascii="Segoe UI" w:hAnsi="Segoe UI" w:cs="Segoe UI"/>
          <w:sz w:val="22"/>
        </w:rPr>
        <w:t xml:space="preserve"> nebo z</w:t>
      </w:r>
      <w:r w:rsidR="00ED1567" w:rsidRPr="00F15DCD">
        <w:rPr>
          <w:rFonts w:ascii="Segoe UI" w:hAnsi="Segoe UI" w:cs="Segoe UI"/>
          <w:sz w:val="22"/>
        </w:rPr>
        <w:t> </w:t>
      </w:r>
      <w:r w:rsidR="00A70C4F" w:rsidRPr="00F15DCD">
        <w:rPr>
          <w:rFonts w:ascii="Segoe UI" w:hAnsi="Segoe UI" w:cs="Segoe UI"/>
          <w:sz w:val="22"/>
        </w:rPr>
        <w:t>Podkladové dokumentace</w:t>
      </w:r>
      <w:r w:rsidRPr="00F15DCD">
        <w:rPr>
          <w:rFonts w:ascii="Segoe UI" w:hAnsi="Segoe UI" w:cs="Segoe UI"/>
          <w:sz w:val="22"/>
        </w:rPr>
        <w:t xml:space="preserve">.  </w:t>
      </w:r>
    </w:p>
    <w:p w14:paraId="332366A1" w14:textId="64EFD116"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při provádění Díla respektovat platný Územní plán města Brna a pokyny či rozhodnutí </w:t>
      </w:r>
      <w:r w:rsidR="0006189B" w:rsidRPr="00F15DCD">
        <w:rPr>
          <w:rFonts w:ascii="Segoe UI" w:hAnsi="Segoe UI" w:cs="Segoe UI"/>
          <w:sz w:val="22"/>
        </w:rPr>
        <w:t>Kontrolních orgánů, zejména</w:t>
      </w:r>
      <w:r w:rsidR="00555918" w:rsidRPr="00F15DCD">
        <w:rPr>
          <w:rFonts w:ascii="Segoe UI" w:hAnsi="Segoe UI" w:cs="Segoe UI"/>
          <w:sz w:val="22"/>
        </w:rPr>
        <w:t xml:space="preserve">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oblasti územního plánování a stavebního řádu, která se vztahují na pozemky tvořící Areál SAKO.  </w:t>
      </w:r>
    </w:p>
    <w:p w14:paraId="5247C227" w14:textId="26F98D74" w:rsidR="00BF5B37"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Zhotovitel je povinen učinit veškerá opatření, aby bylo zabráněno úniku látek, které by mohly ohrozit zdraví osob či způsobit vážnou škodu na majetku. Pokud k</w:t>
      </w:r>
      <w:r w:rsidR="00ED1567" w:rsidRPr="00F15DCD">
        <w:rPr>
          <w:rFonts w:ascii="Segoe UI" w:hAnsi="Segoe UI" w:cs="Segoe UI"/>
          <w:sz w:val="22"/>
        </w:rPr>
        <w:t> </w:t>
      </w:r>
      <w:r w:rsidRPr="00F15DCD">
        <w:rPr>
          <w:rFonts w:ascii="Segoe UI" w:hAnsi="Segoe UI" w:cs="Segoe UI"/>
          <w:sz w:val="22"/>
        </w:rPr>
        <w:t xml:space="preserve">úniku takových látek dojde, je Zhotovitel povinen o tom bezodkladně informovat Objednatele.    </w:t>
      </w:r>
      <w:r w:rsidR="006648C3" w:rsidRPr="00F15DCD">
        <w:rPr>
          <w:rFonts w:ascii="Segoe UI" w:hAnsi="Segoe UI" w:cs="Segoe UI"/>
          <w:sz w:val="22"/>
        </w:rPr>
        <w:t xml:space="preserve"> </w:t>
      </w:r>
      <w:bookmarkEnd w:id="458"/>
      <w:bookmarkEnd w:id="459"/>
    </w:p>
    <w:p w14:paraId="204793A1" w14:textId="60A99884" w:rsidR="00C84352" w:rsidRPr="00F15DCD" w:rsidRDefault="00FA04B0"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postupovat v</w:t>
      </w:r>
      <w:r w:rsidR="00ED1567" w:rsidRPr="00F15DCD">
        <w:rPr>
          <w:rFonts w:ascii="Segoe UI" w:hAnsi="Segoe UI" w:cs="Segoe UI"/>
          <w:sz w:val="22"/>
        </w:rPr>
        <w:t> </w:t>
      </w:r>
      <w:r w:rsidRPr="00F15DCD">
        <w:rPr>
          <w:rFonts w:ascii="Segoe UI" w:hAnsi="Segoe UI" w:cs="Segoe UI"/>
          <w:sz w:val="22"/>
        </w:rPr>
        <w:t>průběhu provádění Díla s</w:t>
      </w:r>
      <w:r w:rsidR="00ED1567" w:rsidRPr="00F15DCD">
        <w:rPr>
          <w:rFonts w:ascii="Segoe UI" w:hAnsi="Segoe UI" w:cs="Segoe UI"/>
          <w:sz w:val="22"/>
        </w:rPr>
        <w:t> </w:t>
      </w:r>
      <w:r w:rsidRPr="00F15DCD">
        <w:rPr>
          <w:rFonts w:ascii="Segoe UI" w:hAnsi="Segoe UI" w:cs="Segoe UI"/>
          <w:sz w:val="22"/>
        </w:rPr>
        <w:t>odbornou péčí. Zhotovitel prováděním neohrozí bezpečnost a spolehlivost provozu ostatních zařízení Objednatele.</w:t>
      </w:r>
      <w:r w:rsidR="00731D8E" w:rsidRPr="00F15DCD">
        <w:rPr>
          <w:rFonts w:ascii="Segoe UI" w:hAnsi="Segoe UI" w:cs="Segoe UI"/>
          <w:sz w:val="22"/>
        </w:rPr>
        <w:t xml:space="preserve"> Zhotovitel je povinen v</w:t>
      </w:r>
      <w:r w:rsidR="00ED1567" w:rsidRPr="00F15DCD">
        <w:rPr>
          <w:rFonts w:ascii="Segoe UI" w:hAnsi="Segoe UI" w:cs="Segoe UI"/>
          <w:sz w:val="22"/>
        </w:rPr>
        <w:t> </w:t>
      </w:r>
      <w:r w:rsidR="00731D8E" w:rsidRPr="00F15DCD">
        <w:rPr>
          <w:rFonts w:ascii="Segoe UI" w:hAnsi="Segoe UI" w:cs="Segoe UI"/>
          <w:sz w:val="22"/>
        </w:rPr>
        <w:t>průběhu provádění Díla postupovat tak, aby v</w:t>
      </w:r>
      <w:r w:rsidR="00ED1567" w:rsidRPr="00F15DCD">
        <w:rPr>
          <w:rFonts w:ascii="Segoe UI" w:hAnsi="Segoe UI" w:cs="Segoe UI"/>
          <w:sz w:val="22"/>
        </w:rPr>
        <w:t> </w:t>
      </w:r>
      <w:r w:rsidR="00731D8E" w:rsidRPr="00F15DCD">
        <w:rPr>
          <w:rFonts w:ascii="Segoe UI" w:hAnsi="Segoe UI" w:cs="Segoe UI"/>
          <w:sz w:val="22"/>
        </w:rPr>
        <w:t>co největší míře minimalizoval zásahy do dodávky energií v</w:t>
      </w:r>
      <w:r w:rsidR="00ED1567" w:rsidRPr="00F15DCD">
        <w:rPr>
          <w:rFonts w:ascii="Segoe UI" w:hAnsi="Segoe UI" w:cs="Segoe UI"/>
          <w:sz w:val="22"/>
        </w:rPr>
        <w:t> </w:t>
      </w:r>
      <w:r w:rsidR="00731D8E" w:rsidRPr="00F15DCD">
        <w:rPr>
          <w:rFonts w:ascii="Segoe UI" w:hAnsi="Segoe UI" w:cs="Segoe UI"/>
          <w:sz w:val="22"/>
        </w:rPr>
        <w:t xml:space="preserve">rámci </w:t>
      </w:r>
      <w:r w:rsidR="00F22B1C" w:rsidRPr="00F15DCD">
        <w:rPr>
          <w:rFonts w:ascii="Segoe UI" w:hAnsi="Segoe UI" w:cs="Segoe UI"/>
          <w:sz w:val="22"/>
        </w:rPr>
        <w:t>S</w:t>
      </w:r>
      <w:r w:rsidR="00731D8E" w:rsidRPr="00F15DCD">
        <w:rPr>
          <w:rFonts w:ascii="Segoe UI" w:hAnsi="Segoe UI" w:cs="Segoe UI"/>
          <w:sz w:val="22"/>
        </w:rPr>
        <w:t>távajícího zařízení a dodávek služeb či výkonu jiných činností Objednatele. Ujednání tohoto odstavce se nepoužije, jestliže je ve Smlouvě stanoveno jinak, nebo tak vyplývá z</w:t>
      </w:r>
      <w:r w:rsidR="00ED1567" w:rsidRPr="00F15DCD">
        <w:rPr>
          <w:rFonts w:ascii="Segoe UI" w:hAnsi="Segoe UI" w:cs="Segoe UI"/>
          <w:sz w:val="22"/>
        </w:rPr>
        <w:t> </w:t>
      </w:r>
      <w:r w:rsidR="00731D8E" w:rsidRPr="00F15DCD">
        <w:rPr>
          <w:rFonts w:ascii="Segoe UI" w:hAnsi="Segoe UI" w:cs="Segoe UI"/>
          <w:sz w:val="22"/>
        </w:rPr>
        <w:t xml:space="preserve">Právních předpisů či rozhodnutí </w:t>
      </w:r>
      <w:r w:rsidR="00D10E09" w:rsidRPr="00F15DCD">
        <w:rPr>
          <w:rFonts w:ascii="Segoe UI" w:hAnsi="Segoe UI" w:cs="Segoe UI"/>
          <w:sz w:val="22"/>
        </w:rPr>
        <w:t>Kontrolních orgánů</w:t>
      </w:r>
      <w:r w:rsidR="00731D8E" w:rsidRPr="00F15DCD">
        <w:rPr>
          <w:rFonts w:ascii="Segoe UI" w:hAnsi="Segoe UI" w:cs="Segoe UI"/>
          <w:sz w:val="22"/>
        </w:rPr>
        <w:t xml:space="preserve"> a to způsobem, v</w:t>
      </w:r>
      <w:r w:rsidR="00ED1567" w:rsidRPr="00F15DCD">
        <w:rPr>
          <w:rFonts w:ascii="Segoe UI" w:hAnsi="Segoe UI" w:cs="Segoe UI"/>
          <w:sz w:val="22"/>
        </w:rPr>
        <w:t> </w:t>
      </w:r>
      <w:r w:rsidR="00731D8E" w:rsidRPr="00F15DCD">
        <w:rPr>
          <w:rFonts w:ascii="Segoe UI" w:hAnsi="Segoe UI" w:cs="Segoe UI"/>
          <w:sz w:val="22"/>
        </w:rPr>
        <w:t xml:space="preserve">rozsahu a čase, který </w:t>
      </w:r>
      <w:r w:rsidR="00396BF8" w:rsidRPr="00F15DCD">
        <w:rPr>
          <w:rFonts w:ascii="Segoe UI" w:hAnsi="Segoe UI" w:cs="Segoe UI"/>
          <w:sz w:val="22"/>
        </w:rPr>
        <w:t>z</w:t>
      </w:r>
      <w:r w:rsidR="00ED1567" w:rsidRPr="00F15DCD">
        <w:rPr>
          <w:rFonts w:ascii="Segoe UI" w:hAnsi="Segoe UI" w:cs="Segoe UI"/>
          <w:sz w:val="22"/>
        </w:rPr>
        <w:t> </w:t>
      </w:r>
      <w:r w:rsidR="00731D8E" w:rsidRPr="00F15DCD">
        <w:rPr>
          <w:rFonts w:ascii="Segoe UI" w:hAnsi="Segoe UI" w:cs="Segoe UI"/>
          <w:sz w:val="22"/>
        </w:rPr>
        <w:t>Právních předpisů či rozhodnutí</w:t>
      </w:r>
      <w:r w:rsidR="00396BF8" w:rsidRPr="00F15DCD">
        <w:rPr>
          <w:rFonts w:ascii="Segoe UI" w:hAnsi="Segoe UI" w:cs="Segoe UI"/>
          <w:sz w:val="22"/>
        </w:rPr>
        <w:t xml:space="preserve"> </w:t>
      </w:r>
      <w:r w:rsidR="00D10E09" w:rsidRPr="00F15DCD">
        <w:rPr>
          <w:rFonts w:ascii="Segoe UI" w:hAnsi="Segoe UI" w:cs="Segoe UI"/>
          <w:sz w:val="22"/>
        </w:rPr>
        <w:t>Kontrolních orgánů</w:t>
      </w:r>
      <w:r w:rsidR="00731D8E" w:rsidRPr="00F15DCD">
        <w:rPr>
          <w:rFonts w:ascii="Segoe UI" w:hAnsi="Segoe UI" w:cs="Segoe UI"/>
          <w:sz w:val="22"/>
        </w:rPr>
        <w:t xml:space="preserve"> plyne.</w:t>
      </w:r>
      <w:r w:rsidRPr="00F15DCD">
        <w:rPr>
          <w:rFonts w:ascii="Segoe UI" w:hAnsi="Segoe UI" w:cs="Segoe UI"/>
          <w:sz w:val="22"/>
        </w:rPr>
        <w:t xml:space="preserve"> </w:t>
      </w:r>
      <w:r w:rsidR="00D71F8A" w:rsidRPr="00F15DCD">
        <w:rPr>
          <w:rFonts w:ascii="Segoe UI" w:hAnsi="Segoe UI" w:cs="Segoe UI"/>
          <w:sz w:val="22"/>
        </w:rPr>
        <w:t xml:space="preserve"> </w:t>
      </w:r>
      <w:r w:rsidR="00FE2B87" w:rsidRPr="00F15DCD">
        <w:rPr>
          <w:rFonts w:ascii="Segoe UI" w:hAnsi="Segoe UI" w:cs="Segoe UI"/>
          <w:sz w:val="22"/>
        </w:rPr>
        <w:t xml:space="preserve"> </w:t>
      </w:r>
      <w:r w:rsidR="00C84352" w:rsidRPr="00F15DCD">
        <w:rPr>
          <w:rFonts w:ascii="Segoe UI" w:hAnsi="Segoe UI" w:cs="Segoe UI"/>
          <w:sz w:val="22"/>
        </w:rPr>
        <w:t xml:space="preserve"> </w:t>
      </w:r>
    </w:p>
    <w:p w14:paraId="45D85800" w14:textId="5714EB4B" w:rsidR="00C84352" w:rsidRPr="00F15DCD" w:rsidRDefault="00131822" w:rsidP="002C047A">
      <w:pPr>
        <w:pStyle w:val="RLTextlnkuslovan"/>
        <w:numPr>
          <w:ilvl w:val="1"/>
          <w:numId w:val="75"/>
        </w:numPr>
        <w:spacing w:line="240" w:lineRule="auto"/>
        <w:ind w:left="1418" w:hanging="851"/>
        <w:rPr>
          <w:rFonts w:ascii="Segoe UI" w:hAnsi="Segoe UI" w:cs="Segoe UI"/>
          <w:sz w:val="22"/>
        </w:rPr>
      </w:pPr>
      <w:bookmarkStart w:id="460" w:name="_Ref51171509"/>
      <w:r w:rsidRPr="00F15DCD">
        <w:rPr>
          <w:rFonts w:ascii="Segoe UI" w:hAnsi="Segoe UI" w:cs="Segoe UI"/>
          <w:sz w:val="22"/>
        </w:rPr>
        <w:t xml:space="preserve">Bude-li Zhotovitel provádět práce, které mají zasáhnout do </w:t>
      </w:r>
      <w:r w:rsidR="00F22B1C" w:rsidRPr="00F15DCD">
        <w:rPr>
          <w:rFonts w:ascii="Segoe UI" w:hAnsi="Segoe UI" w:cs="Segoe UI"/>
          <w:sz w:val="22"/>
        </w:rPr>
        <w:t>S</w:t>
      </w:r>
      <w:r w:rsidRPr="00F15DCD">
        <w:rPr>
          <w:rFonts w:ascii="Segoe UI" w:hAnsi="Segoe UI" w:cs="Segoe UI"/>
          <w:sz w:val="22"/>
        </w:rPr>
        <w:t>távajícího zařízení, je povinen Objednatele</w:t>
      </w:r>
      <w:r w:rsidR="00DB5E50" w:rsidRPr="00F15DCD">
        <w:rPr>
          <w:rFonts w:ascii="Segoe UI" w:hAnsi="Segoe UI" w:cs="Segoe UI"/>
          <w:sz w:val="22"/>
        </w:rPr>
        <w:t xml:space="preserve"> informovat</w:t>
      </w:r>
      <w:r w:rsidRPr="00F15DCD">
        <w:rPr>
          <w:rFonts w:ascii="Segoe UI" w:hAnsi="Segoe UI" w:cs="Segoe UI"/>
          <w:sz w:val="22"/>
        </w:rPr>
        <w:t xml:space="preserve"> o provedení takových prací s</w:t>
      </w:r>
      <w:r w:rsidR="00ED1567" w:rsidRPr="00F15DCD">
        <w:rPr>
          <w:rFonts w:ascii="Segoe UI" w:hAnsi="Segoe UI" w:cs="Segoe UI"/>
          <w:sz w:val="22"/>
        </w:rPr>
        <w:t> </w:t>
      </w:r>
      <w:r w:rsidRPr="00F15DCD">
        <w:rPr>
          <w:rFonts w:ascii="Segoe UI" w:hAnsi="Segoe UI" w:cs="Segoe UI"/>
          <w:sz w:val="22"/>
        </w:rPr>
        <w:t>dostatečný</w:t>
      </w:r>
      <w:r w:rsidR="00BB4BDA" w:rsidRPr="00F15DCD">
        <w:rPr>
          <w:rFonts w:ascii="Segoe UI" w:hAnsi="Segoe UI" w:cs="Segoe UI"/>
          <w:sz w:val="22"/>
        </w:rPr>
        <w:t>m</w:t>
      </w:r>
      <w:r w:rsidRPr="00F15DCD">
        <w:rPr>
          <w:rFonts w:ascii="Segoe UI" w:hAnsi="Segoe UI" w:cs="Segoe UI"/>
          <w:sz w:val="22"/>
        </w:rPr>
        <w:t xml:space="preserve"> předstihem s</w:t>
      </w:r>
      <w:r w:rsidR="00ED1567" w:rsidRPr="00F15DCD">
        <w:rPr>
          <w:rFonts w:ascii="Segoe UI" w:hAnsi="Segoe UI" w:cs="Segoe UI"/>
          <w:sz w:val="22"/>
        </w:rPr>
        <w:t> </w:t>
      </w:r>
      <w:r w:rsidRPr="00F15DCD">
        <w:rPr>
          <w:rFonts w:ascii="Segoe UI" w:hAnsi="Segoe UI" w:cs="Segoe UI"/>
          <w:sz w:val="22"/>
        </w:rPr>
        <w:t>přihlédnutím k</w:t>
      </w:r>
      <w:r w:rsidR="00ED1567" w:rsidRPr="00F15DCD">
        <w:rPr>
          <w:rFonts w:ascii="Segoe UI" w:hAnsi="Segoe UI" w:cs="Segoe UI"/>
          <w:sz w:val="22"/>
        </w:rPr>
        <w:t> </w:t>
      </w:r>
      <w:r w:rsidRPr="00F15DCD">
        <w:rPr>
          <w:rFonts w:ascii="Segoe UI" w:hAnsi="Segoe UI" w:cs="Segoe UI"/>
          <w:sz w:val="22"/>
        </w:rPr>
        <w:t xml:space="preserve">jejich povaze, </w:t>
      </w:r>
      <w:r w:rsidR="00DB5E50" w:rsidRPr="00F15DCD">
        <w:rPr>
          <w:rFonts w:ascii="Segoe UI" w:hAnsi="Segoe UI" w:cs="Segoe UI"/>
          <w:sz w:val="22"/>
        </w:rPr>
        <w:t xml:space="preserve">a to </w:t>
      </w:r>
      <w:r w:rsidRPr="00F15DCD">
        <w:rPr>
          <w:rFonts w:ascii="Segoe UI" w:hAnsi="Segoe UI" w:cs="Segoe UI"/>
          <w:sz w:val="22"/>
        </w:rPr>
        <w:t xml:space="preserve">nejméně </w:t>
      </w:r>
      <w:r w:rsidR="00DB5E50" w:rsidRPr="00F15DCD">
        <w:rPr>
          <w:rFonts w:ascii="Segoe UI" w:hAnsi="Segoe UI" w:cs="Segoe UI"/>
          <w:sz w:val="22"/>
        </w:rPr>
        <w:t>7</w:t>
      </w:r>
      <w:r w:rsidRPr="00F15DCD">
        <w:rPr>
          <w:rFonts w:ascii="Segoe UI" w:hAnsi="Segoe UI" w:cs="Segoe UI"/>
          <w:sz w:val="22"/>
        </w:rPr>
        <w:t xml:space="preserve"> dn</w:t>
      </w:r>
      <w:r w:rsidR="00DB5E50" w:rsidRPr="00F15DCD">
        <w:rPr>
          <w:rFonts w:ascii="Segoe UI" w:hAnsi="Segoe UI" w:cs="Segoe UI"/>
          <w:sz w:val="22"/>
        </w:rPr>
        <w:t>ů</w:t>
      </w:r>
      <w:r w:rsidR="008859D3" w:rsidRPr="00F15DCD">
        <w:rPr>
          <w:rFonts w:ascii="Segoe UI" w:hAnsi="Segoe UI" w:cs="Segoe UI"/>
          <w:sz w:val="22"/>
        </w:rPr>
        <w:t xml:space="preserve"> před</w:t>
      </w:r>
      <w:r w:rsidR="003B3D82" w:rsidRPr="00F15DCD">
        <w:rPr>
          <w:rFonts w:ascii="Segoe UI" w:hAnsi="Segoe UI" w:cs="Segoe UI"/>
          <w:sz w:val="22"/>
        </w:rPr>
        <w:t>e dnem zahájení provádění takových prací</w:t>
      </w:r>
      <w:r w:rsidRPr="00F15DCD">
        <w:rPr>
          <w:rFonts w:ascii="Segoe UI" w:hAnsi="Segoe UI" w:cs="Segoe UI"/>
          <w:sz w:val="22"/>
        </w:rPr>
        <w:t xml:space="preserve">. </w:t>
      </w:r>
      <w:r w:rsidR="00C84352" w:rsidRPr="00F15DCD">
        <w:rPr>
          <w:rFonts w:ascii="Segoe UI" w:hAnsi="Segoe UI" w:cs="Segoe UI"/>
          <w:sz w:val="22"/>
        </w:rPr>
        <w:t xml:space="preserve"> </w:t>
      </w:r>
    </w:p>
    <w:bookmarkEnd w:id="460"/>
    <w:p w14:paraId="47130C57" w14:textId="403B9A92" w:rsidR="00C84352" w:rsidRPr="00F15DCD" w:rsidRDefault="00FA04B0"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w:t>
      </w:r>
      <w:r w:rsidR="001202D9" w:rsidRPr="00F15DCD">
        <w:rPr>
          <w:rFonts w:ascii="Segoe UI" w:hAnsi="Segoe UI" w:cs="Segoe UI"/>
          <w:sz w:val="22"/>
        </w:rPr>
        <w:t>je povinen vykonávat všechny dovozní/vývozní celní úkony spojené s</w:t>
      </w:r>
      <w:r w:rsidR="00ED1567" w:rsidRPr="00F15DCD">
        <w:rPr>
          <w:rFonts w:ascii="Segoe UI" w:hAnsi="Segoe UI" w:cs="Segoe UI"/>
          <w:sz w:val="22"/>
        </w:rPr>
        <w:t> </w:t>
      </w:r>
      <w:r w:rsidR="001202D9" w:rsidRPr="00F15DCD">
        <w:rPr>
          <w:rFonts w:ascii="Segoe UI" w:hAnsi="Segoe UI" w:cs="Segoe UI"/>
          <w:sz w:val="22"/>
        </w:rPr>
        <w:t>prováděním Díla v</w:t>
      </w:r>
      <w:r w:rsidR="00ED1567" w:rsidRPr="00F15DCD">
        <w:rPr>
          <w:rFonts w:ascii="Segoe UI" w:hAnsi="Segoe UI" w:cs="Segoe UI"/>
          <w:sz w:val="22"/>
        </w:rPr>
        <w:t> </w:t>
      </w:r>
      <w:r w:rsidR="001202D9" w:rsidRPr="00F15DCD">
        <w:rPr>
          <w:rFonts w:ascii="Segoe UI" w:hAnsi="Segoe UI" w:cs="Segoe UI"/>
          <w:sz w:val="22"/>
        </w:rPr>
        <w:t>souladu s</w:t>
      </w:r>
      <w:r w:rsidR="00ED1567" w:rsidRPr="00F15DCD">
        <w:rPr>
          <w:rFonts w:ascii="Segoe UI" w:hAnsi="Segoe UI" w:cs="Segoe UI"/>
          <w:sz w:val="22"/>
        </w:rPr>
        <w:t> </w:t>
      </w:r>
      <w:r w:rsidR="001202D9" w:rsidRPr="00F15DCD">
        <w:rPr>
          <w:rFonts w:ascii="Segoe UI" w:hAnsi="Segoe UI" w:cs="Segoe UI"/>
          <w:sz w:val="22"/>
        </w:rPr>
        <w:t xml:space="preserve">Právními předpisy.  </w:t>
      </w:r>
      <w:r w:rsidR="00C84352" w:rsidRPr="00F15DCD">
        <w:rPr>
          <w:rFonts w:ascii="Segoe UI" w:hAnsi="Segoe UI" w:cs="Segoe UI"/>
          <w:sz w:val="22"/>
        </w:rPr>
        <w:t xml:space="preserve"> </w:t>
      </w:r>
    </w:p>
    <w:p w14:paraId="0432CAF3" w14:textId="08BBB85A" w:rsidR="006707BB" w:rsidRPr="00F15DCD" w:rsidRDefault="006707BB" w:rsidP="002C047A">
      <w:pPr>
        <w:pStyle w:val="RLTextlnkuslovan"/>
        <w:numPr>
          <w:ilvl w:val="1"/>
          <w:numId w:val="75"/>
        </w:numPr>
        <w:spacing w:line="240" w:lineRule="auto"/>
        <w:ind w:left="1418" w:hanging="851"/>
        <w:rPr>
          <w:rFonts w:ascii="Segoe UI" w:hAnsi="Segoe UI" w:cs="Segoe UI"/>
          <w:sz w:val="22"/>
        </w:rPr>
      </w:pPr>
      <w:bookmarkStart w:id="461" w:name="_Ref50724517"/>
      <w:r w:rsidRPr="00F15DCD">
        <w:rPr>
          <w:rFonts w:ascii="Segoe UI" w:hAnsi="Segoe UI" w:cs="Segoe UI"/>
          <w:sz w:val="22"/>
        </w:rPr>
        <w:t>Zhotovitel je povinen v</w:t>
      </w:r>
      <w:r w:rsidR="00ED1567" w:rsidRPr="00F15DCD">
        <w:rPr>
          <w:rFonts w:ascii="Segoe UI" w:hAnsi="Segoe UI" w:cs="Segoe UI"/>
          <w:sz w:val="22"/>
        </w:rPr>
        <w:t> </w:t>
      </w:r>
      <w:r w:rsidRPr="00F15DCD">
        <w:rPr>
          <w:rFonts w:ascii="Segoe UI" w:hAnsi="Segoe UI" w:cs="Segoe UI"/>
          <w:sz w:val="22"/>
        </w:rPr>
        <w:t>průběhu provádění Díla se ve vztahu k</w:t>
      </w:r>
      <w:r w:rsidR="00ED1567" w:rsidRPr="00F15DCD">
        <w:rPr>
          <w:rFonts w:ascii="Segoe UI" w:hAnsi="Segoe UI" w:cs="Segoe UI"/>
          <w:sz w:val="22"/>
        </w:rPr>
        <w:t> </w:t>
      </w:r>
      <w:r w:rsidRPr="00F15DCD">
        <w:rPr>
          <w:rFonts w:ascii="Segoe UI" w:hAnsi="Segoe UI" w:cs="Segoe UI"/>
          <w:sz w:val="22"/>
        </w:rPr>
        <w:t>životnímu prostředí, odběru Zdrojů, které bude v</w:t>
      </w:r>
      <w:r w:rsidR="00ED1567" w:rsidRPr="00F15DCD">
        <w:rPr>
          <w:rFonts w:ascii="Segoe UI" w:hAnsi="Segoe UI" w:cs="Segoe UI"/>
          <w:sz w:val="22"/>
        </w:rPr>
        <w:t> </w:t>
      </w:r>
      <w:r w:rsidRPr="00F15DCD">
        <w:rPr>
          <w:rFonts w:ascii="Segoe UI" w:hAnsi="Segoe UI" w:cs="Segoe UI"/>
          <w:sz w:val="22"/>
        </w:rPr>
        <w:t>průběhu provádění Díla využívat či pohybu na Staveništi, řídit Požadavky Objednatele, a to zejména přílohou č. E1 Specifikace externích inženýrských sítí. Zhotovitel je povinen v</w:t>
      </w:r>
      <w:r w:rsidR="00ED1567" w:rsidRPr="00F15DCD">
        <w:rPr>
          <w:rFonts w:ascii="Segoe UI" w:hAnsi="Segoe UI" w:cs="Segoe UI"/>
          <w:sz w:val="22"/>
        </w:rPr>
        <w:t> </w:t>
      </w:r>
      <w:r w:rsidRPr="00F15DCD">
        <w:rPr>
          <w:rFonts w:ascii="Segoe UI" w:hAnsi="Segoe UI" w:cs="Segoe UI"/>
          <w:sz w:val="22"/>
        </w:rPr>
        <w:t xml:space="preserve">průběhu provádění Díla postupovat tak, aby zabránil jejich nadměrnému využívání. </w:t>
      </w:r>
    </w:p>
    <w:p w14:paraId="32C44C96" w14:textId="30E96981" w:rsidR="00C84352" w:rsidRPr="00F15DCD" w:rsidRDefault="007F4321" w:rsidP="002C047A">
      <w:pPr>
        <w:pStyle w:val="RLTextlnkuslovan"/>
        <w:numPr>
          <w:ilvl w:val="1"/>
          <w:numId w:val="75"/>
        </w:numPr>
        <w:spacing w:line="240" w:lineRule="auto"/>
        <w:ind w:left="1418" w:hanging="851"/>
        <w:rPr>
          <w:rFonts w:ascii="Segoe UI" w:hAnsi="Segoe UI" w:cs="Segoe UI"/>
          <w:sz w:val="22"/>
        </w:rPr>
      </w:pPr>
      <w:bookmarkStart w:id="462" w:name="_Ref67413056"/>
      <w:r w:rsidRPr="00F15DCD">
        <w:rPr>
          <w:rFonts w:ascii="Segoe UI" w:hAnsi="Segoe UI" w:cs="Segoe UI"/>
          <w:sz w:val="22"/>
        </w:rPr>
        <w:t xml:space="preserve">Do zahájení </w:t>
      </w:r>
      <w:r w:rsidR="00021034" w:rsidRPr="00F15DCD">
        <w:rPr>
          <w:rFonts w:ascii="Segoe UI" w:hAnsi="Segoe UI" w:cs="Segoe UI"/>
          <w:sz w:val="22"/>
        </w:rPr>
        <w:t>Z</w:t>
      </w:r>
      <w:r w:rsidR="00473BB0" w:rsidRPr="00F15DCD">
        <w:rPr>
          <w:rFonts w:ascii="Segoe UI" w:hAnsi="Segoe UI" w:cs="Segoe UI"/>
          <w:sz w:val="22"/>
        </w:rPr>
        <w:t xml:space="preserve">kušebního </w:t>
      </w:r>
      <w:r w:rsidRPr="00F15DCD">
        <w:rPr>
          <w:rFonts w:ascii="Segoe UI" w:hAnsi="Segoe UI" w:cs="Segoe UI"/>
          <w:sz w:val="22"/>
        </w:rPr>
        <w:t>provozu</w:t>
      </w:r>
      <w:r w:rsidR="00473BB0" w:rsidRPr="00F15DCD">
        <w:rPr>
          <w:rFonts w:ascii="Segoe UI" w:hAnsi="Segoe UI" w:cs="Segoe UI"/>
          <w:sz w:val="22"/>
        </w:rPr>
        <w:t xml:space="preserve"> Linky</w:t>
      </w:r>
      <w:r w:rsidR="00555918" w:rsidRPr="00F15DCD">
        <w:rPr>
          <w:rFonts w:ascii="Segoe UI" w:hAnsi="Segoe UI" w:cs="Segoe UI"/>
          <w:sz w:val="22"/>
        </w:rPr>
        <w:t xml:space="preserve"> </w:t>
      </w:r>
      <w:r w:rsidRPr="00F15DCD">
        <w:rPr>
          <w:rFonts w:ascii="Segoe UI" w:hAnsi="Segoe UI" w:cs="Segoe UI"/>
          <w:sz w:val="22"/>
        </w:rPr>
        <w:t>je Zhotovitel povinen</w:t>
      </w:r>
      <w:r w:rsidR="00BB4BDA" w:rsidRPr="00F15DCD">
        <w:rPr>
          <w:rFonts w:ascii="Segoe UI" w:hAnsi="Segoe UI" w:cs="Segoe UI"/>
          <w:sz w:val="22"/>
        </w:rPr>
        <w:t xml:space="preserve"> zajistit a</w:t>
      </w:r>
      <w:r w:rsidRPr="00F15DCD">
        <w:rPr>
          <w:rFonts w:ascii="Segoe UI" w:hAnsi="Segoe UI" w:cs="Segoe UI"/>
          <w:sz w:val="22"/>
        </w:rPr>
        <w:t xml:space="preserve"> hradit paliva</w:t>
      </w:r>
      <w:r w:rsidR="00314560" w:rsidRPr="00F15DCD">
        <w:rPr>
          <w:rFonts w:ascii="Segoe UI" w:hAnsi="Segoe UI" w:cs="Segoe UI"/>
          <w:sz w:val="22"/>
        </w:rPr>
        <w:t xml:space="preserve"> (vyjma Odpadu)</w:t>
      </w:r>
      <w:r w:rsidRPr="00F15DCD">
        <w:rPr>
          <w:rFonts w:ascii="Segoe UI" w:hAnsi="Segoe UI" w:cs="Segoe UI"/>
          <w:sz w:val="22"/>
        </w:rPr>
        <w:t>, spotřební materiál a maziva</w:t>
      </w:r>
      <w:r w:rsidR="00BB4BDA" w:rsidRPr="00F15DCD">
        <w:rPr>
          <w:rFonts w:ascii="Segoe UI" w:hAnsi="Segoe UI" w:cs="Segoe UI"/>
          <w:sz w:val="22"/>
        </w:rPr>
        <w:t xml:space="preserve"> (včetně zejména Zdrojů)</w:t>
      </w:r>
      <w:r w:rsidRPr="00F15DCD">
        <w:rPr>
          <w:rFonts w:ascii="Segoe UI" w:hAnsi="Segoe UI" w:cs="Segoe UI"/>
          <w:sz w:val="22"/>
        </w:rPr>
        <w:t>, která jsou jím objednána a jsou nezbytná pro provádění prací dle Smlouvy</w:t>
      </w:r>
      <w:r w:rsidR="00E70076" w:rsidRPr="00F15DCD">
        <w:rPr>
          <w:rFonts w:ascii="Segoe UI" w:hAnsi="Segoe UI" w:cs="Segoe UI"/>
          <w:sz w:val="22"/>
        </w:rPr>
        <w:t xml:space="preserve"> včetně likvidace odpadu a odpadních materiálů</w:t>
      </w:r>
      <w:r w:rsidRPr="00F15DCD">
        <w:rPr>
          <w:rFonts w:ascii="Segoe UI" w:hAnsi="Segoe UI" w:cs="Segoe UI"/>
          <w:sz w:val="22"/>
        </w:rPr>
        <w:t>. P</w:t>
      </w:r>
      <w:r w:rsidR="003E5E25" w:rsidRPr="00F15DCD">
        <w:rPr>
          <w:rFonts w:ascii="Segoe UI" w:hAnsi="Segoe UI" w:cs="Segoe UI"/>
          <w:sz w:val="22"/>
        </w:rPr>
        <w:t>řed</w:t>
      </w:r>
      <w:r w:rsidRPr="00F15DCD">
        <w:rPr>
          <w:rFonts w:ascii="Segoe UI" w:hAnsi="Segoe UI" w:cs="Segoe UI"/>
          <w:sz w:val="22"/>
        </w:rPr>
        <w:t xml:space="preserve"> zahájení</w:t>
      </w:r>
      <w:r w:rsidR="00DE1D76" w:rsidRPr="00F15DCD">
        <w:rPr>
          <w:rFonts w:ascii="Segoe UI" w:hAnsi="Segoe UI" w:cs="Segoe UI"/>
          <w:sz w:val="22"/>
        </w:rPr>
        <w:t>m</w:t>
      </w:r>
      <w:r w:rsidRPr="00F15DCD">
        <w:rPr>
          <w:rFonts w:ascii="Segoe UI" w:hAnsi="Segoe UI" w:cs="Segoe UI"/>
          <w:sz w:val="22"/>
        </w:rPr>
        <w:t xml:space="preserve"> </w:t>
      </w:r>
      <w:r w:rsidR="009E2913" w:rsidRPr="00F15DCD">
        <w:rPr>
          <w:rFonts w:ascii="Segoe UI" w:hAnsi="Segoe UI" w:cs="Segoe UI"/>
          <w:sz w:val="22"/>
        </w:rPr>
        <w:t>Z</w:t>
      </w:r>
      <w:r w:rsidRPr="00F15DCD">
        <w:rPr>
          <w:rFonts w:ascii="Segoe UI" w:hAnsi="Segoe UI" w:cs="Segoe UI"/>
          <w:sz w:val="22"/>
        </w:rPr>
        <w:t>kušebního provozu budou</w:t>
      </w:r>
      <w:r w:rsidR="00C60037" w:rsidRPr="00F15DCD">
        <w:rPr>
          <w:rFonts w:ascii="Segoe UI" w:hAnsi="Segoe UI" w:cs="Segoe UI"/>
          <w:sz w:val="22"/>
        </w:rPr>
        <w:t xml:space="preserve"> všechny</w:t>
      </w:r>
      <w:r w:rsidRPr="00F15DCD">
        <w:rPr>
          <w:rFonts w:ascii="Segoe UI" w:hAnsi="Segoe UI" w:cs="Segoe UI"/>
          <w:sz w:val="22"/>
        </w:rPr>
        <w:t xml:space="preserve"> nádrže a sila</w:t>
      </w:r>
      <w:r w:rsidR="00C60037" w:rsidRPr="00F15DCD">
        <w:rPr>
          <w:rFonts w:ascii="Segoe UI" w:hAnsi="Segoe UI" w:cs="Segoe UI"/>
          <w:sz w:val="22"/>
        </w:rPr>
        <w:t xml:space="preserve"> spotřebních médií</w:t>
      </w:r>
      <w:r w:rsidR="00E70076" w:rsidRPr="00F15DCD">
        <w:rPr>
          <w:rFonts w:ascii="Segoe UI" w:hAnsi="Segoe UI" w:cs="Segoe UI"/>
          <w:sz w:val="22"/>
        </w:rPr>
        <w:t xml:space="preserve"> včetně všech zásobníků oleje a mazání</w:t>
      </w:r>
      <w:r w:rsidRPr="00F15DCD">
        <w:rPr>
          <w:rFonts w:ascii="Segoe UI" w:hAnsi="Segoe UI" w:cs="Segoe UI"/>
          <w:sz w:val="22"/>
        </w:rPr>
        <w:t xml:space="preserve"> naplněna Zhotovitele</w:t>
      </w:r>
      <w:r w:rsidR="00C60037" w:rsidRPr="00F15DCD">
        <w:rPr>
          <w:rFonts w:ascii="Segoe UI" w:hAnsi="Segoe UI" w:cs="Segoe UI"/>
          <w:sz w:val="22"/>
        </w:rPr>
        <w:t>m</w:t>
      </w:r>
      <w:r w:rsidRPr="00F15DCD">
        <w:rPr>
          <w:rFonts w:ascii="Segoe UI" w:hAnsi="Segoe UI" w:cs="Segoe UI"/>
          <w:sz w:val="22"/>
        </w:rPr>
        <w:t xml:space="preserve">. Hodnota opotřebení stavebních a/nebo technologických dílů podléhajících opotřebení je zahrnuta do prací provedených dle Smlouvy a do </w:t>
      </w:r>
      <w:r w:rsidR="00A85B0D" w:rsidRPr="00F15DCD">
        <w:rPr>
          <w:rFonts w:ascii="Segoe UI" w:hAnsi="Segoe UI" w:cs="Segoe UI"/>
          <w:sz w:val="22"/>
        </w:rPr>
        <w:t>C</w:t>
      </w:r>
      <w:r w:rsidRPr="00F15DCD">
        <w:rPr>
          <w:rFonts w:ascii="Segoe UI" w:hAnsi="Segoe UI" w:cs="Segoe UI"/>
          <w:sz w:val="22"/>
        </w:rPr>
        <w:t>eny Díla.</w:t>
      </w:r>
      <w:bookmarkEnd w:id="461"/>
      <w:r w:rsidR="00C84352" w:rsidRPr="00F15DCD">
        <w:rPr>
          <w:rFonts w:ascii="Segoe UI" w:hAnsi="Segoe UI" w:cs="Segoe UI"/>
          <w:sz w:val="22"/>
        </w:rPr>
        <w:t xml:space="preserve"> </w:t>
      </w:r>
      <w:bookmarkEnd w:id="462"/>
    </w:p>
    <w:p w14:paraId="05E57965" w14:textId="76BA9F39" w:rsidR="00B00FED" w:rsidRPr="00F15DCD" w:rsidRDefault="00EF3AC3" w:rsidP="002C047A">
      <w:pPr>
        <w:pStyle w:val="RLTextlnkuslovan"/>
        <w:numPr>
          <w:ilvl w:val="1"/>
          <w:numId w:val="75"/>
        </w:numPr>
        <w:spacing w:line="240" w:lineRule="auto"/>
        <w:ind w:left="1418" w:hanging="851"/>
        <w:rPr>
          <w:rFonts w:ascii="Segoe UI" w:hAnsi="Segoe UI" w:cs="Segoe UI"/>
          <w:sz w:val="22"/>
        </w:rPr>
      </w:pPr>
      <w:bookmarkStart w:id="463" w:name="_Ref67413220"/>
      <w:bookmarkStart w:id="464" w:name="_Ref67413313"/>
      <w:r w:rsidRPr="00F15DCD">
        <w:rPr>
          <w:rFonts w:ascii="Segoe UI" w:hAnsi="Segoe UI" w:cs="Segoe UI"/>
          <w:sz w:val="22"/>
        </w:rPr>
        <w:t xml:space="preserve">Spotřeba </w:t>
      </w:r>
      <w:r w:rsidR="00555918" w:rsidRPr="00F15DCD">
        <w:rPr>
          <w:rFonts w:ascii="Segoe UI" w:hAnsi="Segoe UI" w:cs="Segoe UI"/>
          <w:sz w:val="22"/>
        </w:rPr>
        <w:t>Z</w:t>
      </w:r>
      <w:r w:rsidRPr="00F15DCD">
        <w:rPr>
          <w:rFonts w:ascii="Segoe UI" w:hAnsi="Segoe UI" w:cs="Segoe UI"/>
          <w:sz w:val="22"/>
        </w:rPr>
        <w:t xml:space="preserve">drojů </w:t>
      </w:r>
      <w:r w:rsidR="006707BB" w:rsidRPr="00F15DCD">
        <w:rPr>
          <w:rFonts w:ascii="Segoe UI" w:hAnsi="Segoe UI" w:cs="Segoe UI"/>
          <w:sz w:val="22"/>
        </w:rPr>
        <w:t xml:space="preserve">dle odst. </w:t>
      </w:r>
      <w:r w:rsidR="006707BB" w:rsidRPr="00F15DCD">
        <w:rPr>
          <w:rFonts w:ascii="Segoe UI" w:hAnsi="Segoe UI" w:cs="Segoe UI"/>
          <w:sz w:val="22"/>
        </w:rPr>
        <w:fldChar w:fldCharType="begin"/>
      </w:r>
      <w:r w:rsidR="006707BB" w:rsidRPr="00F15DCD">
        <w:rPr>
          <w:rFonts w:ascii="Segoe UI" w:hAnsi="Segoe UI" w:cs="Segoe UI"/>
          <w:sz w:val="22"/>
        </w:rPr>
        <w:instrText xml:space="preserve"> REF _Ref67413056 \r \h </w:instrText>
      </w:r>
      <w:r w:rsidR="007F4CFA" w:rsidRPr="00F15DCD">
        <w:rPr>
          <w:rFonts w:ascii="Segoe UI" w:hAnsi="Segoe UI" w:cs="Segoe UI"/>
          <w:sz w:val="22"/>
        </w:rPr>
        <w:instrText xml:space="preserve"> \* MERGEFORMAT </w:instrText>
      </w:r>
      <w:r w:rsidR="006707BB" w:rsidRPr="00F15DCD">
        <w:rPr>
          <w:rFonts w:ascii="Segoe UI" w:hAnsi="Segoe UI" w:cs="Segoe UI"/>
          <w:sz w:val="22"/>
        </w:rPr>
      </w:r>
      <w:r w:rsidR="006707BB" w:rsidRPr="00F15DCD">
        <w:rPr>
          <w:rFonts w:ascii="Segoe UI" w:hAnsi="Segoe UI" w:cs="Segoe UI"/>
          <w:sz w:val="22"/>
        </w:rPr>
        <w:fldChar w:fldCharType="separate"/>
      </w:r>
      <w:r w:rsidR="00C4674D">
        <w:rPr>
          <w:rFonts w:ascii="Segoe UI" w:hAnsi="Segoe UI" w:cs="Segoe UI"/>
          <w:sz w:val="22"/>
        </w:rPr>
        <w:t>23.25</w:t>
      </w:r>
      <w:r w:rsidR="006707BB" w:rsidRPr="00F15DCD">
        <w:rPr>
          <w:rFonts w:ascii="Segoe UI" w:hAnsi="Segoe UI" w:cs="Segoe UI"/>
          <w:sz w:val="22"/>
        </w:rPr>
        <w:fldChar w:fldCharType="end"/>
      </w:r>
      <w:r w:rsidR="006707BB" w:rsidRPr="00F15DCD">
        <w:rPr>
          <w:rFonts w:ascii="Segoe UI" w:hAnsi="Segoe UI" w:cs="Segoe UI"/>
          <w:sz w:val="22"/>
        </w:rPr>
        <w:t xml:space="preserve"> Smlouvy </w:t>
      </w:r>
      <w:r w:rsidRPr="00F15DCD">
        <w:rPr>
          <w:rFonts w:ascii="Segoe UI" w:hAnsi="Segoe UI" w:cs="Segoe UI"/>
          <w:sz w:val="22"/>
        </w:rPr>
        <w:t>bude v</w:t>
      </w:r>
      <w:r w:rsidR="00ED1567" w:rsidRPr="00F15DCD">
        <w:rPr>
          <w:rFonts w:ascii="Segoe UI" w:hAnsi="Segoe UI" w:cs="Segoe UI"/>
          <w:sz w:val="22"/>
        </w:rPr>
        <w:t> </w:t>
      </w:r>
      <w:r w:rsidRPr="00F15DCD">
        <w:rPr>
          <w:rFonts w:ascii="Segoe UI" w:hAnsi="Segoe UI" w:cs="Segoe UI"/>
          <w:sz w:val="22"/>
        </w:rPr>
        <w:t>průběhu provádění Díla evidována Objednatelem. Zhotovitel je povinen za účelem této evidence poskytovat nezbytnou součinnost</w:t>
      </w:r>
      <w:r w:rsidR="00AF1CE9" w:rsidRPr="00F15DCD">
        <w:rPr>
          <w:rFonts w:ascii="Segoe UI" w:hAnsi="Segoe UI" w:cs="Segoe UI"/>
          <w:sz w:val="22"/>
        </w:rPr>
        <w:t xml:space="preserve"> Objednateli/Správci </w:t>
      </w:r>
      <w:r w:rsidR="00BB4BDA" w:rsidRPr="00F15DCD">
        <w:rPr>
          <w:rFonts w:ascii="Segoe UI" w:hAnsi="Segoe UI" w:cs="Segoe UI"/>
          <w:sz w:val="22"/>
        </w:rPr>
        <w:t>S</w:t>
      </w:r>
      <w:r w:rsidR="00AF1CE9" w:rsidRPr="00F15DCD">
        <w:rPr>
          <w:rFonts w:ascii="Segoe UI" w:hAnsi="Segoe UI" w:cs="Segoe UI"/>
          <w:sz w:val="22"/>
        </w:rPr>
        <w:t>tavby</w:t>
      </w:r>
      <w:r w:rsidRPr="00F15DCD">
        <w:rPr>
          <w:rFonts w:ascii="Segoe UI" w:hAnsi="Segoe UI" w:cs="Segoe UI"/>
          <w:sz w:val="22"/>
        </w:rPr>
        <w:t>.</w:t>
      </w:r>
      <w:r w:rsidR="008924D5" w:rsidRPr="00F15DCD">
        <w:rPr>
          <w:rFonts w:ascii="Segoe UI" w:hAnsi="Segoe UI" w:cs="Segoe UI"/>
          <w:sz w:val="22"/>
        </w:rPr>
        <w:t xml:space="preserve"> Na základě změřených údajů Objednatel vystaví Zhotoviteli daňový doklad k</w:t>
      </w:r>
      <w:r w:rsidR="00ED1567" w:rsidRPr="00F15DCD">
        <w:rPr>
          <w:rFonts w:ascii="Segoe UI" w:hAnsi="Segoe UI" w:cs="Segoe UI"/>
          <w:sz w:val="22"/>
        </w:rPr>
        <w:t> </w:t>
      </w:r>
      <w:r w:rsidR="008924D5" w:rsidRPr="00F15DCD">
        <w:rPr>
          <w:rFonts w:ascii="Segoe UI" w:hAnsi="Segoe UI" w:cs="Segoe UI"/>
          <w:sz w:val="22"/>
        </w:rPr>
        <w:t xml:space="preserve">uhrazení </w:t>
      </w:r>
      <w:r w:rsidRPr="00F15DCD">
        <w:rPr>
          <w:rFonts w:ascii="Segoe UI" w:hAnsi="Segoe UI" w:cs="Segoe UI"/>
          <w:sz w:val="22"/>
        </w:rPr>
        <w:t>Z</w:t>
      </w:r>
      <w:r w:rsidR="00F567C3" w:rsidRPr="00F15DCD">
        <w:rPr>
          <w:rFonts w:ascii="Segoe UI" w:hAnsi="Segoe UI" w:cs="Segoe UI"/>
          <w:sz w:val="22"/>
        </w:rPr>
        <w:t>drojů</w:t>
      </w:r>
      <w:r w:rsidR="00196D5C" w:rsidRPr="00F15DCD">
        <w:rPr>
          <w:rFonts w:ascii="Segoe UI" w:hAnsi="Segoe UI" w:cs="Segoe UI"/>
          <w:sz w:val="22"/>
        </w:rPr>
        <w:t xml:space="preserve">, přičemž ceny Zdrojů budou </w:t>
      </w:r>
      <w:r w:rsidR="00B00FED" w:rsidRPr="00F15DCD">
        <w:rPr>
          <w:rFonts w:ascii="Segoe UI" w:hAnsi="Segoe UI" w:cs="Segoe UI"/>
          <w:sz w:val="22"/>
        </w:rPr>
        <w:t xml:space="preserve">určeny následujícím způsobem: </w:t>
      </w:r>
    </w:p>
    <w:p w14:paraId="6D112A1F" w14:textId="4B6409DC"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cena elektřiny</w:t>
      </w:r>
      <w:r w:rsidR="009E488A" w:rsidRPr="00F15DCD">
        <w:rPr>
          <w:rFonts w:ascii="Segoe UI" w:hAnsi="Segoe UI" w:cs="Segoe UI"/>
          <w:sz w:val="22"/>
        </w:rPr>
        <w:t xml:space="preserve"> pro rok</w:t>
      </w:r>
      <w:r w:rsidRPr="00F15DCD">
        <w:rPr>
          <w:rFonts w:ascii="Segoe UI" w:hAnsi="Segoe UI" w:cs="Segoe UI"/>
          <w:sz w:val="22"/>
        </w:rPr>
        <w:t xml:space="preserve"> 202</w:t>
      </w:r>
      <w:r w:rsidR="006446FF" w:rsidRPr="00F15DCD">
        <w:rPr>
          <w:rFonts w:ascii="Segoe UI" w:hAnsi="Segoe UI" w:cs="Segoe UI"/>
          <w:sz w:val="22"/>
        </w:rPr>
        <w:t>5</w:t>
      </w:r>
      <w:r w:rsidRPr="00F15DCD">
        <w:rPr>
          <w:rFonts w:ascii="Segoe UI" w:hAnsi="Segoe UI" w:cs="Segoe UI"/>
          <w:sz w:val="22"/>
        </w:rPr>
        <w:t xml:space="preserve"> činí </w:t>
      </w:r>
      <w:r w:rsidR="009D1703" w:rsidRPr="00F15DCD">
        <w:rPr>
          <w:rFonts w:ascii="Segoe UI" w:hAnsi="Segoe UI" w:cs="Segoe UI"/>
          <w:sz w:val="22"/>
        </w:rPr>
        <w:t>3 000</w:t>
      </w:r>
      <w:r w:rsidRPr="00F15DCD">
        <w:rPr>
          <w:rFonts w:ascii="Segoe UI" w:hAnsi="Segoe UI" w:cs="Segoe UI"/>
          <w:sz w:val="22"/>
        </w:rPr>
        <w:t xml:space="preserve"> Kč</w:t>
      </w:r>
      <w:r w:rsidR="009E488A" w:rsidRPr="00F15DCD">
        <w:rPr>
          <w:rFonts w:ascii="Segoe UI" w:hAnsi="Segoe UI" w:cs="Segoe UI"/>
          <w:sz w:val="22"/>
        </w:rPr>
        <w:t xml:space="preserve"> bez DPH</w:t>
      </w:r>
      <w:r w:rsidRPr="00F15DCD">
        <w:rPr>
          <w:rFonts w:ascii="Segoe UI" w:hAnsi="Segoe UI" w:cs="Segoe UI"/>
          <w:sz w:val="22"/>
        </w:rPr>
        <w:t>/MWh. V</w:t>
      </w:r>
      <w:r w:rsidR="00ED1567" w:rsidRPr="00F15DCD">
        <w:rPr>
          <w:rFonts w:ascii="Segoe UI" w:hAnsi="Segoe UI" w:cs="Segoe UI"/>
          <w:sz w:val="22"/>
        </w:rPr>
        <w:t> </w:t>
      </w:r>
      <w:r w:rsidRPr="00F15DCD">
        <w:rPr>
          <w:rFonts w:ascii="Segoe UI" w:hAnsi="Segoe UI" w:cs="Segoe UI"/>
          <w:sz w:val="22"/>
        </w:rPr>
        <w:t xml:space="preserve">následujících kalendářních letech, ve kterých bude Dílo prováděno, </w:t>
      </w:r>
      <w:r w:rsidRPr="00F15DCD">
        <w:rPr>
          <w:rFonts w:ascii="Segoe UI" w:hAnsi="Segoe UI" w:cs="Segoe UI"/>
          <w:sz w:val="22"/>
        </w:rPr>
        <w:lastRenderedPageBreak/>
        <w:t>cenu elektřiny určí Objednatel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cenami obvyklými v</w:t>
      </w:r>
      <w:r w:rsidR="00ED1567" w:rsidRPr="00F15DCD">
        <w:rPr>
          <w:rFonts w:ascii="Segoe UI" w:hAnsi="Segoe UI" w:cs="Segoe UI"/>
          <w:sz w:val="22"/>
        </w:rPr>
        <w:t> </w:t>
      </w:r>
      <w:r w:rsidRPr="00F15DCD">
        <w:rPr>
          <w:rFonts w:ascii="Segoe UI" w:hAnsi="Segoe UI" w:cs="Segoe UI"/>
          <w:sz w:val="22"/>
        </w:rPr>
        <w:t xml:space="preserve">daném místě a čase; </w:t>
      </w:r>
    </w:p>
    <w:p w14:paraId="07F281FF" w14:textId="77777777"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cena vodného a stočného se řídí platným cenovým rozhodnutím společnosti Brněnské vodárny a kanalizace, a.s., se sídlem Pisárecká 555/1a, Pisárky, 603 00 Brno, IČO: 463 47 275; </w:t>
      </w:r>
    </w:p>
    <w:p w14:paraId="63029D9C" w14:textId="677BF7D0"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ceny ostatních Zdrojů se řídí cenami obvyklými v</w:t>
      </w:r>
      <w:r w:rsidR="00ED1567" w:rsidRPr="00F15DCD">
        <w:rPr>
          <w:rFonts w:ascii="Segoe UI" w:hAnsi="Segoe UI" w:cs="Segoe UI"/>
          <w:sz w:val="22"/>
        </w:rPr>
        <w:t> </w:t>
      </w:r>
      <w:r w:rsidRPr="00F15DCD">
        <w:rPr>
          <w:rFonts w:ascii="Segoe UI" w:hAnsi="Segoe UI" w:cs="Segoe UI"/>
          <w:sz w:val="22"/>
        </w:rPr>
        <w:t xml:space="preserve">daném místě a čase. </w:t>
      </w:r>
    </w:p>
    <w:p w14:paraId="2535EC98" w14:textId="44D05C52" w:rsidR="00EF03CE" w:rsidRPr="00F15DCD" w:rsidRDefault="00555918" w:rsidP="007F4CFA">
      <w:pPr>
        <w:pStyle w:val="RLTextlnkuslovan"/>
        <w:spacing w:line="240" w:lineRule="auto"/>
        <w:ind w:left="1418"/>
        <w:rPr>
          <w:rFonts w:ascii="Segoe UI" w:hAnsi="Segoe UI" w:cs="Segoe UI"/>
          <w:sz w:val="22"/>
        </w:rPr>
      </w:pPr>
      <w:r w:rsidRPr="00F15DCD">
        <w:rPr>
          <w:rFonts w:ascii="Segoe UI" w:hAnsi="Segoe UI" w:cs="Segoe UI"/>
          <w:sz w:val="22"/>
        </w:rPr>
        <w:t>Zhotovitel se zavazuje za Zdroje dle tohoto odstavce Objednateli hradit částku uvedenou v</w:t>
      </w:r>
      <w:r w:rsidR="00ED1567" w:rsidRPr="00F15DCD">
        <w:rPr>
          <w:rFonts w:ascii="Segoe UI" w:hAnsi="Segoe UI" w:cs="Segoe UI"/>
          <w:sz w:val="22"/>
        </w:rPr>
        <w:t> </w:t>
      </w:r>
      <w:r w:rsidRPr="00F15DCD">
        <w:rPr>
          <w:rFonts w:ascii="Segoe UI" w:hAnsi="Segoe UI" w:cs="Segoe UI"/>
          <w:sz w:val="22"/>
        </w:rPr>
        <w:t>daňovém dokladu.</w:t>
      </w:r>
      <w:r w:rsidR="00F567C3" w:rsidRPr="00F15DCD">
        <w:rPr>
          <w:rFonts w:ascii="Segoe UI" w:hAnsi="Segoe UI" w:cs="Segoe UI"/>
          <w:sz w:val="22"/>
        </w:rPr>
        <w:t xml:space="preserve"> Daňový doklad bude</w:t>
      </w:r>
      <w:r w:rsidRPr="00F15DCD">
        <w:rPr>
          <w:rFonts w:ascii="Segoe UI" w:hAnsi="Segoe UI" w:cs="Segoe UI"/>
          <w:sz w:val="22"/>
        </w:rPr>
        <w:t xml:space="preserve"> Objednatelem</w:t>
      </w:r>
      <w:r w:rsidR="00F567C3" w:rsidRPr="00F15DCD">
        <w:rPr>
          <w:rFonts w:ascii="Segoe UI" w:hAnsi="Segoe UI" w:cs="Segoe UI"/>
          <w:sz w:val="22"/>
        </w:rPr>
        <w:t xml:space="preserve"> vystaven vždy za období jednoho </w:t>
      </w:r>
      <w:r w:rsidR="00081B2F" w:rsidRPr="00F15DCD">
        <w:rPr>
          <w:rFonts w:ascii="Segoe UI" w:hAnsi="Segoe UI" w:cs="Segoe UI"/>
          <w:sz w:val="22"/>
        </w:rPr>
        <w:t>m</w:t>
      </w:r>
      <w:r w:rsidR="00F567C3" w:rsidRPr="00F15DCD">
        <w:rPr>
          <w:rFonts w:ascii="Segoe UI" w:hAnsi="Segoe UI" w:cs="Segoe UI"/>
          <w:sz w:val="22"/>
        </w:rPr>
        <w:t>ěsíce.</w:t>
      </w:r>
      <w:r w:rsidRPr="00F15DCD">
        <w:rPr>
          <w:rFonts w:ascii="Segoe UI" w:hAnsi="Segoe UI" w:cs="Segoe UI"/>
          <w:sz w:val="22"/>
        </w:rPr>
        <w:t xml:space="preserve"> Tento daňový doklad bude splatný ve lhůtě 30 dnů ode dne jejího doručení Zhotoviteli.</w:t>
      </w:r>
      <w:r w:rsidR="00F744DF" w:rsidRPr="00F15DCD">
        <w:rPr>
          <w:rFonts w:ascii="Segoe UI" w:hAnsi="Segoe UI" w:cs="Segoe UI"/>
          <w:sz w:val="22"/>
        </w:rPr>
        <w:t xml:space="preserve"> Pro </w:t>
      </w:r>
      <w:r w:rsidR="005C665A" w:rsidRPr="00F15DCD">
        <w:rPr>
          <w:rFonts w:ascii="Segoe UI" w:hAnsi="Segoe UI" w:cs="Segoe UI"/>
          <w:sz w:val="22"/>
        </w:rPr>
        <w:t xml:space="preserve">případné činnosti Zhotovitele po dokončení Díla (zejména odstraňování Vad), platí ujednání dle tohoto odstavce obdobně. </w:t>
      </w:r>
      <w:r w:rsidR="00EF3AC3" w:rsidRPr="00F15DCD">
        <w:rPr>
          <w:rFonts w:ascii="Segoe UI" w:hAnsi="Segoe UI" w:cs="Segoe UI"/>
          <w:sz w:val="22"/>
        </w:rPr>
        <w:t>Není-li možné zjistit spotřebované množství Zdrojů a jejich finanční hodnotu v</w:t>
      </w:r>
      <w:r w:rsidR="00ED1567" w:rsidRPr="00F15DCD">
        <w:rPr>
          <w:rFonts w:ascii="Segoe UI" w:hAnsi="Segoe UI" w:cs="Segoe UI"/>
          <w:sz w:val="22"/>
        </w:rPr>
        <w:t> </w:t>
      </w:r>
      <w:r w:rsidR="00EF3AC3" w:rsidRPr="00F15DCD">
        <w:rPr>
          <w:rFonts w:ascii="Segoe UI" w:hAnsi="Segoe UI" w:cs="Segoe UI"/>
          <w:sz w:val="22"/>
        </w:rPr>
        <w:t>důsledku nedostatku součinnosti Zhotovitele, stanoví Objednatel rozsah spotřebovaného množství Zdrojů na základě dostupných informací a dle vlastního uvážení, a to za předpokladu, že hranici stanovenou v</w:t>
      </w:r>
      <w:r w:rsidR="00ED1567" w:rsidRPr="00F15DCD">
        <w:rPr>
          <w:rFonts w:ascii="Segoe UI" w:hAnsi="Segoe UI" w:cs="Segoe UI"/>
          <w:sz w:val="22"/>
        </w:rPr>
        <w:t> </w:t>
      </w:r>
      <w:r w:rsidR="00EF3AC3" w:rsidRPr="00F15DCD">
        <w:rPr>
          <w:rFonts w:ascii="Segoe UI" w:hAnsi="Segoe UI" w:cs="Segoe UI"/>
          <w:sz w:val="22"/>
        </w:rPr>
        <w:t>Požadavcích Objednatele pro množství spotřebovaných Zdrojů nemohl po dobu trvání nedostatečné součinnosti Zhotovitele Objednatel zjistit.</w:t>
      </w:r>
      <w:r w:rsidR="0075326B" w:rsidRPr="00F15DCD">
        <w:rPr>
          <w:rFonts w:ascii="Segoe UI" w:hAnsi="Segoe UI" w:cs="Segoe UI"/>
          <w:sz w:val="22"/>
        </w:rPr>
        <w:t xml:space="preserve"> Pro placení spotřeby Zdrojů dle odst.</w:t>
      </w:r>
      <w:bookmarkEnd w:id="463"/>
      <w:r w:rsidR="0075326B" w:rsidRPr="00F15DCD">
        <w:rPr>
          <w:rFonts w:ascii="Segoe UI" w:hAnsi="Segoe UI" w:cs="Segoe UI"/>
          <w:sz w:val="22"/>
        </w:rPr>
        <w:t xml:space="preserve"> </w:t>
      </w:r>
      <w:r w:rsidR="00562C40">
        <w:rPr>
          <w:rFonts w:ascii="Segoe UI" w:hAnsi="Segoe UI" w:cs="Segoe UI"/>
          <w:sz w:val="22"/>
        </w:rPr>
        <w:t>23.25</w:t>
      </w:r>
      <w:r w:rsidR="0075326B" w:rsidRPr="00F15DCD">
        <w:rPr>
          <w:rFonts w:ascii="Segoe UI" w:hAnsi="Segoe UI" w:cs="Segoe UI"/>
          <w:sz w:val="22"/>
        </w:rPr>
        <w:t xml:space="preserve"> Smlouvy se použije obdobně čl. </w:t>
      </w:r>
      <w:r w:rsidR="0075326B" w:rsidRPr="00F15DCD">
        <w:rPr>
          <w:rFonts w:ascii="Segoe UI" w:hAnsi="Segoe UI" w:cs="Segoe UI"/>
          <w:sz w:val="22"/>
        </w:rPr>
        <w:fldChar w:fldCharType="begin"/>
      </w:r>
      <w:r w:rsidR="0075326B" w:rsidRPr="00F15DCD">
        <w:rPr>
          <w:rFonts w:ascii="Segoe UI" w:hAnsi="Segoe UI" w:cs="Segoe UI"/>
          <w:sz w:val="22"/>
        </w:rPr>
        <w:instrText xml:space="preserve"> REF _Ref67413264 \r \h </w:instrText>
      </w:r>
      <w:r w:rsidR="007F4CFA" w:rsidRPr="00F15DCD">
        <w:rPr>
          <w:rFonts w:ascii="Segoe UI" w:hAnsi="Segoe UI" w:cs="Segoe UI"/>
          <w:sz w:val="22"/>
        </w:rPr>
        <w:instrText xml:space="preserve"> \* MERGEFORMAT </w:instrText>
      </w:r>
      <w:r w:rsidR="0075326B" w:rsidRPr="00F15DCD">
        <w:rPr>
          <w:rFonts w:ascii="Segoe UI" w:hAnsi="Segoe UI" w:cs="Segoe UI"/>
          <w:sz w:val="22"/>
        </w:rPr>
      </w:r>
      <w:r w:rsidR="0075326B" w:rsidRPr="00F15DCD">
        <w:rPr>
          <w:rFonts w:ascii="Segoe UI" w:hAnsi="Segoe UI" w:cs="Segoe UI"/>
          <w:sz w:val="22"/>
        </w:rPr>
        <w:fldChar w:fldCharType="separate"/>
      </w:r>
      <w:r w:rsidR="00C4674D">
        <w:rPr>
          <w:rFonts w:ascii="Segoe UI" w:hAnsi="Segoe UI" w:cs="Segoe UI"/>
          <w:sz w:val="22"/>
        </w:rPr>
        <w:t>26</w:t>
      </w:r>
      <w:r w:rsidR="0075326B" w:rsidRPr="00F15DCD">
        <w:rPr>
          <w:rFonts w:ascii="Segoe UI" w:hAnsi="Segoe UI" w:cs="Segoe UI"/>
          <w:sz w:val="22"/>
        </w:rPr>
        <w:fldChar w:fldCharType="end"/>
      </w:r>
      <w:r w:rsidR="0075326B" w:rsidRPr="00F15DCD">
        <w:rPr>
          <w:rFonts w:ascii="Segoe UI" w:hAnsi="Segoe UI" w:cs="Segoe UI"/>
          <w:sz w:val="22"/>
        </w:rPr>
        <w:t xml:space="preserve"> Smlouvy.</w:t>
      </w:r>
      <w:bookmarkEnd w:id="464"/>
      <w:r w:rsidR="0075326B" w:rsidRPr="00F15DCD">
        <w:rPr>
          <w:rFonts w:ascii="Segoe UI" w:hAnsi="Segoe UI" w:cs="Segoe UI"/>
          <w:sz w:val="22"/>
        </w:rPr>
        <w:t xml:space="preserve"> </w:t>
      </w:r>
      <w:r w:rsidR="00EF3AC3" w:rsidRPr="00F15DCD">
        <w:rPr>
          <w:rFonts w:ascii="Segoe UI" w:hAnsi="Segoe UI" w:cs="Segoe UI"/>
          <w:sz w:val="22"/>
        </w:rPr>
        <w:t xml:space="preserve">  </w:t>
      </w:r>
      <w:r w:rsidR="00EF03CE" w:rsidRPr="00F15DCD">
        <w:rPr>
          <w:rFonts w:ascii="Segoe UI" w:hAnsi="Segoe UI" w:cs="Segoe UI"/>
          <w:sz w:val="22"/>
        </w:rPr>
        <w:t xml:space="preserve"> </w:t>
      </w:r>
    </w:p>
    <w:p w14:paraId="4BA5DB24" w14:textId="22D00FF0" w:rsidR="00C84352" w:rsidRPr="00F15DCD" w:rsidRDefault="00EF03CE"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Jestliže dojde </w:t>
      </w:r>
      <w:r w:rsidR="00E44EE6" w:rsidRPr="00F15DCD">
        <w:rPr>
          <w:rFonts w:ascii="Segoe UI" w:hAnsi="Segoe UI" w:cs="Segoe UI"/>
          <w:sz w:val="22"/>
        </w:rPr>
        <w:t>z</w:t>
      </w:r>
      <w:r w:rsidR="00ED1567" w:rsidRPr="00F15DCD">
        <w:rPr>
          <w:rFonts w:ascii="Segoe UI" w:hAnsi="Segoe UI" w:cs="Segoe UI"/>
          <w:sz w:val="22"/>
        </w:rPr>
        <w:t> </w:t>
      </w:r>
      <w:r w:rsidR="00E44EE6" w:rsidRPr="00F15DCD">
        <w:rPr>
          <w:rFonts w:ascii="Segoe UI" w:hAnsi="Segoe UI" w:cs="Segoe UI"/>
          <w:sz w:val="22"/>
        </w:rPr>
        <w:t xml:space="preserve">důvodů na straně Zhotovitele </w:t>
      </w:r>
      <w:r w:rsidRPr="00F15DCD">
        <w:rPr>
          <w:rFonts w:ascii="Segoe UI" w:hAnsi="Segoe UI" w:cs="Segoe UI"/>
          <w:sz w:val="22"/>
        </w:rPr>
        <w:t>k</w:t>
      </w:r>
      <w:r w:rsidR="00ED1567" w:rsidRPr="00F15DCD">
        <w:rPr>
          <w:rFonts w:ascii="Segoe UI" w:hAnsi="Segoe UI" w:cs="Segoe UI"/>
          <w:sz w:val="22"/>
        </w:rPr>
        <w:t> </w:t>
      </w:r>
      <w:r w:rsidRPr="00F15DCD">
        <w:rPr>
          <w:rFonts w:ascii="Segoe UI" w:hAnsi="Segoe UI" w:cs="Segoe UI"/>
          <w:sz w:val="22"/>
        </w:rPr>
        <w:t>prodloužení doby Zkušebního provozu oproti délce stanovené ve Smlouvě</w:t>
      </w:r>
      <w:r w:rsidR="00AF4C6D" w:rsidRPr="00F15DCD">
        <w:rPr>
          <w:rFonts w:ascii="Segoe UI" w:hAnsi="Segoe UI" w:cs="Segoe UI"/>
          <w:sz w:val="22"/>
        </w:rPr>
        <w:t xml:space="preserve"> anebo musí být proveden</w:t>
      </w:r>
      <w:r w:rsidR="0071617D" w:rsidRPr="00F15DCD">
        <w:rPr>
          <w:rFonts w:ascii="Segoe UI" w:hAnsi="Segoe UI" w:cs="Segoe UI"/>
          <w:sz w:val="22"/>
        </w:rPr>
        <w:t>y</w:t>
      </w:r>
      <w:r w:rsidR="00AF4C6D" w:rsidRPr="00F15DCD">
        <w:rPr>
          <w:rFonts w:ascii="Segoe UI" w:hAnsi="Segoe UI" w:cs="Segoe UI"/>
          <w:sz w:val="22"/>
        </w:rPr>
        <w:t xml:space="preserve"> </w:t>
      </w:r>
      <w:r w:rsidR="0071617D" w:rsidRPr="00F15DCD">
        <w:rPr>
          <w:rFonts w:ascii="Segoe UI" w:hAnsi="Segoe UI" w:cs="Segoe UI"/>
          <w:sz w:val="22"/>
        </w:rPr>
        <w:t>o</w:t>
      </w:r>
      <w:r w:rsidR="00AF4C6D" w:rsidRPr="00F15DCD">
        <w:rPr>
          <w:rFonts w:ascii="Segoe UI" w:hAnsi="Segoe UI" w:cs="Segoe UI"/>
          <w:sz w:val="22"/>
        </w:rPr>
        <w:t>pakovan</w:t>
      </w:r>
      <w:r w:rsidR="0071617D" w:rsidRPr="00F15DCD">
        <w:rPr>
          <w:rFonts w:ascii="Segoe UI" w:hAnsi="Segoe UI" w:cs="Segoe UI"/>
          <w:sz w:val="22"/>
        </w:rPr>
        <w:t>é</w:t>
      </w:r>
      <w:r w:rsidR="00AF4C6D" w:rsidRPr="00F15DCD">
        <w:rPr>
          <w:rFonts w:ascii="Segoe UI" w:hAnsi="Segoe UI" w:cs="Segoe UI"/>
          <w:sz w:val="22"/>
        </w:rPr>
        <w:t xml:space="preserve"> Výkonov</w:t>
      </w:r>
      <w:r w:rsidR="0071617D" w:rsidRPr="00F15DCD">
        <w:rPr>
          <w:rFonts w:ascii="Segoe UI" w:hAnsi="Segoe UI" w:cs="Segoe UI"/>
          <w:sz w:val="22"/>
        </w:rPr>
        <w:t>é</w:t>
      </w:r>
      <w:r w:rsidR="00AF4C6D" w:rsidRPr="00F15DCD">
        <w:rPr>
          <w:rFonts w:ascii="Segoe UI" w:hAnsi="Segoe UI" w:cs="Segoe UI"/>
          <w:sz w:val="22"/>
        </w:rPr>
        <w:t xml:space="preserve"> zkoušk</w:t>
      </w:r>
      <w:r w:rsidR="0071617D" w:rsidRPr="00F15DCD">
        <w:rPr>
          <w:rFonts w:ascii="Segoe UI" w:hAnsi="Segoe UI" w:cs="Segoe UI"/>
          <w:sz w:val="22"/>
        </w:rPr>
        <w:t>y</w:t>
      </w:r>
      <w:r w:rsidRPr="00F15DCD">
        <w:rPr>
          <w:rFonts w:ascii="Segoe UI" w:hAnsi="Segoe UI" w:cs="Segoe UI"/>
          <w:sz w:val="22"/>
        </w:rPr>
        <w:t>, je Zhotovitel povinen hradit Zdroje potřebné k</w:t>
      </w:r>
      <w:r w:rsidR="00ED1567" w:rsidRPr="00F15DCD">
        <w:rPr>
          <w:rFonts w:ascii="Segoe UI" w:hAnsi="Segoe UI" w:cs="Segoe UI"/>
          <w:sz w:val="22"/>
        </w:rPr>
        <w:t> </w:t>
      </w:r>
      <w:r w:rsidRPr="00F15DCD">
        <w:rPr>
          <w:rFonts w:ascii="Segoe UI" w:hAnsi="Segoe UI" w:cs="Segoe UI"/>
          <w:sz w:val="22"/>
        </w:rPr>
        <w:t>provozu Díla</w:t>
      </w:r>
      <w:r w:rsidR="0075326B" w:rsidRPr="00F15DCD">
        <w:rPr>
          <w:rFonts w:ascii="Segoe UI" w:hAnsi="Segoe UI" w:cs="Segoe UI"/>
          <w:sz w:val="22"/>
        </w:rPr>
        <w:t xml:space="preserve"> postupem dle odst. </w:t>
      </w:r>
      <w:r w:rsidR="0075326B" w:rsidRPr="00F15DCD">
        <w:rPr>
          <w:rFonts w:ascii="Segoe UI" w:hAnsi="Segoe UI" w:cs="Segoe UI"/>
          <w:sz w:val="22"/>
        </w:rPr>
        <w:fldChar w:fldCharType="begin"/>
      </w:r>
      <w:r w:rsidR="0075326B" w:rsidRPr="00F15DCD">
        <w:rPr>
          <w:rFonts w:ascii="Segoe UI" w:hAnsi="Segoe UI" w:cs="Segoe UI"/>
          <w:sz w:val="22"/>
        </w:rPr>
        <w:instrText xml:space="preserve"> REF _Ref67413313 \r \h </w:instrText>
      </w:r>
      <w:r w:rsidR="007F4CFA" w:rsidRPr="00F15DCD">
        <w:rPr>
          <w:rFonts w:ascii="Segoe UI" w:hAnsi="Segoe UI" w:cs="Segoe UI"/>
          <w:sz w:val="22"/>
        </w:rPr>
        <w:instrText xml:space="preserve"> \* MERGEFORMAT </w:instrText>
      </w:r>
      <w:r w:rsidR="0075326B" w:rsidRPr="00F15DCD">
        <w:rPr>
          <w:rFonts w:ascii="Segoe UI" w:hAnsi="Segoe UI" w:cs="Segoe UI"/>
          <w:sz w:val="22"/>
        </w:rPr>
      </w:r>
      <w:r w:rsidR="0075326B" w:rsidRPr="00F15DCD">
        <w:rPr>
          <w:rFonts w:ascii="Segoe UI" w:hAnsi="Segoe UI" w:cs="Segoe UI"/>
          <w:sz w:val="22"/>
        </w:rPr>
        <w:fldChar w:fldCharType="separate"/>
      </w:r>
      <w:r w:rsidR="00C4674D">
        <w:rPr>
          <w:rFonts w:ascii="Segoe UI" w:hAnsi="Segoe UI" w:cs="Segoe UI"/>
          <w:sz w:val="22"/>
        </w:rPr>
        <w:t>23.26</w:t>
      </w:r>
      <w:r w:rsidR="0075326B" w:rsidRPr="00F15DCD">
        <w:rPr>
          <w:rFonts w:ascii="Segoe UI" w:hAnsi="Segoe UI" w:cs="Segoe UI"/>
          <w:sz w:val="22"/>
        </w:rPr>
        <w:fldChar w:fldCharType="end"/>
      </w:r>
      <w:del w:id="465" w:author="Radko Majerčík" w:date="2025-03-24T15:23:00Z" w16du:dateUtc="2025-03-24T14:23:00Z">
        <w:r w:rsidR="00562C40" w:rsidDel="007229CC">
          <w:rPr>
            <w:rFonts w:ascii="Segoe UI" w:hAnsi="Segoe UI" w:cs="Segoe UI"/>
            <w:sz w:val="22"/>
          </w:rPr>
          <w:delText>6</w:delText>
        </w:r>
      </w:del>
      <w:r w:rsidR="0075326B" w:rsidRPr="00F15DCD">
        <w:rPr>
          <w:rFonts w:ascii="Segoe UI" w:hAnsi="Segoe UI" w:cs="Segoe UI"/>
          <w:sz w:val="22"/>
        </w:rPr>
        <w:t xml:space="preserve"> Smlouvy</w:t>
      </w:r>
      <w:r w:rsidRPr="00F15DCD">
        <w:rPr>
          <w:rFonts w:ascii="Segoe UI" w:hAnsi="Segoe UI" w:cs="Segoe UI"/>
          <w:sz w:val="22"/>
        </w:rPr>
        <w:t>.</w:t>
      </w:r>
      <w:r w:rsidR="00F567C3" w:rsidRPr="00F15DCD">
        <w:rPr>
          <w:rFonts w:ascii="Segoe UI" w:hAnsi="Segoe UI" w:cs="Segoe UI"/>
          <w:sz w:val="22"/>
        </w:rPr>
        <w:t xml:space="preserve"> </w:t>
      </w:r>
      <w:r w:rsidR="005F021A" w:rsidRPr="00F15DCD">
        <w:rPr>
          <w:rFonts w:ascii="Segoe UI" w:hAnsi="Segoe UI" w:cs="Segoe UI"/>
          <w:sz w:val="22"/>
        </w:rPr>
        <w:t xml:space="preserve"> </w:t>
      </w:r>
    </w:p>
    <w:p w14:paraId="47A55E82" w14:textId="147C44C2" w:rsidR="00C84352" w:rsidRPr="00F15DCD" w:rsidRDefault="00A11318" w:rsidP="002C047A">
      <w:pPr>
        <w:pStyle w:val="RLTextlnkuslovan"/>
        <w:numPr>
          <w:ilvl w:val="1"/>
          <w:numId w:val="75"/>
        </w:numPr>
        <w:spacing w:line="240" w:lineRule="auto"/>
        <w:ind w:left="1418" w:hanging="851"/>
        <w:rPr>
          <w:rFonts w:ascii="Segoe UI" w:hAnsi="Segoe UI" w:cs="Segoe UI"/>
          <w:sz w:val="22"/>
        </w:rPr>
      </w:pPr>
      <w:bookmarkStart w:id="466" w:name="_Ref105397642"/>
      <w:r w:rsidRPr="00F15DCD">
        <w:rPr>
          <w:rFonts w:ascii="Segoe UI" w:hAnsi="Segoe UI" w:cs="Segoe UI"/>
          <w:sz w:val="22"/>
        </w:rPr>
        <w:t>Nestanoví-li Smlouva jinak</w:t>
      </w:r>
      <w:r w:rsidR="00396BF8" w:rsidRPr="00F15DCD">
        <w:rPr>
          <w:rFonts w:ascii="Segoe UI" w:hAnsi="Segoe UI" w:cs="Segoe UI"/>
          <w:sz w:val="22"/>
        </w:rPr>
        <w:t xml:space="preserve"> nebo se smluvní strany jinak nedohodnou</w:t>
      </w:r>
      <w:r w:rsidRPr="00F15DCD">
        <w:rPr>
          <w:rFonts w:ascii="Segoe UI" w:hAnsi="Segoe UI" w:cs="Segoe UI"/>
          <w:sz w:val="22"/>
        </w:rPr>
        <w:t xml:space="preserve">, je Zhotovitel povinen předat jakoukoli dokumentaci Objednateli a/nebo Správci </w:t>
      </w:r>
      <w:r w:rsidR="00BB4BDA" w:rsidRPr="00F15DCD">
        <w:rPr>
          <w:rFonts w:ascii="Segoe UI" w:hAnsi="Segoe UI" w:cs="Segoe UI"/>
          <w:sz w:val="22"/>
        </w:rPr>
        <w:t>S</w:t>
      </w:r>
      <w:r w:rsidRPr="00F15DCD">
        <w:rPr>
          <w:rFonts w:ascii="Segoe UI" w:hAnsi="Segoe UI" w:cs="Segoe UI"/>
          <w:sz w:val="22"/>
        </w:rPr>
        <w:t>tavby ve čtyřech kopiích v</w:t>
      </w:r>
      <w:r w:rsidR="00ED1567" w:rsidRPr="00F15DCD">
        <w:rPr>
          <w:rFonts w:ascii="Segoe UI" w:hAnsi="Segoe UI" w:cs="Segoe UI"/>
          <w:sz w:val="22"/>
        </w:rPr>
        <w:t> </w:t>
      </w:r>
      <w:r w:rsidRPr="00F15DCD">
        <w:rPr>
          <w:rFonts w:ascii="Segoe UI" w:hAnsi="Segoe UI" w:cs="Segoe UI"/>
          <w:sz w:val="22"/>
        </w:rPr>
        <w:t xml:space="preserve">tištěné podobě a jedné kopii na </w:t>
      </w:r>
      <w:r w:rsidR="0085385E">
        <w:rPr>
          <w:rFonts w:ascii="Segoe UI" w:hAnsi="Segoe UI" w:cs="Segoe UI"/>
          <w:sz w:val="22"/>
          <w:szCs w:val="22"/>
        </w:rPr>
        <w:t>běžně užívaném bezpečném datovém nosiči (např. USB flash disk)</w:t>
      </w:r>
      <w:r w:rsidR="0085385E" w:rsidRPr="00F15DCD">
        <w:rPr>
          <w:rFonts w:ascii="Segoe UI" w:hAnsi="Segoe UI" w:cs="Segoe UI"/>
          <w:sz w:val="22"/>
          <w:szCs w:val="22"/>
        </w:rPr>
        <w:t>.</w:t>
      </w:r>
      <w:del w:id="467" w:author="Radko Majerčík" w:date="2025-03-24T15:23:00Z" w16du:dateUtc="2025-03-24T14:23:00Z">
        <w:r w:rsidRPr="00F15DCD" w:rsidDel="007229CC">
          <w:rPr>
            <w:rFonts w:ascii="Segoe UI" w:hAnsi="Segoe UI" w:cs="Segoe UI"/>
            <w:sz w:val="22"/>
          </w:rPr>
          <w:delText>.</w:delText>
        </w:r>
      </w:del>
      <w:bookmarkEnd w:id="466"/>
      <w:r w:rsidR="00C84352" w:rsidRPr="00F15DCD">
        <w:rPr>
          <w:rFonts w:ascii="Segoe UI" w:hAnsi="Segoe UI" w:cs="Segoe UI"/>
          <w:sz w:val="22"/>
        </w:rPr>
        <w:t xml:space="preserve"> </w:t>
      </w:r>
    </w:p>
    <w:p w14:paraId="08F1281D" w14:textId="54472C30" w:rsidR="00071242" w:rsidRPr="00F15DCD" w:rsidRDefault="00071242"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hradit veškeré poplatky </w:t>
      </w:r>
      <w:r w:rsidR="000556EC" w:rsidRPr="00F15DCD">
        <w:rPr>
          <w:rFonts w:ascii="Segoe UI" w:hAnsi="Segoe UI" w:cs="Segoe UI"/>
          <w:sz w:val="22"/>
        </w:rPr>
        <w:t xml:space="preserve">či uspokojovat nároky třetích osob související: </w:t>
      </w:r>
    </w:p>
    <w:p w14:paraId="61C790E5" w14:textId="4FF3F154" w:rsidR="000556EC" w:rsidRPr="00F15DCD" w:rsidRDefault="000556EC" w:rsidP="002C047A">
      <w:pPr>
        <w:pStyle w:val="RLTextlnkuslovan"/>
        <w:numPr>
          <w:ilvl w:val="2"/>
          <w:numId w:val="75"/>
        </w:numPr>
        <w:spacing w:line="240" w:lineRule="auto"/>
        <w:ind w:left="2127"/>
        <w:rPr>
          <w:rFonts w:ascii="Segoe UI" w:hAnsi="Segoe UI" w:cs="Segoe UI"/>
          <w:sz w:val="22"/>
        </w:rPr>
      </w:pPr>
      <w:r w:rsidRPr="00F15DCD">
        <w:rPr>
          <w:rFonts w:ascii="Segoe UI" w:hAnsi="Segoe UI" w:cs="Segoe UI"/>
          <w:sz w:val="22"/>
        </w:rPr>
        <w:t>se získáváním a zajištěním všech potře</w:t>
      </w:r>
      <w:r w:rsidR="00BB4BDA" w:rsidRPr="00F15DCD">
        <w:rPr>
          <w:rFonts w:ascii="Segoe UI" w:hAnsi="Segoe UI" w:cs="Segoe UI"/>
          <w:sz w:val="22"/>
        </w:rPr>
        <w:t>b</w:t>
      </w:r>
      <w:r w:rsidRPr="00F15DCD">
        <w:rPr>
          <w:rFonts w:ascii="Segoe UI" w:hAnsi="Segoe UI" w:cs="Segoe UI"/>
          <w:sz w:val="22"/>
        </w:rPr>
        <w:t xml:space="preserve">ných materiálů mimo Staveniště; </w:t>
      </w:r>
    </w:p>
    <w:p w14:paraId="5FB1C50C" w14:textId="4B831C88" w:rsidR="000556EC" w:rsidRPr="00F15DCD" w:rsidRDefault="000556EC" w:rsidP="002C047A">
      <w:pPr>
        <w:pStyle w:val="RLTextlnkuslovan"/>
        <w:numPr>
          <w:ilvl w:val="2"/>
          <w:numId w:val="75"/>
        </w:numPr>
        <w:spacing w:line="240" w:lineRule="auto"/>
        <w:ind w:left="2127"/>
        <w:rPr>
          <w:rFonts w:ascii="Segoe UI" w:hAnsi="Segoe UI" w:cs="Segoe UI"/>
          <w:sz w:val="22"/>
        </w:rPr>
      </w:pPr>
      <w:r w:rsidRPr="00F15DCD">
        <w:rPr>
          <w:rFonts w:ascii="Segoe UI" w:hAnsi="Segoe UI" w:cs="Segoe UI"/>
          <w:sz w:val="22"/>
        </w:rPr>
        <w:t>odstraňováním materiálů z</w:t>
      </w:r>
      <w:r w:rsidR="00ED1567" w:rsidRPr="00F15DCD">
        <w:rPr>
          <w:rFonts w:ascii="Segoe UI" w:hAnsi="Segoe UI" w:cs="Segoe UI"/>
          <w:sz w:val="22"/>
        </w:rPr>
        <w:t> </w:t>
      </w:r>
      <w:r w:rsidRPr="00F15DCD">
        <w:rPr>
          <w:rFonts w:ascii="Segoe UI" w:hAnsi="Segoe UI" w:cs="Segoe UI"/>
          <w:sz w:val="22"/>
        </w:rPr>
        <w:t xml:space="preserve">demolicí a výkopů a dalších nadbytečných materiálů včetně nebezpečných </w:t>
      </w:r>
      <w:r w:rsidR="00EB7883" w:rsidRPr="00F15DCD">
        <w:rPr>
          <w:rFonts w:ascii="Segoe UI" w:hAnsi="Segoe UI" w:cs="Segoe UI"/>
          <w:sz w:val="22"/>
        </w:rPr>
        <w:t xml:space="preserve">odpadů </w:t>
      </w:r>
      <w:r w:rsidRPr="00F15DCD">
        <w:rPr>
          <w:rFonts w:ascii="Segoe UI" w:hAnsi="Segoe UI" w:cs="Segoe UI"/>
          <w:sz w:val="22"/>
        </w:rPr>
        <w:t>s</w:t>
      </w:r>
      <w:r w:rsidR="00ED1567" w:rsidRPr="00F15DCD">
        <w:rPr>
          <w:rFonts w:ascii="Segoe UI" w:hAnsi="Segoe UI" w:cs="Segoe UI"/>
          <w:sz w:val="22"/>
        </w:rPr>
        <w:t> </w:t>
      </w:r>
      <w:r w:rsidRPr="00F15DCD">
        <w:rPr>
          <w:rFonts w:ascii="Segoe UI" w:hAnsi="Segoe UI" w:cs="Segoe UI"/>
          <w:sz w:val="22"/>
        </w:rPr>
        <w:t>výjimkou případů, kdy se prostory pro jejich uložení nachází na Staveništi a jsou specifikovány ve Smlouvě</w:t>
      </w:r>
      <w:r w:rsidR="00A06EFE" w:rsidRPr="00F15DCD">
        <w:rPr>
          <w:rFonts w:ascii="Segoe UI" w:hAnsi="Segoe UI" w:cs="Segoe UI"/>
          <w:sz w:val="22"/>
        </w:rPr>
        <w:t xml:space="preserve"> či k</w:t>
      </w:r>
      <w:r w:rsidR="00ED1567" w:rsidRPr="00F15DCD">
        <w:rPr>
          <w:rFonts w:ascii="Segoe UI" w:hAnsi="Segoe UI" w:cs="Segoe UI"/>
          <w:sz w:val="22"/>
        </w:rPr>
        <w:t> </w:t>
      </w:r>
      <w:r w:rsidR="00A06EFE" w:rsidRPr="00F15DCD">
        <w:rPr>
          <w:rFonts w:ascii="Segoe UI" w:hAnsi="Segoe UI" w:cs="Segoe UI"/>
          <w:sz w:val="22"/>
        </w:rPr>
        <w:t>jejich uložení na Staveništi dal předem souhlas Objednatel,</w:t>
      </w:r>
      <w:r w:rsidRPr="00F15DCD">
        <w:rPr>
          <w:rFonts w:ascii="Segoe UI" w:hAnsi="Segoe UI" w:cs="Segoe UI"/>
          <w:sz w:val="22"/>
        </w:rPr>
        <w:t xml:space="preserve"> včetně zajištění využití nebo odstranění části nebo veškerých materiálů, </w:t>
      </w:r>
      <w:r w:rsidR="00EB7883" w:rsidRPr="00F15DCD">
        <w:rPr>
          <w:rFonts w:ascii="Segoe UI" w:hAnsi="Segoe UI" w:cs="Segoe UI"/>
          <w:sz w:val="22"/>
        </w:rPr>
        <w:t>odpadu</w:t>
      </w:r>
      <w:r w:rsidRPr="00F15DCD">
        <w:rPr>
          <w:rFonts w:ascii="Segoe UI" w:hAnsi="Segoe UI" w:cs="Segoe UI"/>
          <w:sz w:val="22"/>
        </w:rPr>
        <w:t xml:space="preserve">, sutě, a to i nebezpečných. </w:t>
      </w:r>
    </w:p>
    <w:p w14:paraId="12A5E115" w14:textId="7FEA63DF" w:rsidR="00ED5B03" w:rsidRPr="00F15DCD" w:rsidRDefault="007E7CC1" w:rsidP="002C047A">
      <w:pPr>
        <w:pStyle w:val="RLTextlnkuslovan"/>
        <w:numPr>
          <w:ilvl w:val="1"/>
          <w:numId w:val="75"/>
        </w:numPr>
        <w:spacing w:line="240" w:lineRule="auto"/>
        <w:ind w:left="1418" w:hanging="851"/>
        <w:rPr>
          <w:rFonts w:ascii="Segoe UI" w:hAnsi="Segoe UI" w:cs="Segoe UI"/>
          <w:sz w:val="22"/>
        </w:rPr>
      </w:pPr>
      <w:bookmarkStart w:id="468" w:name="_Ref51007456"/>
      <w:r w:rsidRPr="00F15DCD">
        <w:rPr>
          <w:rFonts w:ascii="Segoe UI" w:hAnsi="Segoe UI" w:cs="Segoe UI"/>
          <w:sz w:val="22"/>
        </w:rPr>
        <w:t>Zhotovitel je povinen u informačních systémů, které dodá dle přílohy č. A7 Technické specifikace řídícího a monitorovacího systému (CMS), zajistit kompatibilitu se stávajícími systémy Objednatele, které jsou popsány v</w:t>
      </w:r>
      <w:r w:rsidR="00ED1567" w:rsidRPr="00F15DCD">
        <w:rPr>
          <w:rFonts w:ascii="Segoe UI" w:hAnsi="Segoe UI" w:cs="Segoe UI"/>
          <w:sz w:val="22"/>
        </w:rPr>
        <w:t> </w:t>
      </w:r>
      <w:r w:rsidRPr="00F15DCD">
        <w:rPr>
          <w:rFonts w:ascii="Segoe UI" w:hAnsi="Segoe UI" w:cs="Segoe UI"/>
          <w:sz w:val="22"/>
        </w:rPr>
        <w:t xml:space="preserve">uvedené příloze. Kompatibilita bude provedena tak, že dodávaný systém bude </w:t>
      </w:r>
      <w:r w:rsidRPr="00F15DCD">
        <w:rPr>
          <w:rFonts w:ascii="Segoe UI" w:hAnsi="Segoe UI" w:cs="Segoe UI"/>
          <w:sz w:val="22"/>
        </w:rPr>
        <w:lastRenderedPageBreak/>
        <w:t>disponovat stejnými nebo obdobnými funkcemi a bude ovládán shodným způsobem. Zhotovitel současně zajistí kompatibilitu vizuálního vzhledu dodávaného informačního systému se stávajícími systémy Objednatele.</w:t>
      </w:r>
      <w:bookmarkEnd w:id="468"/>
      <w:r w:rsidRPr="00F15DCD">
        <w:rPr>
          <w:rFonts w:ascii="Segoe UI" w:hAnsi="Segoe UI" w:cs="Segoe UI"/>
          <w:sz w:val="22"/>
        </w:rPr>
        <w:t xml:space="preserve">  </w:t>
      </w:r>
      <w:r w:rsidR="00ED5B03" w:rsidRPr="00F15DCD">
        <w:rPr>
          <w:rFonts w:ascii="Segoe UI" w:hAnsi="Segoe UI" w:cs="Segoe UI"/>
          <w:sz w:val="22"/>
        </w:rPr>
        <w:t xml:space="preserve"> </w:t>
      </w:r>
    </w:p>
    <w:p w14:paraId="596FE143" w14:textId="5E065360" w:rsidR="007E7CC1" w:rsidRPr="00F15DCD" w:rsidRDefault="00ED5B03"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po celou dobu trvání Smlouvy dodržovat povinnosti stanovené v</w:t>
      </w:r>
      <w:r w:rsidR="00ED1567" w:rsidRPr="00F15DCD">
        <w:rPr>
          <w:rFonts w:ascii="Segoe UI" w:hAnsi="Segoe UI" w:cs="Segoe UI"/>
          <w:sz w:val="22"/>
        </w:rPr>
        <w:t> </w:t>
      </w:r>
      <w:r w:rsidRPr="00F15DCD">
        <w:rPr>
          <w:rFonts w:ascii="Segoe UI" w:hAnsi="Segoe UI" w:cs="Segoe UI"/>
          <w:sz w:val="22"/>
        </w:rPr>
        <w:t xml:space="preserve">příloze č. II.e Pravidla sociální odpovědnosti. </w:t>
      </w:r>
    </w:p>
    <w:p w14:paraId="1DE73B9E" w14:textId="6EF03E93" w:rsidR="00473BB0" w:rsidRPr="00F15DCD" w:rsidRDefault="007D4F46"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Jakékoli potvrzení dokumentů zpracovaných či dodaných Zhotovitelem ze strany Objednatele nezbavuje Zhotovitele povinnosti je řádně zpracovat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vymezenými ve Smlouvě. </w:t>
      </w:r>
      <w:r w:rsidR="00473BB0" w:rsidRPr="00F15DCD">
        <w:rPr>
          <w:rFonts w:ascii="Segoe UI" w:hAnsi="Segoe UI" w:cs="Segoe UI"/>
          <w:sz w:val="22"/>
        </w:rPr>
        <w:t xml:space="preserve"> </w:t>
      </w:r>
      <w:bookmarkStart w:id="469" w:name="_Hlk64362075"/>
      <w:r w:rsidR="007E7CC1" w:rsidRPr="00F15DCD">
        <w:rPr>
          <w:rFonts w:ascii="Segoe UI" w:hAnsi="Segoe UI" w:cs="Segoe UI"/>
          <w:sz w:val="22"/>
        </w:rPr>
        <w:t xml:space="preserve"> </w:t>
      </w:r>
    </w:p>
    <w:bookmarkEnd w:id="469"/>
    <w:p w14:paraId="771BBBF6" w14:textId="119D806C"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ve smyslu ust. § 2 písm. e) zákona č. 32</w:t>
      </w:r>
      <w:r w:rsidR="00BB4BDA" w:rsidRPr="00F15DCD">
        <w:rPr>
          <w:rFonts w:ascii="Segoe UI" w:hAnsi="Segoe UI" w:cs="Segoe UI"/>
          <w:sz w:val="22"/>
        </w:rPr>
        <w:t>0</w:t>
      </w:r>
      <w:r w:rsidRPr="00F15DCD">
        <w:rPr>
          <w:rFonts w:ascii="Segoe UI" w:hAnsi="Segoe UI" w:cs="Segoe UI"/>
          <w:sz w:val="22"/>
        </w:rPr>
        <w:t>/2001 Sb., zákona o finanční kontrole ve veřejné správě a o změně některých zákon</w:t>
      </w:r>
      <w:r w:rsidR="00BB4BDA" w:rsidRPr="00F15DCD">
        <w:rPr>
          <w:rFonts w:ascii="Segoe UI" w:hAnsi="Segoe UI" w:cs="Segoe UI"/>
          <w:sz w:val="22"/>
        </w:rPr>
        <w:t>ů</w:t>
      </w:r>
      <w:r w:rsidRPr="00F15DCD">
        <w:rPr>
          <w:rFonts w:ascii="Segoe UI" w:hAnsi="Segoe UI" w:cs="Segoe UI"/>
          <w:sz w:val="22"/>
        </w:rPr>
        <w:t xml:space="preserve"> (zákon o finanční kontrole), ve znění pozdějších předpisů, spolupůsobit při výkonu finanční kontroly u Objednatele. Zhotovitel je zároveň povinen poskytovat součinnost při provádění kontroly poskytovatele</w:t>
      </w:r>
      <w:r w:rsidR="00BB4BDA" w:rsidRPr="00F15DCD">
        <w:rPr>
          <w:rFonts w:ascii="Segoe UI" w:hAnsi="Segoe UI" w:cs="Segoe UI"/>
          <w:sz w:val="22"/>
        </w:rPr>
        <w:t>m</w:t>
      </w:r>
      <w:r w:rsidRPr="00F15DCD">
        <w:rPr>
          <w:rFonts w:ascii="Segoe UI" w:hAnsi="Segoe UI" w:cs="Segoe UI"/>
          <w:sz w:val="22"/>
        </w:rPr>
        <w:t xml:space="preserve"> dotace jakožto Kontrolním orgánem a poskytovat Objednateli součinnost při vytváření zpráv či jiných podkladů, o jejichž zpracování bude Objednatel ze strany poskytovatele dotace jako Kontrolního orgánu požádán.    </w:t>
      </w:r>
    </w:p>
    <w:p w14:paraId="2285C433" w14:textId="62545BD1" w:rsidR="002E3265"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na své náklady zajistit veškeré</w:t>
      </w:r>
      <w:r w:rsidR="00BB4BDA" w:rsidRPr="00F15DCD">
        <w:rPr>
          <w:rFonts w:ascii="Segoe UI" w:hAnsi="Segoe UI" w:cs="Segoe UI"/>
          <w:sz w:val="22"/>
        </w:rPr>
        <w:t xml:space="preserve"> zařízení,</w:t>
      </w:r>
      <w:r w:rsidRPr="00F15DCD">
        <w:rPr>
          <w:rFonts w:ascii="Segoe UI" w:hAnsi="Segoe UI" w:cs="Segoe UI"/>
          <w:sz w:val="22"/>
        </w:rPr>
        <w:t xml:space="preserve"> vybavení</w:t>
      </w:r>
      <w:r w:rsidR="00BB4BDA" w:rsidRPr="00F15DCD">
        <w:rPr>
          <w:rFonts w:ascii="Segoe UI" w:hAnsi="Segoe UI" w:cs="Segoe UI"/>
          <w:sz w:val="22"/>
        </w:rPr>
        <w:t xml:space="preserve"> a dodávky</w:t>
      </w:r>
      <w:r w:rsidRPr="00F15DCD">
        <w:rPr>
          <w:rFonts w:ascii="Segoe UI" w:hAnsi="Segoe UI" w:cs="Segoe UI"/>
          <w:sz w:val="22"/>
        </w:rPr>
        <w:t>, které j</w:t>
      </w:r>
      <w:r w:rsidR="00BB4BDA" w:rsidRPr="00F15DCD">
        <w:rPr>
          <w:rFonts w:ascii="Segoe UI" w:hAnsi="Segoe UI" w:cs="Segoe UI"/>
          <w:sz w:val="22"/>
        </w:rPr>
        <w:t>sou</w:t>
      </w:r>
      <w:r w:rsidRPr="00F15DCD">
        <w:rPr>
          <w:rFonts w:ascii="Segoe UI" w:hAnsi="Segoe UI" w:cs="Segoe UI"/>
          <w:sz w:val="22"/>
        </w:rPr>
        <w:t xml:space="preserve"> nezbytné k</w:t>
      </w:r>
      <w:r w:rsidR="00ED1567" w:rsidRPr="00F15DCD">
        <w:rPr>
          <w:rFonts w:ascii="Segoe UI" w:hAnsi="Segoe UI" w:cs="Segoe UI"/>
          <w:sz w:val="22"/>
        </w:rPr>
        <w:t> </w:t>
      </w:r>
      <w:r w:rsidRPr="00F15DCD">
        <w:rPr>
          <w:rFonts w:ascii="Segoe UI" w:hAnsi="Segoe UI" w:cs="Segoe UI"/>
          <w:sz w:val="22"/>
        </w:rPr>
        <w:t xml:space="preserve">provádění Díla, nedohodnou-li se smluvní strany jinak.   </w:t>
      </w:r>
      <w:r w:rsidR="002E3265" w:rsidRPr="00F15DCD">
        <w:rPr>
          <w:rFonts w:ascii="Segoe UI" w:hAnsi="Segoe UI" w:cs="Segoe UI"/>
          <w:sz w:val="22"/>
        </w:rPr>
        <w:t xml:space="preserve">  </w:t>
      </w:r>
    </w:p>
    <w:p w14:paraId="417ABF7D" w14:textId="3619C47F"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bookmarkStart w:id="470" w:name="_Ref105585022"/>
      <w:r w:rsidRPr="00F15DCD">
        <w:rPr>
          <w:rFonts w:ascii="Segoe UI" w:hAnsi="Segoe UI" w:cs="Segoe UI"/>
          <w:sz w:val="22"/>
        </w:rPr>
        <w:t xml:space="preserve">Zhotovitel odpovídá za to, že platby poskytované Objednatelem </w:t>
      </w:r>
      <w:r w:rsidRPr="00F15DCD">
        <w:rPr>
          <w:rFonts w:ascii="Segoe UI" w:hAnsi="Segoe UI" w:cs="Segoe UI"/>
          <w:sz w:val="22"/>
          <w:szCs w:val="22"/>
        </w:rPr>
        <w:t>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w:t>
      </w:r>
      <w:r w:rsidR="00ED1567" w:rsidRPr="00F15DCD">
        <w:rPr>
          <w:rFonts w:ascii="Segoe UI" w:hAnsi="Segoe UI" w:cs="Segoe UI"/>
          <w:sz w:val="22"/>
          <w:szCs w:val="22"/>
        </w:rPr>
        <w:t> </w:t>
      </w:r>
      <w:r w:rsidRPr="00F15DCD">
        <w:rPr>
          <w:rFonts w:ascii="Segoe UI" w:hAnsi="Segoe UI" w:cs="Segoe UI"/>
          <w:sz w:val="22"/>
          <w:szCs w:val="22"/>
        </w:rPr>
        <w:t>situaci na Ukrajině</w:t>
      </w:r>
      <w:r w:rsidR="00A36D22" w:rsidRPr="00F15DCD">
        <w:rPr>
          <w:rFonts w:ascii="Segoe UI" w:hAnsi="Segoe UI" w:cs="Segoe UI"/>
          <w:sz w:val="22"/>
          <w:szCs w:val="22"/>
        </w:rPr>
        <w:t>, Nařízení Rady (EU) č. 269/2014 ze dne 17. 3. 2014 o omezujících opatřeních vzhledem k činnostem narušujícím nebo ohrožujícím územní celistvost, svrchovanost a nezávislost Ukrajiny</w:t>
      </w:r>
      <w:r w:rsidRPr="00F15DCD">
        <w:rPr>
          <w:rFonts w:ascii="Segoe UI" w:hAnsi="Segoe UI" w:cs="Segoe UI"/>
          <w:sz w:val="22"/>
          <w:szCs w:val="22"/>
        </w:rPr>
        <w:t xml:space="preserve"> a Nařízení Rady (ES) č. 765/2006 ze dne 18. 5. 2006 o omezujících opatřeních vůči prezidentu Lukašenkovi a některým představitelům Běloruska a které jsou uvedeny na tzv. sankčních seznamech  (dle příloh č. 1 obou nařízení); budou-li uvedená nařízení v</w:t>
      </w:r>
      <w:r w:rsidR="00ED1567" w:rsidRPr="00F15DCD">
        <w:rPr>
          <w:rFonts w:ascii="Segoe UI" w:hAnsi="Segoe UI" w:cs="Segoe UI"/>
          <w:sz w:val="22"/>
          <w:szCs w:val="22"/>
        </w:rPr>
        <w:t> </w:t>
      </w:r>
      <w:r w:rsidRPr="00F15DCD">
        <w:rPr>
          <w:rFonts w:ascii="Segoe UI" w:hAnsi="Segoe UI" w:cs="Segoe UI"/>
          <w:sz w:val="22"/>
          <w:szCs w:val="22"/>
        </w:rPr>
        <w:t>budoucnu nahrazena jinou legislativou, uvedená povinnost se bude uplatňovat obdobně.</w:t>
      </w:r>
      <w:bookmarkEnd w:id="470"/>
      <w:r w:rsidRPr="00F15DCD">
        <w:rPr>
          <w:rFonts w:ascii="Segoe UI" w:hAnsi="Segoe UI" w:cs="Segoe UI"/>
          <w:sz w:val="22"/>
          <w:szCs w:val="22"/>
        </w:rPr>
        <w:t xml:space="preserve">  </w:t>
      </w:r>
    </w:p>
    <w:p w14:paraId="3B0B4E5F" w14:textId="7E668BDB"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bookmarkStart w:id="471" w:name="_Ref105585025"/>
      <w:r w:rsidRPr="00F15DCD">
        <w:rPr>
          <w:rFonts w:ascii="Segoe UI" w:hAnsi="Segoe UI" w:cs="Segoe UI"/>
          <w:sz w:val="22"/>
        </w:rPr>
        <w:t>Zhotovitel odpovídá za to, že po dobu trvání smlouvy nejsou naplněny podmínky uvedené v</w:t>
      </w:r>
      <w:r w:rsidR="00ED1567" w:rsidRPr="00F15DCD">
        <w:rPr>
          <w:rFonts w:ascii="Segoe UI" w:hAnsi="Segoe UI" w:cs="Segoe UI"/>
          <w:sz w:val="22"/>
        </w:rPr>
        <w:t> </w:t>
      </w:r>
      <w:r w:rsidRPr="00F15DCD">
        <w:rPr>
          <w:rFonts w:ascii="Segoe UI" w:hAnsi="Segoe UI" w:cs="Segoe UI"/>
          <w:sz w:val="22"/>
        </w:rPr>
        <w:t>nařízení Rady (EU) 2022/576 ze dne 8. dubna 2022, kterým se mění nařízení (EU) č. 833/2014 o omezujících opatřeních vzhledem k</w:t>
      </w:r>
      <w:r w:rsidR="00ED1567" w:rsidRPr="00F15DCD">
        <w:rPr>
          <w:rFonts w:ascii="Segoe UI" w:hAnsi="Segoe UI" w:cs="Segoe UI"/>
          <w:sz w:val="22"/>
        </w:rPr>
        <w:t> </w:t>
      </w:r>
      <w:r w:rsidRPr="00F15DCD">
        <w:rPr>
          <w:rFonts w:ascii="Segoe UI" w:hAnsi="Segoe UI" w:cs="Segoe UI"/>
          <w:sz w:val="22"/>
        </w:rPr>
        <w:t>činnostem Ruska destabilizujícím situaci na Ukrajině, či v</w:t>
      </w:r>
      <w:r w:rsidR="00ED1567" w:rsidRPr="00F15DCD">
        <w:rPr>
          <w:rFonts w:ascii="Segoe UI" w:hAnsi="Segoe UI" w:cs="Segoe UI"/>
          <w:sz w:val="22"/>
        </w:rPr>
        <w:t> </w:t>
      </w:r>
      <w:r w:rsidRPr="00F15DCD">
        <w:rPr>
          <w:rFonts w:ascii="Segoe UI" w:hAnsi="Segoe UI" w:cs="Segoe UI"/>
          <w:sz w:val="22"/>
        </w:rPr>
        <w:t>jiné evropské legislativě, kterou bude uvedené nařízení v</w:t>
      </w:r>
      <w:r w:rsidR="00ED1567" w:rsidRPr="00F15DCD">
        <w:rPr>
          <w:rFonts w:ascii="Segoe UI" w:hAnsi="Segoe UI" w:cs="Segoe UI"/>
          <w:sz w:val="22"/>
        </w:rPr>
        <w:t> </w:t>
      </w:r>
      <w:r w:rsidRPr="00F15DCD">
        <w:rPr>
          <w:rFonts w:ascii="Segoe UI" w:hAnsi="Segoe UI" w:cs="Segoe UI"/>
          <w:sz w:val="22"/>
        </w:rPr>
        <w:t xml:space="preserve">budoucnu případně nahrazeno, tedy zejména, že </w:t>
      </w:r>
      <w:r w:rsidR="00E12408" w:rsidRPr="00F15DCD">
        <w:rPr>
          <w:rFonts w:ascii="Segoe UI" w:hAnsi="Segoe UI" w:cs="Segoe UI"/>
          <w:sz w:val="22"/>
        </w:rPr>
        <w:t xml:space="preserve">Zhotovitel </w:t>
      </w:r>
      <w:r w:rsidRPr="00F15DCD">
        <w:rPr>
          <w:rFonts w:ascii="Segoe UI" w:hAnsi="Segoe UI" w:cs="Segoe UI"/>
          <w:sz w:val="22"/>
        </w:rPr>
        <w:t>není:</w:t>
      </w:r>
      <w:bookmarkEnd w:id="471"/>
    </w:p>
    <w:p w14:paraId="3BCA60AA" w14:textId="7CB04B68"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t>ruským státním příslušníkem, fyzickou nebo právnickou osobou se sídlem v</w:t>
      </w:r>
      <w:r w:rsidR="00ED1567" w:rsidRPr="00F15DCD">
        <w:rPr>
          <w:rFonts w:ascii="Segoe UI" w:hAnsi="Segoe UI" w:cs="Segoe UI"/>
          <w:sz w:val="22"/>
        </w:rPr>
        <w:t> </w:t>
      </w:r>
      <w:r w:rsidRPr="00F15DCD">
        <w:rPr>
          <w:rFonts w:ascii="Segoe UI" w:hAnsi="Segoe UI" w:cs="Segoe UI"/>
          <w:sz w:val="22"/>
        </w:rPr>
        <w:t xml:space="preserve">Rusku, </w:t>
      </w:r>
    </w:p>
    <w:p w14:paraId="5DEB1E8A" w14:textId="35431BE2"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lastRenderedPageBreak/>
        <w:t>právnickou osobou, která je z</w:t>
      </w:r>
      <w:r w:rsidR="00ED1567" w:rsidRPr="00F15DCD">
        <w:rPr>
          <w:rFonts w:ascii="Segoe UI" w:hAnsi="Segoe UI" w:cs="Segoe UI"/>
          <w:sz w:val="22"/>
        </w:rPr>
        <w:t> </w:t>
      </w:r>
      <w:r w:rsidRPr="00F15DCD">
        <w:rPr>
          <w:rFonts w:ascii="Segoe UI" w:hAnsi="Segoe UI" w:cs="Segoe UI"/>
          <w:sz w:val="22"/>
        </w:rPr>
        <w:t>více než 50 % přímo či nepřímo vlastněna některou z</w:t>
      </w:r>
      <w:r w:rsidR="00ED1567" w:rsidRPr="00F15DCD">
        <w:rPr>
          <w:rFonts w:ascii="Segoe UI" w:hAnsi="Segoe UI" w:cs="Segoe UI"/>
          <w:sz w:val="22"/>
        </w:rPr>
        <w:t> </w:t>
      </w:r>
      <w:r w:rsidRPr="00F15DCD">
        <w:rPr>
          <w:rFonts w:ascii="Segoe UI" w:hAnsi="Segoe UI" w:cs="Segoe UI"/>
          <w:sz w:val="22"/>
        </w:rPr>
        <w:t xml:space="preserve">osob dle předešlé odrážky, nebo </w:t>
      </w:r>
    </w:p>
    <w:p w14:paraId="1FFF8A99" w14:textId="68076A5B"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t>fyzickou nebo právnickou osobou, která jedná jménem nebo na pokyn některé z</w:t>
      </w:r>
      <w:r w:rsidR="00ED1567" w:rsidRPr="00F15DCD">
        <w:rPr>
          <w:rFonts w:ascii="Segoe UI" w:hAnsi="Segoe UI" w:cs="Segoe UI"/>
          <w:sz w:val="22"/>
        </w:rPr>
        <w:t> </w:t>
      </w:r>
      <w:r w:rsidRPr="00F15DCD">
        <w:rPr>
          <w:rFonts w:ascii="Segoe UI" w:hAnsi="Segoe UI" w:cs="Segoe UI"/>
          <w:sz w:val="22"/>
        </w:rPr>
        <w:t>osob uvedených v</w:t>
      </w:r>
      <w:r w:rsidR="00ED1567" w:rsidRPr="00F15DCD">
        <w:rPr>
          <w:rFonts w:ascii="Segoe UI" w:hAnsi="Segoe UI" w:cs="Segoe UI"/>
          <w:sz w:val="22"/>
        </w:rPr>
        <w:t> </w:t>
      </w:r>
      <w:r w:rsidRPr="00F15DCD">
        <w:rPr>
          <w:rFonts w:ascii="Segoe UI" w:hAnsi="Segoe UI" w:cs="Segoe UI"/>
          <w:sz w:val="22"/>
        </w:rPr>
        <w:t>předešlých odrážkách.</w:t>
      </w:r>
    </w:p>
    <w:p w14:paraId="7233E7F2" w14:textId="711C4D65" w:rsidR="002E3265" w:rsidRPr="00F15DCD" w:rsidRDefault="002E3265" w:rsidP="007F4CFA">
      <w:pPr>
        <w:pStyle w:val="RLTextlnkuslovan"/>
        <w:spacing w:line="240" w:lineRule="auto"/>
        <w:ind w:left="1418"/>
        <w:rPr>
          <w:rFonts w:ascii="Segoe UI" w:hAnsi="Segoe UI" w:cs="Segoe UI"/>
          <w:sz w:val="22"/>
        </w:rPr>
      </w:pPr>
      <w:r w:rsidRPr="00F15DCD">
        <w:rPr>
          <w:rFonts w:ascii="Segoe UI" w:hAnsi="Segoe UI" w:cs="Segoe UI"/>
          <w:sz w:val="22"/>
        </w:rPr>
        <w:t>Zhotovitel odpovídá za to, že po dobu trvání smlouvy žádná z</w:t>
      </w:r>
      <w:r w:rsidR="00ED1567" w:rsidRPr="00F15DCD">
        <w:rPr>
          <w:rFonts w:ascii="Segoe UI" w:hAnsi="Segoe UI" w:cs="Segoe UI"/>
          <w:sz w:val="22"/>
        </w:rPr>
        <w:t> </w:t>
      </w:r>
      <w:r w:rsidRPr="00F15DCD">
        <w:rPr>
          <w:rFonts w:ascii="Segoe UI" w:hAnsi="Segoe UI" w:cs="Segoe UI"/>
          <w:sz w:val="22"/>
        </w:rPr>
        <w:t xml:space="preserve">výše uvedených podmínek není naplněna ani u jeho </w:t>
      </w:r>
      <w:r w:rsidR="00E12408" w:rsidRPr="00F15DCD">
        <w:rPr>
          <w:rFonts w:ascii="Segoe UI" w:hAnsi="Segoe UI" w:cs="Segoe UI"/>
          <w:sz w:val="22"/>
        </w:rPr>
        <w:t>P</w:t>
      </w:r>
      <w:r w:rsidRPr="00F15DCD">
        <w:rPr>
          <w:rFonts w:ascii="Segoe UI" w:hAnsi="Segoe UI" w:cs="Segoe UI"/>
          <w:sz w:val="22"/>
        </w:rPr>
        <w:t>oddodavatele (nebo jiné osoby, která za Zhotovitele prokázala splnění podmínek kvalifikace), který se bude na plnění této smlouvy podílet z</w:t>
      </w:r>
      <w:r w:rsidR="00ED1567" w:rsidRPr="00F15DCD">
        <w:rPr>
          <w:rFonts w:ascii="Segoe UI" w:hAnsi="Segoe UI" w:cs="Segoe UI"/>
          <w:sz w:val="22"/>
        </w:rPr>
        <w:t> </w:t>
      </w:r>
      <w:r w:rsidRPr="00F15DCD">
        <w:rPr>
          <w:rFonts w:ascii="Segoe UI" w:hAnsi="Segoe UI" w:cs="Segoe UI"/>
          <w:sz w:val="22"/>
        </w:rPr>
        <w:t xml:space="preserve">více jak 10 % hodnoty </w:t>
      </w:r>
      <w:r w:rsidR="00901979" w:rsidRPr="00F15DCD">
        <w:rPr>
          <w:rFonts w:ascii="Segoe UI" w:hAnsi="Segoe UI" w:cs="Segoe UI"/>
          <w:sz w:val="22"/>
        </w:rPr>
        <w:t>Díla</w:t>
      </w:r>
      <w:r w:rsidRPr="00F15DCD">
        <w:rPr>
          <w:rFonts w:ascii="Segoe UI" w:hAnsi="Segoe UI" w:cs="Segoe UI"/>
          <w:sz w:val="22"/>
        </w:rPr>
        <w:t xml:space="preserve">. </w:t>
      </w:r>
    </w:p>
    <w:p w14:paraId="332BC1FB" w14:textId="6D9C39B2"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Objednatele bezodkladně informovat o jakýchkoliv skutečnostech, které mají vliv na odpovědnost Zhotovitele dle odst. </w:t>
      </w:r>
      <w:r w:rsidRPr="00F15DCD">
        <w:rPr>
          <w:rFonts w:ascii="Segoe UI" w:hAnsi="Segoe UI" w:cs="Segoe UI"/>
          <w:sz w:val="22"/>
        </w:rPr>
        <w:fldChar w:fldCharType="begin"/>
      </w:r>
      <w:r w:rsidRPr="00F15DCD">
        <w:rPr>
          <w:rFonts w:ascii="Segoe UI" w:hAnsi="Segoe UI" w:cs="Segoe UI"/>
          <w:sz w:val="22"/>
        </w:rPr>
        <w:instrText xml:space="preserve"> REF _Ref105585022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23.35</w:t>
      </w:r>
      <w:r w:rsidRPr="00F15DCD">
        <w:rPr>
          <w:rFonts w:ascii="Segoe UI" w:hAnsi="Segoe UI" w:cs="Segoe UI"/>
          <w:sz w:val="22"/>
        </w:rPr>
        <w:fldChar w:fldCharType="end"/>
      </w:r>
      <w:r w:rsidRPr="00F15DCD">
        <w:rPr>
          <w:rFonts w:ascii="Segoe UI" w:hAnsi="Segoe UI" w:cs="Segoe UI"/>
          <w:sz w:val="22"/>
        </w:rPr>
        <w:t xml:space="preserve"> nebo </w:t>
      </w:r>
      <w:r w:rsidRPr="00F15DCD">
        <w:rPr>
          <w:rFonts w:ascii="Segoe UI" w:hAnsi="Segoe UI" w:cs="Segoe UI"/>
          <w:sz w:val="22"/>
        </w:rPr>
        <w:fldChar w:fldCharType="begin"/>
      </w:r>
      <w:r w:rsidRPr="00F15DCD">
        <w:rPr>
          <w:rFonts w:ascii="Segoe UI" w:hAnsi="Segoe UI" w:cs="Segoe UI"/>
          <w:sz w:val="22"/>
        </w:rPr>
        <w:instrText xml:space="preserve"> REF _Ref105585025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23.36</w:t>
      </w:r>
      <w:r w:rsidRPr="00F15DCD">
        <w:rPr>
          <w:rFonts w:ascii="Segoe UI" w:hAnsi="Segoe UI" w:cs="Segoe UI"/>
          <w:sz w:val="22"/>
        </w:rPr>
        <w:fldChar w:fldCharType="end"/>
      </w:r>
      <w:r w:rsidRPr="00F15DCD">
        <w:rPr>
          <w:rFonts w:ascii="Segoe UI" w:hAnsi="Segoe UI" w:cs="Segoe UI"/>
          <w:sz w:val="22"/>
        </w:rPr>
        <w:t xml:space="preserve"> této </w:t>
      </w:r>
      <w:r w:rsidR="00B00FED" w:rsidRPr="00F15DCD">
        <w:rPr>
          <w:rFonts w:ascii="Segoe UI" w:hAnsi="Segoe UI" w:cs="Segoe UI"/>
          <w:sz w:val="22"/>
        </w:rPr>
        <w:t>S</w:t>
      </w:r>
      <w:r w:rsidRPr="00F15DCD">
        <w:rPr>
          <w:rFonts w:ascii="Segoe UI" w:hAnsi="Segoe UI" w:cs="Segoe UI"/>
          <w:sz w:val="22"/>
        </w:rPr>
        <w:t>mlouvy. Zhotovitel je současně povinen kdykoliv poskytnout Objednateli bezodkladnou součinnost pro případné ověření pravdivosti těchto informací</w:t>
      </w:r>
      <w:r w:rsidR="003D4823" w:rsidRPr="00F15DCD">
        <w:rPr>
          <w:rFonts w:ascii="Segoe UI" w:hAnsi="Segoe UI" w:cs="Segoe UI"/>
          <w:sz w:val="22"/>
        </w:rPr>
        <w:t xml:space="preserve">.  </w:t>
      </w:r>
      <w:r w:rsidR="00A36D22" w:rsidRPr="00F15DCD">
        <w:rPr>
          <w:rFonts w:ascii="Segoe UI" w:hAnsi="Segoe UI" w:cs="Segoe UI"/>
          <w:sz w:val="22"/>
        </w:rPr>
        <w:t xml:space="preserve">Dojde-li k porušení pravidel dle odst. </w:t>
      </w:r>
      <w:r w:rsidR="00A36D22" w:rsidRPr="00F15DCD">
        <w:rPr>
          <w:rFonts w:ascii="Segoe UI" w:hAnsi="Segoe UI" w:cs="Segoe UI"/>
          <w:sz w:val="22"/>
        </w:rPr>
        <w:fldChar w:fldCharType="begin"/>
      </w:r>
      <w:r w:rsidR="00A36D22" w:rsidRPr="00F15DCD">
        <w:rPr>
          <w:rFonts w:ascii="Segoe UI" w:hAnsi="Segoe UI" w:cs="Segoe UI"/>
          <w:sz w:val="22"/>
        </w:rPr>
        <w:instrText xml:space="preserve"> REF _Ref105585022 \r \h </w:instrText>
      </w:r>
      <w:r w:rsidR="00F15DCD">
        <w:rPr>
          <w:rFonts w:ascii="Segoe UI" w:hAnsi="Segoe UI" w:cs="Segoe UI"/>
          <w:sz w:val="22"/>
        </w:rPr>
        <w:instrText xml:space="preserve"> \* MERGEFORMAT </w:instrText>
      </w:r>
      <w:r w:rsidR="00A36D22" w:rsidRPr="00F15DCD">
        <w:rPr>
          <w:rFonts w:ascii="Segoe UI" w:hAnsi="Segoe UI" w:cs="Segoe UI"/>
          <w:sz w:val="22"/>
        </w:rPr>
      </w:r>
      <w:r w:rsidR="00A36D22" w:rsidRPr="00F15DCD">
        <w:rPr>
          <w:rFonts w:ascii="Segoe UI" w:hAnsi="Segoe UI" w:cs="Segoe UI"/>
          <w:sz w:val="22"/>
        </w:rPr>
        <w:fldChar w:fldCharType="separate"/>
      </w:r>
      <w:r w:rsidR="00C4674D">
        <w:rPr>
          <w:rFonts w:ascii="Segoe UI" w:hAnsi="Segoe UI" w:cs="Segoe UI"/>
          <w:sz w:val="22"/>
        </w:rPr>
        <w:t>23.35</w:t>
      </w:r>
      <w:r w:rsidR="00A36D22" w:rsidRPr="00F15DCD">
        <w:rPr>
          <w:rFonts w:ascii="Segoe UI" w:hAnsi="Segoe UI" w:cs="Segoe UI"/>
          <w:sz w:val="22"/>
        </w:rPr>
        <w:fldChar w:fldCharType="end"/>
      </w:r>
      <w:r w:rsidR="00A36D22" w:rsidRPr="00F15DCD">
        <w:rPr>
          <w:rFonts w:ascii="Segoe UI" w:hAnsi="Segoe UI" w:cs="Segoe UI"/>
          <w:sz w:val="22"/>
        </w:rPr>
        <w:t xml:space="preserve"> a/nebo </w:t>
      </w:r>
      <w:r w:rsidR="00A36D22" w:rsidRPr="00F15DCD">
        <w:rPr>
          <w:rFonts w:ascii="Segoe UI" w:hAnsi="Segoe UI" w:cs="Segoe UI"/>
          <w:sz w:val="22"/>
        </w:rPr>
        <w:fldChar w:fldCharType="begin"/>
      </w:r>
      <w:r w:rsidR="00A36D22" w:rsidRPr="00F15DCD">
        <w:rPr>
          <w:rFonts w:ascii="Segoe UI" w:hAnsi="Segoe UI" w:cs="Segoe UI"/>
          <w:sz w:val="22"/>
        </w:rPr>
        <w:instrText xml:space="preserve"> REF _Ref105585025 \r \h </w:instrText>
      </w:r>
      <w:r w:rsidR="00F15DCD">
        <w:rPr>
          <w:rFonts w:ascii="Segoe UI" w:hAnsi="Segoe UI" w:cs="Segoe UI"/>
          <w:sz w:val="22"/>
        </w:rPr>
        <w:instrText xml:space="preserve"> \* MERGEFORMAT </w:instrText>
      </w:r>
      <w:r w:rsidR="00A36D22" w:rsidRPr="00F15DCD">
        <w:rPr>
          <w:rFonts w:ascii="Segoe UI" w:hAnsi="Segoe UI" w:cs="Segoe UI"/>
          <w:sz w:val="22"/>
        </w:rPr>
      </w:r>
      <w:r w:rsidR="00A36D22" w:rsidRPr="00F15DCD">
        <w:rPr>
          <w:rFonts w:ascii="Segoe UI" w:hAnsi="Segoe UI" w:cs="Segoe UI"/>
          <w:sz w:val="22"/>
        </w:rPr>
        <w:fldChar w:fldCharType="separate"/>
      </w:r>
      <w:r w:rsidR="00C4674D">
        <w:rPr>
          <w:rFonts w:ascii="Segoe UI" w:hAnsi="Segoe UI" w:cs="Segoe UI"/>
          <w:sz w:val="22"/>
        </w:rPr>
        <w:t>23.36</w:t>
      </w:r>
      <w:r w:rsidR="00A36D22" w:rsidRPr="00F15DCD">
        <w:rPr>
          <w:rFonts w:ascii="Segoe UI" w:hAnsi="Segoe UI" w:cs="Segoe UI"/>
          <w:sz w:val="22"/>
        </w:rPr>
        <w:fldChar w:fldCharType="end"/>
      </w:r>
      <w:r w:rsidR="00A36D22" w:rsidRPr="00F15DCD">
        <w:rPr>
          <w:rFonts w:ascii="Segoe UI" w:hAnsi="Segoe UI" w:cs="Segoe UI"/>
          <w:sz w:val="22"/>
        </w:rPr>
        <w:t xml:space="preserve"> Smlouvy, je Objednatel oprávněn odstoupit od Smlouvy; odstoupení se však nedotýká povinností Zhotovitele vyplývajících ze záruky za jakost, odpovědnosti za vady, povinnosti zaplatit smluvní pokutu, povinnosti nahradit škodu a povinnosti zachovat důvěrnost informací souvisejících s plněním dle Smlouvy.</w:t>
      </w:r>
    </w:p>
    <w:p w14:paraId="3166E57C" w14:textId="42032DF3" w:rsidR="003D4823" w:rsidRPr="00F15DCD" w:rsidRDefault="003D4823"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bere na vědomí, že Objednatel předpokládá </w:t>
      </w:r>
      <w:r w:rsidR="007E249B" w:rsidRPr="00F15DCD">
        <w:rPr>
          <w:rFonts w:ascii="Segoe UI" w:hAnsi="Segoe UI" w:cs="Segoe UI"/>
          <w:sz w:val="22"/>
        </w:rPr>
        <w:t xml:space="preserve">částečné </w:t>
      </w:r>
      <w:r w:rsidRPr="00F15DCD">
        <w:rPr>
          <w:rFonts w:ascii="Segoe UI" w:hAnsi="Segoe UI" w:cs="Segoe UI"/>
          <w:sz w:val="22"/>
        </w:rPr>
        <w:t>financování realizace Díla z</w:t>
      </w:r>
      <w:r w:rsidR="00ED1567" w:rsidRPr="00F15DCD">
        <w:rPr>
          <w:rFonts w:ascii="Segoe UI" w:hAnsi="Segoe UI" w:cs="Segoe UI"/>
          <w:sz w:val="22"/>
        </w:rPr>
        <w:t> </w:t>
      </w:r>
      <w:r w:rsidRPr="00F15DCD">
        <w:rPr>
          <w:rFonts w:ascii="Segoe UI" w:hAnsi="Segoe UI" w:cs="Segoe UI"/>
          <w:sz w:val="22"/>
        </w:rPr>
        <w:t>prostředků Modernizačního fondu, programu Modernizace soustav zásobování tepelnou energií (HEAT) v</w:t>
      </w:r>
      <w:r w:rsidR="00ED1567" w:rsidRPr="00F15DCD">
        <w:rPr>
          <w:rFonts w:ascii="Segoe UI" w:hAnsi="Segoe UI" w:cs="Segoe UI"/>
          <w:sz w:val="22"/>
        </w:rPr>
        <w:t> </w:t>
      </w:r>
      <w:r w:rsidRPr="00F15DCD">
        <w:rPr>
          <w:rFonts w:ascii="Segoe UI" w:hAnsi="Segoe UI" w:cs="Segoe UI"/>
          <w:sz w:val="22"/>
        </w:rPr>
        <w:t>rámci projektu „</w:t>
      </w:r>
      <w:r w:rsidRPr="00F15DCD">
        <w:rPr>
          <w:rFonts w:ascii="Segoe UI" w:hAnsi="Segoe UI" w:cs="Segoe UI"/>
          <w:i/>
          <w:iCs/>
          <w:sz w:val="22"/>
        </w:rPr>
        <w:t xml:space="preserve">Modernizace ZEVO společnosti SAKO Brno za účelem zvýšení zpracovatelské </w:t>
      </w:r>
      <w:r w:rsidR="007E249B" w:rsidRPr="00F15DCD">
        <w:rPr>
          <w:rFonts w:ascii="Segoe UI" w:hAnsi="Segoe UI" w:cs="Segoe UI"/>
          <w:i/>
          <w:iCs/>
          <w:sz w:val="22"/>
        </w:rPr>
        <w:t>kapacity a</w:t>
      </w:r>
      <w:r w:rsidR="00775E9D" w:rsidRPr="00F15DCD">
        <w:rPr>
          <w:rFonts w:ascii="Segoe UI" w:hAnsi="Segoe UI" w:cs="Segoe UI"/>
          <w:i/>
          <w:iCs/>
          <w:sz w:val="22"/>
        </w:rPr>
        <w:t> </w:t>
      </w:r>
      <w:r w:rsidR="007E249B" w:rsidRPr="00F15DCD">
        <w:rPr>
          <w:rFonts w:ascii="Segoe UI" w:hAnsi="Segoe UI" w:cs="Segoe UI"/>
          <w:i/>
          <w:iCs/>
          <w:sz w:val="22"/>
        </w:rPr>
        <w:t>efektivity provozu</w:t>
      </w:r>
      <w:r w:rsidR="007E249B" w:rsidRPr="00F15DCD">
        <w:rPr>
          <w:rFonts w:ascii="Segoe UI" w:hAnsi="Segoe UI" w:cs="Segoe UI"/>
          <w:sz w:val="22"/>
        </w:rPr>
        <w:t>“, reg. č. 7210200001</w:t>
      </w:r>
      <w:r w:rsidR="00775E9D" w:rsidRPr="00F15DCD">
        <w:rPr>
          <w:rFonts w:ascii="Segoe UI" w:hAnsi="Segoe UI" w:cs="Segoe UI"/>
          <w:sz w:val="22"/>
        </w:rPr>
        <w:t>, a z prostředků Státního fondu dopravní infrastruktury, Operačního programu „</w:t>
      </w:r>
      <w:r w:rsidR="00775E9D" w:rsidRPr="00F15DCD">
        <w:rPr>
          <w:rFonts w:ascii="Segoe UI" w:hAnsi="Segoe UI" w:cs="Segoe UI"/>
          <w:i/>
          <w:iCs/>
          <w:sz w:val="22"/>
        </w:rPr>
        <w:t>Doprava 2021 – 2027“</w:t>
      </w:r>
      <w:r w:rsidR="00775E9D" w:rsidRPr="00F15DCD">
        <w:rPr>
          <w:rFonts w:ascii="Segoe UI" w:hAnsi="Segoe UI" w:cs="Segoe UI"/>
          <w:sz w:val="22"/>
        </w:rPr>
        <w:t xml:space="preserve"> </w:t>
      </w:r>
      <w:r w:rsidR="00775E9D" w:rsidRPr="00F15DCD">
        <w:rPr>
          <w:rFonts w:ascii="Segoe UI" w:hAnsi="Segoe UI" w:cs="Segoe UI"/>
          <w:i/>
          <w:iCs/>
          <w:sz w:val="22"/>
        </w:rPr>
        <w:t xml:space="preserve">v rámci projektu „Úprava vlečky SAKO Brno, a.s.“, reg. č. CZ.04.01.02/03/23_017/0000135 </w:t>
      </w:r>
      <w:r w:rsidR="00775E9D" w:rsidRPr="00F15DCD">
        <w:rPr>
          <w:rFonts w:ascii="Segoe UI" w:hAnsi="Segoe UI" w:cs="Segoe UI"/>
          <w:sz w:val="22"/>
        </w:rPr>
        <w:t xml:space="preserve">financovaného z prostředků v rámci výzvy č. 04_23_017 </w:t>
      </w:r>
      <w:r w:rsidR="00775E9D" w:rsidRPr="00F15DCD">
        <w:rPr>
          <w:rFonts w:ascii="Segoe UI" w:hAnsi="Segoe UI" w:cs="Segoe UI"/>
          <w:i/>
          <w:iCs/>
          <w:sz w:val="22"/>
        </w:rPr>
        <w:t>„Výzva pro předkládání projektů v rámci opatření 03 - Rozvoj železničních vleček“</w:t>
      </w:r>
      <w:r w:rsidR="007E249B" w:rsidRPr="00F15DCD">
        <w:rPr>
          <w:rFonts w:ascii="Segoe UI" w:hAnsi="Segoe UI" w:cs="Segoe UI"/>
          <w:sz w:val="22"/>
        </w:rPr>
        <w:t>. V</w:t>
      </w:r>
      <w:r w:rsidR="00ED1567" w:rsidRPr="00F15DCD">
        <w:rPr>
          <w:rFonts w:ascii="Segoe UI" w:hAnsi="Segoe UI" w:cs="Segoe UI"/>
          <w:sz w:val="22"/>
        </w:rPr>
        <w:t> </w:t>
      </w:r>
      <w:r w:rsidR="007E249B" w:rsidRPr="00F15DCD">
        <w:rPr>
          <w:rFonts w:ascii="Segoe UI" w:hAnsi="Segoe UI" w:cs="Segoe UI"/>
          <w:sz w:val="22"/>
        </w:rPr>
        <w:t>případě financování dle předchozí věty se Zhotovitel zavazuje, že Dílo bude prováděno v</w:t>
      </w:r>
      <w:r w:rsidR="00ED1567" w:rsidRPr="00F15DCD">
        <w:rPr>
          <w:rFonts w:ascii="Segoe UI" w:hAnsi="Segoe UI" w:cs="Segoe UI"/>
          <w:sz w:val="22"/>
        </w:rPr>
        <w:t> </w:t>
      </w:r>
      <w:r w:rsidR="007E249B" w:rsidRPr="00F15DCD">
        <w:rPr>
          <w:rFonts w:ascii="Segoe UI" w:hAnsi="Segoe UI" w:cs="Segoe UI"/>
          <w:sz w:val="22"/>
        </w:rPr>
        <w:t>souladu s</w:t>
      </w:r>
      <w:r w:rsidR="00ED1567" w:rsidRPr="00F15DCD">
        <w:rPr>
          <w:rFonts w:ascii="Segoe UI" w:hAnsi="Segoe UI" w:cs="Segoe UI"/>
          <w:sz w:val="22"/>
        </w:rPr>
        <w:t> </w:t>
      </w:r>
      <w:r w:rsidR="007E249B" w:rsidRPr="00F15DCD">
        <w:rPr>
          <w:rFonts w:ascii="Segoe UI" w:hAnsi="Segoe UI" w:cs="Segoe UI"/>
          <w:sz w:val="22"/>
        </w:rPr>
        <w:t>podmínkami uvedené dotace a Právních předpisů upravujících poskytnutí příslušné dotace a současně se v</w:t>
      </w:r>
      <w:r w:rsidR="00ED1567" w:rsidRPr="00F15DCD">
        <w:rPr>
          <w:rFonts w:ascii="Segoe UI" w:hAnsi="Segoe UI" w:cs="Segoe UI"/>
          <w:sz w:val="22"/>
        </w:rPr>
        <w:t> </w:t>
      </w:r>
      <w:r w:rsidR="007E249B" w:rsidRPr="00F15DCD">
        <w:rPr>
          <w:rFonts w:ascii="Segoe UI" w:hAnsi="Segoe UI" w:cs="Segoe UI"/>
          <w:sz w:val="22"/>
        </w:rPr>
        <w:t>návaznosti na takový způsob financování Díla zavazuje poskytnout Objednateli veškerou potřebnou součinnost, kterou je možné po Zhotoviteli požadovat. Zhotovitel prohlašuje, že se před uzavřením Smlouvy seznámil s</w:t>
      </w:r>
      <w:r w:rsidR="00ED1567" w:rsidRPr="00F15DCD">
        <w:rPr>
          <w:rFonts w:ascii="Segoe UI" w:hAnsi="Segoe UI" w:cs="Segoe UI"/>
          <w:sz w:val="22"/>
        </w:rPr>
        <w:t> </w:t>
      </w:r>
      <w:r w:rsidR="007E249B" w:rsidRPr="00F15DCD">
        <w:rPr>
          <w:rFonts w:ascii="Segoe UI" w:hAnsi="Segoe UI" w:cs="Segoe UI"/>
          <w:sz w:val="22"/>
        </w:rPr>
        <w:t>podmínkami dotace ve smyslu předchozí věty, které jsou dostupné na internetových stránkách poskytovatele dotace, a nemá k</w:t>
      </w:r>
      <w:r w:rsidR="00ED1567" w:rsidRPr="00F15DCD">
        <w:rPr>
          <w:rFonts w:ascii="Segoe UI" w:hAnsi="Segoe UI" w:cs="Segoe UI"/>
          <w:sz w:val="22"/>
        </w:rPr>
        <w:t> </w:t>
      </w:r>
      <w:r w:rsidR="007E249B" w:rsidRPr="00F15DCD">
        <w:rPr>
          <w:rFonts w:ascii="Segoe UI" w:hAnsi="Segoe UI" w:cs="Segoe UI"/>
          <w:sz w:val="22"/>
        </w:rPr>
        <w:t>těmto podmínkám žádné výhrady. Objednatel seznámí Zhotovitele v</w:t>
      </w:r>
      <w:r w:rsidR="00ED1567" w:rsidRPr="00F15DCD">
        <w:rPr>
          <w:rFonts w:ascii="Segoe UI" w:hAnsi="Segoe UI" w:cs="Segoe UI"/>
          <w:sz w:val="22"/>
        </w:rPr>
        <w:t> </w:t>
      </w:r>
      <w:r w:rsidR="007E249B" w:rsidRPr="00F15DCD">
        <w:rPr>
          <w:rFonts w:ascii="Segoe UI" w:hAnsi="Segoe UI" w:cs="Segoe UI"/>
          <w:sz w:val="22"/>
        </w:rPr>
        <w:t>průběhu provádění Díla s</w:t>
      </w:r>
      <w:r w:rsidR="00ED1567" w:rsidRPr="00F15DCD">
        <w:rPr>
          <w:rFonts w:ascii="Segoe UI" w:hAnsi="Segoe UI" w:cs="Segoe UI"/>
          <w:sz w:val="22"/>
        </w:rPr>
        <w:t> </w:t>
      </w:r>
      <w:r w:rsidR="007E249B" w:rsidRPr="00F15DCD">
        <w:rPr>
          <w:rFonts w:ascii="Segoe UI" w:hAnsi="Segoe UI" w:cs="Segoe UI"/>
          <w:sz w:val="22"/>
        </w:rPr>
        <w:t>případnými změnami daných podmínek, přičemž Zhotovitel se zavazuje postupovat při provádění Díla také v</w:t>
      </w:r>
      <w:r w:rsidR="00ED1567" w:rsidRPr="00F15DCD">
        <w:rPr>
          <w:rFonts w:ascii="Segoe UI" w:hAnsi="Segoe UI" w:cs="Segoe UI"/>
          <w:sz w:val="22"/>
        </w:rPr>
        <w:t> </w:t>
      </w:r>
      <w:r w:rsidR="007E249B" w:rsidRPr="00F15DCD">
        <w:rPr>
          <w:rFonts w:ascii="Segoe UI" w:hAnsi="Segoe UI" w:cs="Segoe UI"/>
          <w:sz w:val="22"/>
        </w:rPr>
        <w:t xml:space="preserve">souladu se změněnými podmínkami. </w:t>
      </w:r>
      <w:r w:rsidRPr="00F15DCD">
        <w:rPr>
          <w:rFonts w:ascii="Segoe UI" w:hAnsi="Segoe UI" w:cs="Segoe UI"/>
          <w:sz w:val="22"/>
        </w:rPr>
        <w:t xml:space="preserve"> </w:t>
      </w:r>
    </w:p>
    <w:p w14:paraId="61985A6C" w14:textId="0605B388" w:rsidR="007E249B" w:rsidRPr="00F15DCD" w:rsidRDefault="007E249B"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se zavazuje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 xml:space="preserve">dotací dle předchozího odstavce dodržovat následující povinnosti: </w:t>
      </w:r>
    </w:p>
    <w:p w14:paraId="615E036D" w14:textId="435E3627" w:rsidR="007E249B" w:rsidRPr="00F15DCD"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lastRenderedPageBreak/>
        <w:t xml:space="preserve">umožnit zaměstnancům nebo zmocněncům poskytovatele dotace, Ministerstvu pro místní rozvoj ČR, Ministerstvu financí ČR, </w:t>
      </w:r>
      <w:r w:rsidR="00775E9D" w:rsidRPr="00F15DCD">
        <w:rPr>
          <w:rStyle w:val="cf01"/>
          <w:sz w:val="22"/>
          <w:szCs w:val="22"/>
        </w:rPr>
        <w:t xml:space="preserve">Ministerstvu dopravy ČR, </w:t>
      </w:r>
      <w:r w:rsidRPr="00F15DCD">
        <w:rPr>
          <w:rStyle w:val="cf01"/>
          <w:sz w:val="22"/>
          <w:szCs w:val="22"/>
        </w:rPr>
        <w:t>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jeho realizací a</w:t>
      </w:r>
      <w:r w:rsidR="00775E9D" w:rsidRPr="00F15DCD">
        <w:rPr>
          <w:rStyle w:val="cf01"/>
          <w:sz w:val="22"/>
          <w:szCs w:val="22"/>
        </w:rPr>
        <w:t> </w:t>
      </w:r>
      <w:r w:rsidRPr="00F15DCD">
        <w:rPr>
          <w:rStyle w:val="cf01"/>
          <w:sz w:val="22"/>
          <w:szCs w:val="22"/>
        </w:rPr>
        <w:t>kontrolu dokladů souvisejících s</w:t>
      </w:r>
      <w:r w:rsidR="00ED1567" w:rsidRPr="00F15DCD">
        <w:rPr>
          <w:rStyle w:val="cf01"/>
          <w:sz w:val="22"/>
          <w:szCs w:val="22"/>
        </w:rPr>
        <w:t> </w:t>
      </w:r>
      <w:r w:rsidRPr="00F15DCD">
        <w:rPr>
          <w:rStyle w:val="cf01"/>
          <w:sz w:val="22"/>
          <w:szCs w:val="22"/>
        </w:rPr>
        <w:t>projekt</w:t>
      </w:r>
      <w:r w:rsidR="00775E9D" w:rsidRPr="00F15DCD">
        <w:rPr>
          <w:rStyle w:val="cf01"/>
          <w:sz w:val="22"/>
          <w:szCs w:val="22"/>
        </w:rPr>
        <w:t>y</w:t>
      </w:r>
      <w:r w:rsidRPr="00F15DCD">
        <w:rPr>
          <w:rStyle w:val="cf01"/>
          <w:sz w:val="22"/>
          <w:szCs w:val="22"/>
        </w:rPr>
        <w:t xml:space="preserve"> </w:t>
      </w:r>
      <w:r w:rsidRPr="00F15DCD">
        <w:rPr>
          <w:rFonts w:ascii="Segoe UI" w:hAnsi="Segoe UI" w:cs="Segoe UI"/>
          <w:sz w:val="22"/>
        </w:rPr>
        <w:t>„</w:t>
      </w:r>
      <w:r w:rsidRPr="00F15DCD">
        <w:rPr>
          <w:rFonts w:ascii="Segoe UI" w:hAnsi="Segoe UI" w:cs="Segoe UI"/>
          <w:i/>
          <w:iCs/>
          <w:sz w:val="22"/>
        </w:rPr>
        <w:t>Modernizace ZEVO společnosti SAKO Brno za účelem zvýšení zpracovatelské kapacity a</w:t>
      </w:r>
      <w:r w:rsidR="00775E9D" w:rsidRPr="00F15DCD">
        <w:rPr>
          <w:rFonts w:ascii="Segoe UI" w:hAnsi="Segoe UI" w:cs="Segoe UI"/>
          <w:i/>
          <w:iCs/>
          <w:sz w:val="22"/>
        </w:rPr>
        <w:t> </w:t>
      </w:r>
      <w:r w:rsidRPr="00F15DCD">
        <w:rPr>
          <w:rFonts w:ascii="Segoe UI" w:hAnsi="Segoe UI" w:cs="Segoe UI"/>
          <w:i/>
          <w:iCs/>
          <w:sz w:val="22"/>
        </w:rPr>
        <w:t>efektivity provozu</w:t>
      </w:r>
      <w:r w:rsidRPr="00F15DCD">
        <w:rPr>
          <w:rFonts w:ascii="Segoe UI" w:hAnsi="Segoe UI" w:cs="Segoe UI"/>
          <w:sz w:val="22"/>
        </w:rPr>
        <w:t>“</w:t>
      </w:r>
      <w:r w:rsidR="00775E9D" w:rsidRPr="00F15DCD">
        <w:rPr>
          <w:rFonts w:ascii="Segoe UI" w:hAnsi="Segoe UI" w:cs="Segoe UI"/>
          <w:sz w:val="22"/>
        </w:rPr>
        <w:t xml:space="preserve"> a </w:t>
      </w:r>
      <w:r w:rsidR="00775E9D" w:rsidRPr="00F15DCD">
        <w:rPr>
          <w:rFonts w:ascii="Segoe UI" w:hAnsi="Segoe UI" w:cs="Segoe UI"/>
          <w:i/>
          <w:iCs/>
          <w:sz w:val="22"/>
        </w:rPr>
        <w:t>„Úprava vlečky SAKO Brno, a.s.“</w:t>
      </w:r>
      <w:r w:rsidRPr="00F15DCD">
        <w:rPr>
          <w:rStyle w:val="cf01"/>
          <w:sz w:val="22"/>
          <w:szCs w:val="22"/>
        </w:rPr>
        <w:t xml:space="preserve">; </w:t>
      </w:r>
      <w:r w:rsidRPr="00F15DCD">
        <w:rPr>
          <w:rFonts w:ascii="Segoe UI" w:hAnsi="Segoe UI" w:cs="Segoe UI"/>
          <w:sz w:val="22"/>
          <w:szCs w:val="22"/>
        </w:rPr>
        <w:t xml:space="preserve">  </w:t>
      </w:r>
    </w:p>
    <w:p w14:paraId="05DD63F4" w14:textId="72FABEE3" w:rsidR="007E249B" w:rsidRPr="00F15DCD"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t>vytvořit podmínky k</w:t>
      </w:r>
      <w:r w:rsidR="00ED1567" w:rsidRPr="00F15DCD">
        <w:rPr>
          <w:rStyle w:val="cf01"/>
          <w:sz w:val="22"/>
          <w:szCs w:val="22"/>
        </w:rPr>
        <w:t> </w:t>
      </w:r>
      <w:r w:rsidRPr="00F15DCD">
        <w:rPr>
          <w:rStyle w:val="cf01"/>
          <w:sz w:val="22"/>
          <w:szCs w:val="22"/>
        </w:rPr>
        <w:t>provedení kontroly vztahující se k</w:t>
      </w:r>
      <w:r w:rsidR="00ED1567" w:rsidRPr="00F15DCD">
        <w:rPr>
          <w:rStyle w:val="cf01"/>
          <w:sz w:val="22"/>
          <w:szCs w:val="22"/>
        </w:rPr>
        <w:t> </w:t>
      </w:r>
      <w:r w:rsidRPr="00F15DCD">
        <w:rPr>
          <w:rStyle w:val="cf01"/>
          <w:sz w:val="22"/>
          <w:szCs w:val="22"/>
        </w:rPr>
        <w:t>realizaci projekt</w:t>
      </w:r>
      <w:r w:rsidR="00775E9D" w:rsidRPr="00F15DCD">
        <w:rPr>
          <w:rStyle w:val="cf01"/>
          <w:sz w:val="22"/>
          <w:szCs w:val="22"/>
        </w:rPr>
        <w:t>ů</w:t>
      </w:r>
      <w:r w:rsidRPr="00F15DCD">
        <w:rPr>
          <w:rStyle w:val="cf01"/>
          <w:sz w:val="22"/>
          <w:szCs w:val="22"/>
        </w:rPr>
        <w:t xml:space="preserve"> </w:t>
      </w:r>
      <w:r w:rsidRPr="00F15DCD">
        <w:rPr>
          <w:rFonts w:ascii="Segoe UI" w:hAnsi="Segoe UI" w:cs="Segoe UI"/>
          <w:sz w:val="22"/>
        </w:rPr>
        <w:t>„</w:t>
      </w:r>
      <w:r w:rsidRPr="00F15DCD">
        <w:rPr>
          <w:rFonts w:ascii="Segoe UI" w:hAnsi="Segoe UI" w:cs="Segoe UI"/>
          <w:i/>
          <w:iCs/>
          <w:sz w:val="22"/>
        </w:rPr>
        <w:t>Modernizace ZEVO společnosti SAKO Brno za účelem zvýšení zpracovatelské kapacity a efektivity provozu</w:t>
      </w:r>
      <w:r w:rsidRPr="00F15DCD">
        <w:rPr>
          <w:rFonts w:ascii="Segoe UI" w:hAnsi="Segoe UI" w:cs="Segoe UI"/>
          <w:sz w:val="22"/>
        </w:rPr>
        <w:t>“</w:t>
      </w:r>
      <w:r w:rsidR="00775E9D" w:rsidRPr="00F15DCD">
        <w:rPr>
          <w:rFonts w:ascii="Segoe UI" w:hAnsi="Segoe UI" w:cs="Segoe UI"/>
          <w:sz w:val="22"/>
        </w:rPr>
        <w:t xml:space="preserve"> a </w:t>
      </w:r>
      <w:r w:rsidR="00775E9D" w:rsidRPr="00F15DCD">
        <w:rPr>
          <w:rFonts w:ascii="Segoe UI" w:hAnsi="Segoe UI" w:cs="Segoe UI"/>
          <w:i/>
          <w:iCs/>
          <w:sz w:val="22"/>
        </w:rPr>
        <w:t>„Úprava vlečky SAKO Brno, a.s.“</w:t>
      </w:r>
      <w:r w:rsidRPr="00F15DCD">
        <w:rPr>
          <w:rStyle w:val="cf01"/>
          <w:sz w:val="22"/>
          <w:szCs w:val="22"/>
        </w:rPr>
        <w:t>, poskytnout veškeré doklady vážící se k</w:t>
      </w:r>
      <w:r w:rsidR="00ED1567" w:rsidRPr="00F15DCD">
        <w:rPr>
          <w:rStyle w:val="cf01"/>
          <w:sz w:val="22"/>
          <w:szCs w:val="22"/>
        </w:rPr>
        <w:t> </w:t>
      </w:r>
      <w:r w:rsidRPr="00F15DCD">
        <w:rPr>
          <w:rStyle w:val="cf01"/>
          <w:sz w:val="22"/>
          <w:szCs w:val="22"/>
        </w:rPr>
        <w:t>realizaci uveden</w:t>
      </w:r>
      <w:r w:rsidR="00775E9D" w:rsidRPr="00F15DCD">
        <w:rPr>
          <w:rStyle w:val="cf01"/>
          <w:sz w:val="22"/>
          <w:szCs w:val="22"/>
        </w:rPr>
        <w:t>ých</w:t>
      </w:r>
      <w:r w:rsidRPr="00F15DCD">
        <w:rPr>
          <w:rStyle w:val="cf01"/>
          <w:sz w:val="22"/>
          <w:szCs w:val="22"/>
        </w:rPr>
        <w:t xml:space="preserve"> projekt</w:t>
      </w:r>
      <w:r w:rsidR="00775E9D" w:rsidRPr="00F15DCD">
        <w:rPr>
          <w:rStyle w:val="cf01"/>
          <w:sz w:val="22"/>
          <w:szCs w:val="22"/>
        </w:rPr>
        <w:t>ů</w:t>
      </w:r>
      <w:r w:rsidRPr="00F15DCD">
        <w:rPr>
          <w:rStyle w:val="cf01"/>
          <w:sz w:val="22"/>
          <w:szCs w:val="22"/>
        </w:rPr>
        <w:t>, umožnit průběžné ověřování souladu údajů o realizaci uveden</w:t>
      </w:r>
      <w:r w:rsidR="00775E9D" w:rsidRPr="00F15DCD">
        <w:rPr>
          <w:rStyle w:val="cf01"/>
          <w:sz w:val="22"/>
          <w:szCs w:val="22"/>
        </w:rPr>
        <w:t>ých</w:t>
      </w:r>
      <w:r w:rsidRPr="00F15DCD">
        <w:rPr>
          <w:rStyle w:val="cf01"/>
          <w:sz w:val="22"/>
          <w:szCs w:val="22"/>
        </w:rPr>
        <w:t xml:space="preserve"> projekt</w:t>
      </w:r>
      <w:r w:rsidR="00775E9D" w:rsidRPr="00F15DCD">
        <w:rPr>
          <w:rStyle w:val="cf01"/>
          <w:sz w:val="22"/>
          <w:szCs w:val="22"/>
        </w:rPr>
        <w:t>ů</w:t>
      </w:r>
      <w:r w:rsidRPr="00F15DCD">
        <w:rPr>
          <w:rStyle w:val="cf01"/>
          <w:sz w:val="22"/>
          <w:szCs w:val="22"/>
        </w:rPr>
        <w:t xml:space="preserve"> uváděných ve zprávách o realizaci projekt</w:t>
      </w:r>
      <w:r w:rsidR="00775E9D" w:rsidRPr="00F15DCD">
        <w:rPr>
          <w:rStyle w:val="cf01"/>
          <w:sz w:val="22"/>
          <w:szCs w:val="22"/>
        </w:rPr>
        <w:t>ů</w:t>
      </w:r>
      <w:r w:rsidRPr="00F15DCD">
        <w:rPr>
          <w:rStyle w:val="cf01"/>
          <w:sz w:val="22"/>
          <w:szCs w:val="22"/>
        </w:rPr>
        <w:t xml:space="preserve"> se skutečným stavem v</w:t>
      </w:r>
      <w:r w:rsidR="00ED1567" w:rsidRPr="00F15DCD">
        <w:rPr>
          <w:rStyle w:val="cf01"/>
          <w:sz w:val="22"/>
          <w:szCs w:val="22"/>
        </w:rPr>
        <w:t> </w:t>
      </w:r>
      <w:r w:rsidRPr="00F15DCD">
        <w:rPr>
          <w:rStyle w:val="cf01"/>
          <w:sz w:val="22"/>
          <w:szCs w:val="22"/>
        </w:rPr>
        <w:t>místě je</w:t>
      </w:r>
      <w:r w:rsidR="00775E9D" w:rsidRPr="00F15DCD">
        <w:rPr>
          <w:rStyle w:val="cf01"/>
          <w:sz w:val="22"/>
          <w:szCs w:val="22"/>
        </w:rPr>
        <w:t>jich</w:t>
      </w:r>
      <w:r w:rsidRPr="00F15DCD">
        <w:rPr>
          <w:rStyle w:val="cf01"/>
          <w:sz w:val="22"/>
          <w:szCs w:val="22"/>
        </w:rPr>
        <w:t xml:space="preserve"> realizace a poskytnout součinnost všem osobám oprávněným k</w:t>
      </w:r>
      <w:r w:rsidR="00ED1567" w:rsidRPr="00F15DCD">
        <w:rPr>
          <w:rStyle w:val="cf01"/>
          <w:sz w:val="22"/>
          <w:szCs w:val="22"/>
        </w:rPr>
        <w:t> </w:t>
      </w:r>
      <w:r w:rsidRPr="00F15DCD">
        <w:rPr>
          <w:rStyle w:val="cf01"/>
          <w:sz w:val="22"/>
          <w:szCs w:val="22"/>
        </w:rPr>
        <w:t xml:space="preserve">provádění kontroly. Těmito oprávněnými osobami jsou poskytovatel dotace, územní finanční orgány, Ministerstvo financí ČR, </w:t>
      </w:r>
      <w:r w:rsidR="00775E9D" w:rsidRPr="00F15DCD">
        <w:rPr>
          <w:rStyle w:val="cf01"/>
          <w:sz w:val="22"/>
          <w:szCs w:val="22"/>
        </w:rPr>
        <w:t xml:space="preserve">Ministerstvo dopravy ČR, </w:t>
      </w:r>
      <w:r w:rsidRPr="00F15DCD">
        <w:rPr>
          <w:rStyle w:val="cf01"/>
          <w:sz w:val="22"/>
          <w:szCs w:val="22"/>
        </w:rPr>
        <w:t>Nejvyšší kontrolní úřad, Evropská komise a Evropský účetní dvůr, případně další orgány oprávněné k</w:t>
      </w:r>
      <w:r w:rsidR="00ED1567" w:rsidRPr="00F15DCD">
        <w:rPr>
          <w:rStyle w:val="cf01"/>
          <w:sz w:val="22"/>
          <w:szCs w:val="22"/>
        </w:rPr>
        <w:t> </w:t>
      </w:r>
      <w:r w:rsidRPr="00F15DCD">
        <w:rPr>
          <w:rStyle w:val="cf01"/>
          <w:sz w:val="22"/>
          <w:szCs w:val="22"/>
        </w:rPr>
        <w:t xml:space="preserve">výkonu kontroly; </w:t>
      </w:r>
    </w:p>
    <w:p w14:paraId="0C9A9610" w14:textId="58D871C8" w:rsidR="007E249B" w:rsidRPr="00AB136C"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t>uchovávat odpovídajícím způsobem v</w:t>
      </w:r>
      <w:r w:rsidR="00ED1567" w:rsidRPr="00F15DCD">
        <w:rPr>
          <w:rStyle w:val="cf01"/>
          <w:sz w:val="22"/>
          <w:szCs w:val="22"/>
        </w:rPr>
        <w:t> </w:t>
      </w:r>
      <w:r w:rsidRPr="00F15DCD">
        <w:rPr>
          <w:rStyle w:val="cf01"/>
          <w:sz w:val="22"/>
          <w:szCs w:val="22"/>
        </w:rPr>
        <w:t>souladu se zákonem č.</w:t>
      </w:r>
      <w:r w:rsidR="006B1E42" w:rsidRPr="00F15DCD">
        <w:rPr>
          <w:rStyle w:val="cf01"/>
          <w:sz w:val="22"/>
          <w:szCs w:val="22"/>
        </w:rPr>
        <w:t> </w:t>
      </w:r>
      <w:r w:rsidRPr="00F15DCD">
        <w:rPr>
          <w:rStyle w:val="cf01"/>
          <w:sz w:val="22"/>
          <w:szCs w:val="22"/>
        </w:rPr>
        <w:t>499/2004 Sb., o archivnictví a spisové službě a o změně některých zákonů, ve znění pozdějších předpisů, a v</w:t>
      </w:r>
      <w:r w:rsidR="00ED1567" w:rsidRPr="00F15DCD">
        <w:rPr>
          <w:rStyle w:val="cf01"/>
          <w:sz w:val="22"/>
          <w:szCs w:val="22"/>
        </w:rPr>
        <w:t> </w:t>
      </w:r>
      <w:r w:rsidRPr="00F15DCD">
        <w:rPr>
          <w:rStyle w:val="cf01"/>
          <w:sz w:val="22"/>
          <w:szCs w:val="22"/>
        </w:rPr>
        <w:t>souladu se zákonem č.</w:t>
      </w:r>
      <w:r w:rsidR="006B1E42" w:rsidRPr="00F15DCD">
        <w:rPr>
          <w:rStyle w:val="cf01"/>
          <w:sz w:val="22"/>
          <w:szCs w:val="22"/>
        </w:rPr>
        <w:t> </w:t>
      </w:r>
      <w:r w:rsidRPr="00F15DCD">
        <w:rPr>
          <w:rStyle w:val="cf01"/>
          <w:sz w:val="22"/>
          <w:szCs w:val="22"/>
        </w:rPr>
        <w:t xml:space="preserve">563/1991 Sb., o účetnictví, ve znění pozdějších předpisů, po dobu deseti let od finančního ukončení projektu, zároveň však alespoň po dobu tří let od ukončení programu dle čl. 88 a násl. Nařízení Rady (ES) č. 1083/2006, veškeré originály účetních dokladů, Smlouvu včetně </w:t>
      </w:r>
      <w:r w:rsidRPr="00AB136C">
        <w:rPr>
          <w:rStyle w:val="cf01"/>
          <w:sz w:val="22"/>
          <w:szCs w:val="22"/>
        </w:rPr>
        <w:t>jejich dodatků a další originály dokumentů, vztahujících se ke Smlouvě , přičemž běh lhůty se začne počítat od 1. ledna následujícího kalendářního roku poté, kdy byla provedena poslední platba na projekt</w:t>
      </w:r>
      <w:r w:rsidR="006B1E42" w:rsidRPr="00AB136C">
        <w:rPr>
          <w:rStyle w:val="cf01"/>
          <w:sz w:val="22"/>
          <w:szCs w:val="22"/>
        </w:rPr>
        <w:t>ech</w:t>
      </w:r>
      <w:r w:rsidRPr="00AB136C">
        <w:rPr>
          <w:rStyle w:val="cf01"/>
          <w:sz w:val="22"/>
          <w:szCs w:val="22"/>
        </w:rPr>
        <w:t xml:space="preserve"> </w:t>
      </w:r>
      <w:r w:rsidRPr="00AB136C">
        <w:rPr>
          <w:rFonts w:ascii="Segoe UI" w:hAnsi="Segoe UI" w:cs="Segoe UI"/>
          <w:sz w:val="22"/>
        </w:rPr>
        <w:t>„</w:t>
      </w:r>
      <w:r w:rsidRPr="00AB136C">
        <w:rPr>
          <w:rFonts w:ascii="Segoe UI" w:hAnsi="Segoe UI" w:cs="Segoe UI"/>
          <w:i/>
          <w:iCs/>
          <w:sz w:val="22"/>
        </w:rPr>
        <w:t>Modernizace ZEVO společnosti SAKO Brno za účelem zvýšení zpracovatelské kapacity a efektivity provozu</w:t>
      </w:r>
      <w:r w:rsidRPr="00AB136C">
        <w:rPr>
          <w:rFonts w:ascii="Segoe UI" w:hAnsi="Segoe UI" w:cs="Segoe UI"/>
          <w:sz w:val="22"/>
        </w:rPr>
        <w:t>“</w:t>
      </w:r>
      <w:r w:rsidR="006B1E42" w:rsidRPr="00AB136C">
        <w:rPr>
          <w:rFonts w:ascii="Segoe UI" w:hAnsi="Segoe UI" w:cs="Segoe UI"/>
          <w:sz w:val="22"/>
        </w:rPr>
        <w:t xml:space="preserve"> a </w:t>
      </w:r>
      <w:r w:rsidR="006B1E42" w:rsidRPr="00AB136C">
        <w:rPr>
          <w:rFonts w:ascii="Segoe UI" w:hAnsi="Segoe UI" w:cs="Segoe UI"/>
          <w:i/>
          <w:iCs/>
          <w:sz w:val="22"/>
        </w:rPr>
        <w:t>„Úprava vlečky SAKO Brno, a.s.“</w:t>
      </w:r>
      <w:r w:rsidRPr="00AB136C">
        <w:rPr>
          <w:rStyle w:val="cf01"/>
          <w:sz w:val="22"/>
          <w:szCs w:val="22"/>
        </w:rPr>
        <w:t>.</w:t>
      </w:r>
    </w:p>
    <w:p w14:paraId="4E371BB5" w14:textId="4FCF9AC8" w:rsidR="002C047A" w:rsidRPr="00AB136C" w:rsidRDefault="002C047A" w:rsidP="006F294E">
      <w:pPr>
        <w:pStyle w:val="RLTextlnkuslovan"/>
        <w:numPr>
          <w:ilvl w:val="1"/>
          <w:numId w:val="75"/>
        </w:numPr>
        <w:spacing w:line="240" w:lineRule="auto"/>
        <w:ind w:left="1418" w:hanging="851"/>
        <w:rPr>
          <w:rFonts w:ascii="Segoe UI" w:hAnsi="Segoe UI" w:cs="Segoe UI"/>
          <w:sz w:val="22"/>
        </w:rPr>
      </w:pPr>
      <w:r w:rsidRPr="00AB136C">
        <w:rPr>
          <w:rFonts w:ascii="Segoe UI" w:hAnsi="Segoe UI" w:cs="Segoe UI"/>
          <w:sz w:val="22"/>
        </w:rPr>
        <w:t xml:space="preserve">Pro posouzení plnění závazků Zhotovitele dle této Smlouvy je rozhodný stav Právních předpisů a pravidel </w:t>
      </w:r>
      <w:r w:rsidR="00FF56C6" w:rsidRPr="00AB136C">
        <w:rPr>
          <w:rFonts w:ascii="Segoe UI" w:hAnsi="Segoe UI" w:cs="Segoe UI"/>
          <w:sz w:val="22"/>
        </w:rPr>
        <w:t>d</w:t>
      </w:r>
      <w:r w:rsidRPr="00AB136C">
        <w:rPr>
          <w:rFonts w:ascii="Segoe UI" w:hAnsi="Segoe UI" w:cs="Segoe UI"/>
          <w:sz w:val="22"/>
        </w:rPr>
        <w:t xml:space="preserve">otace či rozhodnutí Kontrolních orgánů, zejména, nikoli však pouze ve věcech dodržování zákonných emisních limitů, platný ke dni uzavření této Smlouvy bez ohledu na to, že účinnost nastane v době </w:t>
      </w:r>
      <w:r w:rsidR="00763554" w:rsidRPr="00AB136C">
        <w:rPr>
          <w:rFonts w:ascii="Segoe UI" w:hAnsi="Segoe UI" w:cs="Segoe UI"/>
          <w:sz w:val="22"/>
        </w:rPr>
        <w:t xml:space="preserve">po </w:t>
      </w:r>
      <w:r w:rsidR="00513442" w:rsidRPr="00AB136C">
        <w:rPr>
          <w:rFonts w:ascii="Segoe UI" w:hAnsi="Segoe UI" w:cs="Segoe UI"/>
          <w:sz w:val="22"/>
        </w:rPr>
        <w:t xml:space="preserve">Dni </w:t>
      </w:r>
      <w:r w:rsidR="00763554" w:rsidRPr="00AB136C">
        <w:rPr>
          <w:rFonts w:ascii="Segoe UI" w:hAnsi="Segoe UI" w:cs="Segoe UI"/>
          <w:sz w:val="22"/>
        </w:rPr>
        <w:t>účinnosti</w:t>
      </w:r>
      <w:r w:rsidRPr="00AB136C">
        <w:rPr>
          <w:rFonts w:ascii="Segoe UI" w:hAnsi="Segoe UI" w:cs="Segoe UI"/>
          <w:sz w:val="22"/>
        </w:rPr>
        <w:t xml:space="preserve">, pokud není ve </w:t>
      </w:r>
      <w:r w:rsidR="00763554" w:rsidRPr="00AB136C">
        <w:rPr>
          <w:rFonts w:ascii="Segoe UI" w:hAnsi="Segoe UI" w:cs="Segoe UI"/>
          <w:sz w:val="22"/>
        </w:rPr>
        <w:t>S</w:t>
      </w:r>
      <w:r w:rsidRPr="00AB136C">
        <w:rPr>
          <w:rFonts w:ascii="Segoe UI" w:hAnsi="Segoe UI" w:cs="Segoe UI"/>
          <w:sz w:val="22"/>
        </w:rPr>
        <w:t>mlouvě výslovně sjednáno jinak.</w:t>
      </w:r>
      <w:r w:rsidR="00146292" w:rsidRPr="00AB136C">
        <w:rPr>
          <w:rFonts w:ascii="Segoe UI" w:hAnsi="Segoe UI" w:cs="Segoe UI"/>
          <w:sz w:val="22"/>
        </w:rPr>
        <w:t xml:space="preserve"> Zhotovitel odpovídá za splnění požadavků výhradně ve vztahu k Lince. </w:t>
      </w:r>
    </w:p>
    <w:p w14:paraId="18FBC075" w14:textId="18A20510" w:rsidR="002C047A" w:rsidRPr="00F15DCD" w:rsidRDefault="002C047A" w:rsidP="006F294E">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 xml:space="preserve">Zhotovitel je povinen postupovat při realizaci Smlouvy a volit způsob plnění svých závazků </w:t>
      </w:r>
      <w:r w:rsidR="000E0057" w:rsidRPr="00F15DCD">
        <w:rPr>
          <w:rFonts w:ascii="Segoe UI" w:hAnsi="Segoe UI" w:cs="Segoe UI"/>
          <w:sz w:val="22"/>
        </w:rPr>
        <w:t xml:space="preserve">v maximální míře </w:t>
      </w:r>
      <w:r w:rsidRPr="00F15DCD">
        <w:rPr>
          <w:rFonts w:ascii="Segoe UI" w:hAnsi="Segoe UI" w:cs="Segoe UI"/>
          <w:sz w:val="22"/>
        </w:rPr>
        <w:t>tak, aby</w:t>
      </w:r>
    </w:p>
    <w:p w14:paraId="5859882B" w14:textId="4870184F" w:rsidR="002C047A" w:rsidRPr="00F15DCD" w:rsidRDefault="002C047A" w:rsidP="002C047A">
      <w:pPr>
        <w:pStyle w:val="Odstavecseseznamem"/>
        <w:numPr>
          <w:ilvl w:val="0"/>
          <w:numId w:val="99"/>
        </w:numPr>
        <w:rPr>
          <w:rFonts w:ascii="Segoe UI" w:hAnsi="Segoe UI" w:cs="Segoe UI"/>
          <w:sz w:val="22"/>
          <w:szCs w:val="22"/>
        </w:rPr>
      </w:pPr>
      <w:r w:rsidRPr="00F15DCD">
        <w:rPr>
          <w:rFonts w:ascii="Segoe UI" w:hAnsi="Segoe UI" w:cs="Segoe UI"/>
          <w:bCs/>
          <w:sz w:val="22"/>
          <w:szCs w:val="22"/>
        </w:rPr>
        <w:t xml:space="preserve">nevznikala </w:t>
      </w:r>
      <w:r w:rsidR="000E0057" w:rsidRPr="00F15DCD">
        <w:rPr>
          <w:rFonts w:ascii="Segoe UI" w:hAnsi="Segoe UI" w:cs="Segoe UI"/>
          <w:bCs/>
          <w:sz w:val="22"/>
          <w:szCs w:val="22"/>
        </w:rPr>
        <w:t xml:space="preserve">nedůvodná </w:t>
      </w:r>
      <w:r w:rsidRPr="00F15DCD">
        <w:rPr>
          <w:rFonts w:ascii="Segoe UI" w:hAnsi="Segoe UI" w:cs="Segoe UI"/>
          <w:bCs/>
          <w:sz w:val="22"/>
          <w:szCs w:val="22"/>
        </w:rPr>
        <w:t>potřeba vydávání nových či změny již vydaných Povolení či Podkladové dokumentace</w:t>
      </w:r>
      <w:r w:rsidR="000E0057" w:rsidRPr="00F15DCD">
        <w:rPr>
          <w:rFonts w:ascii="Segoe UI" w:hAnsi="Segoe UI" w:cs="Segoe UI"/>
          <w:bCs/>
          <w:sz w:val="22"/>
          <w:szCs w:val="22"/>
        </w:rPr>
        <w:t xml:space="preserve"> (viz též odst. </w:t>
      </w:r>
      <w:r w:rsidR="000E0057" w:rsidRPr="00F15DCD">
        <w:rPr>
          <w:rFonts w:ascii="Segoe UI" w:hAnsi="Segoe UI" w:cs="Segoe UI"/>
          <w:bCs/>
          <w:sz w:val="22"/>
          <w:szCs w:val="22"/>
        </w:rPr>
        <w:fldChar w:fldCharType="begin"/>
      </w:r>
      <w:r w:rsidR="000E0057" w:rsidRPr="00F15DCD">
        <w:rPr>
          <w:rFonts w:ascii="Segoe UI" w:hAnsi="Segoe UI" w:cs="Segoe UI"/>
          <w:bCs/>
          <w:sz w:val="22"/>
          <w:szCs w:val="22"/>
        </w:rPr>
        <w:instrText xml:space="preserve"> REF _Ref192142000 \r \h </w:instrText>
      </w:r>
      <w:r w:rsidR="00E42005" w:rsidRPr="00F15DCD">
        <w:rPr>
          <w:rFonts w:ascii="Segoe UI" w:hAnsi="Segoe UI" w:cs="Segoe UI"/>
          <w:bCs/>
          <w:sz w:val="22"/>
          <w:szCs w:val="22"/>
        </w:rPr>
        <w:instrText xml:space="preserve"> \* MERGEFORMAT </w:instrText>
      </w:r>
      <w:r w:rsidR="000E0057" w:rsidRPr="00F15DCD">
        <w:rPr>
          <w:rFonts w:ascii="Segoe UI" w:hAnsi="Segoe UI" w:cs="Segoe UI"/>
          <w:bCs/>
          <w:sz w:val="22"/>
          <w:szCs w:val="22"/>
        </w:rPr>
      </w:r>
      <w:r w:rsidR="000E0057" w:rsidRPr="00F15DCD">
        <w:rPr>
          <w:rFonts w:ascii="Segoe UI" w:hAnsi="Segoe UI" w:cs="Segoe UI"/>
          <w:bCs/>
          <w:sz w:val="22"/>
          <w:szCs w:val="22"/>
        </w:rPr>
        <w:fldChar w:fldCharType="separate"/>
      </w:r>
      <w:r w:rsidR="00C4674D">
        <w:rPr>
          <w:rFonts w:ascii="Segoe UI" w:hAnsi="Segoe UI" w:cs="Segoe UI"/>
          <w:bCs/>
          <w:sz w:val="22"/>
          <w:szCs w:val="22"/>
        </w:rPr>
        <w:t>9.1</w:t>
      </w:r>
      <w:r w:rsidR="000E0057" w:rsidRPr="00F15DCD">
        <w:rPr>
          <w:rFonts w:ascii="Segoe UI" w:hAnsi="Segoe UI" w:cs="Segoe UI"/>
          <w:bCs/>
          <w:sz w:val="22"/>
          <w:szCs w:val="22"/>
        </w:rPr>
        <w:fldChar w:fldCharType="end"/>
      </w:r>
      <w:r w:rsidR="000E0057" w:rsidRPr="00F15DCD">
        <w:rPr>
          <w:rFonts w:ascii="Segoe UI" w:hAnsi="Segoe UI" w:cs="Segoe UI"/>
          <w:bCs/>
          <w:sz w:val="22"/>
          <w:szCs w:val="22"/>
        </w:rPr>
        <w:t>)</w:t>
      </w:r>
      <w:r w:rsidRPr="00F15DCD">
        <w:rPr>
          <w:rFonts w:ascii="Segoe UI" w:hAnsi="Segoe UI" w:cs="Segoe UI"/>
          <w:bCs/>
          <w:sz w:val="22"/>
          <w:szCs w:val="22"/>
        </w:rPr>
        <w:t>, a současně</w:t>
      </w:r>
    </w:p>
    <w:p w14:paraId="38A872FD" w14:textId="08C3CFA4" w:rsidR="002C047A" w:rsidRPr="00F15DCD" w:rsidRDefault="002C047A" w:rsidP="002C047A">
      <w:pPr>
        <w:pStyle w:val="Odstavecseseznamem"/>
        <w:numPr>
          <w:ilvl w:val="0"/>
          <w:numId w:val="99"/>
        </w:numPr>
        <w:rPr>
          <w:rFonts w:ascii="Segoe UI" w:hAnsi="Segoe UI" w:cs="Segoe UI"/>
          <w:bCs/>
          <w:sz w:val="22"/>
          <w:szCs w:val="22"/>
        </w:rPr>
      </w:pPr>
      <w:bookmarkStart w:id="472" w:name="_Hlk192697577"/>
      <w:r w:rsidRPr="00F15DCD">
        <w:rPr>
          <w:rFonts w:ascii="Segoe UI" w:hAnsi="Segoe UI" w:cs="Segoe UI"/>
          <w:bCs/>
          <w:sz w:val="22"/>
          <w:szCs w:val="22"/>
        </w:rPr>
        <w:t xml:space="preserve">při zprovoznění Linky bylo při posouzení dodržování Právních předpisů, pravidel </w:t>
      </w:r>
      <w:r w:rsidR="006B295B" w:rsidRPr="00F15DCD">
        <w:rPr>
          <w:rFonts w:ascii="Segoe UI" w:hAnsi="Segoe UI" w:cs="Segoe UI"/>
          <w:bCs/>
          <w:sz w:val="22"/>
          <w:szCs w:val="22"/>
        </w:rPr>
        <w:t>d</w:t>
      </w:r>
      <w:r w:rsidRPr="00F15DCD">
        <w:rPr>
          <w:rFonts w:ascii="Segoe UI" w:hAnsi="Segoe UI" w:cs="Segoe UI"/>
          <w:bCs/>
          <w:sz w:val="22"/>
          <w:szCs w:val="22"/>
        </w:rPr>
        <w:t>otace či rozhodnutí Kontrolních orgánů, Povolení a Podkladové dokumentace, zejména, nikoli však pouze ve věcech dodržování zákonných emisních limitů, zohledňován jen provoz Linky</w:t>
      </w:r>
      <w:r w:rsidR="00444DDC" w:rsidRPr="00F15DCD">
        <w:rPr>
          <w:rFonts w:ascii="Segoe UI" w:hAnsi="Segoe UI" w:cs="Segoe UI"/>
          <w:bCs/>
          <w:sz w:val="22"/>
          <w:szCs w:val="22"/>
        </w:rPr>
        <w:t>,</w:t>
      </w:r>
      <w:r w:rsidRPr="00F15DCD">
        <w:rPr>
          <w:rFonts w:ascii="Segoe UI" w:hAnsi="Segoe UI" w:cs="Segoe UI"/>
          <w:bCs/>
          <w:sz w:val="22"/>
          <w:szCs w:val="22"/>
        </w:rPr>
        <w:t xml:space="preserve"> a nikoliv Stávajících zařízení.</w:t>
      </w:r>
    </w:p>
    <w:bookmarkEnd w:id="472"/>
    <w:p w14:paraId="4C265A54" w14:textId="77777777" w:rsidR="00444DDC" w:rsidRPr="00F15DCD" w:rsidRDefault="002C047A" w:rsidP="00444DDC">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Pokud i přes dodržení postupu dle odst. 23.41</w:t>
      </w:r>
    </w:p>
    <w:p w14:paraId="24F22DD8" w14:textId="5B3BA317" w:rsidR="00444DDC" w:rsidRPr="00F15DCD" w:rsidRDefault="00444DDC" w:rsidP="00444DDC">
      <w:pPr>
        <w:pStyle w:val="Odstavecseseznamem"/>
        <w:numPr>
          <w:ilvl w:val="0"/>
          <w:numId w:val="100"/>
        </w:numPr>
        <w:spacing w:after="0" w:line="240" w:lineRule="auto"/>
        <w:rPr>
          <w:rFonts w:ascii="Segoe UI" w:hAnsi="Segoe UI" w:cs="Segoe UI"/>
          <w:sz w:val="22"/>
          <w:szCs w:val="22"/>
        </w:rPr>
      </w:pPr>
      <w:r w:rsidRPr="00F15DCD">
        <w:rPr>
          <w:rFonts w:ascii="Segoe UI" w:hAnsi="Segoe UI" w:cs="Segoe UI"/>
          <w:bCs/>
          <w:sz w:val="22"/>
          <w:szCs w:val="22"/>
        </w:rPr>
        <w:t>vznikne</w:t>
      </w:r>
      <w:r w:rsidRPr="00F15DCD">
        <w:rPr>
          <w:rFonts w:ascii="Segoe UI" w:hAnsi="Segoe UI" w:cs="Segoe UI"/>
          <w:sz w:val="22"/>
          <w:szCs w:val="22"/>
        </w:rPr>
        <w:t xml:space="preserve"> z hlediska posouzení požadavků dle odst. 23.40 pro zprovoznění Linky potřeba úpravy Stávajících zařízení, </w:t>
      </w:r>
    </w:p>
    <w:p w14:paraId="79D5834B" w14:textId="2BADF94E" w:rsidR="00444DDC" w:rsidRPr="00F15DCD" w:rsidRDefault="00444DDC" w:rsidP="00444DDC">
      <w:pPr>
        <w:pStyle w:val="Odstavecseseznamem"/>
        <w:numPr>
          <w:ilvl w:val="0"/>
          <w:numId w:val="100"/>
        </w:numPr>
        <w:spacing w:after="0" w:line="240" w:lineRule="auto"/>
        <w:jc w:val="left"/>
        <w:rPr>
          <w:rFonts w:ascii="Segoe UI" w:hAnsi="Segoe UI" w:cs="Segoe UI"/>
          <w:sz w:val="22"/>
          <w:szCs w:val="22"/>
        </w:rPr>
      </w:pPr>
      <w:r w:rsidRPr="00F15DCD">
        <w:rPr>
          <w:rFonts w:ascii="Segoe UI" w:hAnsi="Segoe UI" w:cs="Segoe UI"/>
          <w:sz w:val="22"/>
          <w:szCs w:val="22"/>
        </w:rPr>
        <w:t xml:space="preserve">Dílo naplní smluvní požadavky pro Linku, </w:t>
      </w:r>
      <w:r w:rsidR="00C61CEB" w:rsidRPr="00F15DCD">
        <w:rPr>
          <w:rFonts w:ascii="Segoe UI" w:hAnsi="Segoe UI" w:cs="Segoe UI"/>
          <w:sz w:val="22"/>
          <w:szCs w:val="22"/>
        </w:rPr>
        <w:t>a</w:t>
      </w:r>
    </w:p>
    <w:p w14:paraId="0F1ACD8F" w14:textId="77777777" w:rsidR="00444DDC" w:rsidRPr="00F15DCD" w:rsidRDefault="00444DDC" w:rsidP="00444DDC">
      <w:pPr>
        <w:pStyle w:val="Odstavecseseznamem"/>
        <w:numPr>
          <w:ilvl w:val="0"/>
          <w:numId w:val="100"/>
        </w:numPr>
        <w:spacing w:after="0" w:line="240" w:lineRule="auto"/>
        <w:contextualSpacing w:val="0"/>
        <w:jc w:val="left"/>
        <w:rPr>
          <w:rFonts w:ascii="Segoe UI" w:hAnsi="Segoe UI" w:cs="Segoe UI"/>
          <w:sz w:val="22"/>
          <w:szCs w:val="22"/>
        </w:rPr>
      </w:pPr>
      <w:r w:rsidRPr="00F15DCD">
        <w:rPr>
          <w:rFonts w:ascii="Segoe UI" w:hAnsi="Segoe UI" w:cs="Segoe UI"/>
          <w:sz w:val="22"/>
          <w:szCs w:val="22"/>
        </w:rPr>
        <w:t>Dílo bude plnit požadavky dle odst. 23.40 pro Linku,</w:t>
      </w:r>
    </w:p>
    <w:p w14:paraId="400CC37B" w14:textId="7886DB5A" w:rsidR="00A2218F" w:rsidRPr="00F15DCD" w:rsidRDefault="0004615C" w:rsidP="00C05958">
      <w:pPr>
        <w:pStyle w:val="RLTextlnkuslovan"/>
        <w:spacing w:before="120"/>
        <w:ind w:left="1418"/>
        <w:rPr>
          <w:rFonts w:ascii="Segoe UI" w:hAnsi="Segoe UI" w:cs="Segoe UI"/>
          <w:sz w:val="22"/>
        </w:rPr>
      </w:pPr>
      <w:r w:rsidRPr="0004615C">
        <w:rPr>
          <w:rFonts w:ascii="Segoe UI" w:hAnsi="Segoe UI" w:cs="Segoe UI"/>
          <w:sz w:val="22"/>
        </w:rPr>
        <w:t xml:space="preserve">sjednává se, že bez zbytečného odkladu po zjištění potřeby dle bodu i) Zhotovitel na svůj náklad a nebezpečí navrhne ekonomicky a časově nejoptimálnější řešení úpravy Stávajících zařízení (dále jen „Řešení“) a Objednateli poskytne veškerá práva k jeho bezplatnému užití. Realizace Řešení není v rozsahu Díla Zhotovitele. Objednatel zajistí realizaci Řešení na vlastní náklady postupem, který bude souladný s právními předpisy. Zhotovitel odpovídá za to, že po realizaci Řešení bude provoz ZEVO jako celek splňovat zákonné limity podle příslušných Povolení a Právních předpisů. Při návrhu Řešení bude Zhotovitel postupovat obdobně podle zásad uvedených v příloze č. A14.3 Akustický hluk a vibrace. Zhotovitel při splnění podmínek dle odst. 23.42 a </w:t>
      </w:r>
      <w:r w:rsidR="006D1C39">
        <w:rPr>
          <w:rFonts w:ascii="Segoe UI" w:hAnsi="Segoe UI" w:cs="Segoe UI"/>
          <w:sz w:val="22"/>
        </w:rPr>
        <w:t xml:space="preserve">řádném splnění </w:t>
      </w:r>
      <w:r w:rsidRPr="0004615C">
        <w:rPr>
          <w:rFonts w:ascii="Segoe UI" w:hAnsi="Segoe UI" w:cs="Segoe UI"/>
          <w:sz w:val="22"/>
        </w:rPr>
        <w:t>závazk</w:t>
      </w:r>
      <w:r w:rsidR="006D1C39">
        <w:rPr>
          <w:rFonts w:ascii="Segoe UI" w:hAnsi="Segoe UI" w:cs="Segoe UI"/>
          <w:sz w:val="22"/>
        </w:rPr>
        <w:t>ů</w:t>
      </w:r>
      <w:r w:rsidRPr="0004615C">
        <w:rPr>
          <w:rFonts w:ascii="Segoe UI" w:hAnsi="Segoe UI" w:cs="Segoe UI"/>
          <w:sz w:val="22"/>
        </w:rPr>
        <w:t xml:space="preserve"> zde sjednan</w:t>
      </w:r>
      <w:r w:rsidR="006D1C39">
        <w:rPr>
          <w:rFonts w:ascii="Segoe UI" w:hAnsi="Segoe UI" w:cs="Segoe UI"/>
          <w:sz w:val="22"/>
        </w:rPr>
        <w:t>ých</w:t>
      </w:r>
      <w:r w:rsidRPr="0004615C">
        <w:rPr>
          <w:rFonts w:ascii="Segoe UI" w:hAnsi="Segoe UI" w:cs="Segoe UI"/>
          <w:sz w:val="22"/>
        </w:rPr>
        <w:t xml:space="preserve"> </w:t>
      </w:r>
      <w:r w:rsidR="006D1C39">
        <w:rPr>
          <w:rFonts w:ascii="Segoe UI" w:hAnsi="Segoe UI" w:cs="Segoe UI"/>
          <w:sz w:val="22"/>
        </w:rPr>
        <w:t xml:space="preserve">ohledně Řešení </w:t>
      </w:r>
      <w:r w:rsidRPr="0004615C">
        <w:rPr>
          <w:rFonts w:ascii="Segoe UI" w:hAnsi="Segoe UI" w:cs="Segoe UI"/>
          <w:sz w:val="22"/>
        </w:rPr>
        <w:t>odpovídá i v případech uvedených v odst. 23.42 bod i) za dodržení požadavků dle odst. 23.40 jen ve vztahu k Lince</w:t>
      </w:r>
      <w:r w:rsidR="00864336">
        <w:rPr>
          <w:rFonts w:ascii="Segoe UI" w:hAnsi="Segoe UI" w:cs="Segoe UI"/>
          <w:sz w:val="22"/>
        </w:rPr>
        <w:t>.</w:t>
      </w:r>
    </w:p>
    <w:p w14:paraId="7EA4F595" w14:textId="3C572F3D" w:rsidR="004A369E" w:rsidRDefault="00051114" w:rsidP="00444DDC">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V případě uplatnění Opce č. 7 se </w:t>
      </w:r>
      <w:r w:rsidR="004A369E" w:rsidRPr="00F15DCD">
        <w:rPr>
          <w:rFonts w:ascii="Segoe UI" w:hAnsi="Segoe UI" w:cs="Segoe UI"/>
          <w:sz w:val="22"/>
        </w:rPr>
        <w:t>Zhotovitel zavazuje zajistit následující plnění po celou dobu realizace této Opce č. 7</w:t>
      </w:r>
      <w:r w:rsidR="003464CB">
        <w:rPr>
          <w:rFonts w:ascii="Segoe UI" w:hAnsi="Segoe UI" w:cs="Segoe UI"/>
          <w:sz w:val="22"/>
        </w:rPr>
        <w:t xml:space="preserve">, </w:t>
      </w:r>
    </w:p>
    <w:p w14:paraId="36F3F69E" w14:textId="6F4240E5"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dozoru stavby vlečky jako předmětu Opce č. 7,</w:t>
      </w:r>
    </w:p>
    <w:p w14:paraId="4848E5D6" w14:textId="29967515"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technického dozoru investora stavby vlečky,</w:t>
      </w:r>
    </w:p>
    <w:p w14:paraId="2FA625CC" w14:textId="54E28EF8"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koordinátora BOZP stavby vlečky,</w:t>
      </w:r>
    </w:p>
    <w:p w14:paraId="1404E1E6" w14:textId="3340B412" w:rsidR="008F6396"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autorského dozoru stavby vlečky</w:t>
      </w:r>
      <w:bookmarkStart w:id="473" w:name="_Toc192631551"/>
      <w:bookmarkStart w:id="474" w:name="_Toc192631552"/>
      <w:bookmarkEnd w:id="473"/>
      <w:bookmarkEnd w:id="474"/>
      <w:r>
        <w:rPr>
          <w:rFonts w:ascii="Segoe UI" w:hAnsi="Segoe UI" w:cs="Segoe UI"/>
          <w:sz w:val="22"/>
        </w:rPr>
        <w:t>,</w:t>
      </w:r>
    </w:p>
    <w:p w14:paraId="130B60F6" w14:textId="1A5ADF6B" w:rsidR="008F6396" w:rsidRDefault="008F6396" w:rsidP="008F6396">
      <w:pPr>
        <w:pStyle w:val="RLTextlnkuslovan"/>
        <w:spacing w:line="240" w:lineRule="auto"/>
        <w:ind w:left="1418"/>
        <w:rPr>
          <w:rFonts w:ascii="Segoe UI" w:hAnsi="Segoe UI" w:cs="Segoe UI"/>
          <w:sz w:val="22"/>
        </w:rPr>
      </w:pPr>
      <w:r>
        <w:rPr>
          <w:rFonts w:ascii="Segoe UI" w:hAnsi="Segoe UI" w:cs="Segoe UI"/>
          <w:sz w:val="22"/>
        </w:rPr>
        <w:t>přičemž tyto</w:t>
      </w:r>
      <w:r w:rsidRPr="00F15DCD">
        <w:rPr>
          <w:rFonts w:ascii="Segoe UI" w:hAnsi="Segoe UI" w:cs="Segoe UI"/>
          <w:sz w:val="22"/>
        </w:rPr>
        <w:t xml:space="preserve"> </w:t>
      </w:r>
      <w:r>
        <w:rPr>
          <w:rFonts w:ascii="Segoe UI" w:hAnsi="Segoe UI" w:cs="Segoe UI"/>
          <w:sz w:val="22"/>
        </w:rPr>
        <w:t>č</w:t>
      </w:r>
      <w:r w:rsidRPr="00F15DCD">
        <w:rPr>
          <w:rFonts w:ascii="Segoe UI" w:hAnsi="Segoe UI" w:cs="Segoe UI"/>
          <w:sz w:val="22"/>
        </w:rPr>
        <w:t>innosti zajišťované při realizaci Opce č. 7 jsou oddělené od činností zhotovení Díla. Ustanovení této Smlouvy se přiměřeně použijí i na provádění těchto činností</w:t>
      </w:r>
    </w:p>
    <w:p w14:paraId="73093711" w14:textId="0CBD399F" w:rsidR="0004615C" w:rsidRPr="008F6396" w:rsidRDefault="008F6396" w:rsidP="008F6396">
      <w:pPr>
        <w:pStyle w:val="RLTextlnkuslovan"/>
        <w:numPr>
          <w:ilvl w:val="1"/>
          <w:numId w:val="75"/>
        </w:numPr>
        <w:spacing w:line="240" w:lineRule="auto"/>
        <w:ind w:left="1418" w:hanging="851"/>
        <w:rPr>
          <w:rFonts w:ascii="Segoe UI" w:hAnsi="Segoe UI" w:cs="Segoe UI"/>
          <w:sz w:val="22"/>
        </w:rPr>
      </w:pPr>
      <w:bookmarkStart w:id="475" w:name="_Toc192631553"/>
      <w:r>
        <w:rPr>
          <w:rFonts w:ascii="Segoe UI" w:hAnsi="Segoe UI" w:cs="Segoe UI"/>
          <w:sz w:val="22"/>
        </w:rPr>
        <w:t xml:space="preserve">V případě realizace Opce č. 7 se sjednává, že vlečka bude realizována nejpozději do </w:t>
      </w:r>
      <w:r w:rsidR="00745650">
        <w:rPr>
          <w:rFonts w:ascii="Segoe UI" w:hAnsi="Segoe UI" w:cs="Segoe UI"/>
          <w:sz w:val="22"/>
        </w:rPr>
        <w:t xml:space="preserve">14 měsíců ode Dne Účinnosti, </w:t>
      </w:r>
      <w:r>
        <w:rPr>
          <w:rFonts w:ascii="Segoe UI" w:hAnsi="Segoe UI" w:cs="Segoe UI"/>
          <w:sz w:val="22"/>
        </w:rPr>
        <w:t xml:space="preserve">Zhotovitel nemá v žádném případě nárok na </w:t>
      </w:r>
      <w:r>
        <w:rPr>
          <w:rFonts w:ascii="Segoe UI" w:hAnsi="Segoe UI" w:cs="Segoe UI"/>
          <w:sz w:val="22"/>
        </w:rPr>
        <w:lastRenderedPageBreak/>
        <w:t>prodloužení této doby, a to ani v případech předpokládaných touto Smlouvou. Zhotovitel bere na vědomí, že v případě nedodržení tohoto termínu může být Objednateli uložena sankce orgány veřejné správy a v takovém případě Objednateli za Zhotovitelem vzniká nárok na náhradu újmy odpovídající výši uložené sankce.</w:t>
      </w:r>
    </w:p>
    <w:p w14:paraId="6C65C9A2" w14:textId="3C99688C" w:rsidR="001202D9" w:rsidRPr="00F15DCD" w:rsidRDefault="0003676D" w:rsidP="002C047A">
      <w:pPr>
        <w:pStyle w:val="RLlneksmlouvy"/>
        <w:numPr>
          <w:ilvl w:val="0"/>
          <w:numId w:val="75"/>
        </w:numPr>
        <w:spacing w:line="240" w:lineRule="auto"/>
        <w:ind w:left="709" w:hanging="709"/>
        <w:rPr>
          <w:rFonts w:cs="Segoe UI"/>
        </w:rPr>
      </w:pPr>
      <w:bookmarkStart w:id="476" w:name="_Toc169076942"/>
      <w:r w:rsidRPr="00F15DCD">
        <w:rPr>
          <w:rFonts w:cs="Segoe UI"/>
        </w:rPr>
        <w:t xml:space="preserve">PRÁVA A </w:t>
      </w:r>
      <w:r w:rsidR="001202D9" w:rsidRPr="00F15DCD">
        <w:rPr>
          <w:rFonts w:cs="Segoe UI"/>
        </w:rPr>
        <w:t>POVINNOSTI</w:t>
      </w:r>
      <w:r w:rsidR="00D3524E" w:rsidRPr="00F15DCD">
        <w:rPr>
          <w:rFonts w:cs="Segoe UI"/>
        </w:rPr>
        <w:t xml:space="preserve"> </w:t>
      </w:r>
      <w:r w:rsidR="001202D9" w:rsidRPr="00F15DCD">
        <w:rPr>
          <w:rFonts w:cs="Segoe UI"/>
        </w:rPr>
        <w:t>OBJEDNATELE</w:t>
      </w:r>
      <w:bookmarkEnd w:id="475"/>
      <w:bookmarkEnd w:id="476"/>
      <w:r w:rsidR="001202D9" w:rsidRPr="00F15DCD">
        <w:rPr>
          <w:rFonts w:cs="Segoe UI"/>
        </w:rPr>
        <w:t xml:space="preserve"> </w:t>
      </w:r>
    </w:p>
    <w:p w14:paraId="7FB24858" w14:textId="4C0A4113" w:rsidR="004139B1"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poskytne Zhotoviteli veškerou nezbytnou součinnost, kterou od něj lze rozumně požadovat. </w:t>
      </w:r>
      <w:r w:rsidR="004139B1" w:rsidRPr="00F15DCD">
        <w:rPr>
          <w:rFonts w:ascii="Segoe UI" w:hAnsi="Segoe UI" w:cs="Segoe UI"/>
          <w:sz w:val="22"/>
        </w:rPr>
        <w:t xml:space="preserve"> </w:t>
      </w:r>
    </w:p>
    <w:p w14:paraId="710A1BC8" w14:textId="28671720" w:rsidR="004139B1" w:rsidRPr="00F15DCD" w:rsidRDefault="004737AC" w:rsidP="002C047A">
      <w:pPr>
        <w:pStyle w:val="RLTextlnkuslovan"/>
        <w:numPr>
          <w:ilvl w:val="1"/>
          <w:numId w:val="75"/>
        </w:numPr>
        <w:spacing w:line="240" w:lineRule="auto"/>
        <w:ind w:left="1418" w:hanging="709"/>
        <w:rPr>
          <w:rFonts w:ascii="Segoe UI" w:hAnsi="Segoe UI" w:cs="Segoe UI"/>
          <w:sz w:val="22"/>
        </w:rPr>
      </w:pPr>
      <w:bookmarkStart w:id="477" w:name="_Ref63951239"/>
      <w:bookmarkStart w:id="478" w:name="_Ref50724452"/>
      <w:r w:rsidRPr="00F15DCD">
        <w:rPr>
          <w:rFonts w:ascii="Segoe UI" w:hAnsi="Segoe UI" w:cs="Segoe UI"/>
          <w:sz w:val="22"/>
        </w:rPr>
        <w:t xml:space="preserve">Objednatel se zavazuje </w:t>
      </w:r>
      <w:r w:rsidR="00BF5B37" w:rsidRPr="00F15DCD">
        <w:rPr>
          <w:rFonts w:ascii="Segoe UI" w:hAnsi="Segoe UI" w:cs="Segoe UI"/>
          <w:sz w:val="22"/>
        </w:rPr>
        <w:t>předat Zhotoviteli Staveniště</w:t>
      </w:r>
      <w:r w:rsidR="00A746A8" w:rsidRPr="00F15DCD">
        <w:rPr>
          <w:rFonts w:ascii="Segoe UI" w:hAnsi="Segoe UI" w:cs="Segoe UI"/>
          <w:sz w:val="22"/>
        </w:rPr>
        <w:t xml:space="preserve"> </w:t>
      </w:r>
      <w:r w:rsidR="0077350F" w:rsidRPr="00F15DCD">
        <w:rPr>
          <w:rFonts w:ascii="Segoe UI" w:hAnsi="Segoe UI" w:cs="Segoe UI"/>
          <w:sz w:val="22"/>
        </w:rPr>
        <w:t xml:space="preserve">nejpozději do 14 dnů ode dne </w:t>
      </w:r>
      <w:r w:rsidR="00463E93" w:rsidRPr="00F15DCD">
        <w:rPr>
          <w:rFonts w:ascii="Segoe UI" w:hAnsi="Segoe UI" w:cs="Segoe UI"/>
          <w:sz w:val="22"/>
        </w:rPr>
        <w:t xml:space="preserve">schválení </w:t>
      </w:r>
      <w:r w:rsidR="00BB5F6C" w:rsidRPr="00F15DCD">
        <w:rPr>
          <w:rFonts w:ascii="Segoe UI" w:hAnsi="Segoe UI" w:cs="Segoe UI"/>
          <w:sz w:val="22"/>
        </w:rPr>
        <w:t>Ž</w:t>
      </w:r>
      <w:r w:rsidR="00463E93" w:rsidRPr="00F15DCD">
        <w:rPr>
          <w:rFonts w:ascii="Segoe UI" w:hAnsi="Segoe UI" w:cs="Segoe UI"/>
          <w:sz w:val="22"/>
        </w:rPr>
        <w:t xml:space="preserve">ádosti dle </w:t>
      </w:r>
      <w:r w:rsidR="00BB5F6C" w:rsidRPr="00F15DCD">
        <w:rPr>
          <w:rFonts w:ascii="Segoe UI" w:hAnsi="Segoe UI" w:cs="Segoe UI"/>
          <w:sz w:val="22"/>
        </w:rPr>
        <w:t xml:space="preserve">odst. </w:t>
      </w:r>
      <w:r w:rsidR="00BB5F6C" w:rsidRPr="00F15DCD">
        <w:rPr>
          <w:rFonts w:ascii="Segoe UI" w:hAnsi="Segoe UI" w:cs="Segoe UI"/>
          <w:sz w:val="22"/>
        </w:rPr>
        <w:fldChar w:fldCharType="begin"/>
      </w:r>
      <w:r w:rsidR="00BB5F6C"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BB5F6C" w:rsidRPr="00F15DCD">
        <w:rPr>
          <w:rFonts w:ascii="Segoe UI" w:hAnsi="Segoe UI" w:cs="Segoe UI"/>
          <w:sz w:val="22"/>
        </w:rPr>
      </w:r>
      <w:r w:rsidR="00BB5F6C" w:rsidRPr="00F15DCD">
        <w:rPr>
          <w:rFonts w:ascii="Segoe UI" w:hAnsi="Segoe UI" w:cs="Segoe UI"/>
          <w:sz w:val="22"/>
        </w:rPr>
        <w:fldChar w:fldCharType="separate"/>
      </w:r>
      <w:r w:rsidR="00C4674D">
        <w:rPr>
          <w:rFonts w:ascii="Segoe UI" w:hAnsi="Segoe UI" w:cs="Segoe UI"/>
          <w:sz w:val="22"/>
        </w:rPr>
        <w:t>10.8</w:t>
      </w:r>
      <w:r w:rsidR="00BB5F6C" w:rsidRPr="00F15DCD">
        <w:rPr>
          <w:rFonts w:ascii="Segoe UI" w:hAnsi="Segoe UI" w:cs="Segoe UI"/>
          <w:sz w:val="22"/>
        </w:rPr>
        <w:fldChar w:fldCharType="end"/>
      </w:r>
      <w:r w:rsidR="00BB5F6C" w:rsidRPr="00F15DCD">
        <w:rPr>
          <w:rFonts w:ascii="Segoe UI" w:hAnsi="Segoe UI" w:cs="Segoe UI"/>
          <w:sz w:val="22"/>
        </w:rPr>
        <w:t xml:space="preserve"> této Smlouvy</w:t>
      </w:r>
      <w:r w:rsidR="00A746A8" w:rsidRPr="00F15DCD">
        <w:rPr>
          <w:rFonts w:ascii="Segoe UI" w:hAnsi="Segoe UI" w:cs="Segoe UI"/>
          <w:sz w:val="22"/>
        </w:rPr>
        <w:t xml:space="preserve">. </w:t>
      </w:r>
      <w:r w:rsidRPr="00F15DCD">
        <w:rPr>
          <w:rFonts w:ascii="Segoe UI" w:hAnsi="Segoe UI" w:cs="Segoe UI"/>
          <w:sz w:val="22"/>
        </w:rPr>
        <w:t>O předání a převzetí Staveniště sepíší smluvní strany protokol v</w:t>
      </w:r>
      <w:r w:rsidR="00ED1567" w:rsidRPr="00F15DCD">
        <w:rPr>
          <w:rFonts w:ascii="Segoe UI" w:hAnsi="Segoe UI" w:cs="Segoe UI"/>
          <w:sz w:val="22"/>
        </w:rPr>
        <w:t> </w:t>
      </w:r>
      <w:r w:rsidRPr="00F15DCD">
        <w:rPr>
          <w:rFonts w:ascii="Segoe UI" w:hAnsi="Segoe UI" w:cs="Segoe UI"/>
          <w:sz w:val="22"/>
        </w:rPr>
        <w:t xml:space="preserve">den předání Staveniště. </w:t>
      </w:r>
      <w:r w:rsidR="00C33655" w:rsidRPr="00F15DCD">
        <w:rPr>
          <w:rFonts w:ascii="Segoe UI" w:hAnsi="Segoe UI" w:cs="Segoe UI"/>
          <w:sz w:val="22"/>
        </w:rPr>
        <w:t xml:space="preserve">Protokol připraví Zhotovitel. </w:t>
      </w:r>
      <w:r w:rsidR="001B144F" w:rsidRPr="00F15DCD">
        <w:rPr>
          <w:rFonts w:ascii="Segoe UI" w:hAnsi="Segoe UI" w:cs="Segoe UI"/>
          <w:sz w:val="22"/>
        </w:rPr>
        <w:t>Objednatel je povinen zajistit pro Zhotovitele a Osoby na straně Zhotovitele přístup na Staveniště.</w:t>
      </w:r>
      <w:bookmarkEnd w:id="477"/>
      <w:r w:rsidR="001B144F" w:rsidRPr="00F15DCD">
        <w:rPr>
          <w:rFonts w:ascii="Segoe UI" w:hAnsi="Segoe UI" w:cs="Segoe UI"/>
          <w:sz w:val="22"/>
        </w:rPr>
        <w:t xml:space="preserve"> </w:t>
      </w:r>
      <w:r w:rsidR="008F0BC7" w:rsidRPr="00F15DCD">
        <w:rPr>
          <w:rFonts w:ascii="Segoe UI" w:hAnsi="Segoe UI" w:cs="Segoe UI"/>
          <w:sz w:val="22"/>
        </w:rPr>
        <w:t xml:space="preserve"> </w:t>
      </w:r>
      <w:r w:rsidR="004139B1" w:rsidRPr="00F15DCD">
        <w:rPr>
          <w:rFonts w:ascii="Segoe UI" w:hAnsi="Segoe UI" w:cs="Segoe UI"/>
          <w:sz w:val="22"/>
        </w:rPr>
        <w:t xml:space="preserve"> </w:t>
      </w:r>
    </w:p>
    <w:p w14:paraId="5DA2184D" w14:textId="07F28075" w:rsidR="004139B1" w:rsidRPr="00F15DCD" w:rsidRDefault="008F0BC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je povinen zajistit </w:t>
      </w:r>
      <w:r w:rsidR="006313C5" w:rsidRPr="00F15DCD">
        <w:rPr>
          <w:rFonts w:ascii="Segoe UI" w:hAnsi="Segoe UI" w:cs="Segoe UI"/>
          <w:sz w:val="22"/>
        </w:rPr>
        <w:t>O</w:t>
      </w:r>
      <w:r w:rsidRPr="00F15DCD">
        <w:rPr>
          <w:rFonts w:ascii="Segoe UI" w:hAnsi="Segoe UI" w:cs="Segoe UI"/>
          <w:sz w:val="22"/>
        </w:rPr>
        <w:t>dpad, který je potřebný k</w:t>
      </w:r>
      <w:r w:rsidR="00ED1567" w:rsidRPr="00F15DCD">
        <w:rPr>
          <w:rFonts w:ascii="Segoe UI" w:hAnsi="Segoe UI" w:cs="Segoe UI"/>
          <w:sz w:val="22"/>
        </w:rPr>
        <w:t> </w:t>
      </w:r>
      <w:r w:rsidRPr="00F15DCD">
        <w:rPr>
          <w:rFonts w:ascii="Segoe UI" w:hAnsi="Segoe UI" w:cs="Segoe UI"/>
          <w:sz w:val="22"/>
        </w:rPr>
        <w:t>provedení zkoušek</w:t>
      </w:r>
      <w:r w:rsidR="00C33655" w:rsidRPr="00F15DCD">
        <w:rPr>
          <w:rFonts w:ascii="Segoe UI" w:hAnsi="Segoe UI" w:cs="Segoe UI"/>
          <w:sz w:val="22"/>
        </w:rPr>
        <w:t xml:space="preserve"> dle </w:t>
      </w:r>
      <w:r w:rsidR="007817A6" w:rsidRPr="00F15DCD">
        <w:rPr>
          <w:rFonts w:ascii="Segoe UI" w:hAnsi="Segoe UI" w:cs="Segoe UI"/>
          <w:sz w:val="22"/>
        </w:rPr>
        <w:t xml:space="preserve">Smlouvy a </w:t>
      </w:r>
      <w:r w:rsidR="00C33655" w:rsidRPr="00F15DCD">
        <w:rPr>
          <w:rFonts w:ascii="Segoe UI" w:hAnsi="Segoe UI" w:cs="Segoe UI"/>
          <w:sz w:val="22"/>
        </w:rPr>
        <w:t>Požadavků Objednatele</w:t>
      </w:r>
      <w:r w:rsidR="005B34DE" w:rsidRPr="00F15DCD">
        <w:rPr>
          <w:rFonts w:ascii="Segoe UI" w:hAnsi="Segoe UI" w:cs="Segoe UI"/>
          <w:sz w:val="22"/>
        </w:rPr>
        <w:t>.</w:t>
      </w:r>
      <w:r w:rsidRPr="00F15DCD">
        <w:rPr>
          <w:rFonts w:ascii="Segoe UI" w:hAnsi="Segoe UI" w:cs="Segoe UI"/>
          <w:sz w:val="22"/>
        </w:rPr>
        <w:t xml:space="preserve"> Objednateli náleží veškeré příjmy z</w:t>
      </w:r>
      <w:r w:rsidR="00ED1567" w:rsidRPr="00F15DCD">
        <w:rPr>
          <w:rFonts w:ascii="Segoe UI" w:hAnsi="Segoe UI" w:cs="Segoe UI"/>
          <w:sz w:val="22"/>
        </w:rPr>
        <w:t> </w:t>
      </w:r>
      <w:r w:rsidRPr="00F15DCD">
        <w:rPr>
          <w:rFonts w:ascii="Segoe UI" w:hAnsi="Segoe UI" w:cs="Segoe UI"/>
          <w:sz w:val="22"/>
        </w:rPr>
        <w:t xml:space="preserve">prodeje </w:t>
      </w:r>
      <w:r w:rsidR="00815533" w:rsidRPr="00F15DCD">
        <w:rPr>
          <w:rFonts w:ascii="Segoe UI" w:hAnsi="Segoe UI" w:cs="Segoe UI"/>
          <w:sz w:val="22"/>
        </w:rPr>
        <w:t>Zdrojů</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době zkoušek a uvádění </w:t>
      </w:r>
      <w:r w:rsidR="005D3835" w:rsidRPr="00F15DCD">
        <w:rPr>
          <w:rFonts w:ascii="Segoe UI" w:hAnsi="Segoe UI" w:cs="Segoe UI"/>
          <w:sz w:val="22"/>
        </w:rPr>
        <w:t xml:space="preserve">Linky </w:t>
      </w:r>
      <w:r w:rsidRPr="00F15DCD">
        <w:rPr>
          <w:rFonts w:ascii="Segoe UI" w:hAnsi="Segoe UI" w:cs="Segoe UI"/>
          <w:sz w:val="22"/>
        </w:rPr>
        <w:t xml:space="preserve">do provozu </w:t>
      </w:r>
      <w:r w:rsidR="005D3835" w:rsidRPr="00F15DCD">
        <w:rPr>
          <w:rFonts w:ascii="Segoe UI" w:hAnsi="Segoe UI" w:cs="Segoe UI"/>
          <w:sz w:val="22"/>
        </w:rPr>
        <w:t>dle</w:t>
      </w:r>
      <w:r w:rsidR="00BB4BDA" w:rsidRPr="00F15DCD">
        <w:rPr>
          <w:rFonts w:ascii="Segoe UI" w:hAnsi="Segoe UI" w:cs="Segoe UI"/>
          <w:sz w:val="22"/>
        </w:rPr>
        <w:t xml:space="preserve"> čl.</w:t>
      </w:r>
      <w:r w:rsidR="005D3835" w:rsidRPr="00F15DCD">
        <w:rPr>
          <w:rFonts w:ascii="Segoe UI" w:hAnsi="Segoe UI" w:cs="Segoe UI"/>
          <w:sz w:val="22"/>
        </w:rPr>
        <w:t xml:space="preserve"> </w:t>
      </w:r>
      <w:r w:rsidR="00843D37">
        <w:rPr>
          <w:rFonts w:ascii="Segoe UI" w:hAnsi="Segoe UI" w:cs="Segoe UI"/>
          <w:sz w:val="22"/>
        </w:rPr>
        <w:fldChar w:fldCharType="begin"/>
      </w:r>
      <w:r w:rsidR="00843D37">
        <w:rPr>
          <w:rFonts w:ascii="Segoe UI" w:hAnsi="Segoe UI" w:cs="Segoe UI"/>
          <w:sz w:val="22"/>
        </w:rPr>
        <w:instrText xml:space="preserve"> REF _Ref70004778 \r \h </w:instrText>
      </w:r>
      <w:r w:rsidR="00843D37">
        <w:rPr>
          <w:rFonts w:ascii="Segoe UI" w:hAnsi="Segoe UI" w:cs="Segoe UI"/>
          <w:sz w:val="22"/>
        </w:rPr>
      </w:r>
      <w:r w:rsidR="00843D37">
        <w:rPr>
          <w:rFonts w:ascii="Segoe UI" w:hAnsi="Segoe UI" w:cs="Segoe UI"/>
          <w:sz w:val="22"/>
        </w:rPr>
        <w:fldChar w:fldCharType="separate"/>
      </w:r>
      <w:r w:rsidR="00C4674D">
        <w:rPr>
          <w:rFonts w:ascii="Segoe UI" w:hAnsi="Segoe UI" w:cs="Segoe UI"/>
          <w:sz w:val="22"/>
        </w:rPr>
        <w:t>15</w:t>
      </w:r>
      <w:r w:rsidR="00843D37">
        <w:rPr>
          <w:rFonts w:ascii="Segoe UI" w:hAnsi="Segoe UI" w:cs="Segoe UI"/>
          <w:sz w:val="22"/>
        </w:rPr>
        <w:fldChar w:fldCharType="end"/>
      </w:r>
      <w:r w:rsidR="005D3835" w:rsidRPr="004A5B86">
        <w:rPr>
          <w:rFonts w:ascii="Segoe UI" w:hAnsi="Segoe UI" w:cs="Segoe UI"/>
          <w:sz w:val="22"/>
        </w:rPr>
        <w:t xml:space="preserve">  Smlouvy</w:t>
      </w:r>
      <w:r w:rsidRPr="004A5B86">
        <w:rPr>
          <w:rFonts w:ascii="Segoe UI" w:hAnsi="Segoe UI" w:cs="Segoe UI"/>
          <w:sz w:val="22"/>
        </w:rPr>
        <w:t>.</w:t>
      </w:r>
      <w:r w:rsidRPr="00F15DCD">
        <w:rPr>
          <w:rFonts w:ascii="Segoe UI" w:hAnsi="Segoe UI" w:cs="Segoe UI"/>
          <w:sz w:val="22"/>
        </w:rPr>
        <w:t xml:space="preserve"> </w:t>
      </w:r>
      <w:r w:rsidR="001B144F" w:rsidRPr="00F15DCD">
        <w:rPr>
          <w:rFonts w:ascii="Segoe UI" w:hAnsi="Segoe UI" w:cs="Segoe UI"/>
          <w:sz w:val="22"/>
        </w:rPr>
        <w:t xml:space="preserve"> </w:t>
      </w:r>
      <w:r w:rsidR="004139B1" w:rsidRPr="00F15DCD">
        <w:rPr>
          <w:rFonts w:ascii="Segoe UI" w:hAnsi="Segoe UI" w:cs="Segoe UI"/>
          <w:sz w:val="22"/>
        </w:rPr>
        <w:t xml:space="preserve"> </w:t>
      </w:r>
    </w:p>
    <w:p w14:paraId="2EBFAC51" w14:textId="0C669555" w:rsidR="008F0BC7" w:rsidRPr="00F15DCD" w:rsidRDefault="004139B1"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Objednatel poskytne možnost napojení na inženýrské sítě v</w:t>
      </w:r>
      <w:r w:rsidR="00ED1567" w:rsidRPr="00F15DCD">
        <w:rPr>
          <w:rFonts w:ascii="Segoe UI" w:hAnsi="Segoe UI" w:cs="Segoe UI"/>
          <w:sz w:val="22"/>
        </w:rPr>
        <w:t> </w:t>
      </w:r>
      <w:r w:rsidRPr="00F15DCD">
        <w:rPr>
          <w:rFonts w:ascii="Segoe UI" w:hAnsi="Segoe UI" w:cs="Segoe UI"/>
          <w:sz w:val="22"/>
        </w:rPr>
        <w:t>připojovacích místech pro Zhotovitele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E1 Specifikace externích inženýrských sítí. </w:t>
      </w:r>
      <w:r w:rsidR="008F0BC7" w:rsidRPr="00F15DCD">
        <w:rPr>
          <w:rFonts w:ascii="Segoe UI" w:hAnsi="Segoe UI" w:cs="Segoe UI"/>
          <w:sz w:val="22"/>
        </w:rPr>
        <w:t xml:space="preserve"> </w:t>
      </w:r>
    </w:p>
    <w:bookmarkEnd w:id="478"/>
    <w:p w14:paraId="27E0EE3D" w14:textId="091C5181"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Součinností, kterou lze od Objednatele rozumně požadovat</w:t>
      </w:r>
      <w:r w:rsidR="00E12408" w:rsidRPr="00F15DCD">
        <w:rPr>
          <w:rFonts w:ascii="Segoe UI" w:hAnsi="Segoe UI" w:cs="Segoe UI"/>
          <w:sz w:val="22"/>
        </w:rPr>
        <w:t>,</w:t>
      </w:r>
      <w:r w:rsidRPr="00F15DCD">
        <w:rPr>
          <w:rFonts w:ascii="Segoe UI" w:hAnsi="Segoe UI" w:cs="Segoe UI"/>
          <w:sz w:val="22"/>
        </w:rPr>
        <w:t xml:space="preserve"> se zejména rozumí:</w:t>
      </w:r>
    </w:p>
    <w:p w14:paraId="7B205D5E" w14:textId="554D4BB4" w:rsidR="00347119" w:rsidRPr="00F15DCD" w:rsidRDefault="00347119"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t>řádné a včasné seznámení se s</w:t>
      </w:r>
      <w:r w:rsidR="00ED1567" w:rsidRPr="00F15DCD">
        <w:rPr>
          <w:rFonts w:ascii="Segoe UI" w:hAnsi="Segoe UI" w:cs="Segoe UI"/>
          <w:color w:val="000000"/>
          <w:sz w:val="22"/>
        </w:rPr>
        <w:t> </w:t>
      </w:r>
      <w:r w:rsidRPr="00F15DCD">
        <w:rPr>
          <w:rFonts w:ascii="Segoe UI" w:hAnsi="Segoe UI" w:cs="Segoe UI"/>
          <w:color w:val="000000"/>
          <w:sz w:val="22"/>
        </w:rPr>
        <w:t>návrhy podkladů nutných pro zpracování Projektové dokumentace, s</w:t>
      </w:r>
      <w:r w:rsidR="00ED1567" w:rsidRPr="00F15DCD">
        <w:rPr>
          <w:rFonts w:ascii="Segoe UI" w:hAnsi="Segoe UI" w:cs="Segoe UI"/>
          <w:color w:val="000000"/>
          <w:sz w:val="22"/>
        </w:rPr>
        <w:t> </w:t>
      </w:r>
      <w:r w:rsidR="007A4FB2" w:rsidRPr="00F15DCD">
        <w:rPr>
          <w:rFonts w:ascii="Segoe UI" w:hAnsi="Segoe UI" w:cs="Segoe UI"/>
          <w:color w:val="000000"/>
          <w:sz w:val="22"/>
        </w:rPr>
        <w:t xml:space="preserve">jejími </w:t>
      </w:r>
      <w:r w:rsidRPr="00F15DCD">
        <w:rPr>
          <w:rFonts w:ascii="Segoe UI" w:hAnsi="Segoe UI" w:cs="Segoe UI"/>
          <w:color w:val="000000"/>
          <w:sz w:val="22"/>
        </w:rPr>
        <w:t>jednotlivými částmi, s</w:t>
      </w:r>
      <w:r w:rsidR="00ED1567" w:rsidRPr="00F15DCD">
        <w:rPr>
          <w:rFonts w:ascii="Segoe UI" w:hAnsi="Segoe UI" w:cs="Segoe UI"/>
          <w:color w:val="000000"/>
          <w:sz w:val="22"/>
        </w:rPr>
        <w:t> </w:t>
      </w:r>
      <w:r w:rsidRPr="00F15DCD">
        <w:rPr>
          <w:rFonts w:ascii="Segoe UI" w:hAnsi="Segoe UI" w:cs="Segoe UI"/>
          <w:color w:val="000000"/>
          <w:sz w:val="22"/>
        </w:rPr>
        <w:t>návrhy změn v</w:t>
      </w:r>
      <w:r w:rsidR="00ED1567" w:rsidRPr="00F15DCD">
        <w:rPr>
          <w:rFonts w:ascii="Segoe UI" w:hAnsi="Segoe UI" w:cs="Segoe UI"/>
          <w:color w:val="000000"/>
          <w:sz w:val="22"/>
        </w:rPr>
        <w:t> </w:t>
      </w:r>
      <w:r w:rsidRPr="00F15DCD">
        <w:rPr>
          <w:rFonts w:ascii="Segoe UI" w:hAnsi="Segoe UI" w:cs="Segoe UI"/>
          <w:color w:val="000000"/>
          <w:sz w:val="22"/>
        </w:rPr>
        <w:t>rámci Projektování,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 Stavby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a s</w:t>
      </w:r>
      <w:r w:rsidR="00ED1567" w:rsidRPr="00F15DCD">
        <w:rPr>
          <w:rFonts w:ascii="Segoe UI" w:hAnsi="Segoe UI" w:cs="Segoe UI"/>
          <w:color w:val="000000"/>
          <w:sz w:val="22"/>
        </w:rPr>
        <w:t> </w:t>
      </w:r>
      <w:r w:rsidRPr="00F15DCD">
        <w:rPr>
          <w:rFonts w:ascii="Segoe UI" w:hAnsi="Segoe UI" w:cs="Segoe UI"/>
          <w:color w:val="000000"/>
          <w:sz w:val="22"/>
        </w:rPr>
        <w:t>dalšími návrhy, vyjádření</w:t>
      </w:r>
      <w:r w:rsidR="00A60315" w:rsidRPr="00F15DCD">
        <w:rPr>
          <w:rFonts w:ascii="Segoe UI" w:hAnsi="Segoe UI" w:cs="Segoe UI"/>
          <w:color w:val="000000"/>
          <w:sz w:val="22"/>
        </w:rPr>
        <w:t>mi</w:t>
      </w:r>
      <w:r w:rsidRPr="00F15DCD">
        <w:rPr>
          <w:rFonts w:ascii="Segoe UI" w:hAnsi="Segoe UI" w:cs="Segoe UI"/>
          <w:color w:val="000000"/>
          <w:sz w:val="22"/>
        </w:rPr>
        <w:t xml:space="preserve"> k</w:t>
      </w:r>
      <w:r w:rsidR="00ED1567" w:rsidRPr="00F15DCD">
        <w:rPr>
          <w:rFonts w:ascii="Segoe UI" w:hAnsi="Segoe UI" w:cs="Segoe UI"/>
          <w:color w:val="000000"/>
          <w:sz w:val="22"/>
        </w:rPr>
        <w:t> </w:t>
      </w:r>
      <w:r w:rsidRPr="00F15DCD">
        <w:rPr>
          <w:rFonts w:ascii="Segoe UI" w:hAnsi="Segoe UI" w:cs="Segoe UI"/>
          <w:color w:val="000000"/>
          <w:sz w:val="22"/>
        </w:rPr>
        <w:t>těmto návrhům a jejich odsouhlasení, pokud budou návrhy v</w:t>
      </w:r>
      <w:r w:rsidR="00ED1567" w:rsidRPr="00F15DCD">
        <w:rPr>
          <w:rFonts w:ascii="Segoe UI" w:hAnsi="Segoe UI" w:cs="Segoe UI"/>
          <w:color w:val="000000"/>
          <w:sz w:val="22"/>
        </w:rPr>
        <w:t> </w:t>
      </w:r>
      <w:r w:rsidRPr="00F15DCD">
        <w:rPr>
          <w:rFonts w:ascii="Segoe UI" w:hAnsi="Segoe UI" w:cs="Segoe UI"/>
          <w:color w:val="000000"/>
          <w:sz w:val="22"/>
        </w:rPr>
        <w:t>souladu s</w:t>
      </w:r>
      <w:r w:rsidR="00C33655" w:rsidRPr="00F15DCD">
        <w:rPr>
          <w:rFonts w:ascii="Segoe UI" w:hAnsi="Segoe UI" w:cs="Segoe UI"/>
          <w:color w:val="000000"/>
          <w:sz w:val="22"/>
        </w:rPr>
        <w:t>e</w:t>
      </w:r>
      <w:r w:rsidRPr="00F15DCD">
        <w:rPr>
          <w:rFonts w:ascii="Segoe UI" w:hAnsi="Segoe UI" w:cs="Segoe UI"/>
          <w:color w:val="000000"/>
          <w:sz w:val="22"/>
        </w:rPr>
        <w:t xml:space="preserve"> Smlouvou; </w:t>
      </w:r>
    </w:p>
    <w:p w14:paraId="23AADCBB" w14:textId="34C6FC74" w:rsidR="00347119" w:rsidRPr="00F15DCD" w:rsidRDefault="006F3F86" w:rsidP="002C047A">
      <w:pPr>
        <w:pStyle w:val="RLTextlnkuslovan"/>
        <w:numPr>
          <w:ilvl w:val="2"/>
          <w:numId w:val="75"/>
        </w:numPr>
        <w:spacing w:line="240" w:lineRule="auto"/>
        <w:ind w:left="2127" w:hanging="709"/>
        <w:rPr>
          <w:rFonts w:ascii="Segoe UI" w:hAnsi="Segoe UI" w:cs="Segoe UI"/>
          <w:color w:val="000000"/>
          <w:sz w:val="22"/>
        </w:rPr>
      </w:pPr>
      <w:r w:rsidRPr="00F15DCD">
        <w:rPr>
          <w:rFonts w:ascii="Segoe UI" w:hAnsi="Segoe UI" w:cs="Segoe UI"/>
          <w:color w:val="000000"/>
          <w:sz w:val="22"/>
        </w:rPr>
        <w:t>udělení plné moci Zhotoviteli k</w:t>
      </w:r>
      <w:r w:rsidR="00ED1567" w:rsidRPr="00F15DCD">
        <w:rPr>
          <w:rFonts w:ascii="Segoe UI" w:hAnsi="Segoe UI" w:cs="Segoe UI"/>
          <w:color w:val="000000"/>
          <w:sz w:val="22"/>
        </w:rPr>
        <w:t> </w:t>
      </w:r>
      <w:r w:rsidR="00347119" w:rsidRPr="00F15DCD">
        <w:rPr>
          <w:rFonts w:ascii="Segoe UI" w:hAnsi="Segoe UI" w:cs="Segoe UI"/>
          <w:color w:val="000000"/>
          <w:sz w:val="22"/>
        </w:rPr>
        <w:t>projednání smluv se správci sítí</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 xml:space="preserve">zastoupení Objednatele </w:t>
      </w:r>
      <w:r w:rsidR="00347119" w:rsidRPr="00F15DCD">
        <w:rPr>
          <w:rFonts w:ascii="Segoe UI" w:hAnsi="Segoe UI" w:cs="Segoe UI"/>
          <w:color w:val="000000"/>
          <w:sz w:val="22"/>
        </w:rPr>
        <w:t>v</w:t>
      </w:r>
      <w:r w:rsidR="00ED1567" w:rsidRPr="00F15DCD">
        <w:rPr>
          <w:rFonts w:ascii="Segoe UI" w:hAnsi="Segoe UI" w:cs="Segoe UI"/>
          <w:color w:val="000000"/>
          <w:sz w:val="22"/>
        </w:rPr>
        <w:t> </w:t>
      </w:r>
      <w:r w:rsidR="00347119" w:rsidRPr="00F15DCD">
        <w:rPr>
          <w:rFonts w:ascii="Segoe UI" w:hAnsi="Segoe UI" w:cs="Segoe UI"/>
          <w:color w:val="000000"/>
          <w:sz w:val="22"/>
        </w:rPr>
        <w:t>souvislosti se získáním stavebního povolení dle</w:t>
      </w:r>
      <w:r w:rsidR="00635CF9" w:rsidRPr="00F15DCD">
        <w:rPr>
          <w:rFonts w:ascii="Segoe UI" w:hAnsi="Segoe UI" w:cs="Segoe UI"/>
          <w:color w:val="000000"/>
          <w:sz w:val="22"/>
        </w:rPr>
        <w:t xml:space="preserve"> Smlouvy</w:t>
      </w:r>
      <w:r w:rsidR="00347119" w:rsidRPr="00F15DCD">
        <w:rPr>
          <w:rFonts w:ascii="Segoe UI" w:hAnsi="Segoe UI" w:cs="Segoe UI"/>
          <w:color w:val="000000"/>
          <w:sz w:val="22"/>
        </w:rPr>
        <w:t>;</w:t>
      </w:r>
    </w:p>
    <w:p w14:paraId="6CE2B5E4" w14:textId="309EBB70" w:rsidR="00347119" w:rsidRPr="00F15DCD" w:rsidRDefault="00347119" w:rsidP="002C047A">
      <w:pPr>
        <w:pStyle w:val="RLTextlnkuslovan"/>
        <w:numPr>
          <w:ilvl w:val="2"/>
          <w:numId w:val="75"/>
        </w:numPr>
        <w:spacing w:line="240" w:lineRule="auto"/>
        <w:ind w:left="2127" w:hanging="709"/>
        <w:rPr>
          <w:rFonts w:ascii="Segoe UI" w:hAnsi="Segoe UI" w:cs="Segoe UI"/>
          <w:color w:val="000000"/>
          <w:sz w:val="22"/>
        </w:rPr>
      </w:pPr>
      <w:r w:rsidRPr="00F15DCD">
        <w:rPr>
          <w:rFonts w:ascii="Segoe UI" w:hAnsi="Segoe UI" w:cs="Segoe UI"/>
          <w:color w:val="000000"/>
          <w:sz w:val="22"/>
        </w:rPr>
        <w:t>plnění sjednaných povinností při dokončení jednotlivých milníků plnění Smlouvy dle Harmonogramu</w:t>
      </w:r>
      <w:r w:rsidRPr="00F15DCD">
        <w:rPr>
          <w:rFonts w:ascii="Segoe UI" w:hAnsi="Segoe UI" w:cs="Segoe UI"/>
          <w:bCs/>
          <w:color w:val="000000"/>
          <w:sz w:val="22"/>
          <w:szCs w:val="22"/>
        </w:rPr>
        <w:t>;</w:t>
      </w:r>
    </w:p>
    <w:p w14:paraId="668F5A3D" w14:textId="50CFCBF3" w:rsidR="00F908E7" w:rsidRPr="00F15DCD" w:rsidRDefault="00F908E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je povinen na základě požadavku Zhotovitele bez zbytečného odkladu obstarat na své náklady veškerá povolení, licence, schválení, oprávnění nebo rozhodnutí, </w:t>
      </w:r>
      <w:r w:rsidR="000D39FA" w:rsidRPr="00F15DCD">
        <w:rPr>
          <w:rFonts w:ascii="Segoe UI" w:hAnsi="Segoe UI" w:cs="Segoe UI"/>
          <w:sz w:val="22"/>
        </w:rPr>
        <w:t xml:space="preserve">avšak jen těch, </w:t>
      </w:r>
      <w:r w:rsidRPr="00F15DCD">
        <w:rPr>
          <w:rFonts w:ascii="Segoe UI" w:hAnsi="Segoe UI" w:cs="Segoe UI"/>
          <w:sz w:val="22"/>
        </w:rPr>
        <w:t xml:space="preserve">u nichž Právní předpisy výslovně požadují, aby je opatřil Objednatel </w:t>
      </w:r>
      <w:r w:rsidR="005D3835" w:rsidRPr="00F15DCD">
        <w:rPr>
          <w:rFonts w:ascii="Segoe UI" w:hAnsi="Segoe UI" w:cs="Segoe UI"/>
          <w:sz w:val="22"/>
        </w:rPr>
        <w:t xml:space="preserve">pouze </w:t>
      </w:r>
      <w:r w:rsidRPr="00F15DCD">
        <w:rPr>
          <w:rFonts w:ascii="Segoe UI" w:hAnsi="Segoe UI" w:cs="Segoe UI"/>
          <w:sz w:val="22"/>
        </w:rPr>
        <w:t>svým jménem</w:t>
      </w:r>
      <w:r w:rsidR="005D3835" w:rsidRPr="00F15DCD">
        <w:rPr>
          <w:rFonts w:ascii="Segoe UI" w:hAnsi="Segoe UI" w:cs="Segoe UI"/>
          <w:sz w:val="22"/>
        </w:rPr>
        <w:t>, aniž by mohl být při jejich obstarání zastoupen</w:t>
      </w:r>
      <w:r w:rsidRPr="00F15DCD">
        <w:rPr>
          <w:rFonts w:ascii="Segoe UI" w:hAnsi="Segoe UI" w:cs="Segoe UI"/>
          <w:sz w:val="22"/>
        </w:rPr>
        <w:t xml:space="preserve">, a po jejich obdržení </w:t>
      </w:r>
      <w:r w:rsidR="00BB4BDA" w:rsidRPr="00F15DCD">
        <w:rPr>
          <w:rFonts w:ascii="Segoe UI" w:hAnsi="Segoe UI" w:cs="Segoe UI"/>
          <w:sz w:val="22"/>
        </w:rPr>
        <w:t xml:space="preserve">je </w:t>
      </w:r>
      <w:r w:rsidRPr="00F15DCD">
        <w:rPr>
          <w:rFonts w:ascii="Segoe UI" w:hAnsi="Segoe UI" w:cs="Segoe UI"/>
          <w:sz w:val="22"/>
        </w:rPr>
        <w:t>bez zbytečného odkladu předa</w:t>
      </w:r>
      <w:r w:rsidR="00BB4BDA" w:rsidRPr="00F15DCD">
        <w:rPr>
          <w:rFonts w:ascii="Segoe UI" w:hAnsi="Segoe UI" w:cs="Segoe UI"/>
          <w:sz w:val="22"/>
        </w:rPr>
        <w:t>t</w:t>
      </w:r>
      <w:r w:rsidRPr="00F15DCD">
        <w:rPr>
          <w:rFonts w:ascii="Segoe UI" w:hAnsi="Segoe UI" w:cs="Segoe UI"/>
          <w:sz w:val="22"/>
        </w:rPr>
        <w:t xml:space="preserve"> Zhotoviteli. Zhotovitel je povinen poskytnout Objednateli veškerou součinnost potřebnou pro obstarání výše uvedených povolení, licencí, schválení, oprávnění nebo rozhodnutí. </w:t>
      </w:r>
      <w:r w:rsidR="005D3835" w:rsidRPr="00F15DCD">
        <w:rPr>
          <w:rFonts w:ascii="Segoe UI" w:hAnsi="Segoe UI" w:cs="Segoe UI"/>
          <w:sz w:val="22"/>
        </w:rPr>
        <w:t xml:space="preserve">Bude-li obstarání povolení, licencí, schválení, oprávnění nebo </w:t>
      </w:r>
      <w:r w:rsidR="005D3835" w:rsidRPr="00F15DCD">
        <w:rPr>
          <w:rFonts w:ascii="Segoe UI" w:hAnsi="Segoe UI" w:cs="Segoe UI"/>
          <w:sz w:val="22"/>
        </w:rPr>
        <w:lastRenderedPageBreak/>
        <w:t xml:space="preserve">rozhodnutí možné zajistit na základě plné moci, na žádost Zhotovitele Objednatel takovou plnou moc Zhotoviteli vystaví. </w:t>
      </w:r>
      <w:r w:rsidRPr="00F15DCD">
        <w:rPr>
          <w:rFonts w:ascii="Segoe UI" w:hAnsi="Segoe UI" w:cs="Segoe UI"/>
          <w:sz w:val="22"/>
        </w:rPr>
        <w:t xml:space="preserve"> </w:t>
      </w:r>
    </w:p>
    <w:p w14:paraId="5068E25D" w14:textId="54899473"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se zdrží úmyslného vytváření jakýchkoliv přímých či nepřímých překážek bránících či ztěžujících plnění Smlouvy Zhotovitelem či zvyšujících rizika, která na sebe Zhotovitel uzavřením této Smlouvy vzal. </w:t>
      </w:r>
    </w:p>
    <w:p w14:paraId="5EE38610" w14:textId="1799262D"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Součinnost sjednaná v</w:t>
      </w:r>
      <w:r w:rsidR="00ED1567" w:rsidRPr="00F15DCD">
        <w:rPr>
          <w:rFonts w:ascii="Segoe UI" w:hAnsi="Segoe UI" w:cs="Segoe UI"/>
          <w:sz w:val="22"/>
        </w:rPr>
        <w:t> </w:t>
      </w:r>
      <w:r w:rsidRPr="00F15DCD">
        <w:rPr>
          <w:rFonts w:ascii="Segoe UI" w:hAnsi="Segoe UI" w:cs="Segoe UI"/>
          <w:sz w:val="22"/>
        </w:rPr>
        <w:t>tomto článku se uplatní v</w:t>
      </w:r>
      <w:r w:rsidR="00ED1567" w:rsidRPr="00F15DCD">
        <w:rPr>
          <w:rFonts w:ascii="Segoe UI" w:hAnsi="Segoe UI" w:cs="Segoe UI"/>
          <w:sz w:val="22"/>
        </w:rPr>
        <w:t> </w:t>
      </w:r>
      <w:r w:rsidRPr="00F15DCD">
        <w:rPr>
          <w:rFonts w:ascii="Segoe UI" w:hAnsi="Segoe UI" w:cs="Segoe UI"/>
          <w:sz w:val="22"/>
        </w:rPr>
        <w:t xml:space="preserve">rámci </w:t>
      </w:r>
      <w:r w:rsidR="00F908E7" w:rsidRPr="00F15DCD">
        <w:rPr>
          <w:rFonts w:ascii="Segoe UI" w:hAnsi="Segoe UI" w:cs="Segoe UI"/>
          <w:sz w:val="22"/>
        </w:rPr>
        <w:t>dalších</w:t>
      </w:r>
      <w:r w:rsidRPr="00F15DCD">
        <w:rPr>
          <w:rFonts w:ascii="Segoe UI" w:hAnsi="Segoe UI" w:cs="Segoe UI"/>
          <w:sz w:val="22"/>
        </w:rPr>
        <w:t xml:space="preserve"> ujednání Smlouvy, pokud z</w:t>
      </w:r>
      <w:r w:rsidR="00ED1567" w:rsidRPr="00F15DCD">
        <w:rPr>
          <w:rFonts w:ascii="Segoe UI" w:hAnsi="Segoe UI" w:cs="Segoe UI"/>
          <w:sz w:val="22"/>
        </w:rPr>
        <w:t> </w:t>
      </w:r>
      <w:r w:rsidRPr="00F15DCD">
        <w:rPr>
          <w:rFonts w:ascii="Segoe UI" w:hAnsi="Segoe UI" w:cs="Segoe UI"/>
          <w:sz w:val="22"/>
        </w:rPr>
        <w:t>takových následujících ujednání nevyplývá výslovný zákaz součinnosti či jiná úprava obsahu a rozsahu součinnosti, když v</w:t>
      </w:r>
      <w:r w:rsidR="00ED1567" w:rsidRPr="00F15DCD">
        <w:rPr>
          <w:rFonts w:ascii="Segoe UI" w:hAnsi="Segoe UI" w:cs="Segoe UI"/>
          <w:sz w:val="22"/>
        </w:rPr>
        <w:t> </w:t>
      </w:r>
      <w:r w:rsidRPr="00F15DCD">
        <w:rPr>
          <w:rFonts w:ascii="Segoe UI" w:hAnsi="Segoe UI" w:cs="Segoe UI"/>
          <w:sz w:val="22"/>
        </w:rPr>
        <w:t>takovém případě mají přednost taková odlišná ujednání.</w:t>
      </w:r>
      <w:r w:rsidR="00C139C6" w:rsidRPr="00F15DCD">
        <w:rPr>
          <w:rFonts w:ascii="Segoe UI" w:hAnsi="Segoe UI" w:cs="Segoe UI"/>
          <w:sz w:val="22"/>
        </w:rPr>
        <w:t xml:space="preserve"> </w:t>
      </w:r>
    </w:p>
    <w:p w14:paraId="231B52E9" w14:textId="4299049B" w:rsidR="000F49DB" w:rsidRPr="00F15DCD" w:rsidRDefault="000F49D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Bez ohledu na ustanovení tohoto článku Smlouvy je Zhotovitel odpovědný za řádné provedení Díla. </w:t>
      </w:r>
      <w:r w:rsidR="00D3524E" w:rsidRPr="00F15DCD">
        <w:rPr>
          <w:rFonts w:ascii="Segoe UI" w:hAnsi="Segoe UI" w:cs="Segoe UI"/>
          <w:sz w:val="22"/>
        </w:rPr>
        <w:t xml:space="preserve"> </w:t>
      </w:r>
      <w:r w:rsidR="0003676D" w:rsidRPr="00F15DCD">
        <w:rPr>
          <w:rFonts w:ascii="Segoe UI" w:hAnsi="Segoe UI" w:cs="Segoe UI"/>
          <w:sz w:val="22"/>
        </w:rPr>
        <w:t xml:space="preserve"> </w:t>
      </w:r>
    </w:p>
    <w:p w14:paraId="03528B99" w14:textId="5470D6EB" w:rsidR="0003676D" w:rsidRPr="00F15DCD" w:rsidRDefault="0003676D"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Jestliže nebude možné dodržet postup pro provedení Díla stanovený Smlouvou, stanoví další postup Objednatel a sdělí jej Zhotoviteli. </w:t>
      </w:r>
      <w:r w:rsidR="00744182" w:rsidRPr="00F15DCD">
        <w:rPr>
          <w:rFonts w:ascii="Segoe UI" w:hAnsi="Segoe UI" w:cs="Segoe UI"/>
          <w:sz w:val="22"/>
        </w:rPr>
        <w:t>Jestliže Smlouva v</w:t>
      </w:r>
      <w:r w:rsidR="00ED1567" w:rsidRPr="00F15DCD">
        <w:rPr>
          <w:rFonts w:ascii="Segoe UI" w:hAnsi="Segoe UI" w:cs="Segoe UI"/>
          <w:sz w:val="22"/>
        </w:rPr>
        <w:t> </w:t>
      </w:r>
      <w:r w:rsidR="00744182" w:rsidRPr="00F15DCD">
        <w:rPr>
          <w:rFonts w:ascii="Segoe UI" w:hAnsi="Segoe UI" w:cs="Segoe UI"/>
          <w:sz w:val="22"/>
        </w:rPr>
        <w:t>některém svém ustanovení předpokládá, že má dojít k</w:t>
      </w:r>
      <w:r w:rsidR="00ED1567" w:rsidRPr="00F15DCD">
        <w:rPr>
          <w:rFonts w:ascii="Segoe UI" w:hAnsi="Segoe UI" w:cs="Segoe UI"/>
          <w:sz w:val="22"/>
        </w:rPr>
        <w:t> </w:t>
      </w:r>
      <w:r w:rsidR="00744182" w:rsidRPr="00F15DCD">
        <w:rPr>
          <w:rFonts w:ascii="Segoe UI" w:hAnsi="Segoe UI" w:cs="Segoe UI"/>
          <w:sz w:val="22"/>
        </w:rPr>
        <w:t>dohodě mezi smluvními stranami a k</w:t>
      </w:r>
      <w:r w:rsidR="00ED1567" w:rsidRPr="00F15DCD">
        <w:rPr>
          <w:rFonts w:ascii="Segoe UI" w:hAnsi="Segoe UI" w:cs="Segoe UI"/>
          <w:sz w:val="22"/>
        </w:rPr>
        <w:t> </w:t>
      </w:r>
      <w:r w:rsidR="00744182" w:rsidRPr="00F15DCD">
        <w:rPr>
          <w:rFonts w:ascii="Segoe UI" w:hAnsi="Segoe UI" w:cs="Segoe UI"/>
          <w:sz w:val="22"/>
        </w:rPr>
        <w:t xml:space="preserve">takové dohodě nedojde, určí další postup Objednatel a sdělí jej Zhotoviteli. </w:t>
      </w:r>
    </w:p>
    <w:p w14:paraId="6062398E" w14:textId="61A6EEC9" w:rsidR="00423294" w:rsidRPr="00F15DCD" w:rsidRDefault="00423294" w:rsidP="002C047A">
      <w:pPr>
        <w:pStyle w:val="RLlneksmlouvy"/>
        <w:numPr>
          <w:ilvl w:val="0"/>
          <w:numId w:val="75"/>
        </w:numPr>
        <w:spacing w:line="240" w:lineRule="auto"/>
        <w:ind w:left="709" w:hanging="709"/>
        <w:rPr>
          <w:rFonts w:cs="Segoe UI"/>
        </w:rPr>
      </w:pPr>
      <w:bookmarkStart w:id="479" w:name="_Ref53221548"/>
      <w:bookmarkStart w:id="480" w:name="_Toc192631554"/>
      <w:bookmarkStart w:id="481" w:name="_Toc169076943"/>
      <w:r w:rsidRPr="00F15DCD">
        <w:rPr>
          <w:rFonts w:cs="Segoe UI"/>
        </w:rPr>
        <w:t>V</w:t>
      </w:r>
      <w:r w:rsidR="00DC54B9" w:rsidRPr="00F15DCD">
        <w:rPr>
          <w:rFonts w:cs="Segoe UI"/>
        </w:rPr>
        <w:t>LASTNIC</w:t>
      </w:r>
      <w:bookmarkEnd w:id="388"/>
      <w:bookmarkEnd w:id="389"/>
      <w:bookmarkEnd w:id="390"/>
      <w:bookmarkEnd w:id="391"/>
      <w:r w:rsidR="004A75DE" w:rsidRPr="00F15DCD">
        <w:rPr>
          <w:rFonts w:cs="Segoe UI"/>
        </w:rPr>
        <w:t>KÉ PRÁVO</w:t>
      </w:r>
      <w:bookmarkEnd w:id="479"/>
      <w:bookmarkEnd w:id="480"/>
      <w:bookmarkEnd w:id="481"/>
    </w:p>
    <w:p w14:paraId="434BBADA" w14:textId="32D23515" w:rsidR="002B122B" w:rsidRPr="00F15DCD" w:rsidRDefault="006F459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w:t>
      </w:r>
      <w:r w:rsidR="00E567E2" w:rsidRPr="00F15DCD">
        <w:rPr>
          <w:rFonts w:ascii="Segoe UI" w:hAnsi="Segoe UI" w:cs="Segoe UI"/>
          <w:sz w:val="22"/>
        </w:rPr>
        <w:t xml:space="preserve"> a </w:t>
      </w:r>
      <w:r w:rsidR="00025B75" w:rsidRPr="00F15DCD">
        <w:rPr>
          <w:rFonts w:ascii="Segoe UI" w:hAnsi="Segoe UI" w:cs="Segoe UI"/>
          <w:sz w:val="22"/>
        </w:rPr>
        <w:t>O</w:t>
      </w:r>
      <w:r w:rsidR="00E567E2" w:rsidRPr="00F15DCD">
        <w:rPr>
          <w:rFonts w:ascii="Segoe UI" w:hAnsi="Segoe UI" w:cs="Segoe UI"/>
          <w:sz w:val="22"/>
        </w:rPr>
        <w:t>sob</w:t>
      </w:r>
      <w:r w:rsidR="00025B75" w:rsidRPr="00F15DCD">
        <w:rPr>
          <w:rFonts w:ascii="Segoe UI" w:hAnsi="Segoe UI" w:cs="Segoe UI"/>
          <w:sz w:val="22"/>
        </w:rPr>
        <w:t>y</w:t>
      </w:r>
      <w:r w:rsidR="00E567E2" w:rsidRPr="00F15DCD">
        <w:rPr>
          <w:rFonts w:ascii="Segoe UI" w:hAnsi="Segoe UI" w:cs="Segoe UI"/>
          <w:sz w:val="22"/>
        </w:rPr>
        <w:t xml:space="preserve"> na straně </w:t>
      </w:r>
      <w:r w:rsidRPr="00F15DCD">
        <w:rPr>
          <w:rFonts w:ascii="Segoe UI" w:hAnsi="Segoe UI" w:cs="Segoe UI"/>
          <w:sz w:val="22"/>
        </w:rPr>
        <w:t>Zhotovitel</w:t>
      </w:r>
      <w:r w:rsidR="00E567E2" w:rsidRPr="00F15DCD">
        <w:rPr>
          <w:rFonts w:ascii="Segoe UI" w:hAnsi="Segoe UI" w:cs="Segoe UI"/>
          <w:sz w:val="22"/>
        </w:rPr>
        <w:t xml:space="preserve">e mají </w:t>
      </w:r>
      <w:r w:rsidR="00F1108D" w:rsidRPr="00F15DCD">
        <w:rPr>
          <w:rFonts w:ascii="Segoe UI" w:hAnsi="Segoe UI" w:cs="Segoe UI"/>
          <w:sz w:val="22"/>
        </w:rPr>
        <w:t>v</w:t>
      </w:r>
      <w:r w:rsidR="00ED1567" w:rsidRPr="00F15DCD">
        <w:rPr>
          <w:rFonts w:ascii="Segoe UI" w:hAnsi="Segoe UI" w:cs="Segoe UI"/>
          <w:sz w:val="22"/>
        </w:rPr>
        <w:t> </w:t>
      </w:r>
      <w:r w:rsidR="00F1108D" w:rsidRPr="00F15DCD">
        <w:rPr>
          <w:rFonts w:ascii="Segoe UI" w:hAnsi="Segoe UI" w:cs="Segoe UI"/>
          <w:sz w:val="22"/>
        </w:rPr>
        <w:t xml:space="preserve">rámci součinnosti ze strany Objednatele </w:t>
      </w:r>
      <w:r w:rsidR="00E567E2" w:rsidRPr="00F15DCD">
        <w:rPr>
          <w:rFonts w:ascii="Segoe UI" w:hAnsi="Segoe UI" w:cs="Segoe UI"/>
          <w:sz w:val="22"/>
        </w:rPr>
        <w:t xml:space="preserve">právo na bezplatné </w:t>
      </w:r>
      <w:r w:rsidR="00E12408" w:rsidRPr="00F15DCD">
        <w:rPr>
          <w:rFonts w:ascii="Segoe UI" w:hAnsi="Segoe UI" w:cs="Segoe UI"/>
          <w:sz w:val="22"/>
        </w:rPr>
        <w:t xml:space="preserve">přiměřené </w:t>
      </w:r>
      <w:r w:rsidR="00D54356" w:rsidRPr="00F15DCD">
        <w:rPr>
          <w:rFonts w:ascii="Segoe UI" w:hAnsi="Segoe UI" w:cs="Segoe UI"/>
          <w:sz w:val="22"/>
        </w:rPr>
        <w:t>U</w:t>
      </w:r>
      <w:r w:rsidR="00E567E2" w:rsidRPr="00F15DCD">
        <w:rPr>
          <w:rFonts w:ascii="Segoe UI" w:hAnsi="Segoe UI" w:cs="Segoe UI"/>
          <w:sz w:val="22"/>
        </w:rPr>
        <w:t>žití pozemků a staveb</w:t>
      </w:r>
      <w:r w:rsidR="00AB49CA" w:rsidRPr="00F15DCD">
        <w:rPr>
          <w:rFonts w:ascii="Segoe UI" w:hAnsi="Segoe UI" w:cs="Segoe UI"/>
          <w:sz w:val="22"/>
        </w:rPr>
        <w:t xml:space="preserve"> tvořících Areál </w:t>
      </w:r>
      <w:r w:rsidR="004A75DE" w:rsidRPr="00F15DCD">
        <w:rPr>
          <w:rFonts w:ascii="Segoe UI" w:hAnsi="Segoe UI" w:cs="Segoe UI"/>
          <w:sz w:val="22"/>
        </w:rPr>
        <w:t>SAKO</w:t>
      </w:r>
      <w:r w:rsidR="00E567E2" w:rsidRPr="00F15DCD">
        <w:rPr>
          <w:rFonts w:ascii="Segoe UI" w:hAnsi="Segoe UI" w:cs="Segoe UI"/>
          <w:sz w:val="22"/>
        </w:rPr>
        <w:t>, a to výlučně pro Projektování, Inženýr</w:t>
      </w:r>
      <w:r w:rsidR="004560AE" w:rsidRPr="00F15DCD">
        <w:rPr>
          <w:rFonts w:ascii="Segoe UI" w:hAnsi="Segoe UI" w:cs="Segoe UI"/>
          <w:sz w:val="22"/>
        </w:rPr>
        <w:t>skou činnost</w:t>
      </w:r>
      <w:r w:rsidR="004A75DE" w:rsidRPr="00F15DCD">
        <w:rPr>
          <w:rFonts w:ascii="Segoe UI" w:hAnsi="Segoe UI" w:cs="Segoe UI"/>
          <w:sz w:val="22"/>
        </w:rPr>
        <w:t xml:space="preserve"> a </w:t>
      </w:r>
      <w:r w:rsidR="001A11C6" w:rsidRPr="00F15DCD">
        <w:rPr>
          <w:rFonts w:ascii="Segoe UI" w:hAnsi="Segoe UI" w:cs="Segoe UI"/>
          <w:sz w:val="22"/>
        </w:rPr>
        <w:t>Stavbu</w:t>
      </w:r>
      <w:r w:rsidR="00571D4A"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002B122B" w:rsidRPr="00F15DCD">
        <w:rPr>
          <w:rFonts w:ascii="Segoe UI" w:hAnsi="Segoe UI" w:cs="Segoe UI"/>
          <w:sz w:val="22"/>
        </w:rPr>
        <w:t xml:space="preserve"> prováděn</w:t>
      </w:r>
      <w:r w:rsidR="00142D6F" w:rsidRPr="00F15DCD">
        <w:rPr>
          <w:rFonts w:ascii="Segoe UI" w:hAnsi="Segoe UI" w:cs="Segoe UI"/>
          <w:sz w:val="22"/>
        </w:rPr>
        <w:t>ou</w:t>
      </w:r>
      <w:r w:rsidR="002B122B" w:rsidRPr="00F15DCD">
        <w:rPr>
          <w:rFonts w:ascii="Segoe UI" w:hAnsi="Segoe UI" w:cs="Segoe UI"/>
          <w:sz w:val="22"/>
        </w:rPr>
        <w:t xml:space="preserve"> v</w:t>
      </w:r>
      <w:r w:rsidR="00ED1567" w:rsidRPr="00F15DCD">
        <w:rPr>
          <w:rFonts w:ascii="Segoe UI" w:hAnsi="Segoe UI" w:cs="Segoe UI"/>
          <w:sz w:val="22"/>
        </w:rPr>
        <w:t> </w:t>
      </w:r>
      <w:r w:rsidR="002B122B" w:rsidRPr="00F15DCD">
        <w:rPr>
          <w:rFonts w:ascii="Segoe UI" w:hAnsi="Segoe UI" w:cs="Segoe UI"/>
          <w:sz w:val="22"/>
        </w:rPr>
        <w:t>souladu s</w:t>
      </w:r>
      <w:r w:rsidR="004A75DE" w:rsidRPr="00F15DCD">
        <w:rPr>
          <w:rFonts w:ascii="Segoe UI" w:hAnsi="Segoe UI" w:cs="Segoe UI"/>
          <w:sz w:val="22"/>
        </w:rPr>
        <w:t>e</w:t>
      </w:r>
      <w:r w:rsidR="002B122B" w:rsidRPr="00F15DCD">
        <w:rPr>
          <w:rFonts w:ascii="Segoe UI" w:hAnsi="Segoe UI" w:cs="Segoe UI"/>
          <w:sz w:val="22"/>
        </w:rPr>
        <w:t xml:space="preserve"> Smlouvou.</w:t>
      </w:r>
      <w:r w:rsidR="003021E2" w:rsidRPr="00F15DCD">
        <w:rPr>
          <w:rFonts w:ascii="Segoe UI" w:hAnsi="Segoe UI" w:cs="Segoe UI"/>
          <w:sz w:val="22"/>
        </w:rPr>
        <w:t xml:space="preserve"> </w:t>
      </w:r>
    </w:p>
    <w:p w14:paraId="4B4C0D98" w14:textId="712B5A11" w:rsidR="00E23AD5" w:rsidRPr="00F15DCD" w:rsidRDefault="002B122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Smluvní strany pro vyloučení pochybností sjednávají, že </w:t>
      </w:r>
      <w:r w:rsidR="006F4593" w:rsidRPr="00F15DCD">
        <w:rPr>
          <w:rFonts w:ascii="Segoe UI" w:hAnsi="Segoe UI" w:cs="Segoe UI"/>
          <w:sz w:val="22"/>
        </w:rPr>
        <w:t>Zhotovitel</w:t>
      </w:r>
      <w:r w:rsidR="00E567E2" w:rsidRPr="00F15DCD">
        <w:rPr>
          <w:rFonts w:ascii="Segoe UI" w:hAnsi="Segoe UI" w:cs="Segoe UI"/>
          <w:sz w:val="22"/>
        </w:rPr>
        <w:t xml:space="preserve"> </w:t>
      </w:r>
      <w:r w:rsidRPr="00F15DCD">
        <w:rPr>
          <w:rFonts w:ascii="Segoe UI" w:hAnsi="Segoe UI" w:cs="Segoe UI"/>
          <w:sz w:val="22"/>
        </w:rPr>
        <w:t xml:space="preserve">nemá a </w:t>
      </w:r>
      <w:r w:rsidR="00E567E2" w:rsidRPr="00F15DCD">
        <w:rPr>
          <w:rFonts w:ascii="Segoe UI" w:hAnsi="Segoe UI" w:cs="Segoe UI"/>
          <w:sz w:val="22"/>
        </w:rPr>
        <w:t xml:space="preserve">nebude mít právo stavby </w:t>
      </w:r>
      <w:r w:rsidR="00AB49CA" w:rsidRPr="00F15DCD">
        <w:rPr>
          <w:rFonts w:ascii="Segoe UI" w:hAnsi="Segoe UI" w:cs="Segoe UI"/>
          <w:sz w:val="22"/>
        </w:rPr>
        <w:t>ve smyslu § 1240 a násl. OZ</w:t>
      </w:r>
      <w:r w:rsidR="00E567E2" w:rsidRPr="00F15DCD">
        <w:rPr>
          <w:rFonts w:ascii="Segoe UI" w:hAnsi="Segoe UI" w:cs="Segoe UI"/>
          <w:sz w:val="22"/>
        </w:rPr>
        <w:t xml:space="preserve"> ani jiné věcné právo k</w:t>
      </w:r>
      <w:r w:rsidR="00ED1567" w:rsidRPr="00F15DCD">
        <w:rPr>
          <w:rFonts w:ascii="Segoe UI" w:hAnsi="Segoe UI" w:cs="Segoe UI"/>
          <w:sz w:val="22"/>
        </w:rPr>
        <w:t> </w:t>
      </w:r>
      <w:r w:rsidR="003A506C" w:rsidRPr="00F15DCD">
        <w:rPr>
          <w:rFonts w:ascii="Segoe UI" w:hAnsi="Segoe UI" w:cs="Segoe UI"/>
          <w:sz w:val="22"/>
        </w:rPr>
        <w:t xml:space="preserve">věcem ve </w:t>
      </w:r>
      <w:r w:rsidR="004A75DE" w:rsidRPr="00F15DCD">
        <w:rPr>
          <w:rFonts w:ascii="Segoe UI" w:hAnsi="Segoe UI" w:cs="Segoe UI"/>
          <w:sz w:val="22"/>
        </w:rPr>
        <w:t>v</w:t>
      </w:r>
      <w:r w:rsidRPr="00F15DCD">
        <w:rPr>
          <w:rFonts w:ascii="Segoe UI" w:hAnsi="Segoe UI" w:cs="Segoe UI"/>
          <w:sz w:val="22"/>
        </w:rPr>
        <w:t xml:space="preserve">lastnictví </w:t>
      </w:r>
      <w:r w:rsidR="006F4593" w:rsidRPr="00F15DCD">
        <w:rPr>
          <w:rFonts w:ascii="Segoe UI" w:hAnsi="Segoe UI" w:cs="Segoe UI"/>
          <w:sz w:val="22"/>
        </w:rPr>
        <w:t>Objednatel</w:t>
      </w:r>
      <w:r w:rsidR="00E567E2" w:rsidRPr="00F15DCD">
        <w:rPr>
          <w:rFonts w:ascii="Segoe UI" w:hAnsi="Segoe UI" w:cs="Segoe UI"/>
          <w:sz w:val="22"/>
        </w:rPr>
        <w:t>e.</w:t>
      </w:r>
    </w:p>
    <w:p w14:paraId="534C4E07" w14:textId="5EE0B218" w:rsidR="004139B1" w:rsidRPr="00F15DCD" w:rsidRDefault="006F459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Objednatel</w:t>
      </w:r>
      <w:r w:rsidR="00D86FAC" w:rsidRPr="00F15DCD">
        <w:rPr>
          <w:rFonts w:ascii="Segoe UI" w:hAnsi="Segoe UI" w:cs="Segoe UI"/>
          <w:sz w:val="22"/>
        </w:rPr>
        <w:t xml:space="preserve"> </w:t>
      </w:r>
      <w:r w:rsidR="004B595D" w:rsidRPr="00F15DCD">
        <w:rPr>
          <w:rFonts w:ascii="Segoe UI" w:hAnsi="Segoe UI" w:cs="Segoe UI"/>
          <w:sz w:val="22"/>
        </w:rPr>
        <w:t xml:space="preserve">se </w:t>
      </w:r>
      <w:r w:rsidR="00AB49CA" w:rsidRPr="00F15DCD">
        <w:rPr>
          <w:rFonts w:ascii="Segoe UI" w:hAnsi="Segoe UI" w:cs="Segoe UI"/>
          <w:sz w:val="22"/>
        </w:rPr>
        <w:t>bez dalšího</w:t>
      </w:r>
      <w:r w:rsidR="004B595D" w:rsidRPr="00F15DCD">
        <w:rPr>
          <w:rFonts w:ascii="Segoe UI" w:hAnsi="Segoe UI" w:cs="Segoe UI"/>
          <w:sz w:val="22"/>
        </w:rPr>
        <w:t xml:space="preserve"> stává vlastníkem </w:t>
      </w:r>
      <w:r w:rsidR="00F97ACD" w:rsidRPr="00F15DCD">
        <w:rPr>
          <w:rFonts w:ascii="Segoe UI" w:hAnsi="Segoe UI" w:cs="Segoe UI"/>
          <w:sz w:val="22"/>
        </w:rPr>
        <w:t>zhotovované</w:t>
      </w:r>
      <w:r w:rsidR="00142D6F" w:rsidRPr="00F15DCD">
        <w:rPr>
          <w:rFonts w:ascii="Segoe UI" w:hAnsi="Segoe UI" w:cs="Segoe UI"/>
          <w:sz w:val="22"/>
        </w:rPr>
        <w:t>ho</w:t>
      </w:r>
      <w:r w:rsidR="004A75DE" w:rsidRPr="00F15DCD">
        <w:rPr>
          <w:rFonts w:ascii="Segoe UI" w:hAnsi="Segoe UI" w:cs="Segoe UI"/>
          <w:sz w:val="22"/>
        </w:rPr>
        <w:t xml:space="preserve"> </w:t>
      </w:r>
      <w:r w:rsidR="00142D6F" w:rsidRPr="00F15DCD">
        <w:rPr>
          <w:rFonts w:ascii="Segoe UI" w:hAnsi="Segoe UI" w:cs="Segoe UI"/>
          <w:sz w:val="22"/>
        </w:rPr>
        <w:t>Díla</w:t>
      </w:r>
      <w:r w:rsidR="00F908E7" w:rsidRPr="00F15DCD">
        <w:rPr>
          <w:rFonts w:ascii="Segoe UI" w:hAnsi="Segoe UI" w:cs="Segoe UI"/>
          <w:sz w:val="22"/>
        </w:rPr>
        <w:t xml:space="preserve">, a to po jednotlivých technických celcích </w:t>
      </w:r>
      <w:r w:rsidR="00F97ACD" w:rsidRPr="00F15DCD">
        <w:rPr>
          <w:rFonts w:ascii="Segoe UI" w:hAnsi="Segoe UI" w:cs="Segoe UI"/>
          <w:sz w:val="22"/>
        </w:rPr>
        <w:t xml:space="preserve">tak, jak budou dle Harmonogramu provedeny. Současně se Objednatel stává vlastníkem </w:t>
      </w:r>
      <w:r w:rsidR="004B595D" w:rsidRPr="00F15DCD">
        <w:rPr>
          <w:rFonts w:ascii="Segoe UI" w:hAnsi="Segoe UI" w:cs="Segoe UI"/>
          <w:sz w:val="22"/>
        </w:rPr>
        <w:t>jakékoli věci</w:t>
      </w:r>
      <w:r w:rsidR="005D3835" w:rsidRPr="00F15DCD">
        <w:rPr>
          <w:rFonts w:ascii="Segoe UI" w:hAnsi="Segoe UI" w:cs="Segoe UI"/>
          <w:sz w:val="22"/>
        </w:rPr>
        <w:t>, která má být zabudována či jinak spojena s</w:t>
      </w:r>
      <w:r w:rsidR="00ED1567" w:rsidRPr="00F15DCD">
        <w:rPr>
          <w:rFonts w:ascii="Segoe UI" w:hAnsi="Segoe UI" w:cs="Segoe UI"/>
          <w:sz w:val="22"/>
        </w:rPr>
        <w:t> </w:t>
      </w:r>
      <w:r w:rsidR="005D3835" w:rsidRPr="00F15DCD">
        <w:rPr>
          <w:rFonts w:ascii="Segoe UI" w:hAnsi="Segoe UI" w:cs="Segoe UI"/>
          <w:sz w:val="22"/>
        </w:rPr>
        <w:t xml:space="preserve">Linkou okamžikem jejího dodání na Staveniště. </w:t>
      </w:r>
      <w:r w:rsidR="004B595D" w:rsidRPr="00F15DCD">
        <w:rPr>
          <w:rFonts w:ascii="Segoe UI" w:hAnsi="Segoe UI" w:cs="Segoe UI"/>
          <w:sz w:val="22"/>
        </w:rPr>
        <w:t xml:space="preserve">Smluvní strany </w:t>
      </w:r>
      <w:r w:rsidR="00D86FAC" w:rsidRPr="00F15DCD">
        <w:rPr>
          <w:rFonts w:ascii="Segoe UI" w:hAnsi="Segoe UI" w:cs="Segoe UI"/>
          <w:sz w:val="22"/>
        </w:rPr>
        <w:t xml:space="preserve">pro vyloučení pochybností </w:t>
      </w:r>
      <w:r w:rsidR="004B595D" w:rsidRPr="00F15DCD">
        <w:rPr>
          <w:rFonts w:ascii="Segoe UI" w:hAnsi="Segoe UI" w:cs="Segoe UI"/>
          <w:sz w:val="22"/>
        </w:rPr>
        <w:t>sjednávají, že pokud by v</w:t>
      </w:r>
      <w:r w:rsidR="00ED1567" w:rsidRPr="00F15DCD">
        <w:rPr>
          <w:rFonts w:ascii="Segoe UI" w:hAnsi="Segoe UI" w:cs="Segoe UI"/>
          <w:sz w:val="22"/>
        </w:rPr>
        <w:t> </w:t>
      </w:r>
      <w:r w:rsidR="004B595D" w:rsidRPr="00F15DCD">
        <w:rPr>
          <w:rFonts w:ascii="Segoe UI" w:hAnsi="Segoe UI" w:cs="Segoe UI"/>
          <w:sz w:val="22"/>
        </w:rPr>
        <w:t xml:space="preserve">průběhu </w:t>
      </w:r>
      <w:r w:rsidR="00142D6F" w:rsidRPr="00F15DCD">
        <w:rPr>
          <w:rFonts w:ascii="Segoe UI" w:hAnsi="Segoe UI" w:cs="Segoe UI"/>
          <w:sz w:val="22"/>
        </w:rPr>
        <w:t>provádění Díla</w:t>
      </w:r>
      <w:r w:rsidR="00571D4A" w:rsidRPr="00F15DCD">
        <w:rPr>
          <w:rFonts w:ascii="Segoe UI" w:hAnsi="Segoe UI" w:cs="Segoe UI"/>
          <w:sz w:val="22"/>
        </w:rPr>
        <w:t xml:space="preserve"> </w:t>
      </w:r>
      <w:r w:rsidR="004B595D" w:rsidRPr="00F15DCD">
        <w:rPr>
          <w:rFonts w:ascii="Segoe UI" w:hAnsi="Segoe UI" w:cs="Segoe UI"/>
          <w:sz w:val="22"/>
        </w:rPr>
        <w:t>mělo nebo mohlo</w:t>
      </w:r>
      <w:r w:rsidR="00D86FAC" w:rsidRPr="00F15DCD">
        <w:rPr>
          <w:rFonts w:ascii="Segoe UI" w:hAnsi="Segoe UI" w:cs="Segoe UI"/>
          <w:sz w:val="22"/>
        </w:rPr>
        <w:t xml:space="preserve">, při aplikaci </w:t>
      </w:r>
      <w:r w:rsidR="009E18E0" w:rsidRPr="00F15DCD">
        <w:rPr>
          <w:rFonts w:ascii="Segoe UI" w:hAnsi="Segoe UI" w:cs="Segoe UI"/>
          <w:sz w:val="22"/>
        </w:rPr>
        <w:t>P</w:t>
      </w:r>
      <w:r w:rsidR="00D86FAC" w:rsidRPr="00F15DCD">
        <w:rPr>
          <w:rFonts w:ascii="Segoe UI" w:hAnsi="Segoe UI" w:cs="Segoe UI"/>
          <w:sz w:val="22"/>
        </w:rPr>
        <w:t>rávních předpisů týkajících se typových závazků,</w:t>
      </w:r>
      <w:r w:rsidR="004B595D" w:rsidRPr="00F15DCD">
        <w:rPr>
          <w:rFonts w:ascii="Segoe UI" w:hAnsi="Segoe UI" w:cs="Segoe UI"/>
          <w:sz w:val="22"/>
        </w:rPr>
        <w:t xml:space="preserve"> vznikn</w:t>
      </w:r>
      <w:r w:rsidR="00025B75" w:rsidRPr="00F15DCD">
        <w:rPr>
          <w:rFonts w:ascii="Segoe UI" w:hAnsi="Segoe UI" w:cs="Segoe UI"/>
          <w:sz w:val="22"/>
        </w:rPr>
        <w:t>o</w:t>
      </w:r>
      <w:r w:rsidR="004B595D" w:rsidRPr="00F15DCD">
        <w:rPr>
          <w:rFonts w:ascii="Segoe UI" w:hAnsi="Segoe UI" w:cs="Segoe UI"/>
          <w:sz w:val="22"/>
        </w:rPr>
        <w:t xml:space="preserve">ut jakékoli </w:t>
      </w:r>
      <w:r w:rsidR="00415C32" w:rsidRPr="00F15DCD">
        <w:rPr>
          <w:rFonts w:ascii="Segoe UI" w:hAnsi="Segoe UI" w:cs="Segoe UI"/>
          <w:sz w:val="22"/>
        </w:rPr>
        <w:t>majetkové právo</w:t>
      </w:r>
      <w:r w:rsidR="00D86FAC" w:rsidRPr="00F15DCD">
        <w:rPr>
          <w:rFonts w:ascii="Segoe UI" w:hAnsi="Segoe UI" w:cs="Segoe UI"/>
          <w:sz w:val="22"/>
        </w:rPr>
        <w:t xml:space="preserve"> </w:t>
      </w:r>
      <w:r w:rsidRPr="00F15DCD">
        <w:rPr>
          <w:rFonts w:ascii="Segoe UI" w:hAnsi="Segoe UI" w:cs="Segoe UI"/>
          <w:sz w:val="22"/>
        </w:rPr>
        <w:t>Zhotovitel</w:t>
      </w:r>
      <w:r w:rsidR="00D86FAC" w:rsidRPr="00F15DCD">
        <w:rPr>
          <w:rFonts w:ascii="Segoe UI" w:hAnsi="Segoe UI" w:cs="Segoe UI"/>
          <w:sz w:val="22"/>
        </w:rPr>
        <w:t>e k</w:t>
      </w:r>
      <w:r w:rsidR="00ED1567" w:rsidRPr="00F15DCD">
        <w:rPr>
          <w:rFonts w:ascii="Segoe UI" w:hAnsi="Segoe UI" w:cs="Segoe UI"/>
          <w:sz w:val="22"/>
        </w:rPr>
        <w:t> </w:t>
      </w:r>
      <w:r w:rsidR="00D86FAC" w:rsidRPr="00F15DCD">
        <w:rPr>
          <w:rFonts w:ascii="Segoe UI" w:hAnsi="Segoe UI" w:cs="Segoe UI"/>
          <w:sz w:val="22"/>
        </w:rPr>
        <w:t xml:space="preserve">jakékoli části </w:t>
      </w:r>
      <w:r w:rsidR="00142D6F" w:rsidRPr="00F15DCD">
        <w:rPr>
          <w:rFonts w:ascii="Segoe UI" w:hAnsi="Segoe UI" w:cs="Segoe UI"/>
          <w:sz w:val="22"/>
        </w:rPr>
        <w:t>Díla</w:t>
      </w:r>
      <w:r w:rsidR="00D86FAC" w:rsidRPr="00F15DCD">
        <w:rPr>
          <w:rFonts w:ascii="Segoe UI" w:hAnsi="Segoe UI" w:cs="Segoe UI"/>
          <w:sz w:val="22"/>
        </w:rPr>
        <w:t xml:space="preserve">, takové právo </w:t>
      </w:r>
      <w:r w:rsidRPr="00F15DCD">
        <w:rPr>
          <w:rFonts w:ascii="Segoe UI" w:hAnsi="Segoe UI" w:cs="Segoe UI"/>
          <w:sz w:val="22"/>
        </w:rPr>
        <w:t>Zhotovitel</w:t>
      </w:r>
      <w:r w:rsidR="00D86FAC" w:rsidRPr="00F15DCD">
        <w:rPr>
          <w:rFonts w:ascii="Segoe UI" w:hAnsi="Segoe UI" w:cs="Segoe UI"/>
          <w:sz w:val="22"/>
        </w:rPr>
        <w:t>e s</w:t>
      </w:r>
      <w:r w:rsidR="00ED1567" w:rsidRPr="00F15DCD">
        <w:rPr>
          <w:rFonts w:ascii="Segoe UI" w:hAnsi="Segoe UI" w:cs="Segoe UI"/>
          <w:sz w:val="22"/>
        </w:rPr>
        <w:t> </w:t>
      </w:r>
      <w:r w:rsidR="00D86FAC" w:rsidRPr="00F15DCD">
        <w:rPr>
          <w:rFonts w:ascii="Segoe UI" w:hAnsi="Segoe UI" w:cs="Segoe UI"/>
          <w:sz w:val="22"/>
        </w:rPr>
        <w:t>ohledem na specifika této Smlouvy nevznik</w:t>
      </w:r>
      <w:r w:rsidR="00415C32" w:rsidRPr="00F15DCD">
        <w:rPr>
          <w:rFonts w:ascii="Segoe UI" w:hAnsi="Segoe UI" w:cs="Segoe UI"/>
          <w:sz w:val="22"/>
        </w:rPr>
        <w:t>á</w:t>
      </w:r>
      <w:r w:rsidR="00D86FAC" w:rsidRPr="00F15DCD">
        <w:rPr>
          <w:rFonts w:ascii="Segoe UI" w:hAnsi="Segoe UI" w:cs="Segoe UI"/>
          <w:sz w:val="22"/>
        </w:rPr>
        <w:t>.</w:t>
      </w:r>
      <w:r w:rsidR="004A75DE" w:rsidRPr="00F15DCD">
        <w:rPr>
          <w:rFonts w:ascii="Segoe UI" w:hAnsi="Segoe UI" w:cs="Segoe UI"/>
          <w:sz w:val="22"/>
        </w:rPr>
        <w:t xml:space="preserve"> </w:t>
      </w:r>
      <w:r w:rsidR="004139B1" w:rsidRPr="00F15DCD">
        <w:rPr>
          <w:rFonts w:ascii="Segoe UI" w:hAnsi="Segoe UI" w:cs="Segoe UI"/>
          <w:sz w:val="22"/>
        </w:rPr>
        <w:t xml:space="preserve"> </w:t>
      </w:r>
    </w:p>
    <w:p w14:paraId="06D98F32" w14:textId="6E13127A" w:rsidR="00521646" w:rsidRPr="00F15DCD" w:rsidRDefault="00521646" w:rsidP="002C047A">
      <w:pPr>
        <w:pStyle w:val="RLTextlnkuslovan"/>
        <w:numPr>
          <w:ilvl w:val="1"/>
          <w:numId w:val="75"/>
        </w:numPr>
        <w:spacing w:line="240" w:lineRule="auto"/>
        <w:ind w:left="1418" w:hanging="709"/>
        <w:rPr>
          <w:rFonts w:ascii="Segoe UI" w:hAnsi="Segoe UI" w:cs="Segoe UI"/>
          <w:sz w:val="22"/>
        </w:rPr>
      </w:pPr>
      <w:bookmarkStart w:id="482" w:name="_Ref53139050"/>
      <w:r w:rsidRPr="00F15DCD">
        <w:rPr>
          <w:rFonts w:ascii="Segoe UI" w:hAnsi="Segoe UI" w:cs="Segoe UI"/>
          <w:sz w:val="22"/>
        </w:rPr>
        <w:t xml:space="preserve">Objednatel se stává vlastníkem jakékoli </w:t>
      </w:r>
      <w:r w:rsidR="000E09D3" w:rsidRPr="00F15DCD">
        <w:rPr>
          <w:rFonts w:ascii="Segoe UI" w:hAnsi="Segoe UI" w:cs="Segoe UI"/>
          <w:sz w:val="22"/>
        </w:rPr>
        <w:t xml:space="preserve">části </w:t>
      </w:r>
      <w:r w:rsidR="005D3835" w:rsidRPr="00F15DCD">
        <w:rPr>
          <w:rFonts w:ascii="Segoe UI" w:hAnsi="Segoe UI" w:cs="Segoe UI"/>
          <w:sz w:val="22"/>
        </w:rPr>
        <w:t>D</w:t>
      </w:r>
      <w:r w:rsidRPr="00F15DCD">
        <w:rPr>
          <w:rFonts w:ascii="Segoe UI" w:hAnsi="Segoe UI" w:cs="Segoe UI"/>
          <w:sz w:val="22"/>
        </w:rPr>
        <w:t>okumentace dle této Smlouvy zpracované Zhotovitel</w:t>
      </w:r>
      <w:r w:rsidR="00BB4BDA" w:rsidRPr="00F15DCD">
        <w:rPr>
          <w:rFonts w:ascii="Segoe UI" w:hAnsi="Segoe UI" w:cs="Segoe UI"/>
          <w:sz w:val="22"/>
        </w:rPr>
        <w:t>em</w:t>
      </w:r>
      <w:r w:rsidRPr="00F15DCD">
        <w:rPr>
          <w:rFonts w:ascii="Segoe UI" w:hAnsi="Segoe UI" w:cs="Segoe UI"/>
          <w:sz w:val="22"/>
        </w:rPr>
        <w:t>, a to jejím předáním</w:t>
      </w:r>
      <w:r w:rsidR="00142D6F" w:rsidRPr="00F15DCD">
        <w:rPr>
          <w:rFonts w:ascii="Segoe UI" w:hAnsi="Segoe UI" w:cs="Segoe UI"/>
          <w:sz w:val="22"/>
        </w:rPr>
        <w:t xml:space="preserve"> Objednateli</w:t>
      </w:r>
      <w:r w:rsidRPr="00F15DCD">
        <w:rPr>
          <w:rFonts w:ascii="Segoe UI" w:hAnsi="Segoe UI" w:cs="Segoe UI"/>
          <w:sz w:val="22"/>
        </w:rPr>
        <w:t xml:space="preserve"> dle Smlouvy. </w:t>
      </w:r>
      <w:r w:rsidR="00943B51" w:rsidRPr="00F15DCD">
        <w:rPr>
          <w:rFonts w:ascii="Segoe UI" w:hAnsi="Segoe UI" w:cs="Segoe UI"/>
          <w:sz w:val="22"/>
        </w:rPr>
        <w:t xml:space="preserve"> </w:t>
      </w:r>
    </w:p>
    <w:p w14:paraId="2DB48604" w14:textId="6D1D3462" w:rsidR="00943B51" w:rsidRPr="00F15DCD" w:rsidRDefault="00943B51"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Nestanoví-li Smlouva jinak, je jakákoli věc, zejména elektřina či pára, vzniklá v</w:t>
      </w:r>
      <w:r w:rsidR="00ED1567" w:rsidRPr="00F15DCD">
        <w:rPr>
          <w:rFonts w:ascii="Segoe UI" w:hAnsi="Segoe UI" w:cs="Segoe UI"/>
          <w:sz w:val="22"/>
        </w:rPr>
        <w:t> </w:t>
      </w:r>
      <w:r w:rsidRPr="00F15DCD">
        <w:rPr>
          <w:rFonts w:ascii="Segoe UI" w:hAnsi="Segoe UI" w:cs="Segoe UI"/>
          <w:sz w:val="22"/>
        </w:rPr>
        <w:t>průběhu testování</w:t>
      </w:r>
      <w:r w:rsidR="00142D6F" w:rsidRPr="00F15DCD">
        <w:rPr>
          <w:rFonts w:ascii="Segoe UI" w:hAnsi="Segoe UI" w:cs="Segoe UI"/>
          <w:sz w:val="22"/>
        </w:rPr>
        <w:t xml:space="preserve"> dle Požadavků Objednatele</w:t>
      </w:r>
      <w:r w:rsidRPr="00F15DCD">
        <w:rPr>
          <w:rFonts w:ascii="Segoe UI" w:hAnsi="Segoe UI" w:cs="Segoe UI"/>
          <w:sz w:val="22"/>
        </w:rPr>
        <w:t xml:space="preserve">, ve vlastnictví Objednatele.   </w:t>
      </w:r>
    </w:p>
    <w:p w14:paraId="7DD46A7F" w14:textId="4EB47552" w:rsidR="004A75DE" w:rsidRPr="00F15DCD" w:rsidRDefault="004A75DE"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lastRenderedPageBreak/>
        <w:t xml:space="preserve">Nebezpečí škody na Díle přechází na Objednatele dnem </w:t>
      </w:r>
      <w:r w:rsidR="00332000" w:rsidRPr="00F15DCD">
        <w:rPr>
          <w:rFonts w:ascii="Segoe UI" w:hAnsi="Segoe UI" w:cs="Segoe UI"/>
          <w:sz w:val="22"/>
        </w:rPr>
        <w:t>P</w:t>
      </w:r>
      <w:r w:rsidR="00B9501D" w:rsidRPr="00F15DCD">
        <w:rPr>
          <w:rFonts w:ascii="Segoe UI" w:hAnsi="Segoe UI" w:cs="Segoe UI"/>
          <w:sz w:val="22"/>
        </w:rPr>
        <w:t xml:space="preserve">ředání </w:t>
      </w:r>
      <w:r w:rsidRPr="00F15DCD">
        <w:rPr>
          <w:rFonts w:ascii="Segoe UI" w:hAnsi="Segoe UI" w:cs="Segoe UI"/>
          <w:sz w:val="22"/>
        </w:rPr>
        <w:t xml:space="preserve">Díla </w:t>
      </w:r>
      <w:r w:rsidR="00B9501D" w:rsidRPr="00F15DCD">
        <w:rPr>
          <w:rFonts w:ascii="Segoe UI" w:hAnsi="Segoe UI" w:cs="Segoe UI"/>
          <w:sz w:val="22"/>
        </w:rPr>
        <w:t>Zhotovitelem</w:t>
      </w:r>
      <w:r w:rsidRPr="00F15DCD">
        <w:rPr>
          <w:rFonts w:ascii="Segoe UI" w:hAnsi="Segoe UI" w:cs="Segoe UI"/>
          <w:sz w:val="22"/>
        </w:rPr>
        <w:t>.</w:t>
      </w:r>
      <w:bookmarkEnd w:id="482"/>
      <w:r w:rsidRPr="00F15DCD">
        <w:rPr>
          <w:rFonts w:ascii="Segoe UI" w:hAnsi="Segoe UI" w:cs="Segoe UI"/>
          <w:sz w:val="22"/>
        </w:rPr>
        <w:t xml:space="preserve"> </w:t>
      </w:r>
    </w:p>
    <w:p w14:paraId="0FC400FA" w14:textId="40718F2B" w:rsidR="004911A9" w:rsidRPr="00F15DCD" w:rsidRDefault="00D86FAC"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Smluvní strany pro vyloučení pochybností sjednávají, že </w:t>
      </w:r>
      <w:r w:rsidR="006F4593" w:rsidRPr="00F15DCD">
        <w:rPr>
          <w:rFonts w:ascii="Segoe UI" w:hAnsi="Segoe UI" w:cs="Segoe UI"/>
          <w:sz w:val="22"/>
        </w:rPr>
        <w:t>Zhotovitel</w:t>
      </w:r>
      <w:r w:rsidRPr="00F15DCD">
        <w:rPr>
          <w:rFonts w:ascii="Segoe UI" w:hAnsi="Segoe UI" w:cs="Segoe UI"/>
          <w:sz w:val="22"/>
        </w:rPr>
        <w:t xml:space="preserve"> nemá při činnosti dle této Smlouvy právo na jakékoli </w:t>
      </w:r>
      <w:r w:rsidR="00E567E2" w:rsidRPr="00F15DCD">
        <w:rPr>
          <w:rFonts w:ascii="Segoe UI" w:hAnsi="Segoe UI" w:cs="Segoe UI"/>
          <w:sz w:val="22"/>
        </w:rPr>
        <w:t>vypo</w:t>
      </w:r>
      <w:r w:rsidR="00415C32" w:rsidRPr="00F15DCD">
        <w:rPr>
          <w:rFonts w:ascii="Segoe UI" w:hAnsi="Segoe UI" w:cs="Segoe UI"/>
          <w:sz w:val="22"/>
        </w:rPr>
        <w:t>řádání stavby na cizím pozemku ve smyslu § 1083 a násl. OZ</w:t>
      </w:r>
      <w:r w:rsidR="00E567E2" w:rsidRPr="00F15DCD">
        <w:rPr>
          <w:rFonts w:ascii="Segoe UI" w:hAnsi="Segoe UI" w:cs="Segoe UI"/>
          <w:sz w:val="22"/>
        </w:rPr>
        <w:t>.</w:t>
      </w:r>
      <w:bookmarkStart w:id="483" w:name="_Toc30515216"/>
      <w:bookmarkStart w:id="484" w:name="_Toc31898148"/>
      <w:bookmarkEnd w:id="483"/>
      <w:bookmarkEnd w:id="484"/>
    </w:p>
    <w:p w14:paraId="68296537" w14:textId="6E6913DE" w:rsidR="00FC7AD6" w:rsidRPr="00F15DCD" w:rsidRDefault="00783E91" w:rsidP="002C047A">
      <w:pPr>
        <w:pStyle w:val="RLlneksmlouvy"/>
        <w:numPr>
          <w:ilvl w:val="0"/>
          <w:numId w:val="75"/>
        </w:numPr>
        <w:spacing w:line="240" w:lineRule="auto"/>
        <w:ind w:left="709" w:hanging="709"/>
        <w:rPr>
          <w:rFonts w:cs="Segoe UI"/>
        </w:rPr>
      </w:pPr>
      <w:bookmarkStart w:id="485" w:name="_Toc30515223"/>
      <w:bookmarkStart w:id="486" w:name="_Ref50557598"/>
      <w:bookmarkStart w:id="487" w:name="_Ref67413264"/>
      <w:bookmarkStart w:id="488" w:name="_Toc192631555"/>
      <w:bookmarkStart w:id="489" w:name="_Toc169076944"/>
      <w:bookmarkEnd w:id="485"/>
      <w:r w:rsidRPr="00F15DCD">
        <w:rPr>
          <w:rFonts w:cs="Segoe UI"/>
        </w:rPr>
        <w:t>PLATBY A PLATEBNÍ PODMÍNKY</w:t>
      </w:r>
      <w:bookmarkEnd w:id="486"/>
      <w:bookmarkEnd w:id="487"/>
      <w:bookmarkEnd w:id="488"/>
      <w:bookmarkEnd w:id="489"/>
    </w:p>
    <w:p w14:paraId="171CCDD8" w14:textId="1A9E8E84" w:rsidR="00FC7AD6" w:rsidRPr="00F15DCD" w:rsidRDefault="0070337F" w:rsidP="007F4CFA">
      <w:pPr>
        <w:keepNext/>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Cena Díla</w:t>
      </w:r>
    </w:p>
    <w:p w14:paraId="394F049C" w14:textId="6BC55125" w:rsidR="0070337F" w:rsidRPr="008F19D0" w:rsidRDefault="0070337F"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490" w:name="_Ref50490238"/>
      <w:r w:rsidRPr="00F15DCD">
        <w:rPr>
          <w:rFonts w:ascii="Segoe UI" w:eastAsia="Calibri" w:hAnsi="Segoe UI" w:cs="Segoe UI"/>
          <w:bCs/>
          <w:sz w:val="22"/>
          <w:szCs w:val="22"/>
          <w:lang w:eastAsia="cs-CZ"/>
        </w:rPr>
        <w:t>Objednatel se zavazuje zaplatit Zhotoviteli za řádné provedení Díla cenu, která</w:t>
      </w:r>
      <w:r w:rsidR="00D5401D" w:rsidRPr="00F15DCD">
        <w:rPr>
          <w:rFonts w:ascii="Segoe UI" w:eastAsia="Calibri" w:hAnsi="Segoe UI" w:cs="Segoe UI"/>
          <w:bCs/>
          <w:sz w:val="22"/>
          <w:szCs w:val="22"/>
          <w:lang w:eastAsia="cs-CZ"/>
        </w:rPr>
        <w:t xml:space="preserve"> </w:t>
      </w:r>
      <w:r w:rsidR="005E281E" w:rsidRPr="00F15DCD">
        <w:rPr>
          <w:rFonts w:ascii="Segoe UI" w:eastAsia="Calibri" w:hAnsi="Segoe UI" w:cs="Segoe UI"/>
          <w:bCs/>
          <w:sz w:val="22"/>
          <w:szCs w:val="22"/>
          <w:lang w:eastAsia="cs-CZ"/>
        </w:rPr>
        <w:t xml:space="preserve">je </w:t>
      </w:r>
      <w:r w:rsidR="00D025D6" w:rsidRPr="00F15DCD">
        <w:rPr>
          <w:rFonts w:ascii="Segoe UI" w:eastAsia="Calibri" w:hAnsi="Segoe UI" w:cs="Segoe UI"/>
          <w:bCs/>
          <w:sz w:val="22"/>
          <w:szCs w:val="22"/>
          <w:lang w:eastAsia="cs-CZ"/>
        </w:rPr>
        <w:t>specifikován</w:t>
      </w:r>
      <w:r w:rsidR="005E281E" w:rsidRPr="00F15DCD">
        <w:rPr>
          <w:rFonts w:ascii="Segoe UI" w:eastAsia="Calibri" w:hAnsi="Segoe UI" w:cs="Segoe UI"/>
          <w:bCs/>
          <w:sz w:val="22"/>
          <w:szCs w:val="22"/>
          <w:lang w:eastAsia="cs-CZ"/>
        </w:rPr>
        <w:t>a</w:t>
      </w:r>
      <w:r w:rsidR="00D025D6" w:rsidRPr="00F15DCD">
        <w:rPr>
          <w:rFonts w:ascii="Segoe UI" w:eastAsia="Calibri" w:hAnsi="Segoe UI" w:cs="Segoe UI"/>
          <w:bCs/>
          <w:sz w:val="22"/>
          <w:szCs w:val="22"/>
          <w:lang w:eastAsia="cs-CZ"/>
        </w:rPr>
        <w:t xml:space="preserve"> v</w:t>
      </w:r>
      <w:r w:rsidR="00ED1567" w:rsidRPr="00F15DCD">
        <w:rPr>
          <w:rFonts w:ascii="Segoe UI" w:eastAsia="Calibri" w:hAnsi="Segoe UI" w:cs="Segoe UI"/>
          <w:bCs/>
          <w:sz w:val="22"/>
          <w:szCs w:val="22"/>
          <w:lang w:eastAsia="cs-CZ"/>
        </w:rPr>
        <w:t> </w:t>
      </w:r>
      <w:r w:rsidR="00D025D6" w:rsidRPr="00F15DCD">
        <w:rPr>
          <w:rFonts w:ascii="Segoe UI" w:eastAsia="Calibri" w:hAnsi="Segoe UI" w:cs="Segoe UI"/>
          <w:bCs/>
          <w:sz w:val="22"/>
          <w:szCs w:val="22"/>
          <w:lang w:eastAsia="cs-CZ"/>
        </w:rPr>
        <w:t xml:space="preserve">příloze č. II.d </w:t>
      </w:r>
      <w:r w:rsidR="000F3BEE" w:rsidRPr="00F15DCD">
        <w:rPr>
          <w:rFonts w:ascii="Segoe UI" w:eastAsia="Calibri" w:hAnsi="Segoe UI" w:cs="Segoe UI"/>
          <w:bCs/>
          <w:sz w:val="22"/>
          <w:szCs w:val="22"/>
          <w:lang w:eastAsia="cs-CZ"/>
        </w:rPr>
        <w:t>Ceny a platební podmínky</w:t>
      </w:r>
      <w:r w:rsidRPr="00F15DCD">
        <w:rPr>
          <w:rFonts w:ascii="Segoe UI" w:eastAsia="Calibri" w:hAnsi="Segoe UI" w:cs="Segoe UI"/>
          <w:bCs/>
          <w:sz w:val="22"/>
          <w:szCs w:val="22"/>
          <w:lang w:eastAsia="cs-CZ"/>
        </w:rPr>
        <w:t xml:space="preserve">. </w:t>
      </w:r>
      <w:r w:rsidR="00BB09A5" w:rsidRPr="00F15DCD">
        <w:rPr>
          <w:rFonts w:ascii="Segoe UI" w:eastAsia="Calibri" w:hAnsi="Segoe UI" w:cs="Segoe UI"/>
          <w:bCs/>
          <w:sz w:val="22"/>
          <w:szCs w:val="22"/>
          <w:lang w:eastAsia="cs-CZ"/>
        </w:rPr>
        <w:t xml:space="preserve">Tato </w:t>
      </w:r>
      <w:r w:rsidR="00A85B0D" w:rsidRPr="00F15DCD">
        <w:rPr>
          <w:rFonts w:ascii="Segoe UI" w:eastAsia="Calibri" w:hAnsi="Segoe UI" w:cs="Segoe UI"/>
          <w:bCs/>
          <w:sz w:val="22"/>
          <w:szCs w:val="22"/>
          <w:lang w:eastAsia="cs-CZ"/>
        </w:rPr>
        <w:t>C</w:t>
      </w:r>
      <w:r w:rsidR="00BB09A5" w:rsidRPr="00F15DCD">
        <w:rPr>
          <w:rFonts w:ascii="Segoe UI" w:eastAsia="Calibri" w:hAnsi="Segoe UI" w:cs="Segoe UI"/>
          <w:bCs/>
          <w:sz w:val="22"/>
          <w:szCs w:val="22"/>
          <w:lang w:eastAsia="cs-CZ"/>
        </w:rPr>
        <w:t>ena</w:t>
      </w:r>
      <w:r w:rsidR="00A85B0D" w:rsidRPr="00F15DCD">
        <w:rPr>
          <w:rFonts w:ascii="Segoe UI" w:eastAsia="Calibri" w:hAnsi="Segoe UI" w:cs="Segoe UI"/>
          <w:bCs/>
          <w:sz w:val="22"/>
          <w:szCs w:val="22"/>
          <w:lang w:eastAsia="cs-CZ"/>
        </w:rPr>
        <w:t xml:space="preserve"> Díla</w:t>
      </w:r>
      <w:r w:rsidR="00BB09A5" w:rsidRPr="00F15DCD">
        <w:rPr>
          <w:rFonts w:ascii="Segoe UI" w:eastAsia="Calibri" w:hAnsi="Segoe UI" w:cs="Segoe UI"/>
          <w:bCs/>
          <w:sz w:val="22"/>
          <w:szCs w:val="22"/>
          <w:lang w:eastAsia="cs-CZ"/>
        </w:rPr>
        <w:t xml:space="preserve"> obsahuje všechny náklady Zhotovitele pro provedení Díla. </w:t>
      </w:r>
      <w:r w:rsidRPr="00F15DCD">
        <w:rPr>
          <w:rFonts w:ascii="Segoe UI" w:eastAsia="Calibri" w:hAnsi="Segoe UI" w:cs="Segoe UI"/>
          <w:bCs/>
          <w:sz w:val="22"/>
          <w:szCs w:val="22"/>
          <w:lang w:eastAsia="cs-CZ"/>
        </w:rPr>
        <w:t>Cena nezahrnuje daň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přidané hodn</w:t>
      </w:r>
      <w:r w:rsidRPr="008F19D0">
        <w:rPr>
          <w:rFonts w:ascii="Segoe UI" w:eastAsia="Calibri" w:hAnsi="Segoe UI" w:cs="Segoe UI"/>
          <w:bCs/>
          <w:sz w:val="22"/>
          <w:szCs w:val="22"/>
          <w:lang w:eastAsia="cs-CZ"/>
        </w:rPr>
        <w:t>oty, kterou Zhotovitel uhradí v</w:t>
      </w:r>
      <w:r w:rsidR="00ED1567" w:rsidRPr="008F19D0">
        <w:rPr>
          <w:rFonts w:ascii="Segoe UI" w:eastAsia="Calibri" w:hAnsi="Segoe UI" w:cs="Segoe UI"/>
          <w:bCs/>
          <w:sz w:val="22"/>
          <w:szCs w:val="22"/>
          <w:lang w:eastAsia="cs-CZ"/>
        </w:rPr>
        <w:t> </w:t>
      </w:r>
      <w:r w:rsidRPr="008F19D0">
        <w:rPr>
          <w:rFonts w:ascii="Segoe UI" w:eastAsia="Calibri" w:hAnsi="Segoe UI" w:cs="Segoe UI"/>
          <w:bCs/>
          <w:sz w:val="22"/>
          <w:szCs w:val="22"/>
          <w:lang w:eastAsia="cs-CZ"/>
        </w:rPr>
        <w:t>souladu s</w:t>
      </w:r>
      <w:r w:rsidR="00ED1567" w:rsidRPr="008F19D0">
        <w:rPr>
          <w:rFonts w:ascii="Segoe UI" w:eastAsia="Calibri" w:hAnsi="Segoe UI" w:cs="Segoe UI"/>
          <w:bCs/>
          <w:sz w:val="22"/>
          <w:szCs w:val="22"/>
          <w:lang w:eastAsia="cs-CZ"/>
        </w:rPr>
        <w:t> </w:t>
      </w:r>
      <w:r w:rsidRPr="008F19D0">
        <w:rPr>
          <w:rFonts w:ascii="Segoe UI" w:eastAsia="Calibri" w:hAnsi="Segoe UI" w:cs="Segoe UI"/>
          <w:bCs/>
          <w:sz w:val="22"/>
          <w:szCs w:val="22"/>
          <w:lang w:eastAsia="cs-CZ"/>
        </w:rPr>
        <w:t>Právními předpisy.</w:t>
      </w:r>
      <w:bookmarkEnd w:id="490"/>
      <w:r w:rsidRPr="008F19D0">
        <w:rPr>
          <w:rFonts w:ascii="Segoe UI" w:eastAsia="Calibri" w:hAnsi="Segoe UI" w:cs="Segoe UI"/>
          <w:bCs/>
          <w:sz w:val="22"/>
          <w:szCs w:val="22"/>
          <w:lang w:eastAsia="cs-CZ"/>
        </w:rPr>
        <w:t xml:space="preserve"> </w:t>
      </w:r>
      <w:r w:rsidR="00526E52" w:rsidRPr="008F19D0">
        <w:rPr>
          <w:rFonts w:ascii="Segoe UI" w:eastAsia="Calibri" w:hAnsi="Segoe UI" w:cs="Segoe UI"/>
          <w:bCs/>
          <w:sz w:val="22"/>
          <w:szCs w:val="22"/>
          <w:lang w:eastAsia="cs-CZ"/>
        </w:rPr>
        <w:t>V případě požadavku Objednatele</w:t>
      </w:r>
      <w:ins w:id="491" w:author="Radko Majerčík" w:date="2025-03-24T13:53:00Z" w16du:dateUtc="2025-03-24T12:53:00Z">
        <w:r w:rsidR="003462D6" w:rsidRPr="008F19D0">
          <w:rPr>
            <w:rFonts w:ascii="Segoe UI" w:eastAsia="Calibri" w:hAnsi="Segoe UI" w:cs="Segoe UI"/>
            <w:bCs/>
            <w:sz w:val="22"/>
            <w:szCs w:val="22"/>
            <w:lang w:eastAsia="cs-CZ"/>
          </w:rPr>
          <w:t xml:space="preserve"> </w:t>
        </w:r>
      </w:ins>
      <w:ins w:id="492" w:author="Radko Majerčík" w:date="2025-03-24T14:33:00Z" w16du:dateUtc="2025-03-24T13:33:00Z">
        <w:r w:rsidR="00197E62" w:rsidRPr="008F19D0">
          <w:rPr>
            <w:rFonts w:ascii="Segoe UI" w:eastAsia="Calibri" w:hAnsi="Segoe UI" w:cs="Segoe UI"/>
            <w:bCs/>
            <w:sz w:val="22"/>
            <w:szCs w:val="22"/>
            <w:lang w:eastAsia="cs-CZ"/>
          </w:rPr>
          <w:t>doručeného</w:t>
        </w:r>
      </w:ins>
      <w:ins w:id="493" w:author="Radko Majerčík" w:date="2025-03-24T13:53:00Z" w16du:dateUtc="2025-03-24T12:53:00Z">
        <w:r w:rsidR="003462D6" w:rsidRPr="008F19D0">
          <w:rPr>
            <w:rFonts w:ascii="Segoe UI" w:eastAsia="Calibri" w:hAnsi="Segoe UI" w:cs="Segoe UI"/>
            <w:bCs/>
            <w:sz w:val="22"/>
            <w:szCs w:val="22"/>
            <w:lang w:eastAsia="cs-CZ"/>
          </w:rPr>
          <w:t xml:space="preserve"> Zhotoviteli prostředky dle čl. 27 Smlouvy nejpozději ke Dni účinnosti Sm</w:t>
        </w:r>
      </w:ins>
      <w:ins w:id="494" w:author="Radko Majerčík" w:date="2025-03-24T13:54:00Z" w16du:dateUtc="2025-03-24T12:54:00Z">
        <w:r w:rsidR="003462D6" w:rsidRPr="008F19D0">
          <w:rPr>
            <w:rFonts w:ascii="Segoe UI" w:eastAsia="Calibri" w:hAnsi="Segoe UI" w:cs="Segoe UI"/>
            <w:bCs/>
            <w:sz w:val="22"/>
            <w:szCs w:val="22"/>
            <w:lang w:eastAsia="cs-CZ"/>
          </w:rPr>
          <w:t>l</w:t>
        </w:r>
      </w:ins>
      <w:ins w:id="495" w:author="Radko Majerčík" w:date="2025-03-24T13:53:00Z" w16du:dateUtc="2025-03-24T12:53:00Z">
        <w:r w:rsidR="003462D6" w:rsidRPr="008F19D0">
          <w:rPr>
            <w:rFonts w:ascii="Segoe UI" w:eastAsia="Calibri" w:hAnsi="Segoe UI" w:cs="Segoe UI"/>
            <w:bCs/>
            <w:sz w:val="22"/>
            <w:szCs w:val="22"/>
            <w:lang w:eastAsia="cs-CZ"/>
          </w:rPr>
          <w:t>ouvy</w:t>
        </w:r>
      </w:ins>
      <w:r w:rsidR="00526E52" w:rsidRPr="008F19D0">
        <w:rPr>
          <w:rFonts w:ascii="Segoe UI" w:eastAsia="Calibri" w:hAnsi="Segoe UI" w:cs="Segoe UI"/>
          <w:bCs/>
          <w:sz w:val="22"/>
          <w:szCs w:val="22"/>
          <w:lang w:eastAsia="cs-CZ"/>
        </w:rPr>
        <w:t xml:space="preserve"> bude Cena Díla ve výši odpovídající v přepočtu 60.000.000,- EUR uhrazena v měně EUR.</w:t>
      </w:r>
      <w:ins w:id="496" w:author="Radko Majerčík" w:date="2025-03-24T13:56:00Z" w16du:dateUtc="2025-03-24T12:56:00Z">
        <w:r w:rsidR="00870C92" w:rsidRPr="008F19D0">
          <w:rPr>
            <w:rFonts w:ascii="Segoe UI" w:eastAsia="Calibri" w:hAnsi="Segoe UI" w:cs="Segoe UI"/>
            <w:bCs/>
            <w:sz w:val="22"/>
            <w:szCs w:val="22"/>
            <w:lang w:eastAsia="cs-CZ"/>
          </w:rPr>
          <w:t xml:space="preserve"> </w:t>
        </w:r>
      </w:ins>
      <w:bookmarkStart w:id="497" w:name="_Hlk193790359"/>
      <w:ins w:id="498" w:author="Radko Majerčík" w:date="2025-03-25T10:16:00Z" w16du:dateUtc="2025-03-25T09:16:00Z">
        <w:r w:rsidR="004374AA" w:rsidRPr="008F19D0">
          <w:rPr>
            <w:rFonts w:ascii="Segoe UI" w:hAnsi="Segoe UI" w:cs="Segoe UI"/>
            <w:sz w:val="22"/>
            <w:szCs w:val="22"/>
          </w:rPr>
          <w:t xml:space="preserve">Uplatnění tohoto požadavku nemá vliv na povinnost hradit veškeré </w:t>
        </w:r>
      </w:ins>
      <w:ins w:id="499" w:author="Radko Majerčík" w:date="2025-03-25T10:17:00Z" w16du:dateUtc="2025-03-25T09:17:00Z">
        <w:r w:rsidR="004374AA" w:rsidRPr="008F19D0">
          <w:rPr>
            <w:rFonts w:ascii="Segoe UI" w:hAnsi="Segoe UI" w:cs="Segoe UI"/>
            <w:sz w:val="22"/>
            <w:szCs w:val="22"/>
          </w:rPr>
          <w:t>jiné platby mimo Cenu Díla v Kč.</w:t>
        </w:r>
      </w:ins>
      <w:bookmarkEnd w:id="497"/>
    </w:p>
    <w:p w14:paraId="662B9E6A" w14:textId="67967911" w:rsidR="0070337F" w:rsidRPr="00F15DCD" w:rsidRDefault="0070337F"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8F19D0">
        <w:rPr>
          <w:rFonts w:ascii="Segoe UI" w:eastAsia="Calibri" w:hAnsi="Segoe UI" w:cs="Segoe UI"/>
          <w:bCs/>
          <w:sz w:val="22"/>
          <w:szCs w:val="22"/>
          <w:lang w:eastAsia="cs-CZ"/>
        </w:rPr>
        <w:t xml:space="preserve">Cena Díla sjednaná </w:t>
      </w:r>
      <w:r w:rsidRPr="00F15DCD">
        <w:rPr>
          <w:rFonts w:ascii="Segoe UI" w:eastAsia="Calibri" w:hAnsi="Segoe UI" w:cs="Segoe UI"/>
          <w:bCs/>
          <w:sz w:val="22"/>
          <w:szCs w:val="22"/>
          <w:lang w:eastAsia="cs-CZ"/>
        </w:rPr>
        <w:t>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odst. </w:t>
      </w:r>
      <w:r w:rsidRPr="00F15DCD">
        <w:rPr>
          <w:rFonts w:ascii="Segoe UI" w:eastAsia="Calibri" w:hAnsi="Segoe UI" w:cs="Segoe UI"/>
          <w:bCs/>
          <w:sz w:val="22"/>
          <w:szCs w:val="22"/>
          <w:lang w:eastAsia="cs-CZ"/>
        </w:rPr>
        <w:fldChar w:fldCharType="begin"/>
      </w:r>
      <w:r w:rsidRPr="00F15DCD">
        <w:rPr>
          <w:rFonts w:ascii="Segoe UI" w:eastAsia="Calibri" w:hAnsi="Segoe UI" w:cs="Segoe UI"/>
          <w:bCs/>
          <w:sz w:val="22"/>
          <w:szCs w:val="22"/>
          <w:lang w:eastAsia="cs-CZ"/>
        </w:rPr>
        <w:instrText xml:space="preserve"> REF _Ref50490238 \r \h </w:instrText>
      </w:r>
      <w:r w:rsidR="007F4CFA" w:rsidRPr="00F15DCD">
        <w:rPr>
          <w:rFonts w:ascii="Segoe UI" w:eastAsia="Calibri" w:hAnsi="Segoe UI" w:cs="Segoe UI"/>
          <w:bCs/>
          <w:sz w:val="22"/>
          <w:szCs w:val="22"/>
          <w:lang w:eastAsia="cs-CZ"/>
        </w:rPr>
        <w:instrText xml:space="preserve"> \* MERGEFORMAT </w:instrText>
      </w:r>
      <w:r w:rsidRPr="00F15DCD">
        <w:rPr>
          <w:rFonts w:ascii="Segoe UI" w:eastAsia="Calibri" w:hAnsi="Segoe UI" w:cs="Segoe UI"/>
          <w:bCs/>
          <w:sz w:val="22"/>
          <w:szCs w:val="22"/>
          <w:lang w:eastAsia="cs-CZ"/>
        </w:rPr>
      </w:r>
      <w:r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26.1</w:t>
      </w:r>
      <w:r w:rsidRPr="00F15DCD">
        <w:rPr>
          <w:rFonts w:ascii="Segoe UI" w:eastAsia="Calibri" w:hAnsi="Segoe UI" w:cs="Segoe UI"/>
          <w:bCs/>
          <w:sz w:val="22"/>
          <w:szCs w:val="22"/>
          <w:lang w:eastAsia="cs-CZ"/>
        </w:rPr>
        <w:fldChar w:fldCharType="end"/>
      </w:r>
      <w:r w:rsidRPr="00F15DCD">
        <w:rPr>
          <w:rFonts w:ascii="Segoe UI" w:eastAsia="Calibri" w:hAnsi="Segoe UI" w:cs="Segoe UI"/>
          <w:bCs/>
          <w:sz w:val="22"/>
          <w:szCs w:val="22"/>
          <w:lang w:eastAsia="cs-CZ"/>
        </w:rPr>
        <w:t xml:space="preserve"> bude hrazena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souladu</w:t>
      </w:r>
      <w:r w:rsidR="00731C4A" w:rsidRPr="00F15DCD">
        <w:rPr>
          <w:rFonts w:ascii="Segoe UI" w:eastAsia="Calibri" w:hAnsi="Segoe UI" w:cs="Segoe UI"/>
          <w:bCs/>
          <w:sz w:val="22"/>
          <w:szCs w:val="22"/>
          <w:lang w:eastAsia="cs-CZ"/>
        </w:rPr>
        <w:t xml:space="preserve"> s</w:t>
      </w:r>
      <w:r w:rsidR="00ED1567" w:rsidRPr="00F15DCD">
        <w:rPr>
          <w:rFonts w:ascii="Segoe UI" w:eastAsia="Calibri" w:hAnsi="Segoe UI" w:cs="Segoe UI"/>
          <w:bCs/>
          <w:sz w:val="22"/>
          <w:szCs w:val="22"/>
          <w:lang w:eastAsia="cs-CZ"/>
        </w:rPr>
        <w:t> </w:t>
      </w:r>
      <w:r w:rsidR="00731C4A" w:rsidRPr="00F15DCD">
        <w:rPr>
          <w:rFonts w:ascii="Segoe UI" w:eastAsia="Calibri" w:hAnsi="Segoe UI" w:cs="Segoe UI"/>
          <w:bCs/>
          <w:sz w:val="22"/>
          <w:szCs w:val="22"/>
          <w:lang w:eastAsia="cs-CZ"/>
        </w:rPr>
        <w:t>podmínkami a</w:t>
      </w:r>
      <w:r w:rsidRPr="00F15DCD">
        <w:rPr>
          <w:rFonts w:ascii="Segoe UI" w:eastAsia="Calibri" w:hAnsi="Segoe UI" w:cs="Segoe UI"/>
          <w:bCs/>
          <w:sz w:val="22"/>
          <w:szCs w:val="22"/>
          <w:lang w:eastAsia="cs-CZ"/>
        </w:rPr>
        <w:t> harmonogramem plateb, který je stanovený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r w:rsidR="00A1508F" w:rsidRPr="00F15DCD">
        <w:rPr>
          <w:rFonts w:ascii="Segoe UI" w:eastAsia="Calibri" w:hAnsi="Segoe UI" w:cs="Segoe UI"/>
          <w:bCs/>
          <w:sz w:val="22"/>
          <w:szCs w:val="22"/>
          <w:lang w:eastAsia="cs-CZ"/>
        </w:rPr>
        <w:t>II.d</w:t>
      </w:r>
      <w:r w:rsidR="000F3BEE" w:rsidRPr="00F15DCD">
        <w:rPr>
          <w:rFonts w:ascii="Segoe UI" w:eastAsia="Calibri" w:hAnsi="Segoe UI" w:cs="Segoe UI"/>
          <w:bCs/>
          <w:sz w:val="22"/>
          <w:szCs w:val="22"/>
          <w:lang w:eastAsia="cs-CZ"/>
        </w:rPr>
        <w:t xml:space="preserve"> Ceny a platební podmínky</w:t>
      </w:r>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Vedle těchto podmínek se bude Zhotovitel řídit pravidly stanovenými v</w:t>
      </w:r>
      <w:r w:rsidR="00ED1567" w:rsidRPr="00F15DCD">
        <w:rPr>
          <w:rFonts w:ascii="Segoe UI" w:eastAsia="Calibri" w:hAnsi="Segoe UI" w:cs="Segoe UI"/>
          <w:bCs/>
          <w:sz w:val="22"/>
          <w:szCs w:val="22"/>
          <w:lang w:eastAsia="cs-CZ"/>
        </w:rPr>
        <w:t> </w:t>
      </w:r>
      <w:r w:rsidR="00731C4A" w:rsidRPr="00F15DCD">
        <w:rPr>
          <w:rFonts w:ascii="Segoe UI" w:eastAsia="Calibri" w:hAnsi="Segoe UI" w:cs="Segoe UI"/>
          <w:bCs/>
          <w:sz w:val="22"/>
          <w:szCs w:val="22"/>
          <w:lang w:eastAsia="cs-CZ"/>
        </w:rPr>
        <w:t xml:space="preserve">čl. </w:t>
      </w:r>
      <w:r w:rsidR="00731C4A" w:rsidRPr="00F15DCD">
        <w:rPr>
          <w:rFonts w:ascii="Segoe UI" w:eastAsia="Calibri" w:hAnsi="Segoe UI" w:cs="Segoe UI"/>
          <w:bCs/>
          <w:sz w:val="22"/>
          <w:szCs w:val="22"/>
          <w:lang w:eastAsia="cs-CZ"/>
        </w:rPr>
        <w:fldChar w:fldCharType="begin"/>
      </w:r>
      <w:r w:rsidR="00731C4A" w:rsidRPr="00F15DCD">
        <w:rPr>
          <w:rFonts w:ascii="Segoe UI" w:eastAsia="Calibri" w:hAnsi="Segoe UI" w:cs="Segoe UI"/>
          <w:bCs/>
          <w:sz w:val="22"/>
          <w:szCs w:val="22"/>
          <w:lang w:eastAsia="cs-CZ"/>
        </w:rPr>
        <w:instrText xml:space="preserve"> REF _Ref50557598 \r \h </w:instrText>
      </w:r>
      <w:r w:rsidR="000F3BEE" w:rsidRPr="00F15DCD">
        <w:rPr>
          <w:rFonts w:ascii="Segoe UI" w:eastAsia="Calibri" w:hAnsi="Segoe UI" w:cs="Segoe UI"/>
          <w:bCs/>
          <w:sz w:val="22"/>
          <w:szCs w:val="22"/>
          <w:lang w:eastAsia="cs-CZ"/>
        </w:rPr>
        <w:instrText xml:space="preserve"> \* MERGEFORMAT </w:instrText>
      </w:r>
      <w:r w:rsidR="00731C4A" w:rsidRPr="00F15DCD">
        <w:rPr>
          <w:rFonts w:ascii="Segoe UI" w:eastAsia="Calibri" w:hAnsi="Segoe UI" w:cs="Segoe UI"/>
          <w:bCs/>
          <w:sz w:val="22"/>
          <w:szCs w:val="22"/>
          <w:lang w:eastAsia="cs-CZ"/>
        </w:rPr>
      </w:r>
      <w:r w:rsidR="00731C4A"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w:t>
      </w:r>
      <w:r w:rsidR="00731C4A" w:rsidRPr="00F15DCD">
        <w:rPr>
          <w:rFonts w:ascii="Segoe UI" w:eastAsia="Calibri" w:hAnsi="Segoe UI" w:cs="Segoe UI"/>
          <w:bCs/>
          <w:sz w:val="22"/>
          <w:szCs w:val="22"/>
          <w:lang w:eastAsia="cs-CZ"/>
        </w:rPr>
        <w:fldChar w:fldCharType="end"/>
      </w:r>
      <w:r w:rsidR="00731C4A" w:rsidRPr="00F15DCD">
        <w:rPr>
          <w:rFonts w:ascii="Segoe UI" w:eastAsia="Calibri" w:hAnsi="Segoe UI" w:cs="Segoe UI"/>
          <w:bCs/>
          <w:sz w:val="22"/>
          <w:szCs w:val="22"/>
          <w:lang w:eastAsia="cs-CZ"/>
        </w:rPr>
        <w:t xml:space="preserve"> Smlouvy.</w:t>
      </w:r>
    </w:p>
    <w:p w14:paraId="2D373FA9" w14:textId="62E9C4D4" w:rsidR="002D0622" w:rsidRDefault="002D062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500" w:name="_Ref107168206"/>
      <w:r w:rsidRPr="00F15DCD">
        <w:rPr>
          <w:rFonts w:ascii="Segoe UI" w:eastAsia="Calibri" w:hAnsi="Segoe UI" w:cs="Segoe UI"/>
          <w:bCs/>
          <w:sz w:val="22"/>
          <w:szCs w:val="22"/>
          <w:lang w:eastAsia="cs-CZ"/>
        </w:rPr>
        <w:t>Po dosažení milníků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platbě specifikovaných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r w:rsidR="00A1508F" w:rsidRPr="00F15DCD">
        <w:rPr>
          <w:rFonts w:ascii="Segoe UI" w:eastAsia="Calibri" w:hAnsi="Segoe UI" w:cs="Segoe UI"/>
          <w:bCs/>
          <w:sz w:val="22"/>
          <w:szCs w:val="22"/>
          <w:lang w:eastAsia="cs-CZ"/>
        </w:rPr>
        <w:t>II.d</w:t>
      </w:r>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Ceny a platební podmínky</w:t>
      </w:r>
      <w:r w:rsidRPr="00F15DCD">
        <w:rPr>
          <w:rFonts w:ascii="Segoe UI" w:eastAsia="Calibri" w:hAnsi="Segoe UI" w:cs="Segoe UI"/>
          <w:bCs/>
          <w:sz w:val="22"/>
          <w:szCs w:val="22"/>
          <w:lang w:eastAsia="cs-CZ"/>
        </w:rPr>
        <w:t xml:space="preserve"> Zhotovitel vystaví Objednateli fakturu – daňový doklad</w:t>
      </w:r>
      <w:r w:rsidR="00341AE3" w:rsidRPr="00F15DCD">
        <w:rPr>
          <w:rFonts w:ascii="Segoe UI" w:eastAsia="Calibri" w:hAnsi="Segoe UI" w:cs="Segoe UI"/>
          <w:bCs/>
          <w:sz w:val="22"/>
          <w:szCs w:val="22"/>
          <w:lang w:eastAsia="cs-CZ"/>
        </w:rPr>
        <w:t xml:space="preserve"> v</w:t>
      </w:r>
      <w:r w:rsidR="00ED1567" w:rsidRPr="00F15DCD">
        <w:rPr>
          <w:rFonts w:ascii="Segoe UI" w:eastAsia="Calibri" w:hAnsi="Segoe UI" w:cs="Segoe UI"/>
          <w:bCs/>
          <w:sz w:val="22"/>
          <w:szCs w:val="22"/>
          <w:lang w:eastAsia="cs-CZ"/>
        </w:rPr>
        <w:t> </w:t>
      </w:r>
      <w:r w:rsidR="00341AE3" w:rsidRPr="00F15DCD">
        <w:rPr>
          <w:rFonts w:ascii="Segoe UI" w:eastAsia="Calibri" w:hAnsi="Segoe UI" w:cs="Segoe UI"/>
          <w:bCs/>
          <w:sz w:val="22"/>
          <w:szCs w:val="22"/>
          <w:lang w:eastAsia="cs-CZ"/>
        </w:rPr>
        <w:t>souladu s</w:t>
      </w:r>
      <w:r w:rsidR="00ED1567" w:rsidRPr="00F15DCD">
        <w:rPr>
          <w:rFonts w:ascii="Segoe UI" w:eastAsia="Calibri" w:hAnsi="Segoe UI" w:cs="Segoe UI"/>
          <w:bCs/>
          <w:sz w:val="22"/>
          <w:szCs w:val="22"/>
          <w:lang w:eastAsia="cs-CZ"/>
        </w:rPr>
        <w:t> </w:t>
      </w:r>
      <w:r w:rsidR="00341AE3" w:rsidRPr="00F15DCD">
        <w:rPr>
          <w:rFonts w:ascii="Segoe UI" w:eastAsia="Calibri" w:hAnsi="Segoe UI" w:cs="Segoe UI"/>
          <w:bCs/>
          <w:sz w:val="22"/>
          <w:szCs w:val="22"/>
          <w:lang w:eastAsia="cs-CZ"/>
        </w:rPr>
        <w:t>touto přílohou</w:t>
      </w:r>
      <w:r w:rsidRPr="00F15DCD">
        <w:rPr>
          <w:rFonts w:ascii="Segoe UI" w:eastAsia="Calibri" w:hAnsi="Segoe UI" w:cs="Segoe UI"/>
          <w:bCs/>
          <w:sz w:val="22"/>
          <w:szCs w:val="22"/>
          <w:lang w:eastAsia="cs-CZ"/>
        </w:rPr>
        <w:t xml:space="preserve">. </w:t>
      </w:r>
      <w:r w:rsidR="00D5401D" w:rsidRPr="00F15DCD">
        <w:rPr>
          <w:rFonts w:ascii="Segoe UI" w:eastAsia="Calibri" w:hAnsi="Segoe UI" w:cs="Segoe UI"/>
          <w:bCs/>
          <w:sz w:val="22"/>
          <w:szCs w:val="22"/>
          <w:lang w:eastAsia="cs-CZ"/>
        </w:rPr>
        <w:t>Touto p</w:t>
      </w:r>
      <w:r w:rsidRPr="00F15DCD">
        <w:rPr>
          <w:rFonts w:ascii="Segoe UI" w:eastAsia="Calibri" w:hAnsi="Segoe UI" w:cs="Segoe UI"/>
          <w:bCs/>
          <w:sz w:val="22"/>
          <w:szCs w:val="22"/>
          <w:lang w:eastAsia="cs-CZ"/>
        </w:rPr>
        <w:t xml:space="preserve">růběžnou fakturou </w:t>
      </w:r>
      <w:r w:rsidR="00D45AD7" w:rsidRPr="00F15DCD">
        <w:rPr>
          <w:rFonts w:ascii="Segoe UI" w:eastAsia="Calibri" w:hAnsi="Segoe UI" w:cs="Segoe UI"/>
          <w:bCs/>
          <w:sz w:val="22"/>
          <w:szCs w:val="22"/>
          <w:lang w:eastAsia="cs-CZ"/>
        </w:rPr>
        <w:t xml:space="preserve">– daňovým dokladem </w:t>
      </w:r>
      <w:r w:rsidRPr="00F15DCD">
        <w:rPr>
          <w:rFonts w:ascii="Segoe UI" w:eastAsia="Calibri" w:hAnsi="Segoe UI" w:cs="Segoe UI"/>
          <w:bCs/>
          <w:sz w:val="22"/>
          <w:szCs w:val="22"/>
          <w:lang w:eastAsia="cs-CZ"/>
        </w:rPr>
        <w:t>lze vyúčtovat pouze část plnění, která byla realizována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rozsahu vymezeném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r w:rsidR="00A1508F" w:rsidRPr="00F15DCD">
        <w:rPr>
          <w:rFonts w:ascii="Segoe UI" w:eastAsia="Calibri" w:hAnsi="Segoe UI" w:cs="Segoe UI"/>
          <w:bCs/>
          <w:sz w:val="22"/>
          <w:szCs w:val="22"/>
          <w:lang w:eastAsia="cs-CZ"/>
        </w:rPr>
        <w:t>II.d</w:t>
      </w:r>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Ceny a platební podmínky</w:t>
      </w:r>
      <w:r w:rsidR="00D5401D" w:rsidRPr="00F15DCD">
        <w:rPr>
          <w:rFonts w:ascii="Segoe UI" w:eastAsia="Calibri" w:hAnsi="Segoe UI" w:cs="Segoe UI"/>
          <w:bCs/>
          <w:sz w:val="22"/>
          <w:szCs w:val="22"/>
          <w:lang w:eastAsia="cs-CZ"/>
        </w:rPr>
        <w:t xml:space="preserve"> a v</w:t>
      </w:r>
      <w:r w:rsidR="00ED1567" w:rsidRPr="00F15DCD">
        <w:rPr>
          <w:rFonts w:ascii="Segoe UI" w:eastAsia="Calibri" w:hAnsi="Segoe UI" w:cs="Segoe UI"/>
          <w:bCs/>
          <w:sz w:val="22"/>
          <w:szCs w:val="22"/>
          <w:lang w:eastAsia="cs-CZ"/>
        </w:rPr>
        <w:t> </w:t>
      </w:r>
      <w:r w:rsidR="00D5401D" w:rsidRPr="00F15DCD">
        <w:rPr>
          <w:rFonts w:ascii="Segoe UI" w:eastAsia="Calibri" w:hAnsi="Segoe UI" w:cs="Segoe UI"/>
          <w:bCs/>
          <w:sz w:val="22"/>
          <w:szCs w:val="22"/>
          <w:lang w:eastAsia="cs-CZ"/>
        </w:rPr>
        <w:t>souladu se Smlouvou</w:t>
      </w:r>
      <w:r w:rsidRPr="00F15DCD">
        <w:rPr>
          <w:rFonts w:ascii="Segoe UI" w:eastAsia="Calibri" w:hAnsi="Segoe UI" w:cs="Segoe UI"/>
          <w:bCs/>
          <w:sz w:val="22"/>
          <w:szCs w:val="22"/>
          <w:lang w:eastAsia="cs-CZ"/>
        </w:rPr>
        <w:t xml:space="preserve">. Nedílnou součástí faktury – daňového dokladu </w:t>
      </w:r>
      <w:r w:rsidR="00D45AD7" w:rsidRPr="00F15DCD">
        <w:rPr>
          <w:rFonts w:ascii="Segoe UI" w:eastAsia="Calibri" w:hAnsi="Segoe UI" w:cs="Segoe UI"/>
          <w:bCs/>
          <w:sz w:val="22"/>
          <w:szCs w:val="22"/>
          <w:lang w:eastAsia="cs-CZ"/>
        </w:rPr>
        <w:t>je</w:t>
      </w:r>
      <w:r w:rsidRPr="00F15DCD">
        <w:rPr>
          <w:rFonts w:ascii="Segoe UI" w:eastAsia="Calibri" w:hAnsi="Segoe UI" w:cs="Segoe UI"/>
          <w:bCs/>
          <w:sz w:val="22"/>
          <w:szCs w:val="22"/>
          <w:lang w:eastAsia="cs-CZ"/>
        </w:rPr>
        <w:t xml:space="preserve"> </w:t>
      </w:r>
      <w:r w:rsidR="00C62DDD" w:rsidRPr="00F15DCD">
        <w:rPr>
          <w:rFonts w:ascii="Segoe UI" w:eastAsia="Calibri" w:hAnsi="Segoe UI" w:cs="Segoe UI"/>
          <w:bCs/>
          <w:sz w:val="22"/>
          <w:szCs w:val="22"/>
          <w:lang w:eastAsia="cs-CZ"/>
        </w:rPr>
        <w:t xml:space="preserve">protokol o splnění </w:t>
      </w:r>
      <w:r w:rsidR="00BB09A5" w:rsidRPr="00F15DCD">
        <w:rPr>
          <w:rFonts w:ascii="Segoe UI" w:eastAsia="Calibri" w:hAnsi="Segoe UI" w:cs="Segoe UI"/>
          <w:bCs/>
          <w:sz w:val="22"/>
          <w:szCs w:val="22"/>
          <w:lang w:eastAsia="cs-CZ"/>
        </w:rPr>
        <w:t>daného milníku k</w:t>
      </w:r>
      <w:r w:rsidR="00ED1567" w:rsidRPr="00F15DCD">
        <w:rPr>
          <w:rFonts w:ascii="Segoe UI" w:eastAsia="Calibri" w:hAnsi="Segoe UI" w:cs="Segoe UI"/>
          <w:bCs/>
          <w:sz w:val="22"/>
          <w:szCs w:val="22"/>
          <w:lang w:eastAsia="cs-CZ"/>
        </w:rPr>
        <w:t> </w:t>
      </w:r>
      <w:r w:rsidR="00BB09A5" w:rsidRPr="00F15DCD">
        <w:rPr>
          <w:rFonts w:ascii="Segoe UI" w:eastAsia="Calibri" w:hAnsi="Segoe UI" w:cs="Segoe UI"/>
          <w:bCs/>
          <w:sz w:val="22"/>
          <w:szCs w:val="22"/>
          <w:lang w:eastAsia="cs-CZ"/>
        </w:rPr>
        <w:t>platbě dle přílohy č. II.d Ceny a platební podmínky</w:t>
      </w:r>
      <w:r w:rsidR="0062297F" w:rsidRPr="00F15DCD">
        <w:rPr>
          <w:rFonts w:ascii="Segoe UI" w:eastAsia="Calibri" w:hAnsi="Segoe UI" w:cs="Segoe UI"/>
          <w:bCs/>
          <w:sz w:val="22"/>
          <w:szCs w:val="22"/>
          <w:lang w:eastAsia="cs-CZ"/>
        </w:rPr>
        <w:t>, který potvrdí svým podpisem Správce Stavby</w:t>
      </w:r>
      <w:r w:rsidR="0083079E" w:rsidRPr="00F15DCD">
        <w:rPr>
          <w:rFonts w:ascii="Segoe UI" w:eastAsia="Calibri" w:hAnsi="Segoe UI" w:cs="Segoe UI"/>
          <w:bCs/>
          <w:sz w:val="22"/>
          <w:szCs w:val="22"/>
          <w:lang w:eastAsia="cs-CZ"/>
        </w:rPr>
        <w:t xml:space="preserve"> (případně doplněný o potvrzení Objednatele),</w:t>
      </w:r>
      <w:r w:rsidR="0062297F" w:rsidRPr="00F15DCD">
        <w:rPr>
          <w:rFonts w:ascii="Segoe UI" w:eastAsia="Calibri" w:hAnsi="Segoe UI" w:cs="Segoe UI"/>
          <w:bCs/>
          <w:sz w:val="22"/>
          <w:szCs w:val="22"/>
          <w:lang w:eastAsia="cs-CZ"/>
        </w:rPr>
        <w:t xml:space="preserve"> jestliže jsou splněny všechny podmínky stanové Smlouvou k</w:t>
      </w:r>
      <w:r w:rsidR="00ED1567" w:rsidRPr="00F15DCD">
        <w:rPr>
          <w:rFonts w:ascii="Segoe UI" w:eastAsia="Calibri" w:hAnsi="Segoe UI" w:cs="Segoe UI"/>
          <w:bCs/>
          <w:sz w:val="22"/>
          <w:szCs w:val="22"/>
          <w:lang w:eastAsia="cs-CZ"/>
        </w:rPr>
        <w:t> </w:t>
      </w:r>
      <w:r w:rsidR="0062297F" w:rsidRPr="00F15DCD">
        <w:rPr>
          <w:rFonts w:ascii="Segoe UI" w:eastAsia="Calibri" w:hAnsi="Segoe UI" w:cs="Segoe UI"/>
          <w:bCs/>
          <w:sz w:val="22"/>
          <w:szCs w:val="22"/>
          <w:lang w:eastAsia="cs-CZ"/>
        </w:rPr>
        <w:t>provedení platby dle přílohy č. II.d Ceny a platební podmínky</w:t>
      </w:r>
      <w:r w:rsidRPr="00F15DCD">
        <w:rPr>
          <w:rFonts w:ascii="Segoe UI" w:eastAsia="Calibri" w:hAnsi="Segoe UI" w:cs="Segoe UI"/>
          <w:bCs/>
          <w:sz w:val="22"/>
          <w:szCs w:val="22"/>
          <w:lang w:eastAsia="cs-CZ"/>
        </w:rPr>
        <w:t>.</w:t>
      </w:r>
      <w:bookmarkEnd w:id="500"/>
      <w:r w:rsidRPr="00F15DCD">
        <w:rPr>
          <w:rFonts w:ascii="Segoe UI" w:eastAsia="Calibri" w:hAnsi="Segoe UI" w:cs="Segoe UI"/>
          <w:bCs/>
          <w:sz w:val="22"/>
          <w:szCs w:val="22"/>
          <w:lang w:eastAsia="cs-CZ"/>
        </w:rPr>
        <w:t xml:space="preserve">  </w:t>
      </w:r>
    </w:p>
    <w:p w14:paraId="6EAFD450" w14:textId="60A4F77C" w:rsidR="006A2312" w:rsidRPr="006A2312" w:rsidRDefault="006A231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6A2312">
        <w:rPr>
          <w:rFonts w:ascii="Segoe UI" w:eastAsia="Calibri" w:hAnsi="Segoe UI" w:cs="Segoe UI"/>
          <w:bCs/>
          <w:sz w:val="22"/>
          <w:szCs w:val="22"/>
          <w:lang w:eastAsia="cs-CZ"/>
        </w:rPr>
        <w:t>Cena Opce 7 bude hrazena na základě faktury vystavené za realizaci této Opce 7 mimo průběžné faktury vystavované dle odst. 26.3. Faktura bude vystavena Zhotovitelem na základě pokynu Objednatele po realizaci této Opce, a to v rámci platebního milníku dle přílohy č. II.d Ceny, ve kterém obdrží Zhotovitel pokyn</w:t>
      </w:r>
      <w:r w:rsidR="00453AEE">
        <w:rPr>
          <w:rFonts w:ascii="Segoe UI" w:eastAsia="Calibri" w:hAnsi="Segoe UI" w:cs="Segoe UI"/>
          <w:bCs/>
          <w:sz w:val="22"/>
          <w:szCs w:val="22"/>
          <w:lang w:eastAsia="cs-CZ"/>
        </w:rPr>
        <w:t xml:space="preserve"> k vystavení faktury</w:t>
      </w:r>
      <w:r w:rsidRPr="006A2312">
        <w:rPr>
          <w:rFonts w:ascii="Segoe UI" w:eastAsia="Calibri" w:hAnsi="Segoe UI" w:cs="Segoe UI"/>
          <w:bCs/>
          <w:sz w:val="22"/>
          <w:szCs w:val="22"/>
          <w:lang w:eastAsia="cs-CZ"/>
        </w:rPr>
        <w:t xml:space="preserve">. Faktura bude obsahovat údaje </w:t>
      </w:r>
      <w:r>
        <w:rPr>
          <w:rFonts w:ascii="Segoe UI" w:eastAsia="Calibri" w:hAnsi="Segoe UI" w:cs="Segoe UI"/>
          <w:bCs/>
          <w:sz w:val="22"/>
          <w:szCs w:val="22"/>
          <w:lang w:eastAsia="cs-CZ"/>
        </w:rPr>
        <w:t>určené</w:t>
      </w:r>
      <w:r w:rsidRPr="006A2312">
        <w:rPr>
          <w:rFonts w:ascii="Segoe UI" w:eastAsia="Calibri" w:hAnsi="Segoe UI" w:cs="Segoe UI"/>
          <w:bCs/>
          <w:sz w:val="22"/>
          <w:szCs w:val="22"/>
          <w:lang w:eastAsia="cs-CZ"/>
        </w:rPr>
        <w:t xml:space="preserve"> Objednatelem v pokynu, pokud budou tyto v souladu s Právními předpisy</w:t>
      </w:r>
      <w:r w:rsidR="00453AEE">
        <w:rPr>
          <w:rFonts w:ascii="Segoe UI" w:eastAsia="Calibri" w:hAnsi="Segoe UI" w:cs="Segoe UI"/>
          <w:bCs/>
          <w:sz w:val="22"/>
          <w:szCs w:val="22"/>
          <w:lang w:eastAsia="cs-CZ"/>
        </w:rPr>
        <w:t>, včetně soupisu provedených prací spojených s realizací této Opce</w:t>
      </w:r>
      <w:r w:rsidRPr="006A2312">
        <w:rPr>
          <w:rFonts w:ascii="Segoe UI" w:eastAsia="Calibri" w:hAnsi="Segoe UI" w:cs="Segoe UI"/>
          <w:bCs/>
          <w:sz w:val="22"/>
          <w:szCs w:val="22"/>
          <w:lang w:eastAsia="cs-CZ"/>
        </w:rPr>
        <w:t>. Průběžná faktura vystavená</w:t>
      </w:r>
      <w:r>
        <w:rPr>
          <w:rFonts w:ascii="Segoe UI" w:eastAsia="Calibri" w:hAnsi="Segoe UI" w:cs="Segoe UI"/>
          <w:bCs/>
          <w:sz w:val="22"/>
          <w:szCs w:val="22"/>
          <w:lang w:eastAsia="cs-CZ"/>
        </w:rPr>
        <w:t xml:space="preserve"> dle odst</w:t>
      </w:r>
      <w:r w:rsidR="00745650">
        <w:rPr>
          <w:rFonts w:ascii="Segoe UI" w:eastAsia="Calibri" w:hAnsi="Segoe UI" w:cs="Segoe UI"/>
          <w:bCs/>
          <w:sz w:val="22"/>
          <w:szCs w:val="22"/>
          <w:lang w:eastAsia="cs-CZ"/>
        </w:rPr>
        <w:t>.</w:t>
      </w:r>
      <w:r>
        <w:rPr>
          <w:rFonts w:ascii="Segoe UI" w:eastAsia="Calibri" w:hAnsi="Segoe UI" w:cs="Segoe UI"/>
          <w:bCs/>
          <w:sz w:val="22"/>
          <w:szCs w:val="22"/>
          <w:lang w:eastAsia="cs-CZ"/>
        </w:rPr>
        <w:t xml:space="preserve"> 26.3</w:t>
      </w:r>
      <w:r w:rsidRPr="006A2312">
        <w:rPr>
          <w:rFonts w:ascii="Segoe UI" w:eastAsia="Calibri" w:hAnsi="Segoe UI" w:cs="Segoe UI"/>
          <w:bCs/>
          <w:sz w:val="22"/>
          <w:szCs w:val="22"/>
          <w:lang w:eastAsia="cs-CZ"/>
        </w:rPr>
        <w:t xml:space="preserve"> po dosažení milníku k</w:t>
      </w:r>
      <w:r>
        <w:rPr>
          <w:rFonts w:ascii="Segoe UI" w:eastAsia="Calibri" w:hAnsi="Segoe UI" w:cs="Segoe UI"/>
          <w:bCs/>
          <w:sz w:val="22"/>
          <w:szCs w:val="22"/>
          <w:lang w:eastAsia="cs-CZ"/>
        </w:rPr>
        <w:t> </w:t>
      </w:r>
      <w:r w:rsidRPr="006A2312">
        <w:rPr>
          <w:rFonts w:ascii="Segoe UI" w:eastAsia="Calibri" w:hAnsi="Segoe UI" w:cs="Segoe UI"/>
          <w:bCs/>
          <w:sz w:val="22"/>
          <w:szCs w:val="22"/>
          <w:lang w:eastAsia="cs-CZ"/>
        </w:rPr>
        <w:t>platbě</w:t>
      </w:r>
      <w:r>
        <w:rPr>
          <w:rFonts w:ascii="Segoe UI" w:eastAsia="Calibri" w:hAnsi="Segoe UI" w:cs="Segoe UI"/>
          <w:bCs/>
          <w:sz w:val="22"/>
          <w:szCs w:val="22"/>
          <w:lang w:eastAsia="cs-CZ"/>
        </w:rPr>
        <w:t>, ve kterém byla vystavena faktura dle tohoto odstavce,</w:t>
      </w:r>
      <w:r w:rsidRPr="006A2312">
        <w:rPr>
          <w:rFonts w:ascii="Segoe UI" w:eastAsia="Calibri" w:hAnsi="Segoe UI" w:cs="Segoe UI"/>
          <w:bCs/>
          <w:sz w:val="22"/>
          <w:szCs w:val="22"/>
          <w:lang w:eastAsia="cs-CZ"/>
        </w:rPr>
        <w:t xml:space="preserve"> bude vystavena na částku odpovídající </w:t>
      </w:r>
      <w:r w:rsidRPr="006A2312">
        <w:rPr>
          <w:rFonts w:ascii="Segoe UI" w:eastAsia="Calibri" w:hAnsi="Segoe UI" w:cs="Segoe UI"/>
          <w:bCs/>
          <w:sz w:val="22"/>
          <w:szCs w:val="22"/>
          <w:lang w:eastAsia="cs-CZ"/>
        </w:rPr>
        <w:lastRenderedPageBreak/>
        <w:t>tomuto platebnímu milníku ponížená o částku hrazenou na základě faktury vystavené za realizaci Opce 7.</w:t>
      </w:r>
    </w:p>
    <w:p w14:paraId="042F09F3" w14:textId="6C7457ED" w:rsidR="00DD35B8" w:rsidRPr="00F15DCD" w:rsidRDefault="002D062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Zhotovitel překládá </w:t>
      </w:r>
      <w:r w:rsidR="009D0874" w:rsidRPr="00F15DCD">
        <w:rPr>
          <w:rFonts w:ascii="Segoe UI" w:eastAsia="Calibri" w:hAnsi="Segoe UI" w:cs="Segoe UI"/>
          <w:bCs/>
          <w:sz w:val="22"/>
          <w:szCs w:val="22"/>
          <w:lang w:eastAsia="cs-CZ"/>
        </w:rPr>
        <w:t>p</w:t>
      </w:r>
      <w:r w:rsidRPr="00F15DCD">
        <w:rPr>
          <w:rFonts w:ascii="Segoe UI" w:eastAsia="Calibri" w:hAnsi="Segoe UI" w:cs="Segoe UI"/>
          <w:bCs/>
          <w:sz w:val="22"/>
          <w:szCs w:val="22"/>
          <w:lang w:eastAsia="cs-CZ"/>
        </w:rPr>
        <w:t>růběžnou fakturu</w:t>
      </w:r>
      <w:r w:rsidR="009D0874" w:rsidRPr="00F15DCD">
        <w:rPr>
          <w:rFonts w:ascii="Segoe UI" w:eastAsia="Calibri" w:hAnsi="Segoe UI" w:cs="Segoe UI"/>
          <w:bCs/>
          <w:sz w:val="22"/>
          <w:szCs w:val="22"/>
          <w:lang w:eastAsia="cs-CZ"/>
        </w:rPr>
        <w:t xml:space="preserve"> dle předchozího odstavce</w:t>
      </w:r>
      <w:r w:rsidRPr="00F15DCD">
        <w:rPr>
          <w:rFonts w:ascii="Segoe UI" w:eastAsia="Calibri" w:hAnsi="Segoe UI" w:cs="Segoe UI"/>
          <w:bCs/>
          <w:sz w:val="22"/>
          <w:szCs w:val="22"/>
          <w:lang w:eastAsia="cs-CZ"/>
        </w:rPr>
        <w:t xml:space="preserve">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odsouhlasení Správci Stavby ve třech písemných vyhotoveních a elektronicky, a to vždy nejpozději do </w:t>
      </w:r>
      <w:r w:rsidR="00F7036E" w:rsidRPr="00F15DCD">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dnů po uskutečnění prací </w:t>
      </w:r>
      <w:r w:rsidR="00BB09A5" w:rsidRPr="00F15DCD">
        <w:rPr>
          <w:rFonts w:ascii="Segoe UI" w:eastAsia="Calibri" w:hAnsi="Segoe UI" w:cs="Segoe UI"/>
          <w:bCs/>
          <w:sz w:val="22"/>
          <w:szCs w:val="22"/>
          <w:lang w:eastAsia="cs-CZ"/>
        </w:rPr>
        <w:t>potřebných k</w:t>
      </w:r>
      <w:r w:rsidR="00ED1567" w:rsidRPr="00F15DCD">
        <w:rPr>
          <w:rFonts w:ascii="Segoe UI" w:eastAsia="Calibri" w:hAnsi="Segoe UI" w:cs="Segoe UI"/>
          <w:bCs/>
          <w:sz w:val="22"/>
          <w:szCs w:val="22"/>
          <w:lang w:eastAsia="cs-CZ"/>
        </w:rPr>
        <w:t> </w:t>
      </w:r>
      <w:r w:rsidR="00BB09A5" w:rsidRPr="00F15DCD">
        <w:rPr>
          <w:rFonts w:ascii="Segoe UI" w:eastAsia="Calibri" w:hAnsi="Segoe UI" w:cs="Segoe UI"/>
          <w:bCs/>
          <w:sz w:val="22"/>
          <w:szCs w:val="22"/>
          <w:lang w:eastAsia="cs-CZ"/>
        </w:rPr>
        <w:t>dosažení milníku dle přílohy č. II.d Ceny a platební podmínky</w:t>
      </w:r>
      <w:r w:rsidRPr="00F15DCD">
        <w:rPr>
          <w:rFonts w:ascii="Segoe UI" w:eastAsia="Calibri" w:hAnsi="Segoe UI" w:cs="Segoe UI"/>
          <w:bCs/>
          <w:sz w:val="22"/>
          <w:szCs w:val="22"/>
          <w:lang w:eastAsia="cs-CZ"/>
        </w:rPr>
        <w:t xml:space="preserve">. </w:t>
      </w:r>
      <w:r w:rsidR="00DD35B8" w:rsidRPr="00F15DCD">
        <w:rPr>
          <w:rFonts w:ascii="Segoe UI" w:eastAsia="Calibri" w:hAnsi="Segoe UI" w:cs="Segoe UI"/>
          <w:bCs/>
          <w:sz w:val="22"/>
          <w:szCs w:val="22"/>
          <w:lang w:eastAsia="cs-CZ"/>
        </w:rPr>
        <w:t>Podkladem k</w:t>
      </w:r>
      <w:r w:rsidR="00ED1567" w:rsidRPr="00F15DCD">
        <w:rPr>
          <w:rFonts w:ascii="Segoe UI" w:eastAsia="Calibri" w:hAnsi="Segoe UI" w:cs="Segoe UI"/>
          <w:bCs/>
          <w:sz w:val="22"/>
          <w:szCs w:val="22"/>
          <w:lang w:eastAsia="cs-CZ"/>
        </w:rPr>
        <w:t> </w:t>
      </w:r>
      <w:r w:rsidR="00DD35B8" w:rsidRPr="00F15DCD">
        <w:rPr>
          <w:rFonts w:ascii="Segoe UI" w:eastAsia="Calibri" w:hAnsi="Segoe UI" w:cs="Segoe UI"/>
          <w:bCs/>
          <w:sz w:val="22"/>
          <w:szCs w:val="22"/>
          <w:lang w:eastAsia="cs-CZ"/>
        </w:rPr>
        <w:t xml:space="preserve">vystavení faktury je </w:t>
      </w:r>
      <w:r w:rsidR="00BB09A5" w:rsidRPr="00F15DCD">
        <w:rPr>
          <w:rFonts w:ascii="Segoe UI" w:eastAsia="Calibri" w:hAnsi="Segoe UI" w:cs="Segoe UI"/>
          <w:bCs/>
          <w:sz w:val="22"/>
          <w:szCs w:val="22"/>
          <w:lang w:eastAsia="cs-CZ"/>
        </w:rPr>
        <w:t>Zhotovitelem vystavený a Správcem Stavby písemně potvrzený</w:t>
      </w:r>
      <w:r w:rsidR="0083079E" w:rsidRPr="00F15DCD">
        <w:rPr>
          <w:rFonts w:ascii="Segoe UI" w:eastAsia="Calibri" w:hAnsi="Segoe UI" w:cs="Segoe UI"/>
          <w:bCs/>
          <w:sz w:val="22"/>
          <w:szCs w:val="22"/>
          <w:lang w:eastAsia="cs-CZ"/>
        </w:rPr>
        <w:t xml:space="preserve"> dle odst. </w:t>
      </w:r>
      <w:r w:rsidR="0083079E" w:rsidRPr="00F15DCD">
        <w:rPr>
          <w:rFonts w:ascii="Segoe UI" w:eastAsia="Calibri" w:hAnsi="Segoe UI" w:cs="Segoe UI"/>
          <w:bCs/>
          <w:sz w:val="22"/>
          <w:szCs w:val="22"/>
          <w:lang w:eastAsia="cs-CZ"/>
        </w:rPr>
        <w:fldChar w:fldCharType="begin"/>
      </w:r>
      <w:r w:rsidR="0083079E" w:rsidRPr="00F15DCD">
        <w:rPr>
          <w:rFonts w:ascii="Segoe UI" w:eastAsia="Calibri" w:hAnsi="Segoe UI" w:cs="Segoe UI"/>
          <w:bCs/>
          <w:sz w:val="22"/>
          <w:szCs w:val="22"/>
          <w:lang w:eastAsia="cs-CZ"/>
        </w:rPr>
        <w:instrText xml:space="preserve"> REF _Ref107168206 \r \h </w:instrText>
      </w:r>
      <w:r w:rsidR="007F4CFA" w:rsidRPr="00F15DCD">
        <w:rPr>
          <w:rFonts w:ascii="Segoe UI" w:eastAsia="Calibri" w:hAnsi="Segoe UI" w:cs="Segoe UI"/>
          <w:bCs/>
          <w:sz w:val="22"/>
          <w:szCs w:val="22"/>
          <w:lang w:eastAsia="cs-CZ"/>
        </w:rPr>
        <w:instrText xml:space="preserve"> \* MERGEFORMAT </w:instrText>
      </w:r>
      <w:r w:rsidR="0083079E" w:rsidRPr="00F15DCD">
        <w:rPr>
          <w:rFonts w:ascii="Segoe UI" w:eastAsia="Calibri" w:hAnsi="Segoe UI" w:cs="Segoe UI"/>
          <w:bCs/>
          <w:sz w:val="22"/>
          <w:szCs w:val="22"/>
          <w:lang w:eastAsia="cs-CZ"/>
        </w:rPr>
      </w:r>
      <w:r w:rsidR="0083079E"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26.3</w:t>
      </w:r>
      <w:r w:rsidR="0083079E" w:rsidRPr="00F15DCD">
        <w:rPr>
          <w:rFonts w:ascii="Segoe UI" w:eastAsia="Calibri" w:hAnsi="Segoe UI" w:cs="Segoe UI"/>
          <w:bCs/>
          <w:sz w:val="22"/>
          <w:szCs w:val="22"/>
          <w:lang w:eastAsia="cs-CZ"/>
        </w:rPr>
        <w:fldChar w:fldCharType="end"/>
      </w:r>
      <w:r w:rsidR="0083079E" w:rsidRPr="00F15DCD">
        <w:rPr>
          <w:rFonts w:ascii="Segoe UI" w:eastAsia="Calibri" w:hAnsi="Segoe UI" w:cs="Segoe UI"/>
          <w:bCs/>
          <w:sz w:val="22"/>
          <w:szCs w:val="22"/>
          <w:lang w:eastAsia="cs-CZ"/>
        </w:rPr>
        <w:t xml:space="preserve"> Smlouvy</w:t>
      </w:r>
      <w:r w:rsidR="00BB09A5" w:rsidRPr="00F15DCD">
        <w:rPr>
          <w:rFonts w:ascii="Segoe UI" w:eastAsia="Calibri" w:hAnsi="Segoe UI" w:cs="Segoe UI"/>
          <w:bCs/>
          <w:sz w:val="22"/>
          <w:szCs w:val="22"/>
          <w:lang w:eastAsia="cs-CZ"/>
        </w:rPr>
        <w:t xml:space="preserve"> </w:t>
      </w:r>
      <w:r w:rsidR="00DA6F38" w:rsidRPr="00F15DCD">
        <w:rPr>
          <w:rFonts w:ascii="Segoe UI" w:eastAsia="Calibri" w:hAnsi="Segoe UI" w:cs="Segoe UI"/>
          <w:bCs/>
          <w:sz w:val="22"/>
          <w:szCs w:val="22"/>
          <w:lang w:eastAsia="cs-CZ"/>
        </w:rPr>
        <w:t>protokol o splnění</w:t>
      </w:r>
      <w:r w:rsidR="00BB09A5" w:rsidRPr="00F15DCD">
        <w:rPr>
          <w:rFonts w:ascii="Segoe UI" w:eastAsia="Calibri" w:hAnsi="Segoe UI" w:cs="Segoe UI"/>
          <w:bCs/>
          <w:sz w:val="22"/>
          <w:szCs w:val="22"/>
          <w:lang w:eastAsia="cs-CZ"/>
        </w:rPr>
        <w:t xml:space="preserve"> dané</w:t>
      </w:r>
      <w:r w:rsidR="00DA6F38" w:rsidRPr="00F15DCD">
        <w:rPr>
          <w:rFonts w:ascii="Segoe UI" w:eastAsia="Calibri" w:hAnsi="Segoe UI" w:cs="Segoe UI"/>
          <w:bCs/>
          <w:sz w:val="22"/>
          <w:szCs w:val="22"/>
          <w:lang w:eastAsia="cs-CZ"/>
        </w:rPr>
        <w:t>ho</w:t>
      </w:r>
      <w:r w:rsidR="00BB09A5" w:rsidRPr="00F15DCD">
        <w:rPr>
          <w:rFonts w:ascii="Segoe UI" w:eastAsia="Calibri" w:hAnsi="Segoe UI" w:cs="Segoe UI"/>
          <w:bCs/>
          <w:sz w:val="22"/>
          <w:szCs w:val="22"/>
          <w:lang w:eastAsia="cs-CZ"/>
        </w:rPr>
        <w:t xml:space="preserve"> milníku dle přílohy č. II.d Ceny a platební podmínky</w:t>
      </w:r>
      <w:r w:rsidR="00DD35B8" w:rsidRPr="00F15DCD">
        <w:rPr>
          <w:rFonts w:ascii="Segoe UI" w:eastAsia="Calibri" w:hAnsi="Segoe UI" w:cs="Segoe UI"/>
          <w:bCs/>
          <w:sz w:val="22"/>
          <w:szCs w:val="22"/>
          <w:lang w:eastAsia="cs-CZ"/>
        </w:rPr>
        <w:t xml:space="preserve">. </w:t>
      </w:r>
    </w:p>
    <w:p w14:paraId="4361B3A2" w14:textId="0E638448" w:rsidR="00DD35B8" w:rsidRPr="00F15DCD" w:rsidRDefault="00DD35B8"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Práce provedené na základě případného dodatku ke Smlouvě budou fakturovány samostatně dle příslušného dodatku.  </w:t>
      </w:r>
    </w:p>
    <w:p w14:paraId="376810D5" w14:textId="384E5147" w:rsidR="00DD35B8" w:rsidRPr="00F15DCD" w:rsidRDefault="00DD35B8"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501" w:name="_Ref105403413"/>
      <w:r w:rsidRPr="00F15DCD">
        <w:rPr>
          <w:rFonts w:ascii="Segoe UI" w:eastAsia="Calibri" w:hAnsi="Segoe UI" w:cs="Segoe UI"/>
          <w:bCs/>
          <w:sz w:val="22"/>
          <w:szCs w:val="22"/>
          <w:lang w:eastAsia="cs-CZ"/>
        </w:rPr>
        <w:t>Faktura – daňový doklad za provedení Díla musí obsahovat náležitosti daňového dokladu dle zákona č. 235/20</w:t>
      </w:r>
      <w:r w:rsidR="006B4E67" w:rsidRPr="00F15DCD">
        <w:rPr>
          <w:rFonts w:ascii="Segoe UI" w:eastAsia="Calibri" w:hAnsi="Segoe UI" w:cs="Segoe UI"/>
          <w:bCs/>
          <w:sz w:val="22"/>
          <w:szCs w:val="22"/>
          <w:lang w:eastAsia="cs-CZ"/>
        </w:rPr>
        <w:t>0</w:t>
      </w:r>
      <w:r w:rsidRPr="00F15DCD">
        <w:rPr>
          <w:rFonts w:ascii="Segoe UI" w:eastAsia="Calibri" w:hAnsi="Segoe UI" w:cs="Segoe UI"/>
          <w:bCs/>
          <w:sz w:val="22"/>
          <w:szCs w:val="22"/>
          <w:lang w:eastAsia="cs-CZ"/>
        </w:rPr>
        <w:t>4 Sb., o dani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přidané hodnoty, ve znění pozdějších předpisů, náležitosti dle ust. § 435 OZ a dále též tyto údaje:</w:t>
      </w:r>
      <w:bookmarkEnd w:id="501"/>
      <w:r w:rsidRPr="00F15DCD">
        <w:rPr>
          <w:rFonts w:ascii="Segoe UI" w:eastAsia="Calibri" w:hAnsi="Segoe UI" w:cs="Segoe UI"/>
          <w:bCs/>
          <w:sz w:val="22"/>
          <w:szCs w:val="22"/>
          <w:lang w:eastAsia="cs-CZ"/>
        </w:rPr>
        <w:t xml:space="preserve"> </w:t>
      </w:r>
    </w:p>
    <w:p w14:paraId="514086B5" w14:textId="59B922C2" w:rsidR="004139B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označení banky a č. účtu dle Smlouvy; </w:t>
      </w:r>
      <w:r w:rsidR="004139B1" w:rsidRPr="00F15DCD">
        <w:rPr>
          <w:rFonts w:ascii="Segoe UI" w:eastAsia="Calibri" w:hAnsi="Segoe UI" w:cs="Segoe UI"/>
          <w:bCs/>
          <w:sz w:val="22"/>
          <w:szCs w:val="22"/>
          <w:lang w:eastAsia="cs-CZ"/>
        </w:rPr>
        <w:t xml:space="preserve"> </w:t>
      </w:r>
    </w:p>
    <w:p w14:paraId="23B34C45" w14:textId="2E774CD6" w:rsidR="004139B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označení Díla; </w:t>
      </w:r>
      <w:r w:rsidR="004139B1" w:rsidRPr="00F15DCD">
        <w:rPr>
          <w:rFonts w:ascii="Segoe UI" w:eastAsia="Calibri" w:hAnsi="Segoe UI" w:cs="Segoe UI"/>
          <w:bCs/>
          <w:sz w:val="22"/>
          <w:szCs w:val="22"/>
          <w:lang w:eastAsia="cs-CZ"/>
        </w:rPr>
        <w:t xml:space="preserve"> </w:t>
      </w:r>
    </w:p>
    <w:p w14:paraId="27C8944D" w14:textId="77777777" w:rsidR="00353F1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evidenční číslo Smlouvy Objednatele a Zhotovitele; </w:t>
      </w:r>
      <w:r w:rsidR="00353F11" w:rsidRPr="00F15DCD">
        <w:rPr>
          <w:rFonts w:ascii="Segoe UI" w:eastAsia="Calibri" w:hAnsi="Segoe UI" w:cs="Segoe UI"/>
          <w:bCs/>
          <w:sz w:val="22"/>
          <w:szCs w:val="22"/>
          <w:lang w:eastAsia="cs-CZ"/>
        </w:rPr>
        <w:t xml:space="preserve">  </w:t>
      </w:r>
    </w:p>
    <w:p w14:paraId="6A984172" w14:textId="22443416" w:rsidR="004139B1" w:rsidRPr="00F15DCD" w:rsidRDefault="00353F11"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hAnsi="Segoe UI" w:cs="Segoe UI"/>
          <w:sz w:val="22"/>
          <w:szCs w:val="22"/>
        </w:rPr>
        <w:t>číselný kód klasifikace produkce (CZ-CPA) a v</w:t>
      </w:r>
      <w:r w:rsidR="00ED1567" w:rsidRPr="00F15DCD">
        <w:rPr>
          <w:rFonts w:ascii="Segoe UI" w:hAnsi="Segoe UI" w:cs="Segoe UI"/>
          <w:sz w:val="22"/>
          <w:szCs w:val="22"/>
        </w:rPr>
        <w:t> </w:t>
      </w:r>
      <w:r w:rsidRPr="00F15DCD">
        <w:rPr>
          <w:rFonts w:ascii="Segoe UI" w:hAnsi="Segoe UI" w:cs="Segoe UI"/>
          <w:sz w:val="22"/>
          <w:szCs w:val="22"/>
        </w:rPr>
        <w:t>případě režimu přenesené daňové povinnosti text „</w:t>
      </w:r>
      <w:r w:rsidRPr="00F15DCD">
        <w:rPr>
          <w:rFonts w:ascii="Segoe UI" w:hAnsi="Segoe UI" w:cs="Segoe UI"/>
          <w:i/>
          <w:iCs/>
          <w:sz w:val="22"/>
          <w:szCs w:val="22"/>
        </w:rPr>
        <w:t xml:space="preserve">daň odvede </w:t>
      </w:r>
      <w:r w:rsidR="00AE01DC" w:rsidRPr="00F15DCD">
        <w:rPr>
          <w:rFonts w:ascii="Segoe UI" w:hAnsi="Segoe UI" w:cs="Segoe UI"/>
          <w:i/>
          <w:iCs/>
          <w:sz w:val="22"/>
          <w:szCs w:val="22"/>
        </w:rPr>
        <w:t>Objednatel</w:t>
      </w:r>
      <w:r w:rsidRPr="00F15DCD">
        <w:rPr>
          <w:rFonts w:ascii="Segoe UI" w:hAnsi="Segoe UI" w:cs="Segoe UI"/>
          <w:sz w:val="22"/>
          <w:szCs w:val="22"/>
        </w:rPr>
        <w:t>“;</w:t>
      </w:r>
    </w:p>
    <w:p w14:paraId="54E69E93" w14:textId="3E8507B3" w:rsidR="002D0622" w:rsidRPr="00F15DCD" w:rsidRDefault="00FB3E5C" w:rsidP="00A46A19">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a další údaje </w:t>
      </w:r>
      <w:r w:rsidR="005E2765" w:rsidRPr="00F15DCD">
        <w:rPr>
          <w:rFonts w:ascii="Segoe UI" w:eastAsia="Calibri" w:hAnsi="Segoe UI" w:cs="Segoe UI"/>
          <w:bCs/>
          <w:sz w:val="22"/>
          <w:szCs w:val="22"/>
          <w:lang w:eastAsia="cs-CZ"/>
        </w:rPr>
        <w:t xml:space="preserve">případně </w:t>
      </w:r>
      <w:r w:rsidRPr="00F15DCD">
        <w:rPr>
          <w:rFonts w:ascii="Segoe UI" w:eastAsia="Calibri" w:hAnsi="Segoe UI" w:cs="Segoe UI"/>
          <w:bCs/>
          <w:sz w:val="22"/>
          <w:szCs w:val="22"/>
          <w:lang w:eastAsia="cs-CZ"/>
        </w:rPr>
        <w:t>vymezené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II.d </w:t>
      </w:r>
      <w:r w:rsidR="000F3BEE" w:rsidRPr="00F15DCD">
        <w:rPr>
          <w:rFonts w:ascii="Segoe UI" w:eastAsia="Calibri" w:hAnsi="Segoe UI" w:cs="Segoe UI"/>
          <w:bCs/>
          <w:sz w:val="22"/>
          <w:szCs w:val="22"/>
          <w:lang w:eastAsia="cs-CZ"/>
        </w:rPr>
        <w:t>Ceny a platební podmínky</w:t>
      </w:r>
      <w:r w:rsidR="005E2765" w:rsidRPr="00F15DCD">
        <w:rPr>
          <w:rFonts w:ascii="Segoe UI" w:eastAsia="Calibri" w:hAnsi="Segoe UI" w:cs="Segoe UI"/>
          <w:bCs/>
          <w:sz w:val="22"/>
          <w:szCs w:val="22"/>
          <w:lang w:eastAsia="cs-CZ"/>
        </w:rPr>
        <w:t xml:space="preserve"> či v</w:t>
      </w:r>
      <w:r w:rsidR="00ED1567" w:rsidRPr="00F15DCD">
        <w:rPr>
          <w:rFonts w:ascii="Segoe UI" w:eastAsia="Calibri" w:hAnsi="Segoe UI" w:cs="Segoe UI"/>
          <w:bCs/>
          <w:sz w:val="22"/>
          <w:szCs w:val="22"/>
          <w:lang w:eastAsia="cs-CZ"/>
        </w:rPr>
        <w:t> </w:t>
      </w:r>
      <w:r w:rsidR="005E2765" w:rsidRPr="00F15DCD">
        <w:rPr>
          <w:rFonts w:ascii="Segoe UI" w:eastAsia="Calibri" w:hAnsi="Segoe UI" w:cs="Segoe UI"/>
          <w:bCs/>
          <w:sz w:val="22"/>
          <w:szCs w:val="22"/>
          <w:lang w:eastAsia="cs-CZ"/>
        </w:rPr>
        <w:t>pokynech Objednatele</w:t>
      </w:r>
      <w:r w:rsidR="00DD35B8" w:rsidRPr="00F15DCD">
        <w:rPr>
          <w:rFonts w:ascii="Segoe UI" w:eastAsia="Calibri" w:hAnsi="Segoe UI" w:cs="Segoe UI"/>
          <w:bCs/>
          <w:sz w:val="22"/>
          <w:szCs w:val="22"/>
          <w:lang w:eastAsia="cs-CZ"/>
        </w:rPr>
        <w:t xml:space="preserve">.   </w:t>
      </w:r>
    </w:p>
    <w:p w14:paraId="58FEDD37" w14:textId="4E000285" w:rsidR="00043BE1" w:rsidRPr="00F15DCD" w:rsidRDefault="00043BE1" w:rsidP="00043BE1">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502" w:name="_Hlk192624318"/>
      <w:bookmarkStart w:id="503" w:name="_Hlk192711311"/>
      <w:r w:rsidRPr="00F15DCD">
        <w:rPr>
          <w:rFonts w:ascii="Segoe UI" w:eastAsia="Calibri" w:hAnsi="Segoe UI" w:cs="Segoe UI"/>
          <w:bCs/>
          <w:sz w:val="22"/>
          <w:szCs w:val="22"/>
          <w:lang w:eastAsia="cs-CZ"/>
        </w:rPr>
        <w:t>Objednatel může v individuálním případě požadovat, aby</w:t>
      </w:r>
      <w:bookmarkEnd w:id="502"/>
      <w:r w:rsidRPr="00F15DCD">
        <w:rPr>
          <w:rFonts w:ascii="Segoe UI" w:eastAsia="Calibri" w:hAnsi="Segoe UI" w:cs="Segoe UI"/>
          <w:bCs/>
          <w:sz w:val="22"/>
          <w:szCs w:val="22"/>
          <w:lang w:eastAsia="cs-CZ"/>
        </w:rPr>
        <w:t xml:space="preserve"> konkrétní faktura měla jiné náležitosti a obsahovala jiné údaje než ty, které jsou uvedeny v odst. 26.</w:t>
      </w:r>
      <w:r w:rsidR="000F5D30">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Zhotovitel je povinen takové žádosti vyhovět, pokud bude taková faktura obsahovat zákonem předepsané náležitosti.</w:t>
      </w:r>
      <w:bookmarkEnd w:id="503"/>
    </w:p>
    <w:p w14:paraId="4618AF0B" w14:textId="6E008DB3" w:rsidR="0007109D" w:rsidRDefault="00870C9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ins w:id="504" w:author="Radko Majerčík" w:date="2025-03-24T14:03:00Z" w16du:dateUtc="2025-03-24T13:03:00Z">
        <w:r w:rsidRPr="00870C92">
          <w:rPr>
            <w:rFonts w:ascii="Segoe UI" w:hAnsi="Segoe UI" w:cs="Segoe UI"/>
            <w:sz w:val="22"/>
            <w:szCs w:val="22"/>
          </w:rPr>
          <w:t xml:space="preserve">Jestliže Objednatel uplatní </w:t>
        </w:r>
      </w:ins>
      <w:ins w:id="505" w:author="Radko Majerčík" w:date="2025-03-24T14:04:00Z" w16du:dateUtc="2025-03-24T13:04:00Z">
        <w:r w:rsidRPr="00870C92">
          <w:rPr>
            <w:rFonts w:ascii="Segoe UI" w:hAnsi="Segoe UI" w:cs="Segoe UI"/>
            <w:sz w:val="22"/>
            <w:szCs w:val="22"/>
          </w:rPr>
          <w:t>požadavek</w:t>
        </w:r>
      </w:ins>
      <w:ins w:id="506" w:author="Radko Majerčík" w:date="2025-03-24T14:03:00Z" w16du:dateUtc="2025-03-24T13:03:00Z">
        <w:r w:rsidRPr="00870C92">
          <w:rPr>
            <w:rFonts w:ascii="Segoe UI" w:hAnsi="Segoe UI" w:cs="Segoe UI"/>
            <w:sz w:val="22"/>
            <w:szCs w:val="22"/>
          </w:rPr>
          <w:t xml:space="preserve"> dle odst. 26.1 Smlouvy, bude fakturace jednotlivých plateb dle platebního harmonogramu uvedeného v článku 3.3 </w:t>
        </w:r>
      </w:ins>
      <w:ins w:id="507" w:author="Radko Majerčík" w:date="2025-03-24T14:13:00Z" w16du:dateUtc="2025-03-24T13:13:00Z">
        <w:r w:rsidR="005F3C06">
          <w:rPr>
            <w:rFonts w:ascii="Segoe UI" w:hAnsi="Segoe UI" w:cs="Segoe UI"/>
            <w:sz w:val="22"/>
            <w:szCs w:val="22"/>
          </w:rPr>
          <w:t>Přílohy</w:t>
        </w:r>
      </w:ins>
      <w:ins w:id="508" w:author="Radko Majerčík" w:date="2025-03-24T14:05:00Z" w16du:dateUtc="2025-03-24T13:05:00Z">
        <w:r w:rsidRPr="00870C92">
          <w:rPr>
            <w:rFonts w:ascii="Segoe UI" w:hAnsi="Segoe UI" w:cs="Segoe UI"/>
            <w:sz w:val="22"/>
            <w:szCs w:val="22"/>
          </w:rPr>
          <w:t xml:space="preserve"> II.d Ceny a platební podmínky</w:t>
        </w:r>
      </w:ins>
      <w:ins w:id="509" w:author="Radko Majerčík" w:date="2025-03-24T14:03:00Z" w16du:dateUtc="2025-03-24T13:03:00Z">
        <w:r w:rsidRPr="00870C92">
          <w:rPr>
            <w:rFonts w:ascii="Segoe UI" w:hAnsi="Segoe UI" w:cs="Segoe UI"/>
            <w:sz w:val="22"/>
            <w:szCs w:val="22"/>
          </w:rPr>
          <w:t xml:space="preserve"> ze strany Zhotovitele vystavena vždy separátně na (i) část Ceny Díla v Kč a na (ii) část Ceny Díla v EUR. Uvedená procenta podílu Ceny Díla odpovídající danému milníku budou aplikována na obě části platby (v Kč a EUR) stejně.</w:t>
        </w:r>
      </w:ins>
      <w:ins w:id="510" w:author="Radko Majerčík" w:date="2025-03-24T14:13:00Z" w16du:dateUtc="2025-03-24T13:13:00Z">
        <w:r w:rsidR="005F3C06">
          <w:rPr>
            <w:rFonts w:ascii="Segoe UI" w:hAnsi="Segoe UI" w:cs="Segoe UI"/>
            <w:sz w:val="22"/>
            <w:szCs w:val="22"/>
          </w:rPr>
          <w:t xml:space="preserve"> </w:t>
        </w:r>
      </w:ins>
      <w:r w:rsidR="0007109D" w:rsidRPr="00870C92">
        <w:rPr>
          <w:rFonts w:ascii="Segoe UI" w:eastAsia="Calibri" w:hAnsi="Segoe UI" w:cs="Segoe UI"/>
          <w:bCs/>
          <w:sz w:val="22"/>
          <w:szCs w:val="22"/>
          <w:lang w:eastAsia="cs-CZ"/>
        </w:rPr>
        <w:t xml:space="preserve">Každá faktura bude obsahovat zřetelně </w:t>
      </w:r>
      <w:r w:rsidR="0007109D" w:rsidRPr="0007109D">
        <w:rPr>
          <w:rFonts w:ascii="Segoe UI" w:eastAsia="Calibri" w:hAnsi="Segoe UI" w:cs="Segoe UI"/>
          <w:bCs/>
          <w:sz w:val="22"/>
          <w:szCs w:val="22"/>
          <w:lang w:eastAsia="cs-CZ"/>
        </w:rPr>
        <w:t>označený účet pro platbu v Kč a</w:t>
      </w:r>
      <w:ins w:id="511" w:author="Radko Majerčík" w:date="2025-03-25T12:43:00Z" w16du:dateUtc="2025-03-25T11:43:00Z">
        <w:r w:rsidR="00460024">
          <w:rPr>
            <w:rFonts w:ascii="Segoe UI" w:eastAsia="Calibri" w:hAnsi="Segoe UI" w:cs="Segoe UI"/>
            <w:bCs/>
            <w:sz w:val="22"/>
            <w:szCs w:val="22"/>
            <w:lang w:eastAsia="cs-CZ"/>
          </w:rPr>
          <w:t>nebo</w:t>
        </w:r>
      </w:ins>
      <w:r w:rsidR="0007109D" w:rsidRPr="0007109D">
        <w:rPr>
          <w:rFonts w:ascii="Segoe UI" w:eastAsia="Calibri" w:hAnsi="Segoe UI" w:cs="Segoe UI"/>
          <w:bCs/>
          <w:sz w:val="22"/>
          <w:szCs w:val="22"/>
          <w:lang w:eastAsia="cs-CZ"/>
        </w:rPr>
        <w:t xml:space="preserve"> pro platbu v EUR. </w:t>
      </w:r>
      <w:del w:id="512" w:author="Radko Majerčík" w:date="2025-03-24T14:14:00Z" w16du:dateUtc="2025-03-24T13:14:00Z">
        <w:r w:rsidR="0007109D" w:rsidRPr="0007109D" w:rsidDel="005F3C06">
          <w:rPr>
            <w:rFonts w:ascii="Segoe UI" w:eastAsia="Calibri" w:hAnsi="Segoe UI" w:cs="Segoe UI"/>
            <w:bCs/>
            <w:sz w:val="22"/>
            <w:szCs w:val="22"/>
            <w:lang w:eastAsia="cs-CZ"/>
          </w:rPr>
          <w:delText xml:space="preserve">V případě platby v EUR Objednatel provede přepočet částky na faktuře podle kurzu devizového trhu vyhlášeného Českou národní bankou platného ke dni data uskutečnění zdanitelného plnění vztahujícího se k příslušné fakturované částce. Zaplacením částky v EUR se považuje za zaplacenou částka uvedená faktuře v Kč ve výši stanovené postupem dle předchozí věty. Způsob přepočtu mohou smluví strany sjednat odchylně, přičemž takové sjednání se nepovažuje za změnu této </w:delText>
        </w:r>
        <w:r w:rsidR="0007109D" w:rsidDel="005F3C06">
          <w:rPr>
            <w:rFonts w:ascii="Segoe UI" w:eastAsia="Calibri" w:hAnsi="Segoe UI" w:cs="Segoe UI"/>
            <w:bCs/>
            <w:sz w:val="22"/>
            <w:szCs w:val="22"/>
            <w:lang w:eastAsia="cs-CZ"/>
          </w:rPr>
          <w:delText>S</w:delText>
        </w:r>
        <w:r w:rsidR="0007109D" w:rsidRPr="0007109D" w:rsidDel="005F3C06">
          <w:rPr>
            <w:rFonts w:ascii="Segoe UI" w:eastAsia="Calibri" w:hAnsi="Segoe UI" w:cs="Segoe UI"/>
            <w:bCs/>
            <w:sz w:val="22"/>
            <w:szCs w:val="22"/>
            <w:lang w:eastAsia="cs-CZ"/>
          </w:rPr>
          <w:delText>mlouvy.</w:delText>
        </w:r>
      </w:del>
    </w:p>
    <w:p w14:paraId="3F2DFC47" w14:textId="498673E3" w:rsidR="006C75A0" w:rsidRPr="00F15DCD" w:rsidRDefault="00591DF7"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lastRenderedPageBreak/>
        <w:t>Správce Stavby je povinen se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faktuře – daňovému dokladu vyjádřit nejpozději do </w:t>
      </w:r>
      <w:r w:rsidR="00F7036E" w:rsidRPr="00F15DCD">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dnů ode dne, kdy ho obdrží od Zhotovitele. Správce Stavby je oprávněn za Objednatele</w:t>
      </w:r>
      <w:r w:rsidR="008B032E" w:rsidRPr="00F15DCD">
        <w:rPr>
          <w:rFonts w:ascii="Segoe UI" w:eastAsia="Calibri" w:hAnsi="Segoe UI" w:cs="Segoe UI"/>
          <w:bCs/>
          <w:sz w:val="22"/>
          <w:szCs w:val="22"/>
          <w:lang w:eastAsia="cs-CZ"/>
        </w:rPr>
        <w:t xml:space="preserve"> provést jakoukoli kontrolu Staveniště, Dokumentace Linky nebo jakékoliv další Dokumentace související se Stavbou Linky za účelem prověření obsahové správnosti předložené faktury a </w:t>
      </w:r>
      <w:r w:rsidRPr="00F15DCD">
        <w:rPr>
          <w:rFonts w:ascii="Segoe UI" w:eastAsia="Calibri" w:hAnsi="Segoe UI" w:cs="Segoe UI"/>
          <w:bCs/>
          <w:sz w:val="22"/>
          <w:szCs w:val="22"/>
          <w:lang w:eastAsia="cs-CZ"/>
        </w:rPr>
        <w:t>uplatnit případné námitky</w:t>
      </w:r>
      <w:r w:rsidR="009A321A" w:rsidRPr="00F15DCD">
        <w:rPr>
          <w:rFonts w:ascii="Segoe UI" w:eastAsia="Calibri" w:hAnsi="Segoe UI" w:cs="Segoe UI"/>
          <w:bCs/>
          <w:sz w:val="22"/>
          <w:szCs w:val="22"/>
          <w:lang w:eastAsia="cs-CZ"/>
        </w:rPr>
        <w:t xml:space="preserve"> k</w:t>
      </w:r>
      <w:r w:rsidR="00ED1567" w:rsidRPr="00F15DCD">
        <w:rPr>
          <w:rFonts w:ascii="Segoe UI" w:eastAsia="Calibri" w:hAnsi="Segoe UI" w:cs="Segoe UI"/>
          <w:bCs/>
          <w:sz w:val="22"/>
          <w:szCs w:val="22"/>
          <w:lang w:eastAsia="cs-CZ"/>
        </w:rPr>
        <w:t> </w:t>
      </w:r>
      <w:r w:rsidR="009A321A" w:rsidRPr="00F15DCD">
        <w:rPr>
          <w:rFonts w:ascii="Segoe UI" w:eastAsia="Calibri" w:hAnsi="Segoe UI" w:cs="Segoe UI"/>
          <w:bCs/>
          <w:sz w:val="22"/>
          <w:szCs w:val="22"/>
          <w:lang w:eastAsia="cs-CZ"/>
        </w:rPr>
        <w:t xml:space="preserve">množství provedených prací, druhu provedených prací, kvalitě provedených prací. Po odsouhlasení faktury – daňového dokladu vč. </w:t>
      </w:r>
      <w:r w:rsidR="00ED1567" w:rsidRPr="00F15DCD">
        <w:rPr>
          <w:rFonts w:ascii="Segoe UI" w:eastAsia="Calibri" w:hAnsi="Segoe UI" w:cs="Segoe UI"/>
          <w:bCs/>
          <w:sz w:val="22"/>
          <w:szCs w:val="22"/>
          <w:lang w:eastAsia="cs-CZ"/>
        </w:rPr>
        <w:t> </w:t>
      </w:r>
      <w:r w:rsidR="00510925" w:rsidRPr="00F15DCD">
        <w:rPr>
          <w:rFonts w:ascii="Segoe UI" w:eastAsia="Calibri" w:hAnsi="Segoe UI" w:cs="Segoe UI"/>
          <w:bCs/>
          <w:sz w:val="22"/>
          <w:szCs w:val="22"/>
          <w:lang w:eastAsia="cs-CZ"/>
        </w:rPr>
        <w:t>protokolu o splnění příslušného milníku</w:t>
      </w:r>
      <w:r w:rsidR="0065279A" w:rsidRPr="00F15DCD">
        <w:rPr>
          <w:rFonts w:ascii="Segoe UI" w:eastAsia="Calibri" w:hAnsi="Segoe UI" w:cs="Segoe UI"/>
          <w:bCs/>
          <w:sz w:val="22"/>
          <w:szCs w:val="22"/>
          <w:lang w:eastAsia="cs-CZ"/>
        </w:rPr>
        <w:t xml:space="preserve"> </w:t>
      </w:r>
      <w:r w:rsidR="009A321A" w:rsidRPr="00F15DCD">
        <w:rPr>
          <w:rFonts w:ascii="Segoe UI" w:eastAsia="Calibri" w:hAnsi="Segoe UI" w:cs="Segoe UI"/>
          <w:bCs/>
          <w:sz w:val="22"/>
          <w:szCs w:val="22"/>
          <w:lang w:eastAsia="cs-CZ"/>
        </w:rPr>
        <w:t xml:space="preserve">Správce Stavby předá příslušnou fakturu Objednateli.  </w:t>
      </w:r>
    </w:p>
    <w:p w14:paraId="64761B10" w14:textId="1E828FC8" w:rsidR="009A321A" w:rsidRPr="00F15DCD" w:rsidRDefault="009A321A"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Pokud bude faktura – daňový doklad obsahovat práce, které nebyly Správce</w:t>
      </w:r>
      <w:r w:rsidR="00D45AD7" w:rsidRPr="00F15DCD">
        <w:rPr>
          <w:rFonts w:ascii="Segoe UI" w:eastAsia="Calibri" w:hAnsi="Segoe UI" w:cs="Segoe UI"/>
          <w:bCs/>
          <w:sz w:val="22"/>
          <w:szCs w:val="22"/>
          <w:lang w:eastAsia="cs-CZ"/>
        </w:rPr>
        <w:t>m</w:t>
      </w:r>
      <w:r w:rsidRPr="00F15DCD">
        <w:rPr>
          <w:rFonts w:ascii="Segoe UI" w:eastAsia="Calibri" w:hAnsi="Segoe UI" w:cs="Segoe UI"/>
          <w:bCs/>
          <w:sz w:val="22"/>
          <w:szCs w:val="22"/>
          <w:lang w:eastAsia="cs-CZ"/>
        </w:rPr>
        <w:t xml:space="preserve"> Stavby odsouhlaseny a po</w:t>
      </w:r>
      <w:r w:rsidR="006C500B" w:rsidRPr="00F15DCD">
        <w:rPr>
          <w:rFonts w:ascii="Segoe UI" w:eastAsia="Calibri" w:hAnsi="Segoe UI" w:cs="Segoe UI"/>
          <w:bCs/>
          <w:sz w:val="22"/>
          <w:szCs w:val="22"/>
          <w:lang w:eastAsia="cs-CZ"/>
        </w:rPr>
        <w:t>tvrzeny</w:t>
      </w:r>
      <w:r w:rsidR="00BB4BDA" w:rsidRPr="00F15DCD">
        <w:rPr>
          <w:rFonts w:ascii="Segoe UI" w:eastAsia="Calibri" w:hAnsi="Segoe UI" w:cs="Segoe UI"/>
          <w:bCs/>
          <w:sz w:val="22"/>
          <w:szCs w:val="22"/>
          <w:lang w:eastAsia="cs-CZ"/>
        </w:rPr>
        <w:t xml:space="preserve"> a/nebo pokud nebude obsahovat náležitosti podle odst. </w:t>
      </w:r>
      <w:r w:rsidR="00BB4BDA" w:rsidRPr="00F15DCD">
        <w:rPr>
          <w:rFonts w:ascii="Segoe UI" w:eastAsia="Calibri" w:hAnsi="Segoe UI" w:cs="Segoe UI"/>
          <w:bCs/>
          <w:sz w:val="22"/>
          <w:szCs w:val="22"/>
          <w:lang w:eastAsia="cs-CZ"/>
        </w:rPr>
        <w:fldChar w:fldCharType="begin"/>
      </w:r>
      <w:r w:rsidR="00BB4BDA" w:rsidRPr="00F15DCD">
        <w:rPr>
          <w:rFonts w:ascii="Segoe UI" w:eastAsia="Calibri" w:hAnsi="Segoe UI" w:cs="Segoe UI"/>
          <w:bCs/>
          <w:sz w:val="22"/>
          <w:szCs w:val="22"/>
          <w:lang w:eastAsia="cs-CZ"/>
        </w:rPr>
        <w:instrText xml:space="preserve"> REF _Ref105403413 \r \h </w:instrText>
      </w:r>
      <w:r w:rsidR="007F4CFA" w:rsidRPr="00F15DCD">
        <w:rPr>
          <w:rFonts w:ascii="Segoe UI" w:eastAsia="Calibri" w:hAnsi="Segoe UI" w:cs="Segoe UI"/>
          <w:bCs/>
          <w:sz w:val="22"/>
          <w:szCs w:val="22"/>
          <w:lang w:eastAsia="cs-CZ"/>
        </w:rPr>
        <w:instrText xml:space="preserve"> \* MERGEFORMAT </w:instrText>
      </w:r>
      <w:r w:rsidR="00BB4BDA" w:rsidRPr="00F15DCD">
        <w:rPr>
          <w:rFonts w:ascii="Segoe UI" w:eastAsia="Calibri" w:hAnsi="Segoe UI" w:cs="Segoe UI"/>
          <w:bCs/>
          <w:sz w:val="22"/>
          <w:szCs w:val="22"/>
          <w:lang w:eastAsia="cs-CZ"/>
        </w:rPr>
      </w:r>
      <w:r w:rsidR="00BB4BDA"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26.7</w:t>
      </w:r>
      <w:r w:rsidR="00BB4BDA" w:rsidRPr="00F15DCD">
        <w:rPr>
          <w:rFonts w:ascii="Segoe UI" w:eastAsia="Calibri" w:hAnsi="Segoe UI" w:cs="Segoe UI"/>
          <w:bCs/>
          <w:sz w:val="22"/>
          <w:szCs w:val="22"/>
          <w:lang w:eastAsia="cs-CZ"/>
        </w:rPr>
        <w:fldChar w:fldCharType="end"/>
      </w:r>
      <w:del w:id="513" w:author="Radko Majerčík" w:date="2025-03-24T15:24:00Z" w16du:dateUtc="2025-03-24T14:24:00Z">
        <w:r w:rsidR="000F5D30" w:rsidDel="007229CC">
          <w:rPr>
            <w:rFonts w:ascii="Segoe UI" w:eastAsia="Calibri" w:hAnsi="Segoe UI" w:cs="Segoe UI"/>
            <w:bCs/>
            <w:sz w:val="22"/>
            <w:szCs w:val="22"/>
            <w:lang w:eastAsia="cs-CZ"/>
          </w:rPr>
          <w:delText>7</w:delText>
        </w:r>
      </w:del>
      <w:r w:rsidR="00BB4BDA" w:rsidRPr="00F15DCD">
        <w:rPr>
          <w:rFonts w:ascii="Segoe UI" w:eastAsia="Calibri" w:hAnsi="Segoe UI" w:cs="Segoe UI"/>
          <w:bCs/>
          <w:sz w:val="22"/>
          <w:szCs w:val="22"/>
          <w:lang w:eastAsia="cs-CZ"/>
        </w:rPr>
        <w:t xml:space="preserve"> Smlouvy</w:t>
      </w:r>
      <w:r w:rsidR="006C500B" w:rsidRPr="00F15DCD">
        <w:rPr>
          <w:rFonts w:ascii="Segoe UI" w:eastAsia="Calibri" w:hAnsi="Segoe UI" w:cs="Segoe UI"/>
          <w:bCs/>
          <w:sz w:val="22"/>
          <w:szCs w:val="22"/>
          <w:lang w:eastAsia="cs-CZ"/>
        </w:rPr>
        <w:t>, je Objednatel ji oprávněn před uplynutím doby splatnosti vrátit. Oprávněným vrácením faktury</w:t>
      </w:r>
      <w:r w:rsidR="00D45AD7" w:rsidRPr="00F15DCD">
        <w:rPr>
          <w:rFonts w:ascii="Segoe UI" w:eastAsia="Calibri" w:hAnsi="Segoe UI" w:cs="Segoe UI"/>
          <w:bCs/>
          <w:sz w:val="22"/>
          <w:szCs w:val="22"/>
          <w:lang w:eastAsia="cs-CZ"/>
        </w:rPr>
        <w:t xml:space="preserve"> – daňového dokladu</w:t>
      </w:r>
      <w:r w:rsidR="006C500B" w:rsidRPr="00F15DCD">
        <w:rPr>
          <w:rFonts w:ascii="Segoe UI" w:eastAsia="Calibri" w:hAnsi="Segoe UI" w:cs="Segoe UI"/>
          <w:bCs/>
          <w:sz w:val="22"/>
          <w:szCs w:val="22"/>
          <w:lang w:eastAsia="cs-CZ"/>
        </w:rPr>
        <w:t xml:space="preserve"> přestává běžet původní doba splatnosti. Opravená nebo přepracovaná faktura – daňový doklad bude opatřena novou dobu splatnosti</w:t>
      </w:r>
      <w:r w:rsidR="004F5E0F" w:rsidRPr="00F15DCD">
        <w:rPr>
          <w:rFonts w:ascii="Segoe UI" w:eastAsia="Calibri" w:hAnsi="Segoe UI" w:cs="Segoe UI"/>
          <w:bCs/>
          <w:sz w:val="22"/>
          <w:szCs w:val="22"/>
          <w:lang w:eastAsia="cs-CZ"/>
        </w:rPr>
        <w:t>.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případě vrácení faktury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souladu s</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oprávněním Objednatele podle tohoto odstavce není Objednatel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 xml:space="preserve">prodlení. </w:t>
      </w:r>
      <w:r w:rsidR="009F7931" w:rsidRPr="00F15DCD">
        <w:rPr>
          <w:rFonts w:ascii="Segoe UI" w:eastAsia="Calibri" w:hAnsi="Segoe UI" w:cs="Segoe UI"/>
          <w:bCs/>
          <w:sz w:val="22"/>
          <w:szCs w:val="22"/>
          <w:lang w:eastAsia="cs-CZ"/>
        </w:rPr>
        <w:t xml:space="preserve"> </w:t>
      </w:r>
    </w:p>
    <w:p w14:paraId="661C75B5" w14:textId="6C34749A" w:rsidR="009F7931" w:rsidRPr="00F15DCD" w:rsidRDefault="009F7931"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Objednatel se zavazuje uhradit jednotlivé faktury – daňové doklady za splnění podmínek ve Smlouvě sjednaných nejpozději do 30 dnů ode dne, kdy</w:t>
      </w:r>
      <w:r w:rsidR="0065279A" w:rsidRPr="00F15DCD">
        <w:rPr>
          <w:rFonts w:ascii="Segoe UI" w:eastAsia="Calibri" w:hAnsi="Segoe UI" w:cs="Segoe UI"/>
          <w:bCs/>
          <w:sz w:val="22"/>
          <w:szCs w:val="22"/>
          <w:lang w:eastAsia="cs-CZ"/>
        </w:rPr>
        <w:t xml:space="preserve"> bude faktura vč. </w:t>
      </w:r>
      <w:r w:rsidR="00510925" w:rsidRPr="00F15DCD">
        <w:rPr>
          <w:rFonts w:ascii="Segoe UI" w:eastAsia="Calibri" w:hAnsi="Segoe UI" w:cs="Segoe UI"/>
          <w:bCs/>
          <w:sz w:val="22"/>
          <w:szCs w:val="22"/>
          <w:lang w:eastAsia="cs-CZ"/>
        </w:rPr>
        <w:t xml:space="preserve"> protokolu o splnění </w:t>
      </w:r>
      <w:r w:rsidR="00DB7F59" w:rsidRPr="00F15DCD">
        <w:rPr>
          <w:rFonts w:ascii="Segoe UI" w:eastAsia="Calibri" w:hAnsi="Segoe UI" w:cs="Segoe UI"/>
          <w:bCs/>
          <w:sz w:val="22"/>
          <w:szCs w:val="22"/>
          <w:lang w:eastAsia="cs-CZ"/>
        </w:rPr>
        <w:t>příslušného milníku</w:t>
      </w:r>
      <w:r w:rsidR="0062297F" w:rsidRPr="00F15DCD">
        <w:rPr>
          <w:rFonts w:ascii="Segoe UI" w:eastAsia="Calibri" w:hAnsi="Segoe UI" w:cs="Segoe UI"/>
          <w:bCs/>
          <w:sz w:val="22"/>
          <w:szCs w:val="22"/>
          <w:lang w:eastAsia="cs-CZ"/>
        </w:rPr>
        <w:t xml:space="preserve"> </w:t>
      </w:r>
      <w:r w:rsidR="0065279A" w:rsidRPr="00F15DCD">
        <w:rPr>
          <w:rFonts w:ascii="Segoe UI" w:eastAsia="Calibri" w:hAnsi="Segoe UI" w:cs="Segoe UI"/>
          <w:bCs/>
          <w:sz w:val="22"/>
          <w:szCs w:val="22"/>
          <w:lang w:eastAsia="cs-CZ"/>
        </w:rPr>
        <w:t>v</w:t>
      </w:r>
      <w:r w:rsidR="00ED1567" w:rsidRPr="00F15DCD">
        <w:rPr>
          <w:rFonts w:ascii="Segoe UI" w:eastAsia="Calibri" w:hAnsi="Segoe UI" w:cs="Segoe UI"/>
          <w:bCs/>
          <w:sz w:val="22"/>
          <w:szCs w:val="22"/>
          <w:lang w:eastAsia="cs-CZ"/>
        </w:rPr>
        <w:t> </w:t>
      </w:r>
      <w:r w:rsidR="0065279A" w:rsidRPr="00F15DCD">
        <w:rPr>
          <w:rFonts w:ascii="Segoe UI" w:eastAsia="Calibri" w:hAnsi="Segoe UI" w:cs="Segoe UI"/>
          <w:bCs/>
          <w:sz w:val="22"/>
          <w:szCs w:val="22"/>
          <w:lang w:eastAsia="cs-CZ"/>
        </w:rPr>
        <w:t>celém rozsahu schválena Správcem Stavby</w:t>
      </w:r>
      <w:r w:rsidRPr="00F15DCD">
        <w:rPr>
          <w:rFonts w:ascii="Segoe UI" w:eastAsia="Calibri" w:hAnsi="Segoe UI" w:cs="Segoe UI"/>
          <w:bCs/>
          <w:sz w:val="22"/>
          <w:szCs w:val="22"/>
          <w:lang w:eastAsia="cs-CZ"/>
        </w:rPr>
        <w:t xml:space="preserve">. </w:t>
      </w:r>
    </w:p>
    <w:p w14:paraId="118AACE9" w14:textId="6B73A2C3" w:rsidR="006351CF" w:rsidRPr="00F15DCD" w:rsidRDefault="009D0874" w:rsidP="002C047A">
      <w:pPr>
        <w:pStyle w:val="RLTextlnkuslovan"/>
        <w:numPr>
          <w:ilvl w:val="1"/>
          <w:numId w:val="75"/>
        </w:numPr>
        <w:spacing w:line="240" w:lineRule="auto"/>
        <w:ind w:left="1560" w:hanging="851"/>
        <w:rPr>
          <w:rFonts w:ascii="Segoe UI" w:eastAsia="Calibri" w:hAnsi="Segoe UI" w:cs="Segoe UI"/>
          <w:sz w:val="22"/>
          <w:szCs w:val="22"/>
          <w:lang w:eastAsia="cs-CZ"/>
        </w:rPr>
      </w:pPr>
      <w:bookmarkStart w:id="514" w:name="_Ref67414301"/>
      <w:r w:rsidRPr="00F15DCD">
        <w:rPr>
          <w:rFonts w:ascii="Segoe UI" w:eastAsia="Calibri" w:hAnsi="Segoe UI" w:cs="Segoe UI"/>
          <w:sz w:val="22"/>
          <w:szCs w:val="22"/>
          <w:lang w:eastAsia="cs-CZ"/>
        </w:rPr>
        <w:t xml:space="preserve">Zhotovitel je povinen nejpozději </w:t>
      </w:r>
      <w:r w:rsidR="00A303AA" w:rsidRPr="00F15DCD">
        <w:rPr>
          <w:rFonts w:ascii="Segoe UI" w:eastAsia="Calibri" w:hAnsi="Segoe UI" w:cs="Segoe UI"/>
          <w:sz w:val="22"/>
          <w:szCs w:val="22"/>
          <w:lang w:eastAsia="cs-CZ"/>
        </w:rPr>
        <w:t xml:space="preserve">ke dni </w:t>
      </w:r>
      <w:r w:rsidRPr="00F15DCD">
        <w:rPr>
          <w:rFonts w:ascii="Segoe UI" w:eastAsia="Calibri" w:hAnsi="Segoe UI" w:cs="Segoe UI"/>
          <w:sz w:val="22"/>
          <w:szCs w:val="22"/>
          <w:lang w:eastAsia="cs-CZ"/>
        </w:rPr>
        <w:t xml:space="preserve">podpisu protokolu </w:t>
      </w:r>
      <w:r w:rsidR="00142D6F" w:rsidRPr="00F15DCD">
        <w:rPr>
          <w:rFonts w:ascii="Segoe UI" w:eastAsia="Calibri" w:hAnsi="Segoe UI" w:cs="Segoe UI"/>
          <w:sz w:val="22"/>
          <w:szCs w:val="22"/>
          <w:lang w:eastAsia="cs-CZ"/>
        </w:rPr>
        <w:t>o</w:t>
      </w:r>
      <w:r w:rsidRPr="00F15DCD">
        <w:rPr>
          <w:rFonts w:ascii="Segoe UI" w:eastAsia="Calibri" w:hAnsi="Segoe UI" w:cs="Segoe UI"/>
          <w:sz w:val="22"/>
          <w:szCs w:val="22"/>
          <w:lang w:eastAsia="cs-CZ"/>
        </w:rPr>
        <w:t xml:space="preserve"> </w:t>
      </w:r>
      <w:r w:rsidR="00332000" w:rsidRPr="00F15DCD">
        <w:rPr>
          <w:rFonts w:ascii="Segoe UI" w:eastAsia="Calibri" w:hAnsi="Segoe UI" w:cs="Segoe UI"/>
          <w:sz w:val="22"/>
          <w:szCs w:val="22"/>
          <w:lang w:eastAsia="cs-CZ"/>
        </w:rPr>
        <w:t>P</w:t>
      </w:r>
      <w:r w:rsidRPr="00F15DCD">
        <w:rPr>
          <w:rFonts w:ascii="Segoe UI" w:eastAsia="Calibri" w:hAnsi="Segoe UI" w:cs="Segoe UI"/>
          <w:sz w:val="22"/>
          <w:szCs w:val="22"/>
          <w:lang w:eastAsia="cs-CZ"/>
        </w:rPr>
        <w:t>ředání</w:t>
      </w:r>
      <w:r w:rsidR="002825DC" w:rsidRPr="00F15DCD">
        <w:rPr>
          <w:rFonts w:ascii="Segoe UI" w:eastAsia="Calibri" w:hAnsi="Segoe UI" w:cs="Segoe UI"/>
          <w:sz w:val="22"/>
          <w:szCs w:val="22"/>
          <w:lang w:eastAsia="cs-CZ"/>
        </w:rPr>
        <w:t xml:space="preserve"> </w:t>
      </w:r>
      <w:r w:rsidRPr="00F15DCD">
        <w:rPr>
          <w:rFonts w:ascii="Segoe UI" w:eastAsia="Calibri" w:hAnsi="Segoe UI" w:cs="Segoe UI"/>
          <w:sz w:val="22"/>
          <w:szCs w:val="22"/>
          <w:lang w:eastAsia="cs-CZ"/>
        </w:rPr>
        <w:t xml:space="preserve">Díla oběma smluvními stranami předložit Objednateli </w:t>
      </w:r>
      <w:r w:rsidR="006351CF" w:rsidRPr="00F15DCD">
        <w:rPr>
          <w:rFonts w:ascii="Segoe UI" w:eastAsia="Calibri" w:hAnsi="Segoe UI" w:cs="Segoe UI"/>
          <w:sz w:val="22"/>
          <w:szCs w:val="22"/>
          <w:lang w:eastAsia="cs-CZ"/>
        </w:rPr>
        <w:t>závěrečné vyúčtování, které bude obsahovat:</w:t>
      </w:r>
      <w:bookmarkEnd w:id="514"/>
      <w:r w:rsidR="006351CF" w:rsidRPr="00F15DCD">
        <w:rPr>
          <w:rFonts w:ascii="Segoe UI" w:eastAsia="Calibri" w:hAnsi="Segoe UI" w:cs="Segoe UI"/>
          <w:sz w:val="22"/>
          <w:szCs w:val="22"/>
          <w:lang w:eastAsia="cs-CZ"/>
        </w:rPr>
        <w:t xml:space="preserve"> </w:t>
      </w:r>
    </w:p>
    <w:p w14:paraId="288F85BA" w14:textId="35748B0A" w:rsidR="006351CF" w:rsidRPr="00F15DCD" w:rsidRDefault="002825DC" w:rsidP="002C047A">
      <w:pPr>
        <w:pStyle w:val="RLTextlnkuslovan"/>
        <w:numPr>
          <w:ilvl w:val="2"/>
          <w:numId w:val="75"/>
        </w:numPr>
        <w:spacing w:line="240" w:lineRule="auto"/>
        <w:ind w:left="2410" w:hanging="850"/>
        <w:rPr>
          <w:rFonts w:ascii="Segoe UI" w:eastAsia="Calibri" w:hAnsi="Segoe UI" w:cs="Segoe UI"/>
          <w:sz w:val="22"/>
          <w:szCs w:val="22"/>
          <w:lang w:eastAsia="cs-CZ"/>
        </w:rPr>
      </w:pPr>
      <w:r w:rsidRPr="00F15DCD">
        <w:rPr>
          <w:rFonts w:ascii="Segoe UI" w:eastAsia="Calibri" w:hAnsi="Segoe UI" w:cs="Segoe UI"/>
          <w:sz w:val="22"/>
          <w:szCs w:val="22"/>
          <w:lang w:eastAsia="cs-CZ"/>
        </w:rPr>
        <w:t xml:space="preserve">finální </w:t>
      </w:r>
      <w:r w:rsidR="00A303AA" w:rsidRPr="00F15DCD">
        <w:rPr>
          <w:rFonts w:ascii="Segoe UI" w:hAnsi="Segoe UI" w:cs="Segoe UI"/>
          <w:sz w:val="22"/>
          <w:szCs w:val="22"/>
        </w:rPr>
        <w:t>položkově oceněný seznam všech skutečně provedených prací, věcí, užívacích práv a služeb, které byly dodány v</w:t>
      </w:r>
      <w:r w:rsidR="00ED1567" w:rsidRPr="00F15DCD">
        <w:rPr>
          <w:rFonts w:ascii="Segoe UI" w:hAnsi="Segoe UI" w:cs="Segoe UI"/>
          <w:sz w:val="22"/>
          <w:szCs w:val="22"/>
        </w:rPr>
        <w:t> </w:t>
      </w:r>
      <w:r w:rsidR="00A303AA" w:rsidRPr="00F15DCD">
        <w:rPr>
          <w:rFonts w:ascii="Segoe UI" w:hAnsi="Segoe UI" w:cs="Segoe UI"/>
          <w:sz w:val="22"/>
          <w:szCs w:val="22"/>
        </w:rPr>
        <w:t>rámci plnění Díla. Seznam bude členěn na jednotlivé položky v</w:t>
      </w:r>
      <w:r w:rsidR="00ED1567" w:rsidRPr="00F15DCD">
        <w:rPr>
          <w:rFonts w:ascii="Segoe UI" w:hAnsi="Segoe UI" w:cs="Segoe UI"/>
          <w:sz w:val="22"/>
          <w:szCs w:val="22"/>
        </w:rPr>
        <w:t> </w:t>
      </w:r>
      <w:r w:rsidR="00A303AA" w:rsidRPr="00F15DCD">
        <w:rPr>
          <w:rFonts w:ascii="Segoe UI" w:hAnsi="Segoe UI" w:cs="Segoe UI"/>
          <w:sz w:val="22"/>
          <w:szCs w:val="22"/>
        </w:rPr>
        <w:t>souladu s</w:t>
      </w:r>
      <w:r w:rsidR="00ED1567" w:rsidRPr="00F15DCD">
        <w:rPr>
          <w:rFonts w:ascii="Segoe UI" w:hAnsi="Segoe UI" w:cs="Segoe UI"/>
          <w:sz w:val="22"/>
          <w:szCs w:val="22"/>
        </w:rPr>
        <w:t> </w:t>
      </w:r>
      <w:r w:rsidR="00A303AA" w:rsidRPr="00F15DCD">
        <w:rPr>
          <w:rFonts w:ascii="Segoe UI" w:hAnsi="Segoe UI" w:cs="Segoe UI"/>
          <w:sz w:val="22"/>
          <w:szCs w:val="22"/>
        </w:rPr>
        <w:t>přílohou II.d Ceny a platební podmínky. Součástí ocenění bude seznam všech faktur, které se k</w:t>
      </w:r>
      <w:r w:rsidR="00ED1567" w:rsidRPr="00F15DCD">
        <w:rPr>
          <w:rFonts w:ascii="Segoe UI" w:hAnsi="Segoe UI" w:cs="Segoe UI"/>
          <w:sz w:val="22"/>
          <w:szCs w:val="22"/>
        </w:rPr>
        <w:t> </w:t>
      </w:r>
      <w:r w:rsidR="00A303AA" w:rsidRPr="00F15DCD">
        <w:rPr>
          <w:rFonts w:ascii="Segoe UI" w:hAnsi="Segoe UI" w:cs="Segoe UI"/>
          <w:sz w:val="22"/>
          <w:szCs w:val="22"/>
        </w:rPr>
        <w:t>příslušné části Díla vztahují</w:t>
      </w:r>
      <w:r w:rsidR="00A303AA" w:rsidRPr="00F15DCD">
        <w:rPr>
          <w:rFonts w:ascii="Segoe UI" w:eastAsia="Calibri" w:hAnsi="Segoe UI" w:cs="Segoe UI"/>
          <w:sz w:val="22"/>
          <w:szCs w:val="22"/>
          <w:lang w:eastAsia="cs-CZ"/>
        </w:rPr>
        <w:t xml:space="preserve"> </w:t>
      </w:r>
      <w:r w:rsidRPr="00F15DCD">
        <w:rPr>
          <w:rFonts w:ascii="Segoe UI" w:eastAsia="Calibri" w:hAnsi="Segoe UI" w:cs="Segoe UI"/>
          <w:sz w:val="22"/>
          <w:szCs w:val="22"/>
          <w:lang w:eastAsia="cs-CZ"/>
        </w:rPr>
        <w:t xml:space="preserve">rozpočet Díla, který bude obsahovat položkový rozpočet skutečně vyfakturovaných prací a dodávek, </w:t>
      </w:r>
      <w:r w:rsidR="006351CF" w:rsidRPr="00F15DCD">
        <w:rPr>
          <w:rFonts w:ascii="Segoe UI" w:eastAsia="Calibri" w:hAnsi="Segoe UI" w:cs="Segoe UI"/>
          <w:sz w:val="22"/>
          <w:szCs w:val="22"/>
          <w:lang w:eastAsia="cs-CZ"/>
        </w:rPr>
        <w:t xml:space="preserve">a </w:t>
      </w:r>
    </w:p>
    <w:p w14:paraId="17735970" w14:textId="4580D019" w:rsidR="006351CF" w:rsidRPr="00F15DCD" w:rsidRDefault="006351CF" w:rsidP="002C047A">
      <w:pPr>
        <w:pStyle w:val="RLTextlnkuslovan"/>
        <w:numPr>
          <w:ilvl w:val="2"/>
          <w:numId w:val="75"/>
        </w:numPr>
        <w:spacing w:line="240" w:lineRule="auto"/>
        <w:ind w:left="2410" w:hanging="850"/>
        <w:rPr>
          <w:rFonts w:ascii="Segoe UI" w:eastAsia="Calibri" w:hAnsi="Segoe UI" w:cs="Segoe UI"/>
          <w:sz w:val="22"/>
          <w:szCs w:val="22"/>
          <w:lang w:eastAsia="cs-CZ"/>
        </w:rPr>
      </w:pPr>
      <w:bookmarkStart w:id="515" w:name="_Ref61427176"/>
      <w:r w:rsidRPr="00F15DCD">
        <w:rPr>
          <w:rFonts w:ascii="Segoe UI" w:eastAsia="Calibri" w:hAnsi="Segoe UI" w:cs="Segoe UI"/>
          <w:sz w:val="22"/>
          <w:szCs w:val="22"/>
          <w:lang w:eastAsia="cs-CZ"/>
        </w:rPr>
        <w:t>případnou fakturu za provedené práce, které dosud nebyly v</w:t>
      </w:r>
      <w:r w:rsidR="00ED1567" w:rsidRPr="00F15DCD">
        <w:rPr>
          <w:rFonts w:ascii="Segoe UI" w:eastAsia="Calibri" w:hAnsi="Segoe UI" w:cs="Segoe UI"/>
          <w:sz w:val="22"/>
          <w:szCs w:val="22"/>
          <w:lang w:eastAsia="cs-CZ"/>
        </w:rPr>
        <w:t> </w:t>
      </w:r>
      <w:r w:rsidRPr="00F15DCD">
        <w:rPr>
          <w:rFonts w:ascii="Segoe UI" w:eastAsia="Calibri" w:hAnsi="Segoe UI" w:cs="Segoe UI"/>
          <w:sz w:val="22"/>
          <w:szCs w:val="22"/>
          <w:lang w:eastAsia="cs-CZ"/>
        </w:rPr>
        <w:t>souladu s</w:t>
      </w:r>
      <w:r w:rsidR="00ED1567" w:rsidRPr="00F15DCD">
        <w:rPr>
          <w:rFonts w:ascii="Segoe UI" w:eastAsia="Calibri" w:hAnsi="Segoe UI" w:cs="Segoe UI"/>
          <w:sz w:val="22"/>
          <w:szCs w:val="22"/>
          <w:lang w:eastAsia="cs-CZ"/>
        </w:rPr>
        <w:t> </w:t>
      </w:r>
      <w:r w:rsidRPr="00F15DCD">
        <w:rPr>
          <w:rFonts w:ascii="Segoe UI" w:eastAsia="Calibri" w:hAnsi="Segoe UI" w:cs="Segoe UI"/>
          <w:sz w:val="22"/>
          <w:szCs w:val="22"/>
          <w:lang w:eastAsia="cs-CZ"/>
        </w:rPr>
        <w:t>tímto článkem vyúčtovány.</w:t>
      </w:r>
      <w:bookmarkEnd w:id="515"/>
      <w:r w:rsidRPr="00F15DCD">
        <w:rPr>
          <w:rFonts w:ascii="Segoe UI" w:eastAsia="Calibri" w:hAnsi="Segoe UI" w:cs="Segoe UI"/>
          <w:sz w:val="22"/>
          <w:szCs w:val="22"/>
          <w:lang w:eastAsia="cs-CZ"/>
        </w:rPr>
        <w:t xml:space="preserve"> </w:t>
      </w:r>
    </w:p>
    <w:p w14:paraId="07919F0C" w14:textId="2EB50B2B" w:rsidR="009F7931" w:rsidRPr="00F15DCD" w:rsidRDefault="009F7931" w:rsidP="002C047A">
      <w:pPr>
        <w:pStyle w:val="RLTextlnkuslovan"/>
        <w:numPr>
          <w:ilvl w:val="1"/>
          <w:numId w:val="75"/>
        </w:numPr>
        <w:spacing w:line="240" w:lineRule="auto"/>
        <w:ind w:left="1560" w:hanging="851"/>
        <w:rPr>
          <w:rFonts w:ascii="Segoe UI" w:eastAsia="Calibri" w:hAnsi="Segoe UI" w:cs="Segoe UI"/>
          <w:sz w:val="22"/>
          <w:szCs w:val="22"/>
          <w:lang w:eastAsia="cs-CZ"/>
        </w:rPr>
      </w:pPr>
      <w:r w:rsidRPr="00F15DCD">
        <w:rPr>
          <w:rFonts w:ascii="Segoe UI" w:eastAsia="Calibri" w:hAnsi="Segoe UI" w:cs="Segoe UI"/>
          <w:sz w:val="22"/>
          <w:szCs w:val="22"/>
          <w:lang w:eastAsia="cs-CZ"/>
        </w:rPr>
        <w:t>V</w:t>
      </w:r>
      <w:r w:rsidR="00ED1567" w:rsidRPr="00F15DCD">
        <w:rPr>
          <w:rFonts w:ascii="Segoe UI" w:eastAsia="Calibri" w:hAnsi="Segoe UI" w:cs="Segoe UI"/>
          <w:sz w:val="22"/>
          <w:szCs w:val="22"/>
          <w:lang w:eastAsia="cs-CZ"/>
        </w:rPr>
        <w:t> </w:t>
      </w:r>
      <w:r w:rsidRPr="00F15DCD">
        <w:rPr>
          <w:rFonts w:ascii="Segoe UI" w:hAnsi="Segoe UI" w:cs="Segoe UI"/>
          <w:sz w:val="22"/>
        </w:rPr>
        <w:t>případě</w:t>
      </w:r>
      <w:r w:rsidRPr="00F15DCD">
        <w:rPr>
          <w:rFonts w:ascii="Segoe UI" w:eastAsia="Calibri" w:hAnsi="Segoe UI" w:cs="Segoe UI"/>
          <w:sz w:val="22"/>
          <w:szCs w:val="22"/>
          <w:lang w:eastAsia="cs-CZ"/>
        </w:rPr>
        <w:t xml:space="preserve"> faktury dle bodu </w:t>
      </w:r>
      <w:r w:rsidRPr="000D2D8D">
        <w:rPr>
          <w:rFonts w:ascii="Segoe UI" w:eastAsia="Calibri" w:hAnsi="Segoe UI" w:cs="Segoe UI"/>
          <w:sz w:val="22"/>
          <w:szCs w:val="22"/>
          <w:lang w:eastAsia="cs-CZ"/>
        </w:rPr>
        <w:fldChar w:fldCharType="begin"/>
      </w:r>
      <w:r w:rsidRPr="000D2D8D">
        <w:rPr>
          <w:rFonts w:ascii="Segoe UI" w:eastAsia="Calibri" w:hAnsi="Segoe UI" w:cs="Segoe UI"/>
          <w:sz w:val="22"/>
          <w:szCs w:val="22"/>
          <w:lang w:eastAsia="cs-CZ"/>
        </w:rPr>
        <w:instrText xml:space="preserve"> REF _Ref61427176 \r \h  \* MERGEFORMAT </w:instrText>
      </w:r>
      <w:r w:rsidRPr="000D2D8D">
        <w:rPr>
          <w:rFonts w:ascii="Segoe UI" w:eastAsia="Calibri" w:hAnsi="Segoe UI" w:cs="Segoe UI"/>
          <w:sz w:val="22"/>
          <w:szCs w:val="22"/>
          <w:lang w:eastAsia="cs-CZ"/>
        </w:rPr>
      </w:r>
      <w:r w:rsidRPr="000D2D8D">
        <w:rPr>
          <w:rFonts w:ascii="Segoe UI" w:eastAsia="Calibri" w:hAnsi="Segoe UI" w:cs="Segoe UI"/>
          <w:sz w:val="22"/>
          <w:szCs w:val="22"/>
          <w:lang w:eastAsia="cs-CZ"/>
        </w:rPr>
        <w:fldChar w:fldCharType="separate"/>
      </w:r>
      <w:r w:rsidR="00C4674D">
        <w:rPr>
          <w:rFonts w:ascii="Segoe UI" w:eastAsia="Calibri" w:hAnsi="Segoe UI" w:cs="Segoe UI"/>
          <w:sz w:val="22"/>
          <w:szCs w:val="22"/>
          <w:lang w:eastAsia="cs-CZ"/>
        </w:rPr>
        <w:t>26.13.2</w:t>
      </w:r>
      <w:r w:rsidRPr="000D2D8D">
        <w:rPr>
          <w:rFonts w:ascii="Segoe UI" w:eastAsia="Calibri" w:hAnsi="Segoe UI" w:cs="Segoe UI"/>
          <w:sz w:val="22"/>
          <w:szCs w:val="22"/>
          <w:lang w:eastAsia="cs-CZ"/>
        </w:rPr>
        <w:fldChar w:fldCharType="end"/>
      </w:r>
      <w:r w:rsidRPr="00F15DCD">
        <w:rPr>
          <w:rFonts w:ascii="Segoe UI" w:eastAsia="Calibri" w:hAnsi="Segoe UI" w:cs="Segoe UI"/>
          <w:sz w:val="22"/>
          <w:szCs w:val="22"/>
          <w:lang w:eastAsia="cs-CZ"/>
        </w:rPr>
        <w:t xml:space="preserve"> Smlouvy se postupu</w:t>
      </w:r>
      <w:r w:rsidR="00A303AA" w:rsidRPr="00F15DCD">
        <w:rPr>
          <w:rFonts w:ascii="Segoe UI" w:eastAsia="Calibri" w:hAnsi="Segoe UI" w:cs="Segoe UI"/>
          <w:sz w:val="22"/>
          <w:szCs w:val="22"/>
          <w:lang w:eastAsia="cs-CZ"/>
        </w:rPr>
        <w:t>je</w:t>
      </w:r>
      <w:r w:rsidRPr="00F15DCD">
        <w:rPr>
          <w:rFonts w:ascii="Segoe UI" w:eastAsia="Calibri" w:hAnsi="Segoe UI" w:cs="Segoe UI"/>
          <w:sz w:val="22"/>
          <w:szCs w:val="22"/>
          <w:lang w:eastAsia="cs-CZ"/>
        </w:rPr>
        <w:t xml:space="preserve"> dle ujednání tohoto čl. </w:t>
      </w:r>
      <w:r w:rsidRPr="00F15DCD">
        <w:rPr>
          <w:rFonts w:ascii="Segoe UI" w:eastAsia="Calibri" w:hAnsi="Segoe UI" w:cs="Segoe UI"/>
          <w:sz w:val="22"/>
          <w:szCs w:val="22"/>
          <w:lang w:eastAsia="cs-CZ"/>
        </w:rPr>
        <w:fldChar w:fldCharType="begin"/>
      </w:r>
      <w:r w:rsidRPr="00F15DCD">
        <w:rPr>
          <w:rFonts w:ascii="Segoe UI" w:eastAsia="Calibri" w:hAnsi="Segoe UI" w:cs="Segoe UI"/>
          <w:sz w:val="22"/>
          <w:szCs w:val="22"/>
          <w:lang w:eastAsia="cs-CZ"/>
        </w:rPr>
        <w:instrText xml:space="preserve"> REF _Ref50557598 \r \h  \* MERGEFORMAT </w:instrText>
      </w:r>
      <w:r w:rsidRPr="00F15DCD">
        <w:rPr>
          <w:rFonts w:ascii="Segoe UI" w:eastAsia="Calibri" w:hAnsi="Segoe UI" w:cs="Segoe UI"/>
          <w:sz w:val="22"/>
          <w:szCs w:val="22"/>
          <w:lang w:eastAsia="cs-CZ"/>
        </w:rPr>
      </w:r>
      <w:r w:rsidRPr="00F15DCD">
        <w:rPr>
          <w:rFonts w:ascii="Segoe UI" w:eastAsia="Calibri" w:hAnsi="Segoe UI" w:cs="Segoe UI"/>
          <w:sz w:val="22"/>
          <w:szCs w:val="22"/>
          <w:lang w:eastAsia="cs-CZ"/>
        </w:rPr>
        <w:fldChar w:fldCharType="separate"/>
      </w:r>
      <w:r w:rsidR="00C4674D">
        <w:rPr>
          <w:rFonts w:ascii="Segoe UI" w:eastAsia="Calibri" w:hAnsi="Segoe UI" w:cs="Segoe UI"/>
          <w:sz w:val="22"/>
          <w:szCs w:val="22"/>
          <w:lang w:eastAsia="cs-CZ"/>
        </w:rPr>
        <w:t>26</w:t>
      </w:r>
      <w:r w:rsidRPr="00F15DCD">
        <w:rPr>
          <w:rFonts w:ascii="Segoe UI" w:eastAsia="Calibri" w:hAnsi="Segoe UI" w:cs="Segoe UI"/>
          <w:sz w:val="22"/>
          <w:szCs w:val="22"/>
          <w:lang w:eastAsia="cs-CZ"/>
        </w:rPr>
        <w:fldChar w:fldCharType="end"/>
      </w:r>
      <w:r w:rsidRPr="00F15DCD">
        <w:rPr>
          <w:rFonts w:ascii="Segoe UI" w:eastAsia="Calibri" w:hAnsi="Segoe UI" w:cs="Segoe UI"/>
          <w:sz w:val="22"/>
          <w:szCs w:val="22"/>
          <w:lang w:eastAsia="cs-CZ"/>
        </w:rPr>
        <w:t xml:space="preserve"> Smlouvy.</w:t>
      </w:r>
    </w:p>
    <w:p w14:paraId="6E94ABEA" w14:textId="4E8335D5" w:rsidR="000527AB" w:rsidRPr="007437D6" w:rsidRDefault="004F5E0F" w:rsidP="002C047A">
      <w:pPr>
        <w:pStyle w:val="RLTextlnkuslovan"/>
        <w:numPr>
          <w:ilvl w:val="1"/>
          <w:numId w:val="75"/>
        </w:numPr>
        <w:spacing w:line="240" w:lineRule="auto"/>
        <w:ind w:left="1560" w:hanging="851"/>
        <w:rPr>
          <w:rFonts w:ascii="Segoe UI" w:eastAsia="Calibri" w:hAnsi="Segoe UI"/>
        </w:rPr>
      </w:pPr>
      <w:r w:rsidRPr="00F15DCD">
        <w:rPr>
          <w:rFonts w:ascii="Segoe UI" w:eastAsia="Calibri" w:hAnsi="Segoe UI" w:cs="Segoe UI"/>
          <w:bCs/>
          <w:sz w:val="22"/>
          <w:szCs w:val="22"/>
          <w:lang w:eastAsia="cs-CZ"/>
        </w:rPr>
        <w:t>Peněžitý závazek (dluh) Objednatele se považuje za splněný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den, kdy je dlužná částka odepsána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účtu Objednatele. Jestliže dojde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důvodů na straně banky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prodlení s</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proved</w:t>
      </w:r>
      <w:r w:rsidR="0004231F" w:rsidRPr="00F15DCD">
        <w:rPr>
          <w:rFonts w:ascii="Segoe UI" w:eastAsia="Calibri" w:hAnsi="Segoe UI" w:cs="Segoe UI"/>
          <w:bCs/>
          <w:sz w:val="22"/>
          <w:szCs w:val="22"/>
          <w:lang w:eastAsia="cs-CZ"/>
        </w:rPr>
        <w:t>ením</w:t>
      </w:r>
      <w:r w:rsidRPr="00F15DCD">
        <w:rPr>
          <w:rFonts w:ascii="Segoe UI" w:eastAsia="Calibri" w:hAnsi="Segoe UI" w:cs="Segoe UI"/>
          <w:bCs/>
          <w:sz w:val="22"/>
          <w:szCs w:val="22"/>
          <w:lang w:eastAsia="cs-CZ"/>
        </w:rPr>
        <w:t xml:space="preserve"> plat</w:t>
      </w:r>
      <w:r w:rsidR="0004231F" w:rsidRPr="00F15DCD">
        <w:rPr>
          <w:rFonts w:ascii="Segoe UI" w:eastAsia="Calibri" w:hAnsi="Segoe UI" w:cs="Segoe UI"/>
          <w:bCs/>
          <w:sz w:val="22"/>
          <w:szCs w:val="22"/>
          <w:lang w:eastAsia="cs-CZ"/>
        </w:rPr>
        <w:t>by</w:t>
      </w:r>
      <w:r w:rsidRPr="00F15DCD">
        <w:rPr>
          <w:rFonts w:ascii="Segoe UI" w:eastAsia="Calibri" w:hAnsi="Segoe UI" w:cs="Segoe UI"/>
          <w:bCs/>
          <w:sz w:val="22"/>
          <w:szCs w:val="22"/>
          <w:lang w:eastAsia="cs-CZ"/>
        </w:rPr>
        <w:t xml:space="preserve"> faktury, není Objednatel po tuto dobu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prodlení se zaplacením příslušné částky. </w:t>
      </w:r>
      <w:r w:rsidR="001C1CE3" w:rsidRPr="00F15DCD">
        <w:rPr>
          <w:rFonts w:ascii="Segoe UI" w:eastAsia="Calibri" w:hAnsi="Segoe UI" w:cs="Segoe UI"/>
          <w:bCs/>
          <w:sz w:val="22"/>
          <w:szCs w:val="22"/>
          <w:lang w:eastAsia="cs-CZ"/>
        </w:rPr>
        <w:t xml:space="preserve"> </w:t>
      </w:r>
      <w:r w:rsidR="009E488A" w:rsidRPr="00F15DCD">
        <w:rPr>
          <w:rFonts w:ascii="Segoe UI" w:eastAsia="Calibri" w:hAnsi="Segoe UI" w:cs="Segoe UI"/>
          <w:bCs/>
          <w:sz w:val="22"/>
          <w:szCs w:val="22"/>
          <w:lang w:eastAsia="cs-CZ"/>
        </w:rPr>
        <w:t xml:space="preserve"> </w:t>
      </w:r>
    </w:p>
    <w:p w14:paraId="3F855351" w14:textId="3C9FAD09" w:rsidR="009E488A" w:rsidRPr="00F15DCD" w:rsidRDefault="009E488A" w:rsidP="00AC6C1C">
      <w:pPr>
        <w:pStyle w:val="RLTextlnkuslovan"/>
        <w:spacing w:line="240" w:lineRule="auto"/>
        <w:ind w:left="1560"/>
        <w:rPr>
          <w:rFonts w:ascii="Segoe UI" w:hAnsi="Segoe UI" w:cs="Segoe UI"/>
          <w:sz w:val="22"/>
          <w:szCs w:val="22"/>
        </w:rPr>
      </w:pPr>
    </w:p>
    <w:p w14:paraId="2A3B7B32" w14:textId="22BAAD3C" w:rsidR="00EC7C96" w:rsidRPr="00F15DCD" w:rsidRDefault="00EC7C96" w:rsidP="007F4CFA">
      <w:pPr>
        <w:pStyle w:val="Odstavecseseznamem"/>
        <w:spacing w:line="240" w:lineRule="auto"/>
        <w:ind w:left="1560" w:hanging="851"/>
        <w:rPr>
          <w:rFonts w:ascii="Segoe UI" w:eastAsia="Calibri" w:hAnsi="Segoe UI" w:cs="Segoe UI"/>
          <w:b/>
          <w:sz w:val="22"/>
          <w:szCs w:val="22"/>
          <w:lang w:eastAsia="cs-CZ"/>
        </w:rPr>
      </w:pPr>
      <w:r w:rsidRPr="00F15DCD">
        <w:rPr>
          <w:rFonts w:ascii="Segoe UI" w:eastAsia="Calibri" w:hAnsi="Segoe UI" w:cs="Segoe UI"/>
          <w:b/>
          <w:sz w:val="22"/>
          <w:szCs w:val="22"/>
          <w:lang w:eastAsia="cs-CZ"/>
        </w:rPr>
        <w:lastRenderedPageBreak/>
        <w:t xml:space="preserve">Právo zápočtu a zadržovací právo </w:t>
      </w:r>
    </w:p>
    <w:p w14:paraId="5D37B4FC" w14:textId="365D85CF" w:rsidR="00A87A3D" w:rsidRPr="00F15DCD" w:rsidRDefault="00282987" w:rsidP="002C047A">
      <w:pPr>
        <w:pStyle w:val="RLTextlnkuslovan"/>
        <w:numPr>
          <w:ilvl w:val="1"/>
          <w:numId w:val="75"/>
        </w:numPr>
        <w:spacing w:line="240" w:lineRule="auto"/>
        <w:ind w:left="1560" w:hanging="851"/>
        <w:rPr>
          <w:rFonts w:ascii="Segoe UI" w:hAnsi="Segoe UI" w:cs="Segoe UI"/>
          <w:sz w:val="22"/>
        </w:rPr>
      </w:pPr>
      <w:bookmarkStart w:id="516" w:name="_Hlk191463886"/>
      <w:r w:rsidRPr="00F15DCD">
        <w:rPr>
          <w:rFonts w:ascii="Segoe UI" w:hAnsi="Segoe UI" w:cs="Segoe UI"/>
          <w:sz w:val="22"/>
        </w:rPr>
        <w:t xml:space="preserve">Smluvní strany mohou započíst své závazky z této Smlouvy proti jakýmkoli pohledávkám za druhou smluvní stranou </w:t>
      </w:r>
      <w:r w:rsidR="002C047A" w:rsidRPr="00F15DCD">
        <w:rPr>
          <w:rFonts w:ascii="Segoe UI" w:hAnsi="Segoe UI" w:cs="Segoe UI"/>
          <w:sz w:val="22"/>
        </w:rPr>
        <w:t>i bez souhlasu druhé strany.</w:t>
      </w:r>
      <w:bookmarkEnd w:id="516"/>
    </w:p>
    <w:p w14:paraId="6D181B3A" w14:textId="4E77FA0D" w:rsidR="00702F3B" w:rsidRPr="00F15DCD" w:rsidRDefault="006F459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Zhotovitel</w:t>
      </w:r>
      <w:r w:rsidR="00A87A3D" w:rsidRPr="00F15DCD">
        <w:rPr>
          <w:rFonts w:ascii="Segoe UI" w:hAnsi="Segoe UI" w:cs="Segoe UI"/>
          <w:sz w:val="22"/>
        </w:rPr>
        <w:t xml:space="preserve"> nesmí bez předchozího souhlasu </w:t>
      </w:r>
      <w:r w:rsidRPr="00F15DCD">
        <w:rPr>
          <w:rFonts w:ascii="Segoe UI" w:hAnsi="Segoe UI" w:cs="Segoe UI"/>
          <w:sz w:val="22"/>
        </w:rPr>
        <w:t>Objednatel</w:t>
      </w:r>
      <w:r w:rsidR="00A87A3D" w:rsidRPr="00F15DCD">
        <w:rPr>
          <w:rFonts w:ascii="Segoe UI" w:hAnsi="Segoe UI" w:cs="Segoe UI"/>
          <w:sz w:val="22"/>
        </w:rPr>
        <w:t xml:space="preserve">e vykonat zadržovací právo vůči jakýmkoliv věcem </w:t>
      </w:r>
      <w:r w:rsidRPr="00F15DCD">
        <w:rPr>
          <w:rFonts w:ascii="Segoe UI" w:hAnsi="Segoe UI" w:cs="Segoe UI"/>
          <w:sz w:val="22"/>
        </w:rPr>
        <w:t>Objednatel</w:t>
      </w:r>
      <w:r w:rsidR="00A87A3D" w:rsidRPr="00F15DCD">
        <w:rPr>
          <w:rFonts w:ascii="Segoe UI" w:hAnsi="Segoe UI" w:cs="Segoe UI"/>
          <w:sz w:val="22"/>
        </w:rPr>
        <w:t>e</w:t>
      </w:r>
      <w:r w:rsidR="000D39FA" w:rsidRPr="00F15DCD">
        <w:rPr>
          <w:rFonts w:ascii="Segoe UI" w:hAnsi="Segoe UI" w:cs="Segoe UI"/>
          <w:sz w:val="22"/>
        </w:rPr>
        <w:t xml:space="preserve"> </w:t>
      </w:r>
      <w:r w:rsidR="00A87A3D" w:rsidRPr="00F15DCD">
        <w:rPr>
          <w:rFonts w:ascii="Segoe UI" w:hAnsi="Segoe UI" w:cs="Segoe UI"/>
          <w:sz w:val="22"/>
        </w:rPr>
        <w:t xml:space="preserve">ani Osob na straně </w:t>
      </w:r>
      <w:r w:rsidRPr="00F15DCD">
        <w:rPr>
          <w:rFonts w:ascii="Segoe UI" w:hAnsi="Segoe UI" w:cs="Segoe UI"/>
          <w:sz w:val="22"/>
        </w:rPr>
        <w:t>Objednatel</w:t>
      </w:r>
      <w:r w:rsidR="00A87A3D" w:rsidRPr="00F15DCD">
        <w:rPr>
          <w:rFonts w:ascii="Segoe UI" w:hAnsi="Segoe UI" w:cs="Segoe UI"/>
          <w:sz w:val="22"/>
        </w:rPr>
        <w:t xml:space="preserve">e či jejich peněžním prostředkům. </w:t>
      </w:r>
      <w:r w:rsidR="00EC7C96" w:rsidRPr="00F15DCD">
        <w:rPr>
          <w:rFonts w:ascii="Segoe UI" w:hAnsi="Segoe UI" w:cs="Segoe UI"/>
          <w:sz w:val="22"/>
        </w:rPr>
        <w:t xml:space="preserve"> </w:t>
      </w:r>
      <w:bookmarkStart w:id="517" w:name="_Toc415160205"/>
      <w:bookmarkStart w:id="518" w:name="_Toc132117349"/>
      <w:bookmarkStart w:id="519" w:name="_Ref132435451"/>
      <w:bookmarkStart w:id="520" w:name="_Toc132444456"/>
    </w:p>
    <w:p w14:paraId="1C6A72CD" w14:textId="22C5D41F" w:rsidR="00134B51" w:rsidRPr="00F15DCD" w:rsidRDefault="00783E91" w:rsidP="007F4CFA">
      <w:pPr>
        <w:spacing w:line="240" w:lineRule="auto"/>
        <w:ind w:left="1474" w:hanging="765"/>
        <w:rPr>
          <w:rFonts w:ascii="Segoe UI" w:eastAsia="Calibri" w:hAnsi="Segoe UI" w:cs="Segoe UI"/>
          <w:b/>
          <w:sz w:val="22"/>
          <w:szCs w:val="22"/>
          <w:lang w:eastAsia="cs-CZ"/>
        </w:rPr>
      </w:pPr>
      <w:r w:rsidRPr="00F15DCD">
        <w:rPr>
          <w:rFonts w:ascii="Segoe UI" w:eastAsia="Calibri" w:hAnsi="Segoe UI" w:cs="Segoe UI"/>
          <w:b/>
          <w:sz w:val="22"/>
          <w:szCs w:val="22"/>
          <w:lang w:eastAsia="cs-CZ"/>
        </w:rPr>
        <w:t>Daň z</w:t>
      </w:r>
      <w:r w:rsidR="00ED1567"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přidané hodnoty</w:t>
      </w:r>
      <w:bookmarkEnd w:id="517"/>
    </w:p>
    <w:p w14:paraId="3AC2D919" w14:textId="77777777" w:rsidR="00FC7AD6"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Všechny závazky a částky podle této Smlouvy jsou vyčísleny bez DPH.</w:t>
      </w:r>
    </w:p>
    <w:p w14:paraId="600F5784" w14:textId="0ACDAB4B" w:rsidR="00FC7AD6"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Pokud bude jakékoliv plnění podle této Smlouvy zdanitelným plněním podle </w:t>
      </w:r>
      <w:r w:rsidR="009E18E0" w:rsidRPr="00F15DCD">
        <w:rPr>
          <w:rFonts w:ascii="Segoe UI" w:hAnsi="Segoe UI" w:cs="Segoe UI"/>
          <w:sz w:val="22"/>
        </w:rPr>
        <w:t>P</w:t>
      </w:r>
      <w:r w:rsidR="00D023FB" w:rsidRPr="00F15DCD">
        <w:rPr>
          <w:rFonts w:ascii="Segoe UI" w:hAnsi="Segoe UI" w:cs="Segoe UI"/>
          <w:sz w:val="22"/>
        </w:rPr>
        <w:t>rávních p</w:t>
      </w:r>
      <w:r w:rsidRPr="00F15DCD">
        <w:rPr>
          <w:rFonts w:ascii="Segoe UI" w:hAnsi="Segoe UI" w:cs="Segoe UI"/>
          <w:sz w:val="22"/>
        </w:rPr>
        <w:t>ředpisů týkajících se DPH, přičítá se DPH k</w:t>
      </w:r>
      <w:r w:rsidR="00ED1567" w:rsidRPr="00F15DCD">
        <w:rPr>
          <w:rFonts w:ascii="Segoe UI" w:hAnsi="Segoe UI" w:cs="Segoe UI"/>
          <w:sz w:val="22"/>
        </w:rPr>
        <w:t> </w:t>
      </w:r>
      <w:r w:rsidRPr="00F15DCD">
        <w:rPr>
          <w:rFonts w:ascii="Segoe UI" w:hAnsi="Segoe UI" w:cs="Segoe UI"/>
          <w:sz w:val="22"/>
        </w:rPr>
        <w:t xml:space="preserve">závazkům tak, aby příjemce plnění obdržel po odečtení DPH příslušnou </w:t>
      </w:r>
      <w:r w:rsidR="006F6592" w:rsidRPr="00F15DCD">
        <w:rPr>
          <w:rFonts w:ascii="Segoe UI" w:hAnsi="Segoe UI" w:cs="Segoe UI"/>
          <w:sz w:val="22"/>
        </w:rPr>
        <w:t>částku uvedenou v</w:t>
      </w:r>
      <w:r w:rsidR="00ED1567" w:rsidRPr="00F15DCD">
        <w:rPr>
          <w:rFonts w:ascii="Segoe UI" w:hAnsi="Segoe UI" w:cs="Segoe UI"/>
          <w:sz w:val="22"/>
        </w:rPr>
        <w:t> </w:t>
      </w:r>
      <w:r w:rsidR="006F6592" w:rsidRPr="00F15DCD">
        <w:rPr>
          <w:rFonts w:ascii="Segoe UI" w:hAnsi="Segoe UI" w:cs="Segoe UI"/>
          <w:sz w:val="22"/>
        </w:rPr>
        <w:t>této Smlouvě.</w:t>
      </w:r>
    </w:p>
    <w:p w14:paraId="441FBEFD" w14:textId="75A7DF63" w:rsidR="006073B9"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Odkazuje-li se v</w:t>
      </w:r>
      <w:r w:rsidR="00ED1567" w:rsidRPr="00F15DCD">
        <w:rPr>
          <w:rFonts w:ascii="Segoe UI" w:hAnsi="Segoe UI" w:cs="Segoe UI"/>
          <w:sz w:val="22"/>
        </w:rPr>
        <w:t> </w:t>
      </w:r>
      <w:r w:rsidRPr="00F15DCD">
        <w:rPr>
          <w:rFonts w:ascii="Segoe UI" w:hAnsi="Segoe UI" w:cs="Segoe UI"/>
          <w:sz w:val="22"/>
        </w:rPr>
        <w:t xml:space="preserve">této Smlouvě na náklady některé </w:t>
      </w:r>
      <w:r w:rsidR="00C308A5" w:rsidRPr="00F15DCD">
        <w:rPr>
          <w:rFonts w:ascii="Segoe UI" w:hAnsi="Segoe UI" w:cs="Segoe UI"/>
          <w:sz w:val="22"/>
        </w:rPr>
        <w:t xml:space="preserve">smluvní </w:t>
      </w:r>
      <w:r w:rsidRPr="00F15DCD">
        <w:rPr>
          <w:rFonts w:ascii="Segoe UI" w:hAnsi="Segoe UI" w:cs="Segoe UI"/>
          <w:sz w:val="22"/>
        </w:rPr>
        <w:t>strany, počítají se náklady po odečtení DPH, ledaže příslušná osoba, která náklad</w:t>
      </w:r>
      <w:r w:rsidR="00EC4B29" w:rsidRPr="00F15DCD">
        <w:rPr>
          <w:rFonts w:ascii="Segoe UI" w:hAnsi="Segoe UI" w:cs="Segoe UI"/>
          <w:sz w:val="22"/>
        </w:rPr>
        <w:t>y hradí, nemůže v</w:t>
      </w:r>
      <w:r w:rsidR="00ED1567" w:rsidRPr="00F15DCD">
        <w:rPr>
          <w:rFonts w:ascii="Segoe UI" w:hAnsi="Segoe UI" w:cs="Segoe UI"/>
          <w:sz w:val="22"/>
        </w:rPr>
        <w:t> </w:t>
      </w:r>
      <w:r w:rsidR="00EC4B29"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konkrétním plněním uplatnit nárok na odpočet DPH.</w:t>
      </w:r>
    </w:p>
    <w:p w14:paraId="797A271A" w14:textId="53B63A05" w:rsidR="008C7066" w:rsidRPr="00F15DCD" w:rsidRDefault="006F4593" w:rsidP="002C047A">
      <w:pPr>
        <w:pStyle w:val="RLTextlnkuslovan"/>
        <w:numPr>
          <w:ilvl w:val="1"/>
          <w:numId w:val="75"/>
        </w:numPr>
        <w:spacing w:line="240" w:lineRule="auto"/>
        <w:ind w:left="1560" w:hanging="851"/>
        <w:rPr>
          <w:rFonts w:ascii="Segoe UI" w:hAnsi="Segoe UI" w:cs="Segoe UI"/>
          <w:sz w:val="22"/>
        </w:rPr>
      </w:pPr>
      <w:bookmarkStart w:id="521" w:name="_Ref30677641"/>
      <w:r w:rsidRPr="00F15DCD">
        <w:rPr>
          <w:rFonts w:ascii="Segoe UI" w:hAnsi="Segoe UI" w:cs="Segoe UI"/>
          <w:sz w:val="22"/>
        </w:rPr>
        <w:t>Zhotovitel</w:t>
      </w:r>
      <w:r w:rsidR="008C7066" w:rsidRPr="00F15DCD">
        <w:rPr>
          <w:rFonts w:ascii="Segoe UI" w:hAnsi="Segoe UI" w:cs="Segoe UI"/>
          <w:sz w:val="22"/>
        </w:rPr>
        <w:t xml:space="preserve"> prohlašuje a zavazuje se, že je a po dobu účinnosti Smlouvy bude registrován jako plátce DPH a bude řádně a včas plnit svoje daňové povinnosti týkající se DPH. Kopie registrace </w:t>
      </w:r>
      <w:r w:rsidRPr="00F15DCD">
        <w:rPr>
          <w:rFonts w:ascii="Segoe UI" w:hAnsi="Segoe UI" w:cs="Segoe UI"/>
          <w:sz w:val="22"/>
        </w:rPr>
        <w:t>Zhotovitel</w:t>
      </w:r>
      <w:r w:rsidR="008C7066" w:rsidRPr="00F15DCD">
        <w:rPr>
          <w:rFonts w:ascii="Segoe UI" w:hAnsi="Segoe UI" w:cs="Segoe UI"/>
          <w:sz w:val="22"/>
        </w:rPr>
        <w:t>e k</w:t>
      </w:r>
      <w:r w:rsidR="00ED1567" w:rsidRPr="00F15DCD">
        <w:rPr>
          <w:rFonts w:ascii="Segoe UI" w:hAnsi="Segoe UI" w:cs="Segoe UI"/>
          <w:sz w:val="22"/>
        </w:rPr>
        <w:t> </w:t>
      </w:r>
      <w:r w:rsidR="008C7066" w:rsidRPr="00F15DCD">
        <w:rPr>
          <w:rFonts w:ascii="Segoe UI" w:hAnsi="Segoe UI" w:cs="Segoe UI"/>
          <w:sz w:val="22"/>
        </w:rPr>
        <w:t>DPH je přílohou této Smlouvy</w:t>
      </w:r>
      <w:r w:rsidR="00B12145" w:rsidRPr="00F15DCD">
        <w:rPr>
          <w:rFonts w:ascii="Segoe UI" w:hAnsi="Segoe UI" w:cs="Segoe UI"/>
          <w:sz w:val="22"/>
        </w:rPr>
        <w:t xml:space="preserve"> (viz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_Ref70004654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38.12.3</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00B12145" w:rsidRPr="00F15DCD">
        <w:rPr>
          <w:rFonts w:ascii="Segoe UI" w:hAnsi="Segoe UI" w:cs="Segoe UI"/>
          <w:sz w:val="22"/>
        </w:rPr>
        <w:t>Smlouvy)</w:t>
      </w:r>
      <w:r w:rsidR="008C7066" w:rsidRPr="00F15DCD">
        <w:rPr>
          <w:rFonts w:ascii="Segoe UI" w:hAnsi="Segoe UI" w:cs="Segoe UI"/>
          <w:sz w:val="22"/>
        </w:rPr>
        <w:t xml:space="preserve">. </w:t>
      </w:r>
      <w:r w:rsidRPr="00F15DCD">
        <w:rPr>
          <w:rFonts w:ascii="Segoe UI" w:hAnsi="Segoe UI" w:cs="Segoe UI"/>
          <w:sz w:val="22"/>
        </w:rPr>
        <w:t>Zhotovitel</w:t>
      </w:r>
      <w:r w:rsidR="008C7066" w:rsidRPr="00F15DCD">
        <w:rPr>
          <w:rFonts w:ascii="Segoe UI" w:hAnsi="Segoe UI" w:cs="Segoe UI"/>
          <w:sz w:val="22"/>
        </w:rPr>
        <w:t xml:space="preserve"> se zavazuje bezodkladně </w:t>
      </w:r>
      <w:r w:rsidRPr="00F15DCD">
        <w:rPr>
          <w:rFonts w:ascii="Segoe UI" w:hAnsi="Segoe UI" w:cs="Segoe UI"/>
          <w:sz w:val="22"/>
        </w:rPr>
        <w:t>Objednatel</w:t>
      </w:r>
      <w:r w:rsidR="008C7066" w:rsidRPr="00F15DCD">
        <w:rPr>
          <w:rFonts w:ascii="Segoe UI" w:hAnsi="Segoe UI" w:cs="Segoe UI"/>
          <w:sz w:val="22"/>
        </w:rPr>
        <w:t>i na jeho žádost prokázat veškeré skutečnosti týkající se plnění jeho povinností a závazků z</w:t>
      </w:r>
      <w:r w:rsidR="00ED1567" w:rsidRPr="00F15DCD">
        <w:rPr>
          <w:rFonts w:ascii="Segoe UI" w:hAnsi="Segoe UI" w:cs="Segoe UI"/>
          <w:sz w:val="22"/>
        </w:rPr>
        <w:t> </w:t>
      </w:r>
      <w:r w:rsidR="008C7066" w:rsidRPr="00F15DCD">
        <w:rPr>
          <w:rFonts w:ascii="Segoe UI" w:hAnsi="Segoe UI" w:cs="Segoe UI"/>
          <w:sz w:val="22"/>
        </w:rPr>
        <w:t>tohoto odstavce Smlouvy.</w:t>
      </w:r>
      <w:bookmarkEnd w:id="521"/>
      <w:r w:rsidR="008C7066" w:rsidRPr="00F15DCD">
        <w:rPr>
          <w:rFonts w:ascii="Segoe UI" w:hAnsi="Segoe UI" w:cs="Segoe UI"/>
          <w:sz w:val="22"/>
        </w:rPr>
        <w:t xml:space="preserve"> </w:t>
      </w:r>
    </w:p>
    <w:p w14:paraId="13BD1496" w14:textId="58941708" w:rsidR="00FC7AD6" w:rsidRPr="00F15DCD" w:rsidRDefault="006F4593" w:rsidP="002C047A">
      <w:pPr>
        <w:pStyle w:val="RLTextlnkuslovan"/>
        <w:numPr>
          <w:ilvl w:val="1"/>
          <w:numId w:val="75"/>
        </w:numPr>
        <w:spacing w:line="240" w:lineRule="auto"/>
        <w:ind w:left="1560" w:hanging="851"/>
        <w:rPr>
          <w:rFonts w:ascii="Segoe UI" w:hAnsi="Segoe UI" w:cs="Segoe UI"/>
          <w:sz w:val="22"/>
        </w:rPr>
      </w:pPr>
      <w:bookmarkStart w:id="522" w:name="_Ref499729552"/>
      <w:r w:rsidRPr="00F15DCD">
        <w:rPr>
          <w:rFonts w:ascii="Segoe UI" w:hAnsi="Segoe UI" w:cs="Segoe UI"/>
          <w:sz w:val="22"/>
        </w:rPr>
        <w:t>Objednatel</w:t>
      </w:r>
      <w:r w:rsidR="00FC7AD6" w:rsidRPr="00F15DCD">
        <w:rPr>
          <w:rFonts w:ascii="Segoe UI" w:hAnsi="Segoe UI" w:cs="Segoe UI"/>
          <w:sz w:val="22"/>
        </w:rPr>
        <w:t xml:space="preserve"> je</w:t>
      </w:r>
      <w:r w:rsidR="00ED3DFE" w:rsidRPr="00F15DCD">
        <w:rPr>
          <w:rFonts w:ascii="Segoe UI" w:hAnsi="Segoe UI" w:cs="Segoe UI"/>
          <w:sz w:val="22"/>
        </w:rPr>
        <w:t xml:space="preserve"> za předpokladu připočtení DPH dle Smlouvy</w:t>
      </w:r>
      <w:r w:rsidR="00FC7AD6" w:rsidRPr="00F15DCD">
        <w:rPr>
          <w:rFonts w:ascii="Segoe UI" w:hAnsi="Segoe UI" w:cs="Segoe UI"/>
          <w:sz w:val="22"/>
        </w:rPr>
        <w:t xml:space="preserve"> oprávněn provést úhradu DPH přímo na účet správce daně </w:t>
      </w:r>
      <w:r w:rsidRPr="00F15DCD">
        <w:rPr>
          <w:rFonts w:ascii="Segoe UI" w:hAnsi="Segoe UI" w:cs="Segoe UI"/>
          <w:sz w:val="22"/>
        </w:rPr>
        <w:t>Zhotovitel</w:t>
      </w:r>
      <w:r w:rsidR="00FC7AD6" w:rsidRPr="00F15DCD">
        <w:rPr>
          <w:rFonts w:ascii="Segoe UI" w:hAnsi="Segoe UI" w:cs="Segoe UI"/>
          <w:sz w:val="22"/>
        </w:rPr>
        <w:t>e, jestliže:</w:t>
      </w:r>
      <w:bookmarkEnd w:id="522"/>
    </w:p>
    <w:p w14:paraId="57CB751D" w14:textId="78BE01D5" w:rsidR="00FC7AD6" w:rsidRPr="00F15DCD" w:rsidRDefault="006F4593"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Zhotovitel</w:t>
      </w:r>
      <w:r w:rsidR="00FC7AD6" w:rsidRPr="00F15DCD">
        <w:rPr>
          <w:rFonts w:ascii="Segoe UI" w:hAnsi="Segoe UI" w:cs="Segoe UI"/>
          <w:color w:val="000000"/>
          <w:sz w:val="22"/>
        </w:rPr>
        <w:t xml:space="preserve"> bude ke dni uskutečnění zdanitelného plnění evidován jako nespolehlivý plátce ve smyslu </w:t>
      </w:r>
      <w:r w:rsidR="00452133" w:rsidRPr="00F15DCD">
        <w:rPr>
          <w:rFonts w:ascii="Segoe UI" w:hAnsi="Segoe UI" w:cs="Segoe UI"/>
          <w:color w:val="000000"/>
          <w:sz w:val="22"/>
        </w:rPr>
        <w:t>zákona č. 235/2004 Sb., o dani z</w:t>
      </w:r>
      <w:r w:rsidR="00ED1567" w:rsidRPr="00F15DCD">
        <w:rPr>
          <w:rFonts w:ascii="Segoe UI" w:hAnsi="Segoe UI" w:cs="Segoe UI"/>
          <w:color w:val="000000"/>
          <w:sz w:val="22"/>
        </w:rPr>
        <w:t> </w:t>
      </w:r>
      <w:r w:rsidR="00452133" w:rsidRPr="00F15DCD">
        <w:rPr>
          <w:rFonts w:ascii="Segoe UI" w:hAnsi="Segoe UI" w:cs="Segoe UI"/>
          <w:color w:val="000000"/>
          <w:sz w:val="22"/>
        </w:rPr>
        <w:t>přidané hodnoty</w:t>
      </w:r>
      <w:r w:rsidR="00882C80" w:rsidRPr="00F15DCD">
        <w:rPr>
          <w:rFonts w:ascii="Segoe UI" w:hAnsi="Segoe UI" w:cs="Segoe UI"/>
          <w:color w:val="000000"/>
          <w:sz w:val="22"/>
        </w:rPr>
        <w:t>,</w:t>
      </w:r>
      <w:r w:rsidR="00452133" w:rsidRPr="00F15DCD">
        <w:rPr>
          <w:rFonts w:ascii="Segoe UI" w:hAnsi="Segoe UI" w:cs="Segoe UI"/>
          <w:color w:val="000000"/>
          <w:sz w:val="22"/>
        </w:rPr>
        <w:t xml:space="preserve"> ve znění pozdějších předpisů</w:t>
      </w:r>
      <w:r w:rsidR="00FC7AD6" w:rsidRPr="00F15DCD">
        <w:rPr>
          <w:rFonts w:ascii="Segoe UI" w:hAnsi="Segoe UI" w:cs="Segoe UI"/>
          <w:color w:val="000000"/>
          <w:sz w:val="22"/>
        </w:rPr>
        <w:t xml:space="preserve">, nebo </w:t>
      </w:r>
    </w:p>
    <w:p w14:paraId="3358C356" w14:textId="77777777" w:rsidR="00FC7AD6" w:rsidRPr="00F15DCD" w:rsidRDefault="00FC7AD6"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platba či její část bude hrazena bezhotovostním převodem na účet vedený poskytovatelem platebních služeb mimo tuzemsko, nebo</w:t>
      </w:r>
    </w:p>
    <w:p w14:paraId="6F4A7FFF" w14:textId="773F9983" w:rsidR="005E5048" w:rsidRPr="00F15DCD" w:rsidRDefault="00FC7AD6"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platba či její část bude hrazena bezhotovostním převodem</w:t>
      </w:r>
      <w:r w:rsidR="009C1BFB" w:rsidRPr="00F15DCD">
        <w:rPr>
          <w:rFonts w:ascii="Segoe UI" w:hAnsi="Segoe UI" w:cs="Segoe UI"/>
          <w:color w:val="000000"/>
          <w:sz w:val="22"/>
        </w:rPr>
        <w:t>,</w:t>
      </w:r>
      <w:r w:rsidRPr="00F15DCD">
        <w:rPr>
          <w:rFonts w:ascii="Segoe UI" w:hAnsi="Segoe UI" w:cs="Segoe UI"/>
          <w:color w:val="000000"/>
          <w:sz w:val="22"/>
        </w:rPr>
        <w:t xml:space="preserve"> avšak na jiný účet </w:t>
      </w:r>
      <w:r w:rsidR="006F4593" w:rsidRPr="00F15DCD">
        <w:rPr>
          <w:rFonts w:ascii="Segoe UI" w:hAnsi="Segoe UI" w:cs="Segoe UI"/>
          <w:color w:val="000000"/>
          <w:sz w:val="22"/>
        </w:rPr>
        <w:t>Zhotovitel</w:t>
      </w:r>
      <w:r w:rsidRPr="00F15DCD">
        <w:rPr>
          <w:rFonts w:ascii="Segoe UI" w:hAnsi="Segoe UI" w:cs="Segoe UI"/>
          <w:color w:val="000000"/>
          <w:sz w:val="22"/>
        </w:rPr>
        <w:t>e, než který je správcem daně zveřejněn způsobem umožňujícím dálkový přístup, a pokud úplata za toto plnění překračuje dvojnásobek částky podle zákona upravujícího omezení plateb v</w:t>
      </w:r>
      <w:r w:rsidR="00ED1567" w:rsidRPr="00F15DCD">
        <w:rPr>
          <w:rFonts w:ascii="Segoe UI" w:hAnsi="Segoe UI" w:cs="Segoe UI"/>
          <w:color w:val="000000"/>
          <w:sz w:val="22"/>
        </w:rPr>
        <w:t> </w:t>
      </w:r>
      <w:r w:rsidRPr="00F15DCD">
        <w:rPr>
          <w:rFonts w:ascii="Segoe UI" w:hAnsi="Segoe UI" w:cs="Segoe UI"/>
          <w:color w:val="000000"/>
          <w:sz w:val="22"/>
        </w:rPr>
        <w:t>hotovosti, při jejímž překročení je stanovena povinnost provést platbu bezhotovostně,</w:t>
      </w:r>
      <w:r w:rsidR="005E5048" w:rsidRPr="00F15DCD">
        <w:rPr>
          <w:rFonts w:ascii="Segoe UI" w:hAnsi="Segoe UI" w:cs="Segoe UI"/>
          <w:color w:val="000000"/>
          <w:sz w:val="22"/>
        </w:rPr>
        <w:t xml:space="preserve"> </w:t>
      </w:r>
      <w:r w:rsidRPr="00F15DCD">
        <w:rPr>
          <w:rFonts w:ascii="Segoe UI" w:hAnsi="Segoe UI" w:cs="Segoe UI"/>
          <w:color w:val="000000"/>
          <w:sz w:val="22"/>
        </w:rPr>
        <w:t>s</w:t>
      </w:r>
      <w:r w:rsidR="00ED1567" w:rsidRPr="00F15DCD">
        <w:rPr>
          <w:rFonts w:ascii="Segoe UI" w:hAnsi="Segoe UI" w:cs="Segoe UI"/>
          <w:color w:val="000000"/>
          <w:sz w:val="22"/>
        </w:rPr>
        <w:t> </w:t>
      </w:r>
      <w:r w:rsidRPr="00F15DCD">
        <w:rPr>
          <w:rFonts w:ascii="Segoe UI" w:hAnsi="Segoe UI" w:cs="Segoe UI"/>
          <w:color w:val="000000"/>
          <w:sz w:val="22"/>
        </w:rPr>
        <w:t xml:space="preserve">čímž </w:t>
      </w:r>
      <w:r w:rsidR="006F4593" w:rsidRPr="00F15DCD">
        <w:rPr>
          <w:rFonts w:ascii="Segoe UI" w:hAnsi="Segoe UI" w:cs="Segoe UI"/>
          <w:color w:val="000000"/>
          <w:sz w:val="22"/>
        </w:rPr>
        <w:t>Zhotovitel</w:t>
      </w:r>
      <w:r w:rsidRPr="00F15DCD">
        <w:rPr>
          <w:rFonts w:ascii="Segoe UI" w:hAnsi="Segoe UI" w:cs="Segoe UI"/>
          <w:color w:val="000000"/>
          <w:sz w:val="22"/>
        </w:rPr>
        <w:t xml:space="preserve"> souhlasí.</w:t>
      </w:r>
    </w:p>
    <w:p w14:paraId="181D5DF6" w14:textId="08E14628" w:rsidR="00FC7AD6" w:rsidRPr="00F15DCD" w:rsidRDefault="00AE48FE" w:rsidP="002C047A">
      <w:pPr>
        <w:pStyle w:val="RLTextlnkuslovan"/>
        <w:numPr>
          <w:ilvl w:val="1"/>
          <w:numId w:val="75"/>
        </w:numPr>
        <w:spacing w:line="240" w:lineRule="auto"/>
        <w:ind w:left="1560" w:hanging="851"/>
        <w:rPr>
          <w:rFonts w:ascii="Segoe UI" w:hAnsi="Segoe UI" w:cs="Segoe UI"/>
          <w:color w:val="000000"/>
          <w:sz w:val="22"/>
        </w:rPr>
      </w:pPr>
      <w:r w:rsidRPr="00F15DCD">
        <w:rPr>
          <w:rFonts w:ascii="Segoe UI" w:hAnsi="Segoe UI" w:cs="Segoe UI"/>
          <w:color w:val="000000"/>
          <w:sz w:val="22"/>
        </w:rPr>
        <w:t xml:space="preserve">Pokud se změní </w:t>
      </w:r>
      <w:r w:rsidR="000542FD" w:rsidRPr="00F15DCD">
        <w:rPr>
          <w:rFonts w:ascii="Segoe UI" w:hAnsi="Segoe UI" w:cs="Segoe UI"/>
          <w:color w:val="000000"/>
          <w:sz w:val="22"/>
        </w:rPr>
        <w:t>v</w:t>
      </w:r>
      <w:r w:rsidR="00ED1567" w:rsidRPr="00F15DCD">
        <w:rPr>
          <w:rFonts w:ascii="Segoe UI" w:hAnsi="Segoe UI" w:cs="Segoe UI"/>
          <w:color w:val="000000"/>
          <w:sz w:val="22"/>
        </w:rPr>
        <w:t> </w:t>
      </w:r>
      <w:r w:rsidR="000542FD" w:rsidRPr="00F15DCD">
        <w:rPr>
          <w:rFonts w:ascii="Segoe UI" w:hAnsi="Segoe UI" w:cs="Segoe UI"/>
          <w:color w:val="000000"/>
          <w:sz w:val="22"/>
        </w:rPr>
        <w:t xml:space="preserve">rámci </w:t>
      </w:r>
      <w:r w:rsidR="009E18E0" w:rsidRPr="00F15DCD">
        <w:rPr>
          <w:rFonts w:ascii="Segoe UI" w:hAnsi="Segoe UI" w:cs="Segoe UI"/>
          <w:color w:val="000000"/>
          <w:sz w:val="22"/>
        </w:rPr>
        <w:t>P</w:t>
      </w:r>
      <w:r w:rsidR="00B57F0A" w:rsidRPr="00F15DCD">
        <w:rPr>
          <w:rFonts w:ascii="Segoe UI" w:hAnsi="Segoe UI" w:cs="Segoe UI"/>
          <w:color w:val="000000"/>
          <w:sz w:val="22"/>
        </w:rPr>
        <w:t>rávní</w:t>
      </w:r>
      <w:r w:rsidRPr="00F15DCD">
        <w:rPr>
          <w:rFonts w:ascii="Segoe UI" w:hAnsi="Segoe UI" w:cs="Segoe UI"/>
          <w:color w:val="000000"/>
          <w:sz w:val="22"/>
        </w:rPr>
        <w:t xml:space="preserve">ch předpisů </w:t>
      </w:r>
      <w:r w:rsidR="008A149A" w:rsidRPr="00F15DCD">
        <w:rPr>
          <w:rFonts w:ascii="Segoe UI" w:hAnsi="Segoe UI" w:cs="Segoe UI"/>
          <w:color w:val="000000"/>
          <w:sz w:val="22"/>
        </w:rPr>
        <w:t xml:space="preserve">též </w:t>
      </w:r>
      <w:r w:rsidRPr="00F15DCD">
        <w:rPr>
          <w:rFonts w:ascii="Segoe UI" w:hAnsi="Segoe UI" w:cs="Segoe UI"/>
          <w:color w:val="000000"/>
          <w:sz w:val="22"/>
        </w:rPr>
        <w:t xml:space="preserve">pravidla, která umožňují </w:t>
      </w:r>
      <w:r w:rsidR="006F4593" w:rsidRPr="00F15DCD">
        <w:rPr>
          <w:rFonts w:ascii="Segoe UI" w:hAnsi="Segoe UI" w:cs="Segoe UI"/>
          <w:color w:val="000000"/>
          <w:sz w:val="22"/>
        </w:rPr>
        <w:t>Objednatel</w:t>
      </w:r>
      <w:r w:rsidRPr="00F15DCD">
        <w:rPr>
          <w:rFonts w:ascii="Segoe UI" w:hAnsi="Segoe UI" w:cs="Segoe UI"/>
          <w:color w:val="000000"/>
          <w:sz w:val="22"/>
        </w:rPr>
        <w:t>i vyhnout se riziku ručení za DPH</w:t>
      </w:r>
      <w:r w:rsidR="00F20A7B" w:rsidRPr="00F15DCD">
        <w:rPr>
          <w:rFonts w:ascii="Segoe UI" w:hAnsi="Segoe UI" w:cs="Segoe UI"/>
          <w:color w:val="000000"/>
          <w:sz w:val="22"/>
        </w:rPr>
        <w:t xml:space="preserve"> za </w:t>
      </w:r>
      <w:r w:rsidR="006F4593" w:rsidRPr="00F15DCD">
        <w:rPr>
          <w:rFonts w:ascii="Segoe UI" w:hAnsi="Segoe UI" w:cs="Segoe UI"/>
          <w:color w:val="000000"/>
          <w:sz w:val="22"/>
        </w:rPr>
        <w:t>Zhotovitel</w:t>
      </w:r>
      <w:r w:rsidR="00F20A7B" w:rsidRPr="00F15DCD">
        <w:rPr>
          <w:rFonts w:ascii="Segoe UI" w:hAnsi="Segoe UI" w:cs="Segoe UI"/>
          <w:color w:val="000000"/>
          <w:sz w:val="22"/>
        </w:rPr>
        <w:t>e</w:t>
      </w:r>
      <w:r w:rsidRPr="00F15DCD">
        <w:rPr>
          <w:rFonts w:ascii="Segoe UI" w:hAnsi="Segoe UI" w:cs="Segoe UI"/>
          <w:color w:val="000000"/>
          <w:sz w:val="22"/>
        </w:rPr>
        <w:t xml:space="preserve">, je </w:t>
      </w:r>
      <w:r w:rsidR="006F4593" w:rsidRPr="00F15DCD">
        <w:rPr>
          <w:rFonts w:ascii="Segoe UI" w:hAnsi="Segoe UI" w:cs="Segoe UI"/>
          <w:color w:val="000000"/>
          <w:sz w:val="22"/>
        </w:rPr>
        <w:t>Objednatel</w:t>
      </w:r>
      <w:r w:rsidRPr="00F15DCD">
        <w:rPr>
          <w:rFonts w:ascii="Segoe UI" w:hAnsi="Segoe UI" w:cs="Segoe UI"/>
          <w:color w:val="000000"/>
          <w:sz w:val="22"/>
        </w:rPr>
        <w:t xml:space="preserve"> bez dalšího op</w:t>
      </w:r>
      <w:r w:rsidR="00FB4D28" w:rsidRPr="00F15DCD">
        <w:rPr>
          <w:rFonts w:ascii="Segoe UI" w:hAnsi="Segoe UI" w:cs="Segoe UI"/>
          <w:color w:val="000000"/>
          <w:sz w:val="22"/>
        </w:rPr>
        <w:t>r</w:t>
      </w:r>
      <w:r w:rsidRPr="00F15DCD">
        <w:rPr>
          <w:rFonts w:ascii="Segoe UI" w:hAnsi="Segoe UI" w:cs="Segoe UI"/>
          <w:color w:val="000000"/>
          <w:sz w:val="22"/>
        </w:rPr>
        <w:t>ávněn postupovat podle těchto nových pravidel</w:t>
      </w:r>
      <w:r w:rsidR="008A149A" w:rsidRPr="00F15DCD">
        <w:rPr>
          <w:rFonts w:ascii="Segoe UI" w:hAnsi="Segoe UI" w:cs="Segoe UI"/>
          <w:color w:val="000000"/>
          <w:sz w:val="22"/>
        </w:rPr>
        <w:t>, aniž by bylo třeba uzavírat dodatek této Smlouvy, s</w:t>
      </w:r>
      <w:r w:rsidR="00ED1567" w:rsidRPr="00F15DCD">
        <w:rPr>
          <w:rFonts w:ascii="Segoe UI" w:hAnsi="Segoe UI" w:cs="Segoe UI"/>
          <w:color w:val="000000"/>
          <w:sz w:val="22"/>
        </w:rPr>
        <w:t> </w:t>
      </w:r>
      <w:r w:rsidR="008A149A" w:rsidRPr="00F15DCD">
        <w:rPr>
          <w:rFonts w:ascii="Segoe UI" w:hAnsi="Segoe UI" w:cs="Segoe UI"/>
          <w:color w:val="000000"/>
          <w:sz w:val="22"/>
        </w:rPr>
        <w:t xml:space="preserve">čímž </w:t>
      </w:r>
      <w:r w:rsidR="006F4593" w:rsidRPr="00F15DCD">
        <w:rPr>
          <w:rFonts w:ascii="Segoe UI" w:hAnsi="Segoe UI" w:cs="Segoe UI"/>
          <w:color w:val="000000"/>
          <w:sz w:val="22"/>
        </w:rPr>
        <w:t>Zhotovitel</w:t>
      </w:r>
      <w:r w:rsidR="008A149A" w:rsidRPr="00F15DCD">
        <w:rPr>
          <w:rFonts w:ascii="Segoe UI" w:hAnsi="Segoe UI" w:cs="Segoe UI"/>
          <w:color w:val="000000"/>
          <w:sz w:val="22"/>
        </w:rPr>
        <w:t xml:space="preserve"> souhlasí</w:t>
      </w:r>
      <w:r w:rsidRPr="00F15DCD">
        <w:rPr>
          <w:rFonts w:ascii="Segoe UI" w:hAnsi="Segoe UI" w:cs="Segoe UI"/>
          <w:color w:val="000000"/>
          <w:sz w:val="22"/>
        </w:rPr>
        <w:t>.</w:t>
      </w:r>
      <w:r w:rsidR="00353F11" w:rsidRPr="00F15DCD">
        <w:rPr>
          <w:rFonts w:ascii="Segoe UI" w:hAnsi="Segoe UI" w:cs="Segoe UI"/>
          <w:color w:val="000000"/>
          <w:sz w:val="22"/>
        </w:rPr>
        <w:t xml:space="preserve"> </w:t>
      </w:r>
    </w:p>
    <w:p w14:paraId="1072B1C7" w14:textId="110D4E15" w:rsidR="00353F11" w:rsidRPr="00F15DCD" w:rsidRDefault="00353F11" w:rsidP="002C047A">
      <w:pPr>
        <w:pStyle w:val="RLTextlnkuslovan"/>
        <w:numPr>
          <w:ilvl w:val="1"/>
          <w:numId w:val="75"/>
        </w:numPr>
        <w:spacing w:line="240" w:lineRule="auto"/>
        <w:ind w:left="1560" w:hanging="851"/>
        <w:rPr>
          <w:rFonts w:ascii="Segoe UI" w:hAnsi="Segoe UI" w:cs="Segoe UI"/>
          <w:color w:val="000000"/>
          <w:sz w:val="22"/>
        </w:rPr>
      </w:pPr>
      <w:r w:rsidRPr="00F15DCD">
        <w:rPr>
          <w:rFonts w:ascii="Segoe UI" w:hAnsi="Segoe UI" w:cs="Segoe UI"/>
          <w:sz w:val="22"/>
          <w:szCs w:val="22"/>
        </w:rPr>
        <w:lastRenderedPageBreak/>
        <w:t>V</w:t>
      </w:r>
      <w:r w:rsidR="00ED1567" w:rsidRPr="00F15DCD">
        <w:rPr>
          <w:rFonts w:ascii="Segoe UI" w:hAnsi="Segoe UI" w:cs="Segoe UI"/>
          <w:sz w:val="22"/>
          <w:szCs w:val="22"/>
        </w:rPr>
        <w:t> </w:t>
      </w:r>
      <w:r w:rsidRPr="00F15DCD">
        <w:rPr>
          <w:rFonts w:ascii="Segoe UI" w:hAnsi="Segoe UI" w:cs="Segoe UI"/>
          <w:sz w:val="22"/>
          <w:szCs w:val="22"/>
        </w:rPr>
        <w:t>případě, že práce, které jsou předmětem Smlouvy, budou spadat dle § 92a a § 92e zákona č. 235/2004 Sb., o dani z</w:t>
      </w:r>
      <w:r w:rsidR="00ED1567" w:rsidRPr="00F15DCD">
        <w:rPr>
          <w:rFonts w:ascii="Segoe UI" w:hAnsi="Segoe UI" w:cs="Segoe UI"/>
          <w:sz w:val="22"/>
          <w:szCs w:val="22"/>
        </w:rPr>
        <w:t> </w:t>
      </w:r>
      <w:r w:rsidRPr="00F15DCD">
        <w:rPr>
          <w:rFonts w:ascii="Segoe UI" w:hAnsi="Segoe UI" w:cs="Segoe UI"/>
          <w:sz w:val="22"/>
          <w:szCs w:val="22"/>
        </w:rPr>
        <w:t>přidané hodnoty, ve znění pozdějších předpisů do režimu přenesené daňové povinnosti (jsou zařazeny pod číselný kód 41-43 klasifikace produkce CZ-CPA), je povinen přiznat a zaplatit daň Objednatel. Pro takový případ se Zhotovitel zavazuje uvést na faktuře vždy kód klasifikace produkce (CZ-CPA) a text „</w:t>
      </w:r>
      <w:r w:rsidRPr="00F15DCD">
        <w:rPr>
          <w:rFonts w:ascii="Segoe UI" w:hAnsi="Segoe UI" w:cs="Segoe UI"/>
          <w:i/>
          <w:iCs/>
          <w:sz w:val="22"/>
          <w:szCs w:val="22"/>
        </w:rPr>
        <w:t xml:space="preserve">daň odvede </w:t>
      </w:r>
      <w:r w:rsidR="00B00FED" w:rsidRPr="00F15DCD">
        <w:rPr>
          <w:rFonts w:ascii="Segoe UI" w:hAnsi="Segoe UI" w:cs="Segoe UI"/>
          <w:i/>
          <w:iCs/>
          <w:sz w:val="22"/>
          <w:szCs w:val="22"/>
        </w:rPr>
        <w:t>Objednatel</w:t>
      </w:r>
      <w:r w:rsidRPr="00F15DCD">
        <w:rPr>
          <w:rFonts w:ascii="Segoe UI" w:hAnsi="Segoe UI" w:cs="Segoe UI"/>
          <w:sz w:val="22"/>
          <w:szCs w:val="22"/>
        </w:rPr>
        <w:t xml:space="preserve">“. </w:t>
      </w:r>
      <w:r w:rsidRPr="00F15DCD">
        <w:rPr>
          <w:rFonts w:ascii="Segoe UI" w:hAnsi="Segoe UI" w:cs="Segoe UI"/>
          <w:color w:val="000000"/>
          <w:sz w:val="22"/>
        </w:rPr>
        <w:t xml:space="preserve"> </w:t>
      </w:r>
    </w:p>
    <w:bookmarkEnd w:id="518"/>
    <w:bookmarkEnd w:id="519"/>
    <w:bookmarkEnd w:id="520"/>
    <w:p w14:paraId="00DE13A5" w14:textId="10287140" w:rsidR="00911123" w:rsidRPr="00F15DCD" w:rsidRDefault="00911123" w:rsidP="007F4CFA">
      <w:pPr>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Úrok z</w:t>
      </w:r>
      <w:r w:rsidR="00ED1567"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prodlení</w:t>
      </w:r>
    </w:p>
    <w:p w14:paraId="62A44C8C" w14:textId="7272F340" w:rsidR="006F6592" w:rsidRPr="00F15DCD" w:rsidRDefault="0091112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některé ze </w:t>
      </w:r>
      <w:r w:rsidR="00C308A5" w:rsidRPr="00F15DCD">
        <w:rPr>
          <w:rFonts w:ascii="Segoe UI" w:hAnsi="Segoe UI" w:cs="Segoe UI"/>
          <w:sz w:val="22"/>
        </w:rPr>
        <w:t xml:space="preserve">smluvních </w:t>
      </w:r>
      <w:r w:rsidRPr="00F15DCD">
        <w:rPr>
          <w:rFonts w:ascii="Segoe UI" w:hAnsi="Segoe UI" w:cs="Segoe UI"/>
          <w:sz w:val="22"/>
        </w:rPr>
        <w:t>stran s</w:t>
      </w:r>
      <w:r w:rsidR="00ED1567" w:rsidRPr="00F15DCD">
        <w:rPr>
          <w:rFonts w:ascii="Segoe UI" w:hAnsi="Segoe UI" w:cs="Segoe UI"/>
          <w:sz w:val="22"/>
        </w:rPr>
        <w:t> </w:t>
      </w:r>
      <w:r w:rsidRPr="00F15DCD">
        <w:rPr>
          <w:rFonts w:ascii="Segoe UI" w:hAnsi="Segoe UI" w:cs="Segoe UI"/>
          <w:sz w:val="22"/>
        </w:rPr>
        <w:t xml:space="preserve">plněním jejího peněžitého závazku, se </w:t>
      </w:r>
      <w:r w:rsidR="00C308A5" w:rsidRPr="00F15DCD">
        <w:rPr>
          <w:rFonts w:ascii="Segoe UI" w:hAnsi="Segoe UI" w:cs="Segoe UI"/>
          <w:sz w:val="22"/>
        </w:rPr>
        <w:t xml:space="preserve">smluvní </w:t>
      </w:r>
      <w:r w:rsidRPr="00F15DCD">
        <w:rPr>
          <w:rFonts w:ascii="Segoe UI" w:hAnsi="Segoe UI" w:cs="Segoe UI"/>
          <w:sz w:val="22"/>
        </w:rPr>
        <w:t>strany dohodly na úroku z</w:t>
      </w:r>
      <w:r w:rsidR="00ED1567" w:rsidRPr="00F15DCD">
        <w:rPr>
          <w:rFonts w:ascii="Segoe UI" w:hAnsi="Segoe UI" w:cs="Segoe UI"/>
          <w:sz w:val="22"/>
        </w:rPr>
        <w:t> </w:t>
      </w:r>
      <w:r w:rsidRPr="00F15DCD">
        <w:rPr>
          <w:rFonts w:ascii="Segoe UI" w:hAnsi="Segoe UI" w:cs="Segoe UI"/>
          <w:sz w:val="22"/>
        </w:rPr>
        <w:t>prodlení v</w:t>
      </w:r>
      <w:r w:rsidR="00F553B1" w:rsidRPr="00F15DCD">
        <w:rPr>
          <w:rFonts w:ascii="Segoe UI" w:hAnsi="Segoe UI" w:cs="Segoe UI"/>
          <w:sz w:val="22"/>
        </w:rPr>
        <w:t>e</w:t>
      </w:r>
      <w:r w:rsidR="00BA5D60" w:rsidRPr="00F15DCD">
        <w:rPr>
          <w:rFonts w:ascii="Segoe UI" w:hAnsi="Segoe UI" w:cs="Segoe UI"/>
          <w:sz w:val="22"/>
        </w:rPr>
        <w:t xml:space="preserve"> </w:t>
      </w:r>
      <w:r w:rsidRPr="00F15DCD">
        <w:rPr>
          <w:rFonts w:ascii="Segoe UI" w:hAnsi="Segoe UI" w:cs="Segoe UI"/>
          <w:sz w:val="22"/>
        </w:rPr>
        <w:t>výši</w:t>
      </w:r>
      <w:r w:rsidR="00F553B1" w:rsidRPr="00F15DCD">
        <w:rPr>
          <w:rFonts w:ascii="Segoe UI" w:hAnsi="Segoe UI" w:cs="Segoe UI"/>
          <w:sz w:val="22"/>
        </w:rPr>
        <w:t xml:space="preserve"> stanovené </w:t>
      </w:r>
      <w:r w:rsidR="009E64E1" w:rsidRPr="00F15DCD">
        <w:rPr>
          <w:rFonts w:ascii="Segoe UI" w:hAnsi="Segoe UI" w:cs="Segoe UI"/>
          <w:sz w:val="22"/>
        </w:rPr>
        <w:t xml:space="preserve">platnými a </w:t>
      </w:r>
      <w:r w:rsidR="00EC4D3B" w:rsidRPr="00F15DCD">
        <w:rPr>
          <w:rFonts w:ascii="Segoe UI" w:hAnsi="Segoe UI" w:cs="Segoe UI"/>
          <w:sz w:val="22"/>
        </w:rPr>
        <w:t xml:space="preserve">účinnými </w:t>
      </w:r>
      <w:r w:rsidR="00C308A5" w:rsidRPr="00F15DCD">
        <w:rPr>
          <w:rFonts w:ascii="Segoe UI" w:hAnsi="Segoe UI" w:cs="Segoe UI"/>
          <w:sz w:val="22"/>
        </w:rPr>
        <w:t xml:space="preserve">Právními </w:t>
      </w:r>
      <w:r w:rsidR="00F553B1" w:rsidRPr="00F15DCD">
        <w:rPr>
          <w:rFonts w:ascii="Segoe UI" w:hAnsi="Segoe UI" w:cs="Segoe UI"/>
          <w:sz w:val="22"/>
        </w:rPr>
        <w:t>předpisy</w:t>
      </w:r>
      <w:r w:rsidRPr="00F15DCD">
        <w:rPr>
          <w:rFonts w:ascii="Segoe UI" w:hAnsi="Segoe UI" w:cs="Segoe UI"/>
          <w:sz w:val="22"/>
        </w:rPr>
        <w:t>.</w:t>
      </w:r>
    </w:p>
    <w:p w14:paraId="27EB5D83" w14:textId="7EE94CAE" w:rsidR="0053504E" w:rsidRPr="00F15DCD" w:rsidRDefault="00EA2ABF" w:rsidP="002C047A">
      <w:pPr>
        <w:pStyle w:val="RLlneksmlouvy"/>
        <w:numPr>
          <w:ilvl w:val="0"/>
          <w:numId w:val="75"/>
        </w:numPr>
        <w:spacing w:line="240" w:lineRule="auto"/>
        <w:ind w:left="709" w:hanging="709"/>
        <w:rPr>
          <w:rFonts w:cs="Segoe UI"/>
        </w:rPr>
      </w:pPr>
      <w:bookmarkStart w:id="523" w:name="_Toc68191934"/>
      <w:bookmarkStart w:id="524" w:name="_Ref70004597"/>
      <w:bookmarkStart w:id="525" w:name="_Ref70005152"/>
      <w:bookmarkStart w:id="526" w:name="_Ref70005263"/>
      <w:bookmarkStart w:id="527" w:name="_Ref70005308"/>
      <w:bookmarkStart w:id="528" w:name="_Ref70005420"/>
      <w:bookmarkStart w:id="529" w:name="_Ref70331314"/>
      <w:bookmarkStart w:id="530" w:name="_Ref77242596"/>
      <w:bookmarkStart w:id="531" w:name="_Toc192631556"/>
      <w:bookmarkStart w:id="532" w:name="_Toc169076945"/>
      <w:bookmarkStart w:id="533" w:name="_Toc132117356"/>
      <w:bookmarkStart w:id="534" w:name="_Toc132444463"/>
      <w:bookmarkStart w:id="535" w:name="_Toc415160209"/>
      <w:bookmarkStart w:id="536" w:name="_Ref416455360"/>
      <w:bookmarkEnd w:id="523"/>
      <w:r w:rsidRPr="00F15DCD">
        <w:rPr>
          <w:rFonts w:cs="Segoe UI"/>
        </w:rPr>
        <w:t>ZMĚNA SMLOUVY</w:t>
      </w:r>
      <w:bookmarkEnd w:id="524"/>
      <w:bookmarkEnd w:id="525"/>
      <w:bookmarkEnd w:id="526"/>
      <w:bookmarkEnd w:id="527"/>
      <w:bookmarkEnd w:id="528"/>
      <w:bookmarkEnd w:id="529"/>
      <w:bookmarkEnd w:id="530"/>
      <w:bookmarkEnd w:id="531"/>
      <w:bookmarkEnd w:id="532"/>
    </w:p>
    <w:p w14:paraId="38BC7C7C" w14:textId="3EEACAE5" w:rsidR="00BC5584" w:rsidRPr="00F15DCD" w:rsidRDefault="00BC5584" w:rsidP="002C047A">
      <w:pPr>
        <w:pStyle w:val="RLTextlnkuslovan"/>
        <w:numPr>
          <w:ilvl w:val="1"/>
          <w:numId w:val="75"/>
        </w:numPr>
        <w:spacing w:line="240" w:lineRule="auto"/>
        <w:ind w:left="1560" w:hanging="851"/>
        <w:rPr>
          <w:rFonts w:ascii="Segoe UI" w:hAnsi="Segoe UI" w:cs="Segoe UI"/>
          <w:sz w:val="22"/>
        </w:rPr>
      </w:pPr>
      <w:bookmarkStart w:id="537" w:name="_Ref64206854"/>
      <w:r w:rsidRPr="00F15DCD">
        <w:rPr>
          <w:rFonts w:ascii="Segoe UI" w:hAnsi="Segoe UI" w:cs="Segoe UI"/>
          <w:sz w:val="22"/>
        </w:rPr>
        <w:t>Během doby trvání Smlouvy je Objednatel oprávněn navrhovat Zhotoviteli provedení změny závazku ze Smlouvy podle podmínek uvedených v</w:t>
      </w:r>
      <w:r w:rsidR="00ED1567" w:rsidRPr="00F15DCD">
        <w:rPr>
          <w:rFonts w:ascii="Segoe UI" w:hAnsi="Segoe UI" w:cs="Segoe UI"/>
          <w:sz w:val="22"/>
        </w:rPr>
        <w:t> </w:t>
      </w:r>
      <w:r w:rsidRPr="00F15DCD">
        <w:rPr>
          <w:rFonts w:ascii="Segoe UI" w:hAnsi="Segoe UI" w:cs="Segoe UI"/>
          <w:sz w:val="22"/>
        </w:rPr>
        <w:t>tomto článku Smlouvy.</w:t>
      </w:r>
      <w:bookmarkEnd w:id="537"/>
      <w:r w:rsidRPr="00F15DCD">
        <w:rPr>
          <w:rFonts w:ascii="Segoe UI" w:hAnsi="Segoe UI" w:cs="Segoe UI"/>
          <w:sz w:val="22"/>
        </w:rPr>
        <w:t xml:space="preserve"> </w:t>
      </w:r>
    </w:p>
    <w:p w14:paraId="32006DA0" w14:textId="50769BB7" w:rsidR="00BC5584" w:rsidRPr="00F15DCD" w:rsidRDefault="00BC5584" w:rsidP="002C047A">
      <w:pPr>
        <w:pStyle w:val="RLTextlnkuslovan"/>
        <w:numPr>
          <w:ilvl w:val="1"/>
          <w:numId w:val="75"/>
        </w:numPr>
        <w:spacing w:line="240" w:lineRule="auto"/>
        <w:ind w:left="1560" w:hanging="851"/>
        <w:rPr>
          <w:rFonts w:ascii="Segoe UI" w:hAnsi="Segoe UI" w:cs="Segoe UI"/>
          <w:sz w:val="22"/>
        </w:rPr>
      </w:pPr>
      <w:bookmarkStart w:id="538" w:name="_Ref64206859"/>
      <w:r w:rsidRPr="00F15DCD">
        <w:rPr>
          <w:rFonts w:ascii="Segoe UI" w:hAnsi="Segoe UI" w:cs="Segoe UI"/>
          <w:sz w:val="22"/>
        </w:rPr>
        <w:t>Během doby trvání Smlouvy může Zhotovitel navrhovat Objednateli změnu, kterou bude Zhotovitel považovat za nezbytnou nebo žádoucí z</w:t>
      </w:r>
      <w:r w:rsidR="00ED1567" w:rsidRPr="00F15DCD">
        <w:rPr>
          <w:rFonts w:ascii="Segoe UI" w:hAnsi="Segoe UI" w:cs="Segoe UI"/>
          <w:sz w:val="22"/>
        </w:rPr>
        <w:t> </w:t>
      </w:r>
      <w:r w:rsidRPr="00F15DCD">
        <w:rPr>
          <w:rFonts w:ascii="Segoe UI" w:hAnsi="Segoe UI" w:cs="Segoe UI"/>
          <w:sz w:val="22"/>
        </w:rPr>
        <w:t>hlediska zlepšení kvality nebo ekonomické efektivnosti Díla. Objednatel může jakoukoli změnu navrženou Zhotovitelem schválit nebo odmítnout dle vlastního úsudku.</w:t>
      </w:r>
      <w:bookmarkEnd w:id="538"/>
      <w:r w:rsidRPr="00F15DCD">
        <w:rPr>
          <w:rFonts w:ascii="Segoe UI" w:hAnsi="Segoe UI" w:cs="Segoe UI"/>
          <w:sz w:val="22"/>
        </w:rPr>
        <w:t xml:space="preserve">  </w:t>
      </w:r>
    </w:p>
    <w:p w14:paraId="149684D9" w14:textId="57E942B9" w:rsidR="004139B1" w:rsidRPr="00F15DCD" w:rsidRDefault="00341AE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Zhotovitel je oprávněn </w:t>
      </w:r>
      <w:r w:rsidR="0004231F" w:rsidRPr="00F15DCD">
        <w:rPr>
          <w:rFonts w:ascii="Segoe UI" w:hAnsi="Segoe UI" w:cs="Segoe UI"/>
          <w:sz w:val="22"/>
        </w:rPr>
        <w:t>podávat žádosti o</w:t>
      </w:r>
      <w:r w:rsidRPr="00F15DCD">
        <w:rPr>
          <w:rFonts w:ascii="Segoe UI" w:hAnsi="Segoe UI" w:cs="Segoe UI"/>
          <w:sz w:val="22"/>
        </w:rPr>
        <w:t xml:space="preserve"> změny Smlouvy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xml:space="preserve">.  </w:t>
      </w:r>
      <w:r w:rsidR="004139B1" w:rsidRPr="00F15DCD">
        <w:rPr>
          <w:rFonts w:ascii="Segoe UI" w:hAnsi="Segoe UI" w:cs="Segoe UI"/>
          <w:sz w:val="22"/>
        </w:rPr>
        <w:t xml:space="preserve"> </w:t>
      </w:r>
    </w:p>
    <w:p w14:paraId="491E932B" w14:textId="7C036E6B" w:rsidR="004139B1" w:rsidRPr="00F15DCD" w:rsidRDefault="0004231F" w:rsidP="002C047A">
      <w:pPr>
        <w:pStyle w:val="RLTextlnkuslovan"/>
        <w:numPr>
          <w:ilvl w:val="1"/>
          <w:numId w:val="75"/>
        </w:numPr>
        <w:spacing w:line="240" w:lineRule="auto"/>
        <w:ind w:left="1560" w:hanging="851"/>
        <w:rPr>
          <w:rFonts w:ascii="Segoe UI" w:hAnsi="Segoe UI" w:cs="Segoe UI"/>
          <w:sz w:val="22"/>
        </w:rPr>
      </w:pPr>
      <w:bookmarkStart w:id="539" w:name="_Ref50746766"/>
      <w:r w:rsidRPr="00F15DCD">
        <w:rPr>
          <w:rFonts w:ascii="Segoe UI" w:hAnsi="Segoe UI" w:cs="Segoe UI"/>
          <w:sz w:val="22"/>
        </w:rPr>
        <w:t xml:space="preserve">Pro vyloučení pochybností berou smluvní strany na vědomí, </w:t>
      </w:r>
      <w:r w:rsidR="00341AE3" w:rsidRPr="00F15DCD">
        <w:rPr>
          <w:rFonts w:ascii="Segoe UI" w:hAnsi="Segoe UI" w:cs="Segoe UI"/>
          <w:sz w:val="22"/>
        </w:rPr>
        <w:t>že jakékoli změny Smlouvy vždy musí být v</w:t>
      </w:r>
      <w:r w:rsidR="00ED1567" w:rsidRPr="00F15DCD">
        <w:rPr>
          <w:rFonts w:ascii="Segoe UI" w:hAnsi="Segoe UI" w:cs="Segoe UI"/>
          <w:sz w:val="22"/>
        </w:rPr>
        <w:t> </w:t>
      </w:r>
      <w:r w:rsidR="00341AE3" w:rsidRPr="00F15DCD">
        <w:rPr>
          <w:rFonts w:ascii="Segoe UI" w:hAnsi="Segoe UI" w:cs="Segoe UI"/>
          <w:sz w:val="22"/>
        </w:rPr>
        <w:t>souladu s</w:t>
      </w:r>
      <w:r w:rsidR="00ED1567" w:rsidRPr="00F15DCD">
        <w:rPr>
          <w:rFonts w:ascii="Segoe UI" w:hAnsi="Segoe UI" w:cs="Segoe UI"/>
          <w:sz w:val="22"/>
        </w:rPr>
        <w:t> </w:t>
      </w:r>
      <w:r w:rsidR="00341AE3" w:rsidRPr="00F15DCD">
        <w:rPr>
          <w:rFonts w:ascii="Segoe UI" w:hAnsi="Segoe UI" w:cs="Segoe UI"/>
          <w:sz w:val="22"/>
        </w:rPr>
        <w:t>ust. § 222 ZZVZ.</w:t>
      </w:r>
      <w:bookmarkEnd w:id="539"/>
      <w:r w:rsidR="00341AE3" w:rsidRPr="00F15DCD">
        <w:rPr>
          <w:rFonts w:ascii="Segoe UI" w:hAnsi="Segoe UI" w:cs="Segoe UI"/>
          <w:sz w:val="22"/>
        </w:rPr>
        <w:t xml:space="preserve">  </w:t>
      </w:r>
      <w:r w:rsidR="004139B1" w:rsidRPr="00F15DCD">
        <w:rPr>
          <w:rFonts w:ascii="Segoe UI" w:hAnsi="Segoe UI" w:cs="Segoe UI"/>
          <w:sz w:val="22"/>
        </w:rPr>
        <w:t xml:space="preserve"> </w:t>
      </w:r>
      <w:bookmarkStart w:id="540" w:name="_Ref61278215"/>
    </w:p>
    <w:p w14:paraId="00D26E2A" w14:textId="738121B9" w:rsidR="004139B1" w:rsidRPr="00F15DCD" w:rsidRDefault="00341AE3" w:rsidP="002C047A">
      <w:pPr>
        <w:pStyle w:val="RLTextlnkuslovan"/>
        <w:numPr>
          <w:ilvl w:val="1"/>
          <w:numId w:val="75"/>
        </w:numPr>
        <w:spacing w:line="240" w:lineRule="auto"/>
        <w:ind w:left="1560" w:hanging="851"/>
        <w:rPr>
          <w:rFonts w:ascii="Segoe UI" w:hAnsi="Segoe UI" w:cs="Segoe UI"/>
          <w:sz w:val="22"/>
        </w:rPr>
      </w:pPr>
      <w:bookmarkStart w:id="541" w:name="_Ref64365313"/>
      <w:bookmarkEnd w:id="540"/>
      <w:r w:rsidRPr="00F15DCD">
        <w:rPr>
          <w:rFonts w:ascii="Segoe UI" w:hAnsi="Segoe UI" w:cs="Segoe UI"/>
          <w:sz w:val="22"/>
        </w:rPr>
        <w:t>Zhotovitel bere na vědomí, že podáním žádosti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xml:space="preserve"> mu nevzniká právo na změnu Smlouvy. Ke změně Smlouvy dojde vždy na základě </w:t>
      </w:r>
      <w:r w:rsidR="0004231F" w:rsidRPr="00F15DCD">
        <w:rPr>
          <w:rFonts w:ascii="Segoe UI" w:hAnsi="Segoe UI" w:cs="Segoe UI"/>
          <w:sz w:val="22"/>
        </w:rPr>
        <w:t xml:space="preserve">účinnosti </w:t>
      </w:r>
      <w:r w:rsidRPr="00F15DCD">
        <w:rPr>
          <w:rFonts w:ascii="Segoe UI" w:hAnsi="Segoe UI" w:cs="Segoe UI"/>
          <w:sz w:val="22"/>
        </w:rPr>
        <w:t>písemného dodatku</w:t>
      </w:r>
      <w:r w:rsidR="0004231F" w:rsidRPr="00F15DCD">
        <w:rPr>
          <w:rFonts w:ascii="Segoe UI" w:hAnsi="Segoe UI" w:cs="Segoe UI"/>
          <w:sz w:val="22"/>
        </w:rPr>
        <w:t xml:space="preserve"> (neurčí-li dodatek jinou účinnost změny Smlouvy) </w:t>
      </w:r>
      <w:r w:rsidRPr="00F15DCD">
        <w:rPr>
          <w:rFonts w:ascii="Segoe UI" w:hAnsi="Segoe UI" w:cs="Segoe UI"/>
          <w:sz w:val="22"/>
        </w:rPr>
        <w:t xml:space="preserve">uzavřeného mezi Objednatelem a Zhotovitelem za splnění předpokladu dle odst. </w:t>
      </w:r>
      <w:r w:rsidR="00F00FEE" w:rsidRPr="00F15DCD">
        <w:rPr>
          <w:rFonts w:ascii="Segoe UI" w:hAnsi="Segoe UI" w:cs="Segoe UI"/>
          <w:sz w:val="22"/>
        </w:rPr>
        <w:fldChar w:fldCharType="begin"/>
      </w:r>
      <w:r w:rsidR="00F00FEE" w:rsidRPr="00F15DCD">
        <w:rPr>
          <w:rFonts w:ascii="Segoe UI" w:hAnsi="Segoe UI" w:cs="Segoe UI"/>
          <w:sz w:val="22"/>
        </w:rPr>
        <w:instrText xml:space="preserve"> REF _Ref61278215 \r \h </w:instrText>
      </w:r>
      <w:r w:rsidR="007F4CFA" w:rsidRPr="00F15DCD">
        <w:rPr>
          <w:rFonts w:ascii="Segoe UI" w:hAnsi="Segoe UI" w:cs="Segoe UI"/>
          <w:sz w:val="22"/>
        </w:rPr>
        <w:instrText xml:space="preserve"> \* MERGEFORMAT </w:instrText>
      </w:r>
      <w:r w:rsidR="00F00FEE" w:rsidRPr="00F15DCD">
        <w:rPr>
          <w:rFonts w:ascii="Segoe UI" w:hAnsi="Segoe UI" w:cs="Segoe UI"/>
          <w:sz w:val="22"/>
        </w:rPr>
      </w:r>
      <w:r w:rsidR="00F00FEE" w:rsidRPr="00F15DCD">
        <w:rPr>
          <w:rFonts w:ascii="Segoe UI" w:hAnsi="Segoe UI" w:cs="Segoe UI"/>
          <w:sz w:val="22"/>
        </w:rPr>
        <w:fldChar w:fldCharType="separate"/>
      </w:r>
      <w:r w:rsidR="00C4674D">
        <w:rPr>
          <w:rFonts w:ascii="Segoe UI" w:hAnsi="Segoe UI" w:cs="Segoe UI"/>
          <w:sz w:val="22"/>
        </w:rPr>
        <w:t>27.4</w:t>
      </w:r>
      <w:r w:rsidR="00F00FEE" w:rsidRPr="00F15DCD">
        <w:rPr>
          <w:rFonts w:ascii="Segoe UI" w:hAnsi="Segoe UI" w:cs="Segoe UI"/>
          <w:sz w:val="22"/>
        </w:rPr>
        <w:fldChar w:fldCharType="end"/>
      </w:r>
      <w:r w:rsidR="00F00FEE" w:rsidRPr="00F15DCD">
        <w:rPr>
          <w:rFonts w:ascii="Segoe UI" w:hAnsi="Segoe UI" w:cs="Segoe UI"/>
          <w:sz w:val="22"/>
        </w:rPr>
        <w:t xml:space="preserve"> </w:t>
      </w:r>
      <w:r w:rsidRPr="00F15DCD">
        <w:rPr>
          <w:rFonts w:ascii="Segoe UI" w:hAnsi="Segoe UI" w:cs="Segoe UI"/>
          <w:sz w:val="22"/>
        </w:rPr>
        <w:t>Smlouvy.</w:t>
      </w:r>
      <w:bookmarkEnd w:id="541"/>
      <w:r w:rsidR="00D406F8" w:rsidRPr="00F15DCD">
        <w:rPr>
          <w:rFonts w:ascii="Segoe UI" w:hAnsi="Segoe UI" w:cs="Segoe UI"/>
          <w:sz w:val="22"/>
        </w:rPr>
        <w:t xml:space="preserve"> </w:t>
      </w:r>
    </w:p>
    <w:p w14:paraId="776BFCAB" w14:textId="2D39DFC4" w:rsidR="00996B48" w:rsidRPr="00F15DCD" w:rsidRDefault="00996B48"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Bez ohledu na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_Ref64206854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27.1</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Pr="00F15DCD">
        <w:rPr>
          <w:rFonts w:ascii="Segoe UI" w:hAnsi="Segoe UI" w:cs="Segoe UI"/>
          <w:sz w:val="22"/>
        </w:rPr>
        <w:t xml:space="preserve">a/nebo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_Ref64206859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27.2</w:t>
      </w:r>
      <w:r w:rsidR="00475F76" w:rsidRPr="00F15DCD">
        <w:rPr>
          <w:rFonts w:ascii="Segoe UI" w:hAnsi="Segoe UI" w:cs="Segoe UI"/>
          <w:sz w:val="22"/>
        </w:rPr>
        <w:fldChar w:fldCharType="end"/>
      </w:r>
      <w:r w:rsidRPr="00F15DCD">
        <w:rPr>
          <w:rFonts w:ascii="Segoe UI" w:hAnsi="Segoe UI" w:cs="Segoe UI"/>
          <w:sz w:val="22"/>
        </w:rPr>
        <w:t xml:space="preserve"> Smlouvy, žádná změna, která je nezbytná kvůli jakémukoli neplnění </w:t>
      </w:r>
      <w:r w:rsidR="0095250B" w:rsidRPr="00F15DCD">
        <w:rPr>
          <w:rFonts w:ascii="Segoe UI" w:hAnsi="Segoe UI" w:cs="Segoe UI"/>
          <w:sz w:val="22"/>
        </w:rPr>
        <w:t xml:space="preserve">povinnosti </w:t>
      </w:r>
      <w:r w:rsidRPr="00F15DCD">
        <w:rPr>
          <w:rFonts w:ascii="Segoe UI" w:hAnsi="Segoe UI" w:cs="Segoe UI"/>
          <w:sz w:val="22"/>
        </w:rPr>
        <w:t>Zhotovitele nebo je vyvolána skutečnostmi, za které Zhotovitel odpovídá, anebo je nezbytná k</w:t>
      </w:r>
      <w:r w:rsidR="00ED1567" w:rsidRPr="00F15DCD">
        <w:rPr>
          <w:rFonts w:ascii="Segoe UI" w:hAnsi="Segoe UI" w:cs="Segoe UI"/>
          <w:sz w:val="22"/>
        </w:rPr>
        <w:t> </w:t>
      </w:r>
      <w:r w:rsidRPr="00F15DCD">
        <w:rPr>
          <w:rFonts w:ascii="Segoe UI" w:hAnsi="Segoe UI" w:cs="Segoe UI"/>
          <w:sz w:val="22"/>
        </w:rPr>
        <w:t xml:space="preserve">dosažení souladu Díla se Smlouvou, nebude pokládána za změnu ve smyslu tohoto 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_Ref70005152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Pr="00F15DCD">
        <w:rPr>
          <w:rFonts w:ascii="Segoe UI" w:hAnsi="Segoe UI" w:cs="Segoe UI"/>
          <w:sz w:val="22"/>
        </w:rPr>
        <w:t>Smlouvy, a takováto změna nepovede k</w:t>
      </w:r>
      <w:r w:rsidR="00ED1567" w:rsidRPr="00F15DCD">
        <w:rPr>
          <w:rFonts w:ascii="Segoe UI" w:hAnsi="Segoe UI" w:cs="Segoe UI"/>
          <w:sz w:val="22"/>
        </w:rPr>
        <w:t> </w:t>
      </w:r>
      <w:r w:rsidRPr="00F15DCD">
        <w:rPr>
          <w:rFonts w:ascii="Segoe UI" w:hAnsi="Segoe UI" w:cs="Segoe UI"/>
          <w:sz w:val="22"/>
        </w:rPr>
        <w:t>žádné úpravě Ceny Díla, termínů plnění ani jiných ustanovení Smlouvy a nebude zakládat žádné nároky Zhotovitele, ať již z</w:t>
      </w:r>
      <w:r w:rsidR="00ED1567" w:rsidRPr="00F15DCD">
        <w:rPr>
          <w:rFonts w:ascii="Segoe UI" w:hAnsi="Segoe UI" w:cs="Segoe UI"/>
          <w:sz w:val="22"/>
        </w:rPr>
        <w:t> </w:t>
      </w:r>
      <w:r w:rsidRPr="00F15DCD">
        <w:rPr>
          <w:rFonts w:ascii="Segoe UI" w:hAnsi="Segoe UI" w:cs="Segoe UI"/>
          <w:sz w:val="22"/>
        </w:rPr>
        <w:t xml:space="preserve">jakéhokoli důvodu. </w:t>
      </w:r>
    </w:p>
    <w:p w14:paraId="137BD505" w14:textId="2EE2649D" w:rsidR="004139B1" w:rsidRPr="00F15DCD" w:rsidRDefault="00461D4C" w:rsidP="002C047A">
      <w:pPr>
        <w:pStyle w:val="RLTextlnkuslovan"/>
        <w:numPr>
          <w:ilvl w:val="1"/>
          <w:numId w:val="75"/>
        </w:numPr>
        <w:spacing w:line="240" w:lineRule="auto"/>
        <w:ind w:left="1560" w:hanging="709"/>
        <w:rPr>
          <w:rFonts w:ascii="Segoe UI" w:hAnsi="Segoe UI" w:cs="Segoe UI"/>
          <w:sz w:val="22"/>
        </w:rPr>
      </w:pPr>
      <w:r w:rsidRPr="00F15DCD">
        <w:rPr>
          <w:rFonts w:ascii="Segoe UI" w:hAnsi="Segoe UI" w:cs="Segoe UI"/>
          <w:sz w:val="22"/>
        </w:rPr>
        <w:t>Nebude-li žádost o změnu Smlouvy obsahovat všechny náležitosti upravené v</w:t>
      </w:r>
      <w:r w:rsidR="00ED1567" w:rsidRPr="00F15DCD">
        <w:rPr>
          <w:rFonts w:ascii="Segoe UI" w:hAnsi="Segoe UI" w:cs="Segoe UI"/>
          <w:sz w:val="22"/>
        </w:rPr>
        <w:t> </w:t>
      </w:r>
      <w:r w:rsidRPr="00F15DCD">
        <w:rPr>
          <w:rFonts w:ascii="Segoe UI" w:hAnsi="Segoe UI" w:cs="Segoe UI"/>
          <w:sz w:val="22"/>
        </w:rPr>
        <w:t xml:space="preserve">příloze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není Objednatel povinen se takovou žádostí zabývat</w:t>
      </w:r>
      <w:r w:rsidR="002637C6" w:rsidRPr="00F15DCD">
        <w:rPr>
          <w:rFonts w:ascii="Segoe UI" w:hAnsi="Segoe UI" w:cs="Segoe UI"/>
          <w:sz w:val="22"/>
        </w:rPr>
        <w:t xml:space="preserve">. </w:t>
      </w:r>
      <w:r w:rsidRPr="00F15DCD">
        <w:rPr>
          <w:rFonts w:ascii="Segoe UI" w:hAnsi="Segoe UI" w:cs="Segoe UI"/>
          <w:sz w:val="22"/>
        </w:rPr>
        <w:t xml:space="preserve"> </w:t>
      </w:r>
      <w:r w:rsidR="004139B1" w:rsidRPr="00F15DCD">
        <w:rPr>
          <w:rFonts w:ascii="Segoe UI" w:hAnsi="Segoe UI" w:cs="Segoe UI"/>
          <w:sz w:val="22"/>
        </w:rPr>
        <w:t xml:space="preserve"> </w:t>
      </w:r>
    </w:p>
    <w:p w14:paraId="1279B678" w14:textId="77777777" w:rsidR="00E43FFF" w:rsidRPr="00F15DCD" w:rsidRDefault="00E43FFF" w:rsidP="002C047A">
      <w:pPr>
        <w:pStyle w:val="RLTextlnkuslovan"/>
        <w:numPr>
          <w:ilvl w:val="1"/>
          <w:numId w:val="75"/>
        </w:numPr>
        <w:spacing w:line="240" w:lineRule="auto"/>
        <w:ind w:left="1560" w:hanging="709"/>
        <w:rPr>
          <w:rFonts w:ascii="Segoe UI" w:hAnsi="Segoe UI" w:cs="Segoe UI"/>
          <w:sz w:val="22"/>
        </w:rPr>
      </w:pPr>
      <w:bookmarkStart w:id="542" w:name="_Ref58409290"/>
      <w:bookmarkStart w:id="543" w:name="_Ref51077605"/>
      <w:r w:rsidRPr="00F15DCD">
        <w:rPr>
          <w:rFonts w:ascii="Segoe UI" w:hAnsi="Segoe UI" w:cs="Segoe UI"/>
          <w:sz w:val="22"/>
        </w:rPr>
        <w:lastRenderedPageBreak/>
        <w:t xml:space="preserve">Zhotovitel má právo na prodloužení doby pro provádění Díla, jestliže:  </w:t>
      </w:r>
    </w:p>
    <w:p w14:paraId="6259C952" w14:textId="60780305" w:rsidR="00E43FFF" w:rsidRPr="00F15DCD" w:rsidRDefault="00E43FFF"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t>Objednatel dá Zhotoviteli pokyn k</w:t>
      </w:r>
      <w:r w:rsidR="00ED1567" w:rsidRPr="00F15DCD">
        <w:rPr>
          <w:rFonts w:ascii="Segoe UI" w:hAnsi="Segoe UI" w:cs="Segoe UI"/>
          <w:sz w:val="22"/>
        </w:rPr>
        <w:t> </w:t>
      </w:r>
      <w:r w:rsidRPr="00F15DCD">
        <w:rPr>
          <w:rFonts w:ascii="Segoe UI" w:hAnsi="Segoe UI" w:cs="Segoe UI"/>
          <w:sz w:val="22"/>
        </w:rPr>
        <w:t>přerušení provádění Díla z</w:t>
      </w:r>
      <w:r w:rsidR="00ED1567" w:rsidRPr="00F15DCD">
        <w:rPr>
          <w:rFonts w:ascii="Segoe UI" w:hAnsi="Segoe UI" w:cs="Segoe UI"/>
          <w:sz w:val="22"/>
        </w:rPr>
        <w:t> </w:t>
      </w:r>
      <w:r w:rsidRPr="00F15DCD">
        <w:rPr>
          <w:rFonts w:ascii="Segoe UI" w:hAnsi="Segoe UI" w:cs="Segoe UI"/>
          <w:sz w:val="22"/>
        </w:rPr>
        <w:t xml:space="preserve">důvodu provozu Stávajícího zařízení, a  </w:t>
      </w:r>
    </w:p>
    <w:p w14:paraId="298D43AE" w14:textId="5A10EDA0" w:rsidR="00E43FFF" w:rsidRPr="00F15DCD" w:rsidRDefault="00E43FFF"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t>doba přerušení provádění Díla dle pokynu Objednatele bude přesahovat dobu vymezenou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_Ref58409000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14.9</w:t>
      </w:r>
      <w:r w:rsidRPr="00F15DCD">
        <w:rPr>
          <w:rFonts w:ascii="Segoe UI" w:hAnsi="Segoe UI" w:cs="Segoe UI"/>
          <w:sz w:val="22"/>
        </w:rPr>
        <w:fldChar w:fldCharType="end"/>
      </w:r>
      <w:r w:rsidRPr="00F15DCD">
        <w:rPr>
          <w:rFonts w:ascii="Segoe UI" w:hAnsi="Segoe UI" w:cs="Segoe UI"/>
          <w:sz w:val="22"/>
        </w:rPr>
        <w:t xml:space="preserve"> Smlouvy</w:t>
      </w:r>
      <w:r w:rsidR="00E12408" w:rsidRPr="00F15DCD">
        <w:rPr>
          <w:rFonts w:ascii="Segoe UI" w:hAnsi="Segoe UI" w:cs="Segoe UI"/>
          <w:sz w:val="22"/>
        </w:rPr>
        <w:t>, a</w:t>
      </w:r>
      <w:r w:rsidRPr="00F15DCD">
        <w:rPr>
          <w:rFonts w:ascii="Segoe UI" w:hAnsi="Segoe UI" w:cs="Segoe UI"/>
          <w:sz w:val="22"/>
        </w:rPr>
        <w:t xml:space="preserve">   </w:t>
      </w:r>
    </w:p>
    <w:p w14:paraId="57875200" w14:textId="2E9948B0" w:rsidR="00384DEC" w:rsidRPr="00F15DCD" w:rsidRDefault="00384DEC"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t>prodlení Zhotovitele je</w:t>
      </w:r>
      <w:r w:rsidR="009B24DC" w:rsidRPr="00F15DCD">
        <w:rPr>
          <w:rFonts w:ascii="Segoe UI" w:hAnsi="Segoe UI" w:cs="Segoe UI"/>
          <w:sz w:val="22"/>
        </w:rPr>
        <w:t xml:space="preserve"> přímým a bezprostředním</w:t>
      </w:r>
      <w:r w:rsidRPr="00F15DCD">
        <w:rPr>
          <w:rFonts w:ascii="Segoe UI" w:hAnsi="Segoe UI" w:cs="Segoe UI"/>
          <w:sz w:val="22"/>
        </w:rPr>
        <w:t xml:space="preserve"> důsledkem prodlení Objednatele, přičemž prodlení Objednatele </w:t>
      </w:r>
      <w:r w:rsidR="009B24DC" w:rsidRPr="00F15DCD">
        <w:rPr>
          <w:rFonts w:ascii="Segoe UI" w:hAnsi="Segoe UI" w:cs="Segoe UI"/>
          <w:sz w:val="22"/>
        </w:rPr>
        <w:t>je</w:t>
      </w:r>
      <w:r w:rsidRPr="00F15DCD">
        <w:rPr>
          <w:rFonts w:ascii="Segoe UI" w:hAnsi="Segoe UI" w:cs="Segoe UI"/>
          <w:sz w:val="22"/>
        </w:rPr>
        <w:t xml:space="preserve"> zcela podstatné pro nemožnost plnění</w:t>
      </w:r>
      <w:r w:rsidR="009B24DC" w:rsidRPr="00F15DCD">
        <w:rPr>
          <w:rFonts w:ascii="Segoe UI" w:hAnsi="Segoe UI" w:cs="Segoe UI"/>
          <w:sz w:val="22"/>
        </w:rPr>
        <w:t xml:space="preserve"> příslušné povinnosti</w:t>
      </w:r>
      <w:r w:rsidRPr="00F15DCD">
        <w:rPr>
          <w:rFonts w:ascii="Segoe UI" w:hAnsi="Segoe UI" w:cs="Segoe UI"/>
          <w:sz w:val="22"/>
        </w:rPr>
        <w:t xml:space="preserve"> ze strany Zhotovitele a splnění závazku, s jehož plněním je Objednatel v</w:t>
      </w:r>
      <w:r w:rsidR="00E12408" w:rsidRPr="00F15DCD">
        <w:rPr>
          <w:rFonts w:ascii="Segoe UI" w:hAnsi="Segoe UI" w:cs="Segoe UI"/>
          <w:sz w:val="22"/>
        </w:rPr>
        <w:t> </w:t>
      </w:r>
      <w:r w:rsidRPr="00F15DCD">
        <w:rPr>
          <w:rFonts w:ascii="Segoe UI" w:hAnsi="Segoe UI" w:cs="Segoe UI"/>
          <w:sz w:val="22"/>
        </w:rPr>
        <w:t>prodlení</w:t>
      </w:r>
      <w:r w:rsidR="00E12408" w:rsidRPr="00F15DCD">
        <w:rPr>
          <w:rFonts w:ascii="Segoe UI" w:hAnsi="Segoe UI" w:cs="Segoe UI"/>
          <w:sz w:val="22"/>
        </w:rPr>
        <w:t>,</w:t>
      </w:r>
      <w:r w:rsidRPr="00F15DCD">
        <w:rPr>
          <w:rFonts w:ascii="Segoe UI" w:hAnsi="Segoe UI" w:cs="Segoe UI"/>
          <w:sz w:val="22"/>
        </w:rPr>
        <w:t xml:space="preserve"> musí být klíčovým předpokladem pro splnění závazku Zhotovitele</w:t>
      </w:r>
      <w:r w:rsidR="009B24DC" w:rsidRPr="00F15DCD">
        <w:rPr>
          <w:rFonts w:ascii="Segoe UI" w:hAnsi="Segoe UI" w:cs="Segoe UI"/>
          <w:sz w:val="22"/>
        </w:rPr>
        <w:t>.</w:t>
      </w:r>
    </w:p>
    <w:p w14:paraId="32D166E5" w14:textId="0D3A60CC" w:rsidR="00530D38" w:rsidRPr="00F15DCD" w:rsidRDefault="00E43FFF"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Postup v</w:t>
      </w:r>
      <w:r w:rsidR="00ED1567" w:rsidRPr="00F15DCD">
        <w:rPr>
          <w:rFonts w:ascii="Segoe UI" w:hAnsi="Segoe UI" w:cs="Segoe UI"/>
          <w:sz w:val="22"/>
          <w:szCs w:val="22"/>
        </w:rPr>
        <w:t> </w:t>
      </w:r>
      <w:r w:rsidRPr="00F15DCD">
        <w:rPr>
          <w:rFonts w:ascii="Segoe UI" w:hAnsi="Segoe UI" w:cs="Segoe UI"/>
          <w:sz w:val="22"/>
          <w:szCs w:val="22"/>
        </w:rPr>
        <w:t xml:space="preserve">případě změny závazku ze Smlouvy navrhované Objednatelem: </w:t>
      </w:r>
      <w:bookmarkEnd w:id="542"/>
      <w:bookmarkEnd w:id="543"/>
      <w:r w:rsidR="00530D38" w:rsidRPr="00F15DCD">
        <w:rPr>
          <w:rFonts w:ascii="Segoe UI" w:hAnsi="Segoe UI" w:cs="Segoe UI"/>
          <w:sz w:val="22"/>
          <w:szCs w:val="22"/>
        </w:rPr>
        <w:t xml:space="preserve"> </w:t>
      </w:r>
    </w:p>
    <w:p w14:paraId="41AC0D5E" w14:textId="2A0CF476" w:rsidR="00530D38" w:rsidRPr="00F15DCD" w:rsidRDefault="0095250B" w:rsidP="007437D6">
      <w:pPr>
        <w:pStyle w:val="RLTextlnkuslovan"/>
        <w:numPr>
          <w:ilvl w:val="2"/>
          <w:numId w:val="75"/>
        </w:numPr>
        <w:spacing w:line="240" w:lineRule="auto"/>
        <w:ind w:left="2268" w:hanging="708"/>
        <w:rPr>
          <w:rFonts w:ascii="Segoe UI" w:hAnsi="Segoe UI" w:cs="Segoe UI"/>
          <w:sz w:val="22"/>
          <w:szCs w:val="22"/>
        </w:rPr>
      </w:pPr>
      <w:r w:rsidRPr="00F15DCD">
        <w:rPr>
          <w:rFonts w:ascii="Segoe UI" w:hAnsi="Segoe UI" w:cs="Segoe UI"/>
          <w:sz w:val="22"/>
          <w:szCs w:val="22"/>
        </w:rPr>
        <w:t>p</w:t>
      </w:r>
      <w:r w:rsidR="00530D38" w:rsidRPr="00F15DCD">
        <w:rPr>
          <w:rFonts w:ascii="Segoe UI" w:hAnsi="Segoe UI" w:cs="Segoe UI"/>
          <w:sz w:val="22"/>
          <w:szCs w:val="22"/>
        </w:rPr>
        <w:t xml:space="preserve">ožadavek na změnu, který bude obsahovat alespoň hrubý popis změny a Objednatelem požadovaný termín realizace plnění, které je předmětem změny, zašle Objednatel Zhotoviteli písemně;  </w:t>
      </w:r>
    </w:p>
    <w:p w14:paraId="4FCF7F91" w14:textId="72160D3D" w:rsidR="00530D38" w:rsidRPr="00F15DCD" w:rsidRDefault="00530D38" w:rsidP="007437D6">
      <w:pPr>
        <w:pStyle w:val="RLTextlnkuslovan"/>
        <w:numPr>
          <w:ilvl w:val="2"/>
          <w:numId w:val="75"/>
        </w:numPr>
        <w:spacing w:line="240" w:lineRule="auto"/>
        <w:ind w:left="2268" w:hanging="708"/>
        <w:rPr>
          <w:rFonts w:ascii="Segoe UI" w:hAnsi="Segoe UI" w:cs="Segoe UI"/>
          <w:sz w:val="22"/>
          <w:szCs w:val="22"/>
        </w:rPr>
      </w:pPr>
      <w:bookmarkStart w:id="544" w:name="_Ref64544764"/>
      <w:r w:rsidRPr="00F15DCD">
        <w:rPr>
          <w:rFonts w:ascii="Segoe UI" w:hAnsi="Segoe UI" w:cs="Segoe UI"/>
          <w:sz w:val="22"/>
          <w:szCs w:val="22"/>
        </w:rPr>
        <w:t xml:space="preserve">Zhotovitel na základě doručeného požadavku na změnu, </w:t>
      </w:r>
      <w:r w:rsidR="004F2013" w:rsidRPr="00F15DCD">
        <w:rPr>
          <w:rFonts w:ascii="Segoe UI" w:hAnsi="Segoe UI" w:cs="Segoe UI"/>
          <w:sz w:val="22"/>
          <w:szCs w:val="22"/>
        </w:rPr>
        <w:t xml:space="preserve">řádně </w:t>
      </w:r>
      <w:r w:rsidRPr="00F15DCD">
        <w:rPr>
          <w:rFonts w:ascii="Segoe UI" w:hAnsi="Segoe UI" w:cs="Segoe UI"/>
          <w:sz w:val="22"/>
          <w:szCs w:val="22"/>
        </w:rPr>
        <w:t xml:space="preserve">zpracuje a předá Objednateli návrh změny </w:t>
      </w:r>
      <w:r w:rsidR="00E12408" w:rsidRPr="00F15DCD">
        <w:rPr>
          <w:rFonts w:ascii="Segoe UI" w:hAnsi="Segoe UI" w:cs="Segoe UI"/>
          <w:sz w:val="22"/>
          <w:szCs w:val="22"/>
        </w:rPr>
        <w:t xml:space="preserve">standardně </w:t>
      </w:r>
      <w:r w:rsidRPr="00F15DCD">
        <w:rPr>
          <w:rFonts w:ascii="Segoe UI" w:hAnsi="Segoe UI" w:cs="Segoe UI"/>
          <w:sz w:val="22"/>
          <w:szCs w:val="22"/>
        </w:rPr>
        <w:t xml:space="preserve">ve lhůtě 14 dnů, </w:t>
      </w:r>
      <w:r w:rsidR="00E12408" w:rsidRPr="00F15DCD">
        <w:rPr>
          <w:rFonts w:ascii="Segoe UI" w:hAnsi="Segoe UI" w:cs="Segoe UI"/>
          <w:sz w:val="22"/>
          <w:szCs w:val="22"/>
        </w:rPr>
        <w:t xml:space="preserve">nejpozději však s předchozím souhlasem Objednatele, který jej s přihlédnutím ke všem okolnostem odmítne udělit jen z vážných důvodů, ve lhůtě 1 měsíce, </w:t>
      </w:r>
      <w:r w:rsidRPr="00F15DCD">
        <w:rPr>
          <w:rFonts w:ascii="Segoe UI" w:hAnsi="Segoe UI" w:cs="Segoe UI"/>
          <w:sz w:val="22"/>
          <w:szCs w:val="22"/>
        </w:rPr>
        <w:t xml:space="preserve">která počíná běžet okamžikem doručení požadavku na změnu. </w:t>
      </w:r>
      <w:r w:rsidR="00DE3264" w:rsidRPr="00F15DCD">
        <w:rPr>
          <w:rFonts w:ascii="Segoe UI" w:hAnsi="Segoe UI" w:cs="Segoe UI"/>
          <w:sz w:val="22"/>
          <w:szCs w:val="22"/>
        </w:rPr>
        <w:t>Zhotovitele</w:t>
      </w:r>
      <w:r w:rsidR="00EA2ABF" w:rsidRPr="00F15DCD">
        <w:rPr>
          <w:rFonts w:ascii="Segoe UI" w:hAnsi="Segoe UI" w:cs="Segoe UI"/>
          <w:sz w:val="22"/>
          <w:szCs w:val="22"/>
        </w:rPr>
        <w:t>m</w:t>
      </w:r>
      <w:r w:rsidR="00DE3264" w:rsidRPr="00F15DCD">
        <w:rPr>
          <w:rFonts w:ascii="Segoe UI" w:hAnsi="Segoe UI" w:cs="Segoe UI"/>
          <w:sz w:val="22"/>
          <w:szCs w:val="22"/>
        </w:rPr>
        <w:t xml:space="preserve"> zpracovaný návrh změny bude obsahovat zejména:</w:t>
      </w:r>
      <w:bookmarkEnd w:id="544"/>
      <w:r w:rsidR="00DE3264" w:rsidRPr="00F15DCD">
        <w:rPr>
          <w:rFonts w:ascii="Segoe UI" w:hAnsi="Segoe UI" w:cs="Segoe UI"/>
          <w:sz w:val="22"/>
          <w:szCs w:val="22"/>
        </w:rPr>
        <w:t xml:space="preserve"> </w:t>
      </w:r>
    </w:p>
    <w:p w14:paraId="4FCBBE90" w14:textId="41587E94" w:rsidR="00DE3264"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p</w:t>
      </w:r>
      <w:r w:rsidR="00DE3264" w:rsidRPr="00F15DCD">
        <w:rPr>
          <w:rFonts w:ascii="Segoe UI" w:hAnsi="Segoe UI" w:cs="Segoe UI"/>
          <w:sz w:val="22"/>
          <w:szCs w:val="22"/>
        </w:rPr>
        <w:t>od</w:t>
      </w:r>
      <w:r w:rsidRPr="00F15DCD">
        <w:rPr>
          <w:rFonts w:ascii="Segoe UI" w:hAnsi="Segoe UI" w:cs="Segoe UI"/>
          <w:sz w:val="22"/>
          <w:szCs w:val="22"/>
        </w:rPr>
        <w:t>r</w:t>
      </w:r>
      <w:r w:rsidR="00DE3264" w:rsidRPr="00F15DCD">
        <w:rPr>
          <w:rFonts w:ascii="Segoe UI" w:hAnsi="Segoe UI" w:cs="Segoe UI"/>
          <w:sz w:val="22"/>
          <w:szCs w:val="22"/>
        </w:rPr>
        <w:t xml:space="preserve">obný popis změny; </w:t>
      </w:r>
    </w:p>
    <w:p w14:paraId="60B2D5D2" w14:textId="4EA244E8" w:rsidR="00DE3264"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n</w:t>
      </w:r>
      <w:r w:rsidR="00DE3264" w:rsidRPr="00F15DCD">
        <w:rPr>
          <w:rFonts w:ascii="Segoe UI" w:hAnsi="Segoe UI" w:cs="Segoe UI"/>
          <w:sz w:val="22"/>
          <w:szCs w:val="22"/>
        </w:rPr>
        <w:t xml:space="preserve">ávrh na úpravu Harmonogramu nebo konstatování, že </w:t>
      </w:r>
      <w:r w:rsidRPr="00F15DCD">
        <w:rPr>
          <w:rFonts w:ascii="Segoe UI" w:hAnsi="Segoe UI" w:cs="Segoe UI"/>
          <w:sz w:val="22"/>
          <w:szCs w:val="22"/>
        </w:rPr>
        <w:t xml:space="preserve">provedení změny nemá vliv na Harmonogram;  </w:t>
      </w:r>
    </w:p>
    <w:p w14:paraId="570B27E7" w14:textId="535EB612" w:rsidR="007A3CF5"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 xml:space="preserve">dopad na Cenu Díla zahrnující náklady na přípravu změny a náklady na realizaci změny, termíny plateb nebo konstatování, že provedení změny nebude mít vliv na Cenu Díla; </w:t>
      </w:r>
    </w:p>
    <w:p w14:paraId="2C3CF1F6" w14:textId="7321D605" w:rsidR="007A3CF5"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dopad na Stávající zařízení nebo konstatování, že provedení změny n</w:t>
      </w:r>
      <w:r w:rsidR="00A125D2" w:rsidRPr="00F15DCD">
        <w:rPr>
          <w:rFonts w:ascii="Segoe UI" w:hAnsi="Segoe UI" w:cs="Segoe UI"/>
          <w:sz w:val="22"/>
          <w:szCs w:val="22"/>
        </w:rPr>
        <w:t>e</w:t>
      </w:r>
      <w:r w:rsidRPr="00F15DCD">
        <w:rPr>
          <w:rFonts w:ascii="Segoe UI" w:hAnsi="Segoe UI" w:cs="Segoe UI"/>
          <w:sz w:val="22"/>
          <w:szCs w:val="22"/>
        </w:rPr>
        <w:t>bude mít vliv na Stávající zařízení.</w:t>
      </w:r>
    </w:p>
    <w:p w14:paraId="2235D2A2" w14:textId="4F28F69E" w:rsidR="00E5340C" w:rsidRPr="00F15DCD" w:rsidRDefault="007A3CF5" w:rsidP="002C047A">
      <w:pPr>
        <w:pStyle w:val="RLTextlnkuslovan"/>
        <w:numPr>
          <w:ilvl w:val="2"/>
          <w:numId w:val="75"/>
        </w:numPr>
        <w:spacing w:line="240" w:lineRule="auto"/>
        <w:ind w:left="2552" w:hanging="992"/>
        <w:rPr>
          <w:rFonts w:ascii="Segoe UI" w:hAnsi="Segoe UI" w:cs="Segoe UI"/>
          <w:sz w:val="22"/>
          <w:szCs w:val="22"/>
        </w:rPr>
      </w:pPr>
      <w:bookmarkStart w:id="545" w:name="_Ref64222411"/>
      <w:r w:rsidRPr="00F15DCD">
        <w:rPr>
          <w:rFonts w:ascii="Segoe UI" w:hAnsi="Segoe UI" w:cs="Segoe UI"/>
          <w:sz w:val="22"/>
          <w:szCs w:val="22"/>
        </w:rPr>
        <w:t>P</w:t>
      </w:r>
      <w:r w:rsidR="00E5340C" w:rsidRPr="00F15DCD">
        <w:rPr>
          <w:rFonts w:ascii="Segoe UI" w:hAnsi="Segoe UI" w:cs="Segoe UI"/>
          <w:sz w:val="22"/>
          <w:szCs w:val="22"/>
        </w:rPr>
        <w:t>okud by se Objednatel z</w:t>
      </w:r>
      <w:r w:rsidR="00ED1567" w:rsidRPr="00F15DCD">
        <w:rPr>
          <w:rFonts w:ascii="Segoe UI" w:hAnsi="Segoe UI" w:cs="Segoe UI"/>
          <w:sz w:val="22"/>
          <w:szCs w:val="22"/>
        </w:rPr>
        <w:t> </w:t>
      </w:r>
      <w:r w:rsidR="00E5340C" w:rsidRPr="00F15DCD">
        <w:rPr>
          <w:rFonts w:ascii="Segoe UI" w:hAnsi="Segoe UI" w:cs="Segoe UI"/>
          <w:sz w:val="22"/>
          <w:szCs w:val="22"/>
        </w:rPr>
        <w:t>jakéhokoli důvodu po vystavení návrhu změny rozhodl nepokračovat v</w:t>
      </w:r>
      <w:r w:rsidR="00ED1567" w:rsidRPr="00F15DCD">
        <w:rPr>
          <w:rFonts w:ascii="Segoe UI" w:hAnsi="Segoe UI" w:cs="Segoe UI"/>
          <w:sz w:val="22"/>
          <w:szCs w:val="22"/>
        </w:rPr>
        <w:t> </w:t>
      </w:r>
      <w:r w:rsidR="00E5340C" w:rsidRPr="00F15DCD">
        <w:rPr>
          <w:rFonts w:ascii="Segoe UI" w:hAnsi="Segoe UI" w:cs="Segoe UI"/>
          <w:sz w:val="22"/>
          <w:szCs w:val="22"/>
        </w:rPr>
        <w:t>přípravě změny, musí tuto skutečnost bez zbytečného odkladu oznámit Zhotoviteli. V</w:t>
      </w:r>
      <w:r w:rsidR="00ED1567" w:rsidRPr="00F15DCD">
        <w:rPr>
          <w:rFonts w:ascii="Segoe UI" w:hAnsi="Segoe UI" w:cs="Segoe UI"/>
          <w:sz w:val="22"/>
          <w:szCs w:val="22"/>
        </w:rPr>
        <w:t> </w:t>
      </w:r>
      <w:r w:rsidR="00E5340C" w:rsidRPr="00F15DCD">
        <w:rPr>
          <w:rFonts w:ascii="Segoe UI" w:hAnsi="Segoe UI" w:cs="Segoe UI"/>
          <w:sz w:val="22"/>
          <w:szCs w:val="22"/>
        </w:rPr>
        <w:t>t</w:t>
      </w:r>
      <w:r w:rsidR="00DE3264" w:rsidRPr="00F15DCD">
        <w:rPr>
          <w:rFonts w:ascii="Segoe UI" w:hAnsi="Segoe UI" w:cs="Segoe UI"/>
          <w:sz w:val="22"/>
          <w:szCs w:val="22"/>
        </w:rPr>
        <w:t>akovém</w:t>
      </w:r>
      <w:r w:rsidR="00E5340C" w:rsidRPr="00F15DCD">
        <w:rPr>
          <w:rFonts w:ascii="Segoe UI" w:hAnsi="Segoe UI" w:cs="Segoe UI"/>
          <w:sz w:val="22"/>
          <w:szCs w:val="22"/>
        </w:rPr>
        <w:t xml:space="preserve"> případě má Zhotovitel nárok na peněžní náhradu prokazatelných nákladů vyplývajících z</w:t>
      </w:r>
      <w:r w:rsidR="00ED1567" w:rsidRPr="00F15DCD">
        <w:rPr>
          <w:rFonts w:ascii="Segoe UI" w:hAnsi="Segoe UI" w:cs="Segoe UI"/>
          <w:sz w:val="22"/>
          <w:szCs w:val="22"/>
        </w:rPr>
        <w:t> </w:t>
      </w:r>
      <w:r w:rsidR="00E5340C" w:rsidRPr="00F15DCD">
        <w:rPr>
          <w:rFonts w:ascii="Segoe UI" w:hAnsi="Segoe UI" w:cs="Segoe UI"/>
          <w:sz w:val="22"/>
          <w:szCs w:val="22"/>
        </w:rPr>
        <w:t>přípravy návrhu změny</w:t>
      </w:r>
      <w:r w:rsidR="004161B2" w:rsidRPr="00F15DCD">
        <w:rPr>
          <w:rFonts w:ascii="Segoe UI" w:hAnsi="Segoe UI" w:cs="Segoe UI"/>
          <w:sz w:val="22"/>
          <w:szCs w:val="22"/>
        </w:rPr>
        <w:t>, a to nejvýše v</w:t>
      </w:r>
      <w:r w:rsidR="00ED1567" w:rsidRPr="00F15DCD">
        <w:rPr>
          <w:rFonts w:ascii="Segoe UI" w:hAnsi="Segoe UI" w:cs="Segoe UI"/>
          <w:sz w:val="22"/>
          <w:szCs w:val="22"/>
        </w:rPr>
        <w:t> </w:t>
      </w:r>
      <w:r w:rsidR="004161B2" w:rsidRPr="00F15DCD">
        <w:rPr>
          <w:rFonts w:ascii="Segoe UI" w:hAnsi="Segoe UI" w:cs="Segoe UI"/>
          <w:sz w:val="22"/>
          <w:szCs w:val="22"/>
        </w:rPr>
        <w:t>rozsahu, v</w:t>
      </w:r>
      <w:r w:rsidR="00ED1567" w:rsidRPr="00F15DCD">
        <w:rPr>
          <w:rFonts w:ascii="Segoe UI" w:hAnsi="Segoe UI" w:cs="Segoe UI"/>
          <w:sz w:val="22"/>
          <w:szCs w:val="22"/>
        </w:rPr>
        <w:t> </w:t>
      </w:r>
      <w:r w:rsidR="004161B2" w:rsidRPr="00F15DCD">
        <w:rPr>
          <w:rFonts w:ascii="Segoe UI" w:hAnsi="Segoe UI" w:cs="Segoe UI"/>
          <w:sz w:val="22"/>
          <w:szCs w:val="22"/>
        </w:rPr>
        <w:t>jakém je vynaložil navenek (ve vztahu ke třetím osobám)</w:t>
      </w:r>
      <w:r w:rsidR="00E5340C" w:rsidRPr="00F15DCD">
        <w:rPr>
          <w:rFonts w:ascii="Segoe UI" w:hAnsi="Segoe UI" w:cs="Segoe UI"/>
          <w:sz w:val="22"/>
          <w:szCs w:val="22"/>
        </w:rPr>
        <w:t>. To neplatí v</w:t>
      </w:r>
      <w:r w:rsidR="00ED1567" w:rsidRPr="00F15DCD">
        <w:rPr>
          <w:rFonts w:ascii="Segoe UI" w:hAnsi="Segoe UI" w:cs="Segoe UI"/>
          <w:sz w:val="22"/>
          <w:szCs w:val="22"/>
        </w:rPr>
        <w:t> </w:t>
      </w:r>
      <w:r w:rsidR="00E5340C" w:rsidRPr="00F15DCD">
        <w:rPr>
          <w:rFonts w:ascii="Segoe UI" w:hAnsi="Segoe UI" w:cs="Segoe UI"/>
          <w:sz w:val="22"/>
          <w:szCs w:val="22"/>
        </w:rPr>
        <w:t>případě, že iniciátorem změny bude Zhotovitel.</w:t>
      </w:r>
      <w:bookmarkEnd w:id="545"/>
    </w:p>
    <w:p w14:paraId="259669E9" w14:textId="79A5E033" w:rsidR="00E5340C" w:rsidRPr="00F15DCD" w:rsidRDefault="00A46A19" w:rsidP="002C047A">
      <w:pPr>
        <w:pStyle w:val="RLTextlnkuslovan"/>
        <w:numPr>
          <w:ilvl w:val="2"/>
          <w:numId w:val="75"/>
        </w:numPr>
        <w:spacing w:line="240" w:lineRule="auto"/>
        <w:ind w:left="2552" w:hanging="992"/>
        <w:rPr>
          <w:rFonts w:ascii="Segoe UI" w:hAnsi="Segoe UI" w:cs="Segoe UI"/>
          <w:sz w:val="22"/>
          <w:szCs w:val="22"/>
        </w:rPr>
      </w:pPr>
      <w:bookmarkStart w:id="546" w:name="_Ref64366084"/>
      <w:r w:rsidRPr="00F15DCD">
        <w:rPr>
          <w:rFonts w:ascii="Segoe UI" w:hAnsi="Segoe UI" w:cs="Segoe UI"/>
          <w:sz w:val="22"/>
          <w:szCs w:val="22"/>
        </w:rPr>
        <w:lastRenderedPageBreak/>
        <w:t>V</w:t>
      </w:r>
      <w:r w:rsidR="00E5340C" w:rsidRPr="00F15DCD">
        <w:rPr>
          <w:rFonts w:ascii="Segoe UI" w:hAnsi="Segoe UI" w:cs="Segoe UI"/>
          <w:sz w:val="22"/>
          <w:szCs w:val="22"/>
        </w:rPr>
        <w:t xml:space="preserve">yhodnocení jakéhokoliv dopadu jakékoliv změny dle odst. </w:t>
      </w:r>
      <w:r w:rsidR="00E5340C" w:rsidRPr="00F15DCD">
        <w:rPr>
          <w:rFonts w:ascii="Segoe UI" w:hAnsi="Segoe UI" w:cs="Segoe UI"/>
          <w:sz w:val="22"/>
          <w:szCs w:val="22"/>
        </w:rPr>
        <w:fldChar w:fldCharType="begin"/>
      </w:r>
      <w:r w:rsidR="00E5340C" w:rsidRPr="00F15DCD">
        <w:rPr>
          <w:rFonts w:ascii="Segoe UI" w:hAnsi="Segoe UI" w:cs="Segoe UI"/>
          <w:sz w:val="22"/>
          <w:szCs w:val="22"/>
        </w:rPr>
        <w:instrText xml:space="preserve"> REF _Ref64222411 \r \h </w:instrText>
      </w:r>
      <w:r w:rsidR="007F4CFA" w:rsidRPr="00F15DCD">
        <w:rPr>
          <w:rFonts w:ascii="Segoe UI" w:hAnsi="Segoe UI" w:cs="Segoe UI"/>
          <w:sz w:val="22"/>
          <w:szCs w:val="22"/>
        </w:rPr>
        <w:instrText xml:space="preserve"> \* MERGEFORMAT </w:instrText>
      </w:r>
      <w:r w:rsidR="00E5340C" w:rsidRPr="00F15DCD">
        <w:rPr>
          <w:rFonts w:ascii="Segoe UI" w:hAnsi="Segoe UI" w:cs="Segoe UI"/>
          <w:sz w:val="22"/>
          <w:szCs w:val="22"/>
        </w:rPr>
      </w:r>
      <w:r w:rsidR="00E5340C" w:rsidRPr="00F15DCD">
        <w:rPr>
          <w:rFonts w:ascii="Segoe UI" w:hAnsi="Segoe UI" w:cs="Segoe UI"/>
          <w:sz w:val="22"/>
          <w:szCs w:val="22"/>
        </w:rPr>
        <w:fldChar w:fldCharType="separate"/>
      </w:r>
      <w:r w:rsidR="00C4674D">
        <w:rPr>
          <w:rFonts w:ascii="Segoe UI" w:hAnsi="Segoe UI" w:cs="Segoe UI"/>
          <w:sz w:val="22"/>
          <w:szCs w:val="22"/>
        </w:rPr>
        <w:t>27.9.3</w:t>
      </w:r>
      <w:r w:rsidR="00E5340C" w:rsidRPr="00F15DCD">
        <w:rPr>
          <w:rFonts w:ascii="Segoe UI" w:hAnsi="Segoe UI" w:cs="Segoe UI"/>
          <w:sz w:val="22"/>
          <w:szCs w:val="22"/>
        </w:rPr>
        <w:fldChar w:fldCharType="end"/>
      </w:r>
      <w:r w:rsidR="00E5340C" w:rsidRPr="00F15DCD">
        <w:rPr>
          <w:rFonts w:ascii="Segoe UI" w:hAnsi="Segoe UI" w:cs="Segoe UI"/>
          <w:sz w:val="22"/>
          <w:szCs w:val="22"/>
        </w:rPr>
        <w:t xml:space="preserve"> výše musí být kalkulováno Zhotovitelem v</w:t>
      </w:r>
      <w:r w:rsidR="00ED1567" w:rsidRPr="00F15DCD">
        <w:rPr>
          <w:rFonts w:ascii="Segoe UI" w:hAnsi="Segoe UI" w:cs="Segoe UI"/>
          <w:sz w:val="22"/>
          <w:szCs w:val="22"/>
        </w:rPr>
        <w:t> </w:t>
      </w:r>
      <w:r w:rsidR="00E5340C" w:rsidRPr="00F15DCD">
        <w:rPr>
          <w:rFonts w:ascii="Segoe UI" w:hAnsi="Segoe UI" w:cs="Segoe UI"/>
          <w:sz w:val="22"/>
          <w:szCs w:val="22"/>
        </w:rPr>
        <w:t>rozsahu dle sazeb a cen obsažených v</w:t>
      </w:r>
      <w:r w:rsidR="00C83BDF" w:rsidRPr="00F15DCD">
        <w:rPr>
          <w:rFonts w:ascii="Segoe UI" w:hAnsi="Segoe UI" w:cs="Segoe UI"/>
          <w:sz w:val="22"/>
          <w:szCs w:val="22"/>
        </w:rPr>
        <w:t xml:space="preserve">e </w:t>
      </w:r>
      <w:r w:rsidR="00E5340C" w:rsidRPr="00F15DCD">
        <w:rPr>
          <w:rFonts w:ascii="Segoe UI" w:hAnsi="Segoe UI" w:cs="Segoe UI"/>
          <w:sz w:val="22"/>
          <w:szCs w:val="22"/>
        </w:rPr>
        <w:t>Smlouvě. Pokud by takové sazby a ceny nebyly ve Smlouvě specifikovány, bude Zhotovitel vycházet z</w:t>
      </w:r>
      <w:r w:rsidR="00ED1567" w:rsidRPr="00F15DCD">
        <w:rPr>
          <w:rFonts w:ascii="Segoe UI" w:hAnsi="Segoe UI" w:cs="Segoe UI"/>
          <w:sz w:val="22"/>
          <w:szCs w:val="22"/>
        </w:rPr>
        <w:t> </w:t>
      </w:r>
      <w:r w:rsidR="00E5340C" w:rsidRPr="00F15DCD">
        <w:rPr>
          <w:rFonts w:ascii="Segoe UI" w:hAnsi="Segoe UI" w:cs="Segoe UI"/>
          <w:sz w:val="22"/>
          <w:szCs w:val="22"/>
        </w:rPr>
        <w:t>aktuální cenové úrovně materiálů, zařízení, věcí, prací a služeb, popř. předloží detailní individuální kalkulaci položek, ze které bude patrná výměra, měrná jednotka, jednotková cena (v rozdělení minimálně na dodávku a montáž) a cena celkem.</w:t>
      </w:r>
      <w:bookmarkEnd w:id="546"/>
    </w:p>
    <w:p w14:paraId="2CBD657D" w14:textId="3207FC38" w:rsidR="00E5340C" w:rsidRPr="00F15DCD" w:rsidRDefault="00E5340C"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Po obdržení návrhu změny se Objednatel a Zhotovitel vzájemně dohodnou na všech záležitostech v</w:t>
      </w:r>
      <w:r w:rsidR="00ED1567" w:rsidRPr="00F15DCD">
        <w:rPr>
          <w:rFonts w:ascii="Segoe UI" w:hAnsi="Segoe UI" w:cs="Segoe UI"/>
          <w:sz w:val="22"/>
          <w:szCs w:val="22"/>
        </w:rPr>
        <w:t> </w:t>
      </w:r>
      <w:r w:rsidRPr="00F15DCD">
        <w:rPr>
          <w:rFonts w:ascii="Segoe UI" w:hAnsi="Segoe UI" w:cs="Segoe UI"/>
          <w:sz w:val="22"/>
          <w:szCs w:val="22"/>
        </w:rPr>
        <w:t xml:space="preserve">něm obsažených. Poté Zhotovitel případně zpracuje revizi návrhu změny.  </w:t>
      </w:r>
    </w:p>
    <w:p w14:paraId="45BAEFA4" w14:textId="7763B6A0" w:rsidR="00E5340C" w:rsidRPr="00F15DCD" w:rsidRDefault="00E5340C"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Ve lhůtě 14 dnů, která počíná plynout v</w:t>
      </w:r>
      <w:r w:rsidR="00ED1567" w:rsidRPr="00F15DCD">
        <w:rPr>
          <w:rFonts w:ascii="Segoe UI" w:hAnsi="Segoe UI" w:cs="Segoe UI"/>
          <w:sz w:val="22"/>
          <w:szCs w:val="22"/>
        </w:rPr>
        <w:t> </w:t>
      </w:r>
      <w:r w:rsidRPr="00F15DCD">
        <w:rPr>
          <w:rFonts w:ascii="Segoe UI" w:hAnsi="Segoe UI" w:cs="Segoe UI"/>
          <w:sz w:val="22"/>
          <w:szCs w:val="22"/>
        </w:rPr>
        <w:t>den následující po takové dohodě, nebo po vystavení revize návrhu změny, Objednatel vystaví pro Zhotovitele změnový příkaz, bude-li Objednatel zamýšlet změnu provést, jehož součástí bude příslušný návrh změny. Následně bude takto vystavený změnový příkaz potvrzen oběma smluvními stranami. Pokud by se Objednatel nebyl schopen rozhodnout během uvedených 14 dnů, oznámí tuto skutečnost Zhotoviteli a požádá jej o přiměřené prodloužení lhůty. Zhotovitel je povinen vyhovět požadavku Objednatele.</w:t>
      </w:r>
    </w:p>
    <w:p w14:paraId="6A7D5C70" w14:textId="19E57F8B" w:rsidR="00E5340C" w:rsidRPr="00F15DCD" w:rsidRDefault="00A46A19"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w:t>
      </w:r>
      <w:r w:rsidR="00E5340C" w:rsidRPr="00F15DCD">
        <w:rPr>
          <w:rFonts w:ascii="Segoe UI" w:hAnsi="Segoe UI" w:cs="Segoe UI"/>
          <w:sz w:val="22"/>
          <w:szCs w:val="22"/>
        </w:rPr>
        <w:t xml:space="preserve">o oboustranném potvrzení změnového příkazu </w:t>
      </w:r>
      <w:r w:rsidR="00C60514" w:rsidRPr="00F15DCD">
        <w:rPr>
          <w:rFonts w:ascii="Segoe UI" w:hAnsi="Segoe UI" w:cs="Segoe UI"/>
          <w:sz w:val="22"/>
          <w:szCs w:val="22"/>
        </w:rPr>
        <w:t xml:space="preserve">bude </w:t>
      </w:r>
      <w:r w:rsidR="0095250B" w:rsidRPr="00F15DCD">
        <w:rPr>
          <w:rFonts w:ascii="Segoe UI" w:hAnsi="Segoe UI" w:cs="Segoe UI"/>
          <w:sz w:val="22"/>
          <w:szCs w:val="22"/>
        </w:rPr>
        <w:t xml:space="preserve">uzavřen dodatek ke Smlouvě dle odst. </w:t>
      </w:r>
      <w:r w:rsidR="0095250B" w:rsidRPr="00F15DCD">
        <w:rPr>
          <w:rFonts w:ascii="Segoe UI" w:hAnsi="Segoe UI" w:cs="Segoe UI"/>
          <w:sz w:val="22"/>
          <w:szCs w:val="22"/>
        </w:rPr>
        <w:fldChar w:fldCharType="begin"/>
      </w:r>
      <w:r w:rsidR="0095250B" w:rsidRPr="00F15DCD">
        <w:rPr>
          <w:rFonts w:ascii="Segoe UI" w:hAnsi="Segoe UI" w:cs="Segoe UI"/>
          <w:sz w:val="22"/>
          <w:szCs w:val="22"/>
        </w:rPr>
        <w:instrText xml:space="preserve"> REF _Ref64365313 \r \h </w:instrText>
      </w:r>
      <w:r w:rsidR="007F4CFA" w:rsidRPr="00F15DCD">
        <w:rPr>
          <w:rFonts w:ascii="Segoe UI" w:hAnsi="Segoe UI" w:cs="Segoe UI"/>
          <w:sz w:val="22"/>
          <w:szCs w:val="22"/>
        </w:rPr>
        <w:instrText xml:space="preserve"> \* MERGEFORMAT </w:instrText>
      </w:r>
      <w:r w:rsidR="0095250B" w:rsidRPr="00F15DCD">
        <w:rPr>
          <w:rFonts w:ascii="Segoe UI" w:hAnsi="Segoe UI" w:cs="Segoe UI"/>
          <w:sz w:val="22"/>
          <w:szCs w:val="22"/>
        </w:rPr>
      </w:r>
      <w:r w:rsidR="0095250B" w:rsidRPr="00F15DCD">
        <w:rPr>
          <w:rFonts w:ascii="Segoe UI" w:hAnsi="Segoe UI" w:cs="Segoe UI"/>
          <w:sz w:val="22"/>
          <w:szCs w:val="22"/>
        </w:rPr>
        <w:fldChar w:fldCharType="separate"/>
      </w:r>
      <w:r w:rsidR="00C4674D">
        <w:rPr>
          <w:rFonts w:ascii="Segoe UI" w:hAnsi="Segoe UI" w:cs="Segoe UI"/>
          <w:sz w:val="22"/>
          <w:szCs w:val="22"/>
        </w:rPr>
        <w:t>27.5</w:t>
      </w:r>
      <w:r w:rsidR="0095250B" w:rsidRPr="00F15DCD">
        <w:rPr>
          <w:rFonts w:ascii="Segoe UI" w:hAnsi="Segoe UI" w:cs="Segoe UI"/>
          <w:sz w:val="22"/>
          <w:szCs w:val="22"/>
        </w:rPr>
        <w:fldChar w:fldCharType="end"/>
      </w:r>
      <w:r w:rsidR="0095250B" w:rsidRPr="00F15DCD">
        <w:rPr>
          <w:rFonts w:ascii="Segoe UI" w:hAnsi="Segoe UI" w:cs="Segoe UI"/>
          <w:sz w:val="22"/>
          <w:szCs w:val="22"/>
        </w:rPr>
        <w:t xml:space="preserve"> </w:t>
      </w:r>
      <w:r w:rsidR="00B4251B" w:rsidRPr="00F15DCD">
        <w:rPr>
          <w:rFonts w:ascii="Segoe UI" w:hAnsi="Segoe UI" w:cs="Segoe UI"/>
          <w:sz w:val="22"/>
          <w:szCs w:val="22"/>
        </w:rPr>
        <w:t xml:space="preserve">Změnový příkaz bude přílohou takového dodatku. </w:t>
      </w:r>
    </w:p>
    <w:p w14:paraId="75D65A7D" w14:textId="47620080" w:rsidR="00E5340C" w:rsidRPr="00F15DCD" w:rsidRDefault="00E5340C" w:rsidP="002C047A">
      <w:pPr>
        <w:pStyle w:val="RLTextlnkuslovan"/>
        <w:numPr>
          <w:ilvl w:val="1"/>
          <w:numId w:val="75"/>
        </w:numPr>
        <w:spacing w:line="240" w:lineRule="auto"/>
        <w:ind w:left="1560" w:hanging="709"/>
        <w:rPr>
          <w:rFonts w:ascii="Segoe UI" w:hAnsi="Segoe UI" w:cs="Segoe UI"/>
          <w:sz w:val="22"/>
          <w:szCs w:val="22"/>
        </w:rPr>
      </w:pPr>
      <w:bookmarkStart w:id="547" w:name="_Ref64365598"/>
      <w:r w:rsidRPr="00F15DCD">
        <w:rPr>
          <w:rFonts w:ascii="Segoe UI" w:hAnsi="Segoe UI" w:cs="Segoe UI"/>
          <w:sz w:val="22"/>
          <w:szCs w:val="22"/>
        </w:rPr>
        <w:t>Postup v</w:t>
      </w:r>
      <w:r w:rsidR="00ED1567" w:rsidRPr="00F15DCD">
        <w:rPr>
          <w:rFonts w:ascii="Segoe UI" w:hAnsi="Segoe UI" w:cs="Segoe UI"/>
          <w:sz w:val="22"/>
          <w:szCs w:val="22"/>
        </w:rPr>
        <w:t> </w:t>
      </w:r>
      <w:r w:rsidRPr="00F15DCD">
        <w:rPr>
          <w:rFonts w:ascii="Segoe UI" w:hAnsi="Segoe UI" w:cs="Segoe UI"/>
          <w:sz w:val="22"/>
          <w:szCs w:val="22"/>
        </w:rPr>
        <w:t>případě změny závazku ze Smlouvy navrhované Zhotovitelem:</w:t>
      </w:r>
      <w:bookmarkEnd w:id="547"/>
      <w:r w:rsidRPr="00F15DCD">
        <w:rPr>
          <w:rFonts w:ascii="Segoe UI" w:hAnsi="Segoe UI" w:cs="Segoe UI"/>
          <w:sz w:val="22"/>
          <w:szCs w:val="22"/>
        </w:rPr>
        <w:t xml:space="preserve"> </w:t>
      </w:r>
    </w:p>
    <w:p w14:paraId="3967F214" w14:textId="68C1199D" w:rsidR="00D406F8" w:rsidRPr="00F15DCD" w:rsidRDefault="0095250B" w:rsidP="002C047A">
      <w:pPr>
        <w:pStyle w:val="RLTextlnkuslovan"/>
        <w:numPr>
          <w:ilvl w:val="2"/>
          <w:numId w:val="75"/>
        </w:numPr>
        <w:spacing w:line="240" w:lineRule="auto"/>
        <w:ind w:left="2552" w:hanging="992"/>
        <w:rPr>
          <w:rFonts w:ascii="Segoe UI" w:hAnsi="Segoe UI" w:cs="Segoe UI"/>
          <w:sz w:val="22"/>
          <w:szCs w:val="22"/>
        </w:rPr>
      </w:pPr>
      <w:bookmarkStart w:id="548" w:name="_Ref64223683"/>
      <w:bookmarkStart w:id="549" w:name="_Ref64223769"/>
      <w:r w:rsidRPr="00F15DCD">
        <w:rPr>
          <w:rFonts w:ascii="Segoe UI" w:hAnsi="Segoe UI" w:cs="Segoe UI"/>
          <w:sz w:val="22"/>
          <w:szCs w:val="22"/>
        </w:rPr>
        <w:t>p</w:t>
      </w:r>
      <w:r w:rsidR="00E5340C" w:rsidRPr="00F15DCD">
        <w:rPr>
          <w:rFonts w:ascii="Segoe UI" w:hAnsi="Segoe UI" w:cs="Segoe UI"/>
          <w:sz w:val="22"/>
          <w:szCs w:val="22"/>
        </w:rPr>
        <w:t xml:space="preserve">okud Zhotovitel navrhne změnu dle odst. </w:t>
      </w:r>
      <w:r w:rsidR="00C83BDF" w:rsidRPr="00F15DCD">
        <w:rPr>
          <w:rFonts w:ascii="Segoe UI" w:hAnsi="Segoe UI" w:cs="Segoe UI"/>
          <w:sz w:val="22"/>
          <w:szCs w:val="22"/>
        </w:rPr>
        <w:fldChar w:fldCharType="begin"/>
      </w:r>
      <w:r w:rsidR="00C83BDF" w:rsidRPr="00F15DCD">
        <w:rPr>
          <w:rFonts w:ascii="Segoe UI" w:hAnsi="Segoe UI" w:cs="Segoe UI"/>
          <w:sz w:val="22"/>
          <w:szCs w:val="22"/>
        </w:rPr>
        <w:instrText xml:space="preserve"> REF _Ref64206859 \r \h </w:instrText>
      </w:r>
      <w:r w:rsidR="007F4CFA" w:rsidRPr="00F15DCD">
        <w:rPr>
          <w:rFonts w:ascii="Segoe UI" w:hAnsi="Segoe UI" w:cs="Segoe UI"/>
          <w:sz w:val="22"/>
          <w:szCs w:val="22"/>
        </w:rPr>
        <w:instrText xml:space="preserve"> \* MERGEFORMAT </w:instrText>
      </w:r>
      <w:r w:rsidR="00C83BDF" w:rsidRPr="00F15DCD">
        <w:rPr>
          <w:rFonts w:ascii="Segoe UI" w:hAnsi="Segoe UI" w:cs="Segoe UI"/>
          <w:sz w:val="22"/>
          <w:szCs w:val="22"/>
        </w:rPr>
      </w:r>
      <w:r w:rsidR="00C83BDF" w:rsidRPr="00F15DCD">
        <w:rPr>
          <w:rFonts w:ascii="Segoe UI" w:hAnsi="Segoe UI" w:cs="Segoe UI"/>
          <w:sz w:val="22"/>
          <w:szCs w:val="22"/>
        </w:rPr>
        <w:fldChar w:fldCharType="separate"/>
      </w:r>
      <w:r w:rsidR="00C4674D">
        <w:rPr>
          <w:rFonts w:ascii="Segoe UI" w:hAnsi="Segoe UI" w:cs="Segoe UI"/>
          <w:sz w:val="22"/>
          <w:szCs w:val="22"/>
        </w:rPr>
        <w:t>27.2</w:t>
      </w:r>
      <w:r w:rsidR="00C83BDF"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musí předložit Objednateli písemný návrh změny, s</w:t>
      </w:r>
      <w:r w:rsidR="00ED1567" w:rsidRPr="00F15DCD">
        <w:rPr>
          <w:rFonts w:ascii="Segoe UI" w:hAnsi="Segoe UI" w:cs="Segoe UI"/>
          <w:sz w:val="22"/>
          <w:szCs w:val="22"/>
        </w:rPr>
        <w:t> </w:t>
      </w:r>
      <w:r w:rsidR="00E5340C" w:rsidRPr="00F15DCD">
        <w:rPr>
          <w:rFonts w:ascii="Segoe UI" w:hAnsi="Segoe UI" w:cs="Segoe UI"/>
          <w:sz w:val="22"/>
          <w:szCs w:val="22"/>
        </w:rPr>
        <w:t>uvedením důvodů navrhované změny a informací specifikovaných v</w:t>
      </w:r>
      <w:r w:rsidR="00ED1567" w:rsidRPr="00F15DCD">
        <w:rPr>
          <w:rFonts w:ascii="Segoe UI" w:hAnsi="Segoe UI" w:cs="Segoe UI"/>
          <w:sz w:val="22"/>
          <w:szCs w:val="22"/>
        </w:rPr>
        <w:t> </w:t>
      </w:r>
      <w:r w:rsidR="00E5340C" w:rsidRPr="00F15DCD">
        <w:rPr>
          <w:rFonts w:ascii="Segoe UI" w:hAnsi="Segoe UI" w:cs="Segoe UI"/>
          <w:sz w:val="22"/>
          <w:szCs w:val="22"/>
        </w:rPr>
        <w:t xml:space="preserve">odst. </w:t>
      </w:r>
      <w:r w:rsidR="007A3CF5" w:rsidRPr="00F15DCD">
        <w:rPr>
          <w:rFonts w:ascii="Segoe UI" w:hAnsi="Segoe UI" w:cs="Segoe UI"/>
          <w:sz w:val="22"/>
          <w:szCs w:val="22"/>
        </w:rPr>
        <w:fldChar w:fldCharType="begin"/>
      </w:r>
      <w:r w:rsidR="007A3CF5" w:rsidRPr="00F15DCD">
        <w:rPr>
          <w:rFonts w:ascii="Segoe UI" w:hAnsi="Segoe UI" w:cs="Segoe UI"/>
          <w:sz w:val="22"/>
          <w:szCs w:val="22"/>
        </w:rPr>
        <w:instrText xml:space="preserve"> REF _Ref64544764 \r \h </w:instrText>
      </w:r>
      <w:r w:rsidR="007F4CFA" w:rsidRPr="00F15DCD">
        <w:rPr>
          <w:rFonts w:ascii="Segoe UI" w:hAnsi="Segoe UI" w:cs="Segoe UI"/>
          <w:sz w:val="22"/>
          <w:szCs w:val="22"/>
        </w:rPr>
        <w:instrText xml:space="preserve"> \* MERGEFORMAT </w:instrText>
      </w:r>
      <w:r w:rsidR="007A3CF5" w:rsidRPr="00F15DCD">
        <w:rPr>
          <w:rFonts w:ascii="Segoe UI" w:hAnsi="Segoe UI" w:cs="Segoe UI"/>
          <w:sz w:val="22"/>
          <w:szCs w:val="22"/>
        </w:rPr>
      </w:r>
      <w:r w:rsidR="007A3CF5" w:rsidRPr="00F15DCD">
        <w:rPr>
          <w:rFonts w:ascii="Segoe UI" w:hAnsi="Segoe UI" w:cs="Segoe UI"/>
          <w:sz w:val="22"/>
          <w:szCs w:val="22"/>
        </w:rPr>
        <w:fldChar w:fldCharType="separate"/>
      </w:r>
      <w:r w:rsidR="00C4674D">
        <w:rPr>
          <w:rFonts w:ascii="Segoe UI" w:hAnsi="Segoe UI" w:cs="Segoe UI"/>
          <w:sz w:val="22"/>
          <w:szCs w:val="22"/>
        </w:rPr>
        <w:t>27.9.2</w:t>
      </w:r>
      <w:r w:rsidR="007A3CF5"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a to nejpozději do </w:t>
      </w:r>
      <w:r w:rsidR="004F2013" w:rsidRPr="00F15DCD">
        <w:rPr>
          <w:rFonts w:ascii="Segoe UI" w:hAnsi="Segoe UI" w:cs="Segoe UI"/>
          <w:sz w:val="22"/>
          <w:szCs w:val="22"/>
        </w:rPr>
        <w:t xml:space="preserve">30 </w:t>
      </w:r>
      <w:r w:rsidR="00E5340C" w:rsidRPr="00F15DCD">
        <w:rPr>
          <w:rFonts w:ascii="Segoe UI" w:hAnsi="Segoe UI" w:cs="Segoe UI"/>
          <w:sz w:val="22"/>
          <w:szCs w:val="22"/>
        </w:rPr>
        <w:t>dnů po tom, co se Zhotovitel dozvěděl nebo při vynaložení odborné péče mohl dozvědět o vzniku události nebo okolnosti, z</w:t>
      </w:r>
      <w:r w:rsidR="00ED1567" w:rsidRPr="00F15DCD">
        <w:rPr>
          <w:rFonts w:ascii="Segoe UI" w:hAnsi="Segoe UI" w:cs="Segoe UI"/>
          <w:sz w:val="22"/>
          <w:szCs w:val="22"/>
        </w:rPr>
        <w:t> </w:t>
      </w:r>
      <w:r w:rsidR="00E5340C" w:rsidRPr="00F15DCD">
        <w:rPr>
          <w:rFonts w:ascii="Segoe UI" w:hAnsi="Segoe UI" w:cs="Segoe UI"/>
          <w:sz w:val="22"/>
          <w:szCs w:val="22"/>
        </w:rPr>
        <w:t>nichž požadavek na změnu vyplývá. Neučiní-li tak Zhotovitel ve stanovené lhůtě, ztrácí nárok na úhradu jak nákladů souvisejících s</w:t>
      </w:r>
      <w:r w:rsidR="00ED1567" w:rsidRPr="00F15DCD">
        <w:rPr>
          <w:rFonts w:ascii="Segoe UI" w:hAnsi="Segoe UI" w:cs="Segoe UI"/>
          <w:sz w:val="22"/>
          <w:szCs w:val="22"/>
        </w:rPr>
        <w:t> </w:t>
      </w:r>
      <w:r w:rsidR="00E5340C" w:rsidRPr="00F15DCD">
        <w:rPr>
          <w:rFonts w:ascii="Segoe UI" w:hAnsi="Segoe UI" w:cs="Segoe UI"/>
          <w:sz w:val="22"/>
          <w:szCs w:val="22"/>
        </w:rPr>
        <w:t>vypracováním návrhu změny, tak i nákladů souvisejících se změnou, nerozhodne-li Objednatel jinak. Objednatel má též právo takovýto návrh změny či změnu odmítnout s</w:t>
      </w:r>
      <w:r w:rsidR="00ED1567" w:rsidRPr="00F15DCD">
        <w:rPr>
          <w:rFonts w:ascii="Segoe UI" w:hAnsi="Segoe UI" w:cs="Segoe UI"/>
          <w:sz w:val="22"/>
          <w:szCs w:val="22"/>
        </w:rPr>
        <w:t> </w:t>
      </w:r>
      <w:r w:rsidR="00E5340C" w:rsidRPr="00F15DCD">
        <w:rPr>
          <w:rFonts w:ascii="Segoe UI" w:hAnsi="Segoe UI" w:cs="Segoe UI"/>
          <w:sz w:val="22"/>
          <w:szCs w:val="22"/>
        </w:rPr>
        <w:t>tím, že Objednatel je zcela zbaven jakékoliv odpovědnosti v</w:t>
      </w:r>
      <w:r w:rsidR="00ED1567" w:rsidRPr="00F15DCD">
        <w:rPr>
          <w:rFonts w:ascii="Segoe UI" w:hAnsi="Segoe UI" w:cs="Segoe UI"/>
          <w:sz w:val="22"/>
          <w:szCs w:val="22"/>
        </w:rPr>
        <w:t> </w:t>
      </w:r>
      <w:r w:rsidR="00E5340C" w:rsidRPr="00F15DCD">
        <w:rPr>
          <w:rFonts w:ascii="Segoe UI" w:hAnsi="Segoe UI" w:cs="Segoe UI"/>
          <w:sz w:val="22"/>
          <w:szCs w:val="22"/>
        </w:rPr>
        <w:t>souvislosti s</w:t>
      </w:r>
      <w:r w:rsidR="00ED1567" w:rsidRPr="00F15DCD">
        <w:rPr>
          <w:rFonts w:ascii="Segoe UI" w:hAnsi="Segoe UI" w:cs="Segoe UI"/>
          <w:sz w:val="22"/>
          <w:szCs w:val="22"/>
        </w:rPr>
        <w:t> </w:t>
      </w:r>
      <w:r w:rsidR="00E5340C" w:rsidRPr="00F15DCD">
        <w:rPr>
          <w:rFonts w:ascii="Segoe UI" w:hAnsi="Segoe UI" w:cs="Segoe UI"/>
          <w:sz w:val="22"/>
          <w:szCs w:val="22"/>
        </w:rPr>
        <w:t xml:space="preserve">odmítnutým návrhem změny či změnou. Při oceňování jakékoli změny je Zhotovitel povinen postupovat dle odst. </w:t>
      </w:r>
      <w:r w:rsidR="00B4251B" w:rsidRPr="00F15DCD">
        <w:rPr>
          <w:rFonts w:ascii="Segoe UI" w:hAnsi="Segoe UI" w:cs="Segoe UI"/>
          <w:sz w:val="22"/>
          <w:szCs w:val="22"/>
        </w:rPr>
        <w:fldChar w:fldCharType="begin"/>
      </w:r>
      <w:r w:rsidR="00B4251B" w:rsidRPr="00F15DCD">
        <w:rPr>
          <w:rFonts w:ascii="Segoe UI" w:hAnsi="Segoe UI" w:cs="Segoe UI"/>
          <w:sz w:val="22"/>
          <w:szCs w:val="22"/>
        </w:rPr>
        <w:instrText xml:space="preserve"> REF _Ref64366084 \r \h  \* MERGEFORMAT </w:instrText>
      </w:r>
      <w:r w:rsidR="00B4251B" w:rsidRPr="00F15DCD">
        <w:rPr>
          <w:rFonts w:ascii="Segoe UI" w:hAnsi="Segoe UI" w:cs="Segoe UI"/>
          <w:sz w:val="22"/>
          <w:szCs w:val="22"/>
        </w:rPr>
      </w:r>
      <w:r w:rsidR="00B4251B" w:rsidRPr="00F15DCD">
        <w:rPr>
          <w:rFonts w:ascii="Segoe UI" w:hAnsi="Segoe UI" w:cs="Segoe UI"/>
          <w:sz w:val="22"/>
          <w:szCs w:val="22"/>
        </w:rPr>
        <w:fldChar w:fldCharType="separate"/>
      </w:r>
      <w:r w:rsidR="00C4674D">
        <w:rPr>
          <w:rFonts w:ascii="Segoe UI" w:hAnsi="Segoe UI" w:cs="Segoe UI"/>
          <w:sz w:val="22"/>
          <w:szCs w:val="22"/>
        </w:rPr>
        <w:t>27.9.4</w:t>
      </w:r>
      <w:r w:rsidR="00B4251B" w:rsidRPr="00F15DCD">
        <w:rPr>
          <w:rFonts w:ascii="Segoe UI" w:hAnsi="Segoe UI" w:cs="Segoe UI"/>
          <w:sz w:val="22"/>
          <w:szCs w:val="22"/>
        </w:rPr>
        <w:fldChar w:fldCharType="end"/>
      </w:r>
      <w:r w:rsidR="00E5340C" w:rsidRPr="00F15DCD">
        <w:rPr>
          <w:rFonts w:ascii="Segoe UI" w:hAnsi="Segoe UI" w:cs="Segoe UI"/>
          <w:sz w:val="22"/>
          <w:szCs w:val="22"/>
        </w:rPr>
        <w:t xml:space="preserve"> Smlouvy. </w:t>
      </w:r>
      <w:bookmarkEnd w:id="548"/>
      <w:bookmarkEnd w:id="549"/>
    </w:p>
    <w:p w14:paraId="0BC2F82D" w14:textId="3DBEAE50" w:rsidR="00E5340C" w:rsidRPr="00F15DCD" w:rsidRDefault="0095250B"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w:t>
      </w:r>
      <w:r w:rsidR="00E5340C" w:rsidRPr="00F15DCD">
        <w:rPr>
          <w:rFonts w:ascii="Segoe UI" w:hAnsi="Segoe UI" w:cs="Segoe UI"/>
          <w:sz w:val="22"/>
          <w:szCs w:val="22"/>
        </w:rPr>
        <w:t xml:space="preserve">o obdržení návrhu změny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_Ref64365598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27.10</w:t>
      </w:r>
      <w:r w:rsidRPr="00F15DCD">
        <w:rPr>
          <w:rFonts w:ascii="Segoe UI" w:hAnsi="Segoe UI" w:cs="Segoe UI"/>
          <w:sz w:val="22"/>
          <w:szCs w:val="22"/>
        </w:rPr>
        <w:fldChar w:fldCharType="end"/>
      </w:r>
      <w:r w:rsidR="00E5340C" w:rsidRPr="00F15DCD">
        <w:rPr>
          <w:rFonts w:ascii="Segoe UI" w:hAnsi="Segoe UI" w:cs="Segoe UI"/>
          <w:sz w:val="22"/>
          <w:szCs w:val="22"/>
        </w:rPr>
        <w:t xml:space="preserve"> (změna závazku ze Smlouvy navrhované Zhotovitelem) budou smluvní strany </w:t>
      </w:r>
      <w:r w:rsidR="00E5340C" w:rsidRPr="00F15DCD">
        <w:rPr>
          <w:rFonts w:ascii="Segoe UI" w:hAnsi="Segoe UI" w:cs="Segoe UI"/>
          <w:sz w:val="22"/>
          <w:szCs w:val="22"/>
        </w:rPr>
        <w:lastRenderedPageBreak/>
        <w:t>postupovat dle postupů popsaných v</w:t>
      </w:r>
      <w:r w:rsidR="00ED1567" w:rsidRPr="00F15DCD">
        <w:rPr>
          <w:rFonts w:ascii="Segoe UI" w:hAnsi="Segoe UI" w:cs="Segoe UI"/>
          <w:sz w:val="22"/>
          <w:szCs w:val="22"/>
        </w:rPr>
        <w:t> </w:t>
      </w:r>
      <w:r w:rsidR="00E5340C" w:rsidRPr="00F15DCD">
        <w:rPr>
          <w:rFonts w:ascii="Segoe UI" w:hAnsi="Segoe UI" w:cs="Segoe UI"/>
          <w:sz w:val="22"/>
          <w:szCs w:val="22"/>
        </w:rPr>
        <w:t xml:space="preserve">čl.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_Ref70005308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00A125D2" w:rsidRPr="00F15DCD">
        <w:rPr>
          <w:rFonts w:ascii="Segoe UI" w:hAnsi="Segoe UI" w:cs="Segoe UI"/>
          <w:sz w:val="22"/>
          <w:szCs w:val="22"/>
        </w:rPr>
        <w:t xml:space="preserve"> </w:t>
      </w:r>
      <w:r w:rsidR="00E5340C" w:rsidRPr="00F15DCD">
        <w:rPr>
          <w:rFonts w:ascii="Segoe UI" w:hAnsi="Segoe UI" w:cs="Segoe UI"/>
          <w:sz w:val="22"/>
          <w:szCs w:val="22"/>
        </w:rPr>
        <w:t xml:space="preserve">této Smlouvy. Pokud se však Objednatel rozhodne neakceptovat návrh změny předložený Zhotovitelem dle odst. </w:t>
      </w:r>
      <w:r w:rsidR="00C875BE" w:rsidRPr="00F15DCD">
        <w:rPr>
          <w:rFonts w:ascii="Segoe UI" w:hAnsi="Segoe UI" w:cs="Segoe UI"/>
          <w:sz w:val="22"/>
          <w:szCs w:val="22"/>
        </w:rPr>
        <w:fldChar w:fldCharType="begin"/>
      </w:r>
      <w:r w:rsidR="00C875BE" w:rsidRPr="00F15DCD">
        <w:rPr>
          <w:rFonts w:ascii="Segoe UI" w:hAnsi="Segoe UI" w:cs="Segoe UI"/>
          <w:sz w:val="22"/>
          <w:szCs w:val="22"/>
        </w:rPr>
        <w:instrText xml:space="preserve"> REF _Ref64223769 \r \h </w:instrText>
      </w:r>
      <w:r w:rsidR="007F4CFA" w:rsidRPr="00F15DCD">
        <w:rPr>
          <w:rFonts w:ascii="Segoe UI" w:hAnsi="Segoe UI" w:cs="Segoe UI"/>
          <w:sz w:val="22"/>
          <w:szCs w:val="22"/>
        </w:rPr>
        <w:instrText xml:space="preserve"> \* MERGEFORMAT </w:instrText>
      </w:r>
      <w:r w:rsidR="00C875BE" w:rsidRPr="00F15DCD">
        <w:rPr>
          <w:rFonts w:ascii="Segoe UI" w:hAnsi="Segoe UI" w:cs="Segoe UI"/>
          <w:sz w:val="22"/>
          <w:szCs w:val="22"/>
        </w:rPr>
      </w:r>
      <w:r w:rsidR="00C875BE" w:rsidRPr="00F15DCD">
        <w:rPr>
          <w:rFonts w:ascii="Segoe UI" w:hAnsi="Segoe UI" w:cs="Segoe UI"/>
          <w:sz w:val="22"/>
          <w:szCs w:val="22"/>
        </w:rPr>
        <w:fldChar w:fldCharType="separate"/>
      </w:r>
      <w:r w:rsidR="00C4674D">
        <w:rPr>
          <w:rFonts w:ascii="Segoe UI" w:hAnsi="Segoe UI" w:cs="Segoe UI"/>
          <w:sz w:val="22"/>
          <w:szCs w:val="22"/>
        </w:rPr>
        <w:t>27.10.1</w:t>
      </w:r>
      <w:r w:rsidR="00C875BE"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a ve změně nepokračovat, Zhotovitel nebude mít právo na náhradu nákladů spojených s</w:t>
      </w:r>
      <w:r w:rsidR="00ED1567" w:rsidRPr="00F15DCD">
        <w:rPr>
          <w:rFonts w:ascii="Segoe UI" w:hAnsi="Segoe UI" w:cs="Segoe UI"/>
          <w:sz w:val="22"/>
          <w:szCs w:val="22"/>
        </w:rPr>
        <w:t> </w:t>
      </w:r>
      <w:r w:rsidR="00E5340C" w:rsidRPr="00F15DCD">
        <w:rPr>
          <w:rFonts w:ascii="Segoe UI" w:hAnsi="Segoe UI" w:cs="Segoe UI"/>
          <w:sz w:val="22"/>
          <w:szCs w:val="22"/>
        </w:rPr>
        <w:t xml:space="preserve">vypracováním návrhu změny. </w:t>
      </w:r>
    </w:p>
    <w:p w14:paraId="369DAA71" w14:textId="2552299C" w:rsidR="00E5340C" w:rsidRPr="00F15DCD" w:rsidRDefault="0095250B" w:rsidP="002C047A">
      <w:pPr>
        <w:pStyle w:val="RLTextlnkuslovan"/>
        <w:numPr>
          <w:ilvl w:val="2"/>
          <w:numId w:val="75"/>
        </w:numPr>
        <w:spacing w:line="240" w:lineRule="auto"/>
        <w:ind w:left="2552" w:hanging="992"/>
        <w:rPr>
          <w:rFonts w:ascii="Segoe UI" w:hAnsi="Segoe UI" w:cs="Segoe UI"/>
          <w:sz w:val="22"/>
          <w:szCs w:val="22"/>
        </w:rPr>
      </w:pPr>
      <w:bookmarkStart w:id="550" w:name="_Ref64223553"/>
      <w:r w:rsidRPr="00F15DCD">
        <w:rPr>
          <w:rFonts w:ascii="Segoe UI" w:hAnsi="Segoe UI" w:cs="Segoe UI"/>
          <w:sz w:val="22"/>
          <w:szCs w:val="22"/>
        </w:rPr>
        <w:t>s</w:t>
      </w:r>
      <w:r w:rsidR="00E5340C" w:rsidRPr="00F15DCD">
        <w:rPr>
          <w:rFonts w:ascii="Segoe UI" w:hAnsi="Segoe UI" w:cs="Segoe UI"/>
          <w:sz w:val="22"/>
          <w:szCs w:val="22"/>
        </w:rPr>
        <w:t>hledá-li Zhotovitel, že je třeba přijmout technické řešení, které není v</w:t>
      </w:r>
      <w:r w:rsidR="00ED1567" w:rsidRPr="00F15DCD">
        <w:rPr>
          <w:rFonts w:ascii="Segoe UI" w:hAnsi="Segoe UI" w:cs="Segoe UI"/>
          <w:sz w:val="22"/>
          <w:szCs w:val="22"/>
        </w:rPr>
        <w:t> </w:t>
      </w:r>
      <w:r w:rsidR="00E5340C" w:rsidRPr="00F15DCD">
        <w:rPr>
          <w:rFonts w:ascii="Segoe UI" w:hAnsi="Segoe UI" w:cs="Segoe UI"/>
          <w:sz w:val="22"/>
          <w:szCs w:val="22"/>
        </w:rPr>
        <w:t>souladu se závaznými normami, může požádat Objednatele o udělení výjimky. Součástí žádosti musí být technické zdůvodnění. Pokud bude řešení vycházet ze zahraniční normy, bude předložena příslušná norma v</w:t>
      </w:r>
      <w:r w:rsidR="00ED1567" w:rsidRPr="00F15DCD">
        <w:rPr>
          <w:rFonts w:ascii="Segoe UI" w:hAnsi="Segoe UI" w:cs="Segoe UI"/>
          <w:sz w:val="22"/>
          <w:szCs w:val="22"/>
        </w:rPr>
        <w:t> </w:t>
      </w:r>
      <w:r w:rsidR="00E5340C" w:rsidRPr="00F15DCD">
        <w:rPr>
          <w:rFonts w:ascii="Segoe UI" w:hAnsi="Segoe UI" w:cs="Segoe UI"/>
          <w:sz w:val="22"/>
          <w:szCs w:val="22"/>
        </w:rPr>
        <w:t xml:space="preserve">českém překladu. Toto řešení nebude zakládat navýšení </w:t>
      </w:r>
      <w:r w:rsidRPr="00F15DCD">
        <w:rPr>
          <w:rFonts w:ascii="Segoe UI" w:hAnsi="Segoe UI" w:cs="Segoe UI"/>
          <w:sz w:val="22"/>
          <w:szCs w:val="22"/>
        </w:rPr>
        <w:t>C</w:t>
      </w:r>
      <w:r w:rsidR="00E5340C" w:rsidRPr="00F15DCD">
        <w:rPr>
          <w:rFonts w:ascii="Segoe UI" w:hAnsi="Segoe UI" w:cs="Segoe UI"/>
          <w:sz w:val="22"/>
          <w:szCs w:val="22"/>
        </w:rPr>
        <w:t xml:space="preserve">eny Díla, změnu termínů plnění, ani jiné požadavky Zhotovitele. </w:t>
      </w:r>
      <w:bookmarkEnd w:id="550"/>
    </w:p>
    <w:p w14:paraId="10F8163E" w14:textId="041F06F8" w:rsidR="00E43FFF" w:rsidRPr="00F15DCD" w:rsidRDefault="00E5340C"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Zhotovitel připraví a bude udržovat záznam provedených změn, povahu, náklady vynaložené na provedení změny, termín zahájení a ukončení její realizace a stav všech změn, jak navrhovaných, tak i schválených nebo Objednatelem zamítnutých. Kopii záznamu je Zhotovitel povinen jedenkrát měsíčně předkládat Objednateli.</w:t>
      </w:r>
      <w:r w:rsidR="00B4251B" w:rsidRPr="00F15DCD">
        <w:rPr>
          <w:rFonts w:ascii="Segoe UI" w:hAnsi="Segoe UI" w:cs="Segoe UI"/>
          <w:sz w:val="22"/>
          <w:szCs w:val="22"/>
        </w:rPr>
        <w:t xml:space="preserve"> </w:t>
      </w:r>
      <w:r w:rsidRPr="00F15DCD">
        <w:rPr>
          <w:rFonts w:ascii="Segoe UI" w:hAnsi="Segoe UI" w:cs="Segoe UI"/>
          <w:sz w:val="22"/>
          <w:szCs w:val="22"/>
        </w:rPr>
        <w:t xml:space="preserve"> </w:t>
      </w:r>
    </w:p>
    <w:p w14:paraId="2E1AA1C4" w14:textId="50A6672C" w:rsidR="00B4251B" w:rsidRPr="00F15DCD" w:rsidRDefault="00B4251B"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 xml:space="preserve">Změnový příkaz tohoto čl.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_Ref70005263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003B13F4" w:rsidRPr="00F15DCD">
        <w:rPr>
          <w:rFonts w:ascii="Segoe UI" w:hAnsi="Segoe UI" w:cs="Segoe UI"/>
          <w:sz w:val="22"/>
          <w:szCs w:val="22"/>
        </w:rPr>
        <w:t xml:space="preserve"> </w:t>
      </w:r>
      <w:r w:rsidRPr="00F15DCD">
        <w:rPr>
          <w:rFonts w:ascii="Segoe UI" w:hAnsi="Segoe UI" w:cs="Segoe UI"/>
          <w:sz w:val="22"/>
          <w:szCs w:val="22"/>
        </w:rPr>
        <w:t xml:space="preserve">Smlouvy se stane přílohou dodatku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_Ref64365313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27.5</w:t>
      </w:r>
      <w:r w:rsidRPr="00F15DCD">
        <w:rPr>
          <w:rFonts w:ascii="Segoe UI" w:hAnsi="Segoe UI" w:cs="Segoe UI"/>
          <w:sz w:val="22"/>
          <w:szCs w:val="22"/>
        </w:rPr>
        <w:fldChar w:fldCharType="end"/>
      </w:r>
      <w:r w:rsidRPr="00F15DCD">
        <w:rPr>
          <w:rFonts w:ascii="Segoe UI" w:hAnsi="Segoe UI" w:cs="Segoe UI"/>
          <w:sz w:val="22"/>
          <w:szCs w:val="22"/>
        </w:rPr>
        <w:t xml:space="preserve"> Smlouvy. </w:t>
      </w:r>
    </w:p>
    <w:p w14:paraId="3B989E11" w14:textId="75480420" w:rsidR="008A16CF" w:rsidRPr="00F15DCD" w:rsidRDefault="000D77C7"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Při žádosti o změnu Smlouvy v</w:t>
      </w:r>
      <w:r w:rsidR="00ED1567" w:rsidRPr="00F15DCD">
        <w:rPr>
          <w:rFonts w:ascii="Segoe UI" w:hAnsi="Segoe UI" w:cs="Segoe UI"/>
          <w:sz w:val="22"/>
          <w:szCs w:val="22"/>
        </w:rPr>
        <w:t> </w:t>
      </w:r>
      <w:r w:rsidRPr="00F15DCD">
        <w:rPr>
          <w:rFonts w:ascii="Segoe UI" w:hAnsi="Segoe UI" w:cs="Segoe UI"/>
          <w:sz w:val="22"/>
          <w:szCs w:val="22"/>
        </w:rPr>
        <w:t xml:space="preserve">návaznosti na ujednání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_Ref58409290 \r \h </w:instrText>
      </w:r>
      <w:r w:rsidR="00E5340C"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27.8</w:t>
      </w:r>
      <w:r w:rsidRPr="00F15DCD">
        <w:rPr>
          <w:rFonts w:ascii="Segoe UI" w:hAnsi="Segoe UI" w:cs="Segoe UI"/>
          <w:sz w:val="22"/>
          <w:szCs w:val="22"/>
        </w:rPr>
        <w:fldChar w:fldCharType="end"/>
      </w:r>
      <w:r w:rsidRPr="00F15DCD">
        <w:rPr>
          <w:rFonts w:ascii="Segoe UI" w:hAnsi="Segoe UI" w:cs="Segoe UI"/>
          <w:sz w:val="22"/>
          <w:szCs w:val="22"/>
        </w:rPr>
        <w:t xml:space="preserve"> Smlouvy je Zhotovitel povinen postupovat dle tohoto článku Smlouvy. Objednatel je při splnění podmínek vymezených v</w:t>
      </w:r>
      <w:r w:rsidR="00ED1567" w:rsidRPr="00F15DCD">
        <w:rPr>
          <w:rFonts w:ascii="Segoe UI" w:hAnsi="Segoe UI" w:cs="Segoe UI"/>
          <w:sz w:val="22"/>
          <w:szCs w:val="22"/>
        </w:rPr>
        <w:t> </w:t>
      </w:r>
      <w:r w:rsidRPr="00F15DCD">
        <w:rPr>
          <w:rFonts w:ascii="Segoe UI" w:hAnsi="Segoe UI" w:cs="Segoe UI"/>
          <w:sz w:val="22"/>
          <w:szCs w:val="22"/>
        </w:rPr>
        <w:t xml:space="preserve">odst. </w:t>
      </w:r>
      <w:r w:rsidR="00DF02B6" w:rsidRPr="00F15DCD">
        <w:rPr>
          <w:rFonts w:ascii="Segoe UI" w:hAnsi="Segoe UI" w:cs="Segoe UI"/>
          <w:sz w:val="22"/>
          <w:szCs w:val="22"/>
        </w:rPr>
        <w:fldChar w:fldCharType="begin"/>
      </w:r>
      <w:r w:rsidR="00DF02B6" w:rsidRPr="00F15DCD">
        <w:rPr>
          <w:rFonts w:ascii="Segoe UI" w:hAnsi="Segoe UI" w:cs="Segoe UI"/>
          <w:sz w:val="22"/>
          <w:szCs w:val="22"/>
        </w:rPr>
        <w:instrText xml:space="preserve"> REF _Ref58409290 \r \h  \* MERGEFORMAT </w:instrText>
      </w:r>
      <w:r w:rsidR="00DF02B6" w:rsidRPr="00F15DCD">
        <w:rPr>
          <w:rFonts w:ascii="Segoe UI" w:hAnsi="Segoe UI" w:cs="Segoe UI"/>
          <w:sz w:val="22"/>
          <w:szCs w:val="22"/>
        </w:rPr>
      </w:r>
      <w:r w:rsidR="00DF02B6" w:rsidRPr="00F15DCD">
        <w:rPr>
          <w:rFonts w:ascii="Segoe UI" w:hAnsi="Segoe UI" w:cs="Segoe UI"/>
          <w:sz w:val="22"/>
          <w:szCs w:val="22"/>
        </w:rPr>
        <w:fldChar w:fldCharType="separate"/>
      </w:r>
      <w:r w:rsidR="00C4674D">
        <w:rPr>
          <w:rFonts w:ascii="Segoe UI" w:hAnsi="Segoe UI" w:cs="Segoe UI"/>
          <w:sz w:val="22"/>
          <w:szCs w:val="22"/>
        </w:rPr>
        <w:t>27.8</w:t>
      </w:r>
      <w:r w:rsidR="00DF02B6" w:rsidRPr="00F15DCD">
        <w:rPr>
          <w:rFonts w:ascii="Segoe UI" w:hAnsi="Segoe UI" w:cs="Segoe UI"/>
          <w:sz w:val="22"/>
          <w:szCs w:val="22"/>
        </w:rPr>
        <w:fldChar w:fldCharType="end"/>
      </w:r>
      <w:r w:rsidR="00AA15E7" w:rsidRPr="00F15DCD">
        <w:rPr>
          <w:rFonts w:ascii="Segoe UI" w:hAnsi="Segoe UI" w:cs="Segoe UI"/>
          <w:sz w:val="22"/>
          <w:szCs w:val="22"/>
        </w:rPr>
        <w:t xml:space="preserve"> Smlouvy</w:t>
      </w:r>
      <w:r w:rsidRPr="00F15DCD">
        <w:rPr>
          <w:rFonts w:ascii="Segoe UI" w:hAnsi="Segoe UI" w:cs="Segoe UI"/>
          <w:sz w:val="22"/>
          <w:szCs w:val="22"/>
        </w:rPr>
        <w:t>, které Zhotovitel Objednateli doloží spolu s</w:t>
      </w:r>
      <w:r w:rsidR="00ED1567" w:rsidRPr="00F15DCD">
        <w:rPr>
          <w:rFonts w:ascii="Segoe UI" w:hAnsi="Segoe UI" w:cs="Segoe UI"/>
          <w:sz w:val="22"/>
          <w:szCs w:val="22"/>
        </w:rPr>
        <w:t> </w:t>
      </w:r>
      <w:r w:rsidRPr="00F15DCD">
        <w:rPr>
          <w:rFonts w:ascii="Segoe UI" w:hAnsi="Segoe UI" w:cs="Segoe UI"/>
          <w:sz w:val="22"/>
          <w:szCs w:val="22"/>
        </w:rPr>
        <w:t xml:space="preserve">žádostí o změnu Smlouvy, povinen žádosti vyhovět.     </w:t>
      </w:r>
    </w:p>
    <w:p w14:paraId="7595CE14" w14:textId="4E19DE3B" w:rsidR="000D77C7" w:rsidRPr="00F15DCD" w:rsidRDefault="000D77C7" w:rsidP="002C047A">
      <w:pPr>
        <w:pStyle w:val="RLTextlnkuslovan"/>
        <w:numPr>
          <w:ilvl w:val="1"/>
          <w:numId w:val="77"/>
        </w:numPr>
        <w:spacing w:line="240" w:lineRule="auto"/>
        <w:ind w:left="1560" w:hanging="709"/>
        <w:rPr>
          <w:rFonts w:ascii="Segoe UI" w:hAnsi="Segoe UI" w:cs="Segoe UI"/>
          <w:sz w:val="22"/>
          <w:szCs w:val="22"/>
        </w:rPr>
      </w:pPr>
      <w:r w:rsidRPr="00F15DCD">
        <w:rPr>
          <w:rFonts w:ascii="Segoe UI" w:hAnsi="Segoe UI" w:cs="Segoe UI"/>
          <w:sz w:val="22"/>
          <w:szCs w:val="22"/>
        </w:rPr>
        <w:t>Ujednání odst.</w:t>
      </w:r>
      <w:r w:rsidR="00DF02B6" w:rsidRPr="00F15DCD">
        <w:rPr>
          <w:rFonts w:ascii="Segoe UI" w:hAnsi="Segoe UI" w:cs="Segoe UI"/>
          <w:sz w:val="22"/>
          <w:szCs w:val="22"/>
        </w:rPr>
        <w:t xml:space="preserve"> </w:t>
      </w:r>
      <w:r w:rsidR="00DF02B6" w:rsidRPr="00F15DCD">
        <w:rPr>
          <w:rFonts w:ascii="Segoe UI" w:hAnsi="Segoe UI" w:cs="Segoe UI"/>
          <w:sz w:val="22"/>
          <w:szCs w:val="22"/>
        </w:rPr>
        <w:fldChar w:fldCharType="begin"/>
      </w:r>
      <w:r w:rsidR="00DF02B6" w:rsidRPr="00F15DCD">
        <w:rPr>
          <w:rFonts w:ascii="Segoe UI" w:hAnsi="Segoe UI" w:cs="Segoe UI"/>
          <w:sz w:val="22"/>
          <w:szCs w:val="22"/>
        </w:rPr>
        <w:instrText xml:space="preserve"> REF _Ref58409290 \r \h  \* MERGEFORMAT </w:instrText>
      </w:r>
      <w:r w:rsidR="00DF02B6" w:rsidRPr="00F15DCD">
        <w:rPr>
          <w:rFonts w:ascii="Segoe UI" w:hAnsi="Segoe UI" w:cs="Segoe UI"/>
          <w:sz w:val="22"/>
          <w:szCs w:val="22"/>
        </w:rPr>
      </w:r>
      <w:r w:rsidR="00DF02B6" w:rsidRPr="00F15DCD">
        <w:rPr>
          <w:rFonts w:ascii="Segoe UI" w:hAnsi="Segoe UI" w:cs="Segoe UI"/>
          <w:sz w:val="22"/>
          <w:szCs w:val="22"/>
        </w:rPr>
        <w:fldChar w:fldCharType="separate"/>
      </w:r>
      <w:r w:rsidR="00C4674D">
        <w:rPr>
          <w:rFonts w:ascii="Segoe UI" w:hAnsi="Segoe UI" w:cs="Segoe UI"/>
          <w:sz w:val="22"/>
          <w:szCs w:val="22"/>
        </w:rPr>
        <w:t>27.8</w:t>
      </w:r>
      <w:r w:rsidR="00DF02B6" w:rsidRPr="00F15DCD">
        <w:rPr>
          <w:rFonts w:ascii="Segoe UI" w:hAnsi="Segoe UI" w:cs="Segoe UI"/>
          <w:sz w:val="22"/>
          <w:szCs w:val="22"/>
        </w:rPr>
        <w:fldChar w:fldCharType="end"/>
      </w:r>
      <w:r w:rsidR="00AA15E7" w:rsidRPr="00F15DCD">
        <w:rPr>
          <w:rFonts w:ascii="Segoe UI" w:hAnsi="Segoe UI" w:cs="Segoe UI"/>
          <w:sz w:val="22"/>
          <w:szCs w:val="22"/>
        </w:rPr>
        <w:t xml:space="preserve"> </w:t>
      </w:r>
      <w:r w:rsidRPr="00F15DCD">
        <w:rPr>
          <w:rFonts w:ascii="Segoe UI" w:hAnsi="Segoe UI" w:cs="Segoe UI"/>
          <w:sz w:val="22"/>
          <w:szCs w:val="22"/>
        </w:rPr>
        <w:t>Smlouvy představuj</w:t>
      </w:r>
      <w:r w:rsidR="00A36D22" w:rsidRPr="00F15DCD">
        <w:rPr>
          <w:rFonts w:ascii="Segoe UI" w:hAnsi="Segoe UI" w:cs="Segoe UI"/>
          <w:sz w:val="22"/>
          <w:szCs w:val="22"/>
        </w:rPr>
        <w:t>e</w:t>
      </w:r>
      <w:r w:rsidRPr="00F15DCD">
        <w:rPr>
          <w:rFonts w:ascii="Segoe UI" w:hAnsi="Segoe UI" w:cs="Segoe UI"/>
          <w:sz w:val="22"/>
          <w:szCs w:val="22"/>
        </w:rPr>
        <w:t xml:space="preserve"> vyhrazen</w:t>
      </w:r>
      <w:r w:rsidR="00A36D22" w:rsidRPr="00F15DCD">
        <w:rPr>
          <w:rFonts w:ascii="Segoe UI" w:hAnsi="Segoe UI" w:cs="Segoe UI"/>
          <w:sz w:val="22"/>
          <w:szCs w:val="22"/>
        </w:rPr>
        <w:t>ou</w:t>
      </w:r>
      <w:r w:rsidRPr="00F15DCD">
        <w:rPr>
          <w:rFonts w:ascii="Segoe UI" w:hAnsi="Segoe UI" w:cs="Segoe UI"/>
          <w:sz w:val="22"/>
          <w:szCs w:val="22"/>
        </w:rPr>
        <w:t xml:space="preserve"> změny závazku ve smyslu ust. § 100 odst. 1 ZZVZ. </w:t>
      </w:r>
      <w:r w:rsidR="003530FA" w:rsidRPr="00F15DCD">
        <w:rPr>
          <w:rFonts w:ascii="Segoe UI" w:hAnsi="Segoe UI" w:cs="Segoe UI"/>
          <w:sz w:val="22"/>
          <w:szCs w:val="22"/>
        </w:rPr>
        <w:t xml:space="preserve"> </w:t>
      </w:r>
    </w:p>
    <w:p w14:paraId="328A920E" w14:textId="2DE0E006" w:rsidR="003530FA" w:rsidRDefault="003530FA" w:rsidP="002C047A">
      <w:pPr>
        <w:pStyle w:val="RLTextlnkuslovan"/>
        <w:numPr>
          <w:ilvl w:val="1"/>
          <w:numId w:val="77"/>
        </w:numPr>
        <w:spacing w:line="240" w:lineRule="auto"/>
        <w:ind w:left="1560" w:hanging="709"/>
        <w:rPr>
          <w:rFonts w:ascii="Segoe UI" w:hAnsi="Segoe UI" w:cs="Segoe UI"/>
          <w:sz w:val="22"/>
          <w:szCs w:val="22"/>
        </w:rPr>
      </w:pPr>
      <w:r w:rsidRPr="00F15DCD">
        <w:rPr>
          <w:rFonts w:ascii="Segoe UI" w:hAnsi="Segoe UI" w:cs="Segoe UI"/>
          <w:sz w:val="22"/>
          <w:szCs w:val="22"/>
        </w:rPr>
        <w:t>Jakákoli změna provedená dle tohoto čl.</w:t>
      </w:r>
      <w:r w:rsidR="00475F76" w:rsidRPr="00F15DCD">
        <w:rPr>
          <w:rFonts w:ascii="Segoe UI" w:hAnsi="Segoe UI" w:cs="Segoe UI"/>
          <w:sz w:val="22"/>
          <w:szCs w:val="22"/>
        </w:rPr>
        <w:t xml:space="preserve">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_Ref70005420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Pr="00F15DCD">
        <w:rPr>
          <w:rFonts w:ascii="Segoe UI" w:hAnsi="Segoe UI" w:cs="Segoe UI"/>
          <w:sz w:val="22"/>
          <w:szCs w:val="22"/>
        </w:rPr>
        <w:t xml:space="preserve"> Smlouvy nesmí být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minimálními technickými podmínkami, které jsou vymezeny v</w:t>
      </w:r>
      <w:r w:rsidR="00ED1567" w:rsidRPr="00F15DCD">
        <w:rPr>
          <w:rFonts w:ascii="Segoe UI" w:hAnsi="Segoe UI" w:cs="Segoe UI"/>
          <w:sz w:val="22"/>
          <w:szCs w:val="22"/>
        </w:rPr>
        <w:t> </w:t>
      </w:r>
      <w:r w:rsidRPr="00F15DCD">
        <w:rPr>
          <w:rFonts w:ascii="Segoe UI" w:hAnsi="Segoe UI" w:cs="Segoe UI"/>
          <w:sz w:val="22"/>
          <w:szCs w:val="22"/>
        </w:rPr>
        <w:t xml:space="preserve">čl. </w:t>
      </w:r>
      <w:r w:rsidR="003B13F4" w:rsidRPr="00F15DCD">
        <w:rPr>
          <w:rFonts w:ascii="Segoe UI" w:hAnsi="Segoe UI" w:cs="Segoe UI"/>
          <w:sz w:val="22"/>
          <w:szCs w:val="22"/>
        </w:rPr>
        <w:fldChar w:fldCharType="begin"/>
      </w:r>
      <w:r w:rsidR="003B13F4" w:rsidRPr="00F15DCD">
        <w:rPr>
          <w:rFonts w:ascii="Segoe UI" w:hAnsi="Segoe UI" w:cs="Segoe UI"/>
          <w:sz w:val="22"/>
          <w:szCs w:val="22"/>
        </w:rPr>
        <w:instrText xml:space="preserve"> REF _Ref70333244 \r \h </w:instrText>
      </w:r>
      <w:r w:rsidR="007F4CFA" w:rsidRPr="00F15DCD">
        <w:rPr>
          <w:rFonts w:ascii="Segoe UI" w:hAnsi="Segoe UI" w:cs="Segoe UI"/>
          <w:sz w:val="22"/>
          <w:szCs w:val="22"/>
        </w:rPr>
        <w:instrText xml:space="preserve"> \* MERGEFORMAT </w:instrText>
      </w:r>
      <w:r w:rsidR="003B13F4" w:rsidRPr="00F15DCD">
        <w:rPr>
          <w:rFonts w:ascii="Segoe UI" w:hAnsi="Segoe UI" w:cs="Segoe UI"/>
          <w:sz w:val="22"/>
          <w:szCs w:val="22"/>
        </w:rPr>
      </w:r>
      <w:r w:rsidR="003B13F4" w:rsidRPr="00F15DCD">
        <w:rPr>
          <w:rFonts w:ascii="Segoe UI" w:hAnsi="Segoe UI" w:cs="Segoe UI"/>
          <w:sz w:val="22"/>
          <w:szCs w:val="22"/>
        </w:rPr>
        <w:fldChar w:fldCharType="separate"/>
      </w:r>
      <w:r w:rsidR="00C4674D">
        <w:rPr>
          <w:rFonts w:ascii="Segoe UI" w:hAnsi="Segoe UI" w:cs="Segoe UI"/>
          <w:sz w:val="22"/>
          <w:szCs w:val="22"/>
        </w:rPr>
        <w:t>2</w:t>
      </w:r>
      <w:r w:rsidR="003B13F4" w:rsidRPr="00F15DCD">
        <w:rPr>
          <w:rFonts w:ascii="Segoe UI" w:hAnsi="Segoe UI" w:cs="Segoe UI"/>
          <w:sz w:val="22"/>
          <w:szCs w:val="22"/>
        </w:rPr>
        <w:fldChar w:fldCharType="end"/>
      </w:r>
      <w:r w:rsidR="00F11220" w:rsidRPr="00F15DCD">
        <w:rPr>
          <w:rFonts w:ascii="Segoe UI" w:hAnsi="Segoe UI" w:cs="Segoe UI"/>
          <w:sz w:val="22"/>
          <w:szCs w:val="22"/>
        </w:rPr>
        <w:t xml:space="preserve"> přílohy č. II.</w:t>
      </w:r>
      <w:r w:rsidR="00C1262D" w:rsidRPr="00F15DCD">
        <w:rPr>
          <w:rFonts w:ascii="Segoe UI" w:hAnsi="Segoe UI" w:cs="Segoe UI"/>
          <w:sz w:val="22"/>
          <w:szCs w:val="22"/>
        </w:rPr>
        <w:t>g</w:t>
      </w:r>
      <w:r w:rsidR="00F11220" w:rsidRPr="00F15DCD">
        <w:rPr>
          <w:rFonts w:ascii="Segoe UI" w:hAnsi="Segoe UI" w:cs="Segoe UI"/>
          <w:sz w:val="22"/>
          <w:szCs w:val="22"/>
        </w:rPr>
        <w:t xml:space="preserve"> Garantované parametry</w:t>
      </w:r>
      <w:r w:rsidRPr="00F15DCD">
        <w:rPr>
          <w:rFonts w:ascii="Segoe UI" w:hAnsi="Segoe UI" w:cs="Segoe UI"/>
          <w:sz w:val="22"/>
          <w:szCs w:val="22"/>
        </w:rPr>
        <w:t xml:space="preserve">, a to </w:t>
      </w:r>
      <w:r w:rsidR="00BC5584" w:rsidRPr="00F15DCD">
        <w:rPr>
          <w:rFonts w:ascii="Segoe UI" w:hAnsi="Segoe UI" w:cs="Segoe UI"/>
          <w:sz w:val="22"/>
          <w:szCs w:val="22"/>
        </w:rPr>
        <w:t>veškeré minimální a maximální hodnoty uvedené v</w:t>
      </w:r>
      <w:r w:rsidR="00ED1567" w:rsidRPr="00F15DCD">
        <w:rPr>
          <w:rFonts w:ascii="Segoe UI" w:hAnsi="Segoe UI" w:cs="Segoe UI"/>
          <w:sz w:val="22"/>
          <w:szCs w:val="22"/>
        </w:rPr>
        <w:t> </w:t>
      </w:r>
      <w:r w:rsidRPr="00F15DCD">
        <w:rPr>
          <w:rFonts w:ascii="Segoe UI" w:hAnsi="Segoe UI" w:cs="Segoe UI"/>
          <w:sz w:val="22"/>
          <w:szCs w:val="22"/>
        </w:rPr>
        <w:t>tabulce č. 1 až 4 přílohy č. II.</w:t>
      </w:r>
      <w:r w:rsidR="00C1262D" w:rsidRPr="00F15DCD">
        <w:rPr>
          <w:rFonts w:ascii="Segoe UI" w:hAnsi="Segoe UI" w:cs="Segoe UI"/>
          <w:sz w:val="22"/>
          <w:szCs w:val="22"/>
        </w:rPr>
        <w:t>g</w:t>
      </w:r>
      <w:r w:rsidRPr="00F15DCD">
        <w:rPr>
          <w:rFonts w:ascii="Segoe UI" w:hAnsi="Segoe UI" w:cs="Segoe UI"/>
          <w:sz w:val="22"/>
          <w:szCs w:val="22"/>
        </w:rPr>
        <w:t xml:space="preserve"> Garantované parametry. </w:t>
      </w:r>
    </w:p>
    <w:p w14:paraId="75FBF012" w14:textId="0ED7F17A" w:rsidR="006D1C39" w:rsidRPr="00F15DCD" w:rsidRDefault="006D1C39" w:rsidP="002C047A">
      <w:pPr>
        <w:pStyle w:val="RLTextlnkuslovan"/>
        <w:numPr>
          <w:ilvl w:val="1"/>
          <w:numId w:val="77"/>
        </w:numPr>
        <w:spacing w:line="240" w:lineRule="auto"/>
        <w:ind w:left="1560" w:hanging="709"/>
        <w:rPr>
          <w:rFonts w:ascii="Segoe UI" w:hAnsi="Segoe UI" w:cs="Segoe UI"/>
          <w:sz w:val="22"/>
          <w:szCs w:val="22"/>
        </w:rPr>
      </w:pPr>
      <w:r>
        <w:rPr>
          <w:rFonts w:ascii="Segoe UI" w:hAnsi="Segoe UI" w:cs="Segoe UI"/>
          <w:sz w:val="22"/>
          <w:szCs w:val="22"/>
        </w:rPr>
        <w:t xml:space="preserve">Obsah změn řádně provedených dle tohoto čl. 27 Smlouvy se stává </w:t>
      </w:r>
      <w:r w:rsidRPr="00F15DCD">
        <w:rPr>
          <w:rFonts w:ascii="Segoe UI" w:hAnsi="Segoe UI" w:cs="Segoe UI"/>
          <w:sz w:val="22"/>
          <w:szCs w:val="22"/>
        </w:rPr>
        <w:t xml:space="preserve">součástí </w:t>
      </w:r>
      <w:r>
        <w:rPr>
          <w:rFonts w:ascii="Segoe UI" w:hAnsi="Segoe UI" w:cs="Segoe UI"/>
          <w:sz w:val="22"/>
          <w:szCs w:val="22"/>
        </w:rPr>
        <w:t xml:space="preserve">sjednaného </w:t>
      </w:r>
      <w:r w:rsidRPr="00F15DCD">
        <w:rPr>
          <w:rFonts w:ascii="Segoe UI" w:hAnsi="Segoe UI" w:cs="Segoe UI"/>
          <w:sz w:val="22"/>
          <w:szCs w:val="22"/>
        </w:rPr>
        <w:t>smluvního závazku stran</w:t>
      </w:r>
      <w:r>
        <w:rPr>
          <w:rFonts w:ascii="Segoe UI" w:hAnsi="Segoe UI" w:cs="Segoe UI"/>
          <w:sz w:val="22"/>
          <w:szCs w:val="22"/>
        </w:rPr>
        <w:t>.</w:t>
      </w:r>
    </w:p>
    <w:p w14:paraId="541736B9" w14:textId="6322109D" w:rsidR="001A77D1" w:rsidRPr="00F15DCD" w:rsidRDefault="00F27B63" w:rsidP="002C047A">
      <w:pPr>
        <w:pStyle w:val="RLlneksmlouvy"/>
        <w:numPr>
          <w:ilvl w:val="0"/>
          <w:numId w:val="39"/>
        </w:numPr>
        <w:spacing w:line="240" w:lineRule="auto"/>
        <w:rPr>
          <w:rFonts w:cs="Segoe UI"/>
        </w:rPr>
      </w:pPr>
      <w:bookmarkStart w:id="551" w:name="_Ref68185762"/>
      <w:bookmarkStart w:id="552" w:name="_Toc192631557"/>
      <w:bookmarkStart w:id="553" w:name="_Toc169076946"/>
      <w:r w:rsidRPr="00F15DCD">
        <w:rPr>
          <w:rFonts w:cs="Segoe UI"/>
        </w:rPr>
        <w:t>NÁHRADA ÚJMY</w:t>
      </w:r>
      <w:bookmarkEnd w:id="551"/>
      <w:bookmarkEnd w:id="552"/>
      <w:bookmarkEnd w:id="553"/>
    </w:p>
    <w:p w14:paraId="424B75DE" w14:textId="7686120A" w:rsidR="00A76309" w:rsidRPr="00F15DCD" w:rsidRDefault="00A76309" w:rsidP="002C047A">
      <w:pPr>
        <w:pStyle w:val="RLTextlnkuslovan"/>
        <w:numPr>
          <w:ilvl w:val="1"/>
          <w:numId w:val="39"/>
        </w:numPr>
        <w:spacing w:line="240" w:lineRule="auto"/>
        <w:ind w:left="1560" w:hanging="709"/>
        <w:rPr>
          <w:rFonts w:ascii="Segoe UI" w:hAnsi="Segoe UI" w:cs="Segoe UI"/>
          <w:sz w:val="22"/>
        </w:rPr>
      </w:pPr>
      <w:bookmarkStart w:id="554" w:name="_Toc60936231"/>
      <w:bookmarkStart w:id="555" w:name="_Toc60936232"/>
      <w:bookmarkStart w:id="556" w:name="_Toc60936233"/>
      <w:bookmarkStart w:id="557" w:name="_Toc60936234"/>
      <w:bookmarkStart w:id="558" w:name="_Toc60936235"/>
      <w:bookmarkStart w:id="559" w:name="_Toc60936236"/>
      <w:bookmarkStart w:id="560" w:name="_Toc60936237"/>
      <w:bookmarkStart w:id="561" w:name="_Toc60936238"/>
      <w:bookmarkStart w:id="562" w:name="_Ref61278866"/>
      <w:bookmarkStart w:id="563" w:name="_Ref497321899"/>
      <w:bookmarkStart w:id="564" w:name="_Ref65054312"/>
      <w:bookmarkStart w:id="565" w:name="_Ref16579260"/>
      <w:bookmarkStart w:id="566" w:name="_Ref29880363"/>
      <w:bookmarkEnd w:id="533"/>
      <w:bookmarkEnd w:id="534"/>
      <w:bookmarkEnd w:id="535"/>
      <w:bookmarkEnd w:id="536"/>
      <w:bookmarkEnd w:id="554"/>
      <w:bookmarkEnd w:id="555"/>
      <w:bookmarkEnd w:id="556"/>
      <w:bookmarkEnd w:id="557"/>
      <w:bookmarkEnd w:id="558"/>
      <w:bookmarkEnd w:id="559"/>
      <w:bookmarkEnd w:id="560"/>
      <w:bookmarkEnd w:id="561"/>
      <w:r w:rsidRPr="00F15DCD">
        <w:rPr>
          <w:rFonts w:ascii="Segoe UI" w:hAnsi="Segoe UI" w:cs="Segoe UI"/>
          <w:sz w:val="22"/>
        </w:rPr>
        <w:t>Každá ze smluvních stran nese odpovědnost za způsobenou újmu v</w:t>
      </w:r>
      <w:r w:rsidR="00ED1567" w:rsidRPr="00F15DCD">
        <w:rPr>
          <w:rFonts w:ascii="Segoe UI" w:hAnsi="Segoe UI" w:cs="Segoe UI"/>
          <w:sz w:val="22"/>
        </w:rPr>
        <w:t> </w:t>
      </w:r>
      <w:r w:rsidRPr="00F15DCD">
        <w:rPr>
          <w:rFonts w:ascii="Segoe UI" w:hAnsi="Segoe UI" w:cs="Segoe UI"/>
          <w:sz w:val="22"/>
        </w:rPr>
        <w:t>rámci platných právních předpisů a této Smlouvy.</w:t>
      </w:r>
      <w:r w:rsidRPr="00F15DCD">
        <w:rPr>
          <w:rFonts w:ascii="Segoe UI" w:eastAsia="Calibri" w:hAnsi="Segoe UI" w:cs="Segoe UI"/>
          <w:sz w:val="22"/>
        </w:rPr>
        <w:t xml:space="preserve"> </w:t>
      </w:r>
      <w:r w:rsidRPr="00F15DCD">
        <w:rPr>
          <w:rFonts w:ascii="Segoe UI" w:hAnsi="Segoe UI" w:cs="Segoe UI"/>
          <w:sz w:val="22"/>
        </w:rPr>
        <w:t>Zhotovitel plně odpovídá za plnění Smlouvy rovněž v</w:t>
      </w:r>
      <w:r w:rsidR="00ED1567" w:rsidRPr="00F15DCD">
        <w:rPr>
          <w:rFonts w:ascii="Segoe UI" w:hAnsi="Segoe UI" w:cs="Segoe UI"/>
          <w:sz w:val="22"/>
        </w:rPr>
        <w:t> </w:t>
      </w:r>
      <w:r w:rsidRPr="00F15DCD">
        <w:rPr>
          <w:rFonts w:ascii="Segoe UI" w:hAnsi="Segoe UI" w:cs="Segoe UI"/>
          <w:sz w:val="22"/>
        </w:rPr>
        <w:t>případě, že příslušnou část plnění této Smlouvy poskytuje prostřednictvím Poddodavatele.</w:t>
      </w:r>
      <w:bookmarkEnd w:id="562"/>
    </w:p>
    <w:p w14:paraId="1320A37A" w14:textId="5DFC3C50" w:rsidR="00A76309" w:rsidRPr="00F15DCD" w:rsidRDefault="00945AFA" w:rsidP="00710EBE">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Obě </w:t>
      </w:r>
      <w:r w:rsidR="00EC3740" w:rsidRPr="00F15DCD">
        <w:rPr>
          <w:rFonts w:ascii="Segoe UI" w:hAnsi="Segoe UI" w:cs="Segoe UI"/>
          <w:sz w:val="22"/>
        </w:rPr>
        <w:t xml:space="preserve">smluvní </w:t>
      </w:r>
      <w:r w:rsidRPr="00F15DCD">
        <w:rPr>
          <w:rFonts w:ascii="Segoe UI" w:hAnsi="Segoe UI" w:cs="Segoe UI"/>
          <w:sz w:val="22"/>
        </w:rPr>
        <w:t>strany se zavazují k</w:t>
      </w:r>
      <w:r w:rsidR="00ED1567" w:rsidRPr="00F15DCD">
        <w:rPr>
          <w:rFonts w:ascii="Segoe UI" w:hAnsi="Segoe UI" w:cs="Segoe UI"/>
          <w:sz w:val="22"/>
        </w:rPr>
        <w:t> </w:t>
      </w:r>
      <w:r w:rsidRPr="00F15DCD">
        <w:rPr>
          <w:rFonts w:ascii="Segoe UI" w:hAnsi="Segoe UI" w:cs="Segoe UI"/>
          <w:sz w:val="22"/>
        </w:rPr>
        <w:t>vyvinutí maximálního úsilí k</w:t>
      </w:r>
      <w:r w:rsidR="00ED1567" w:rsidRPr="00F15DCD">
        <w:rPr>
          <w:rFonts w:ascii="Segoe UI" w:hAnsi="Segoe UI" w:cs="Segoe UI"/>
          <w:sz w:val="22"/>
        </w:rPr>
        <w:t> </w:t>
      </w:r>
      <w:r w:rsidRPr="00F15DCD">
        <w:rPr>
          <w:rFonts w:ascii="Segoe UI" w:hAnsi="Segoe UI" w:cs="Segoe UI"/>
          <w:sz w:val="22"/>
        </w:rPr>
        <w:t>předcházení škodám a k</w:t>
      </w:r>
      <w:r w:rsidR="00ED1567" w:rsidRPr="00F15DCD">
        <w:rPr>
          <w:rFonts w:ascii="Segoe UI" w:hAnsi="Segoe UI" w:cs="Segoe UI"/>
          <w:sz w:val="22"/>
        </w:rPr>
        <w:t> </w:t>
      </w:r>
      <w:r w:rsidRPr="00F15DCD">
        <w:rPr>
          <w:rFonts w:ascii="Segoe UI" w:hAnsi="Segoe UI" w:cs="Segoe UI"/>
          <w:sz w:val="22"/>
        </w:rPr>
        <w:t>minimalizaci vzniklých škod.</w:t>
      </w:r>
      <w:bookmarkEnd w:id="563"/>
      <w:r w:rsidR="00FC7AD6" w:rsidRPr="00F15DCD">
        <w:rPr>
          <w:rFonts w:ascii="Segoe UI" w:hAnsi="Segoe UI" w:cs="Segoe UI"/>
          <w:sz w:val="22"/>
        </w:rPr>
        <w:t xml:space="preserve"> </w:t>
      </w:r>
      <w:r w:rsidR="002B10FF" w:rsidRPr="00F15DCD">
        <w:rPr>
          <w:rFonts w:ascii="Segoe UI" w:hAnsi="Segoe UI" w:cs="Segoe UI"/>
          <w:sz w:val="22"/>
        </w:rPr>
        <w:t xml:space="preserve"> </w:t>
      </w:r>
      <w:r w:rsidR="00A76309" w:rsidRPr="00F15DCD">
        <w:rPr>
          <w:rFonts w:ascii="Segoe UI" w:hAnsi="Segoe UI" w:cs="Segoe UI"/>
          <w:sz w:val="22"/>
        </w:rPr>
        <w:t xml:space="preserve"> </w:t>
      </w:r>
      <w:r w:rsidR="002B10FF" w:rsidRPr="00F15DCD">
        <w:rPr>
          <w:rFonts w:ascii="Segoe UI" w:hAnsi="Segoe UI" w:cs="Segoe UI"/>
          <w:sz w:val="22"/>
        </w:rPr>
        <w:t xml:space="preserve"> </w:t>
      </w:r>
      <w:r w:rsidR="00A76309" w:rsidRPr="00F15DCD">
        <w:rPr>
          <w:rFonts w:ascii="Segoe UI" w:hAnsi="Segoe UI" w:cs="Segoe UI"/>
          <w:sz w:val="22"/>
        </w:rPr>
        <w:t xml:space="preserve"> </w:t>
      </w:r>
    </w:p>
    <w:p w14:paraId="5A4D80EF" w14:textId="2739DCBC" w:rsidR="001801AC" w:rsidRPr="00F15DCD" w:rsidRDefault="00633B1D" w:rsidP="002C047A">
      <w:pPr>
        <w:pStyle w:val="RLTextlnkuslovan"/>
        <w:numPr>
          <w:ilvl w:val="1"/>
          <w:numId w:val="39"/>
        </w:numPr>
        <w:spacing w:line="240" w:lineRule="auto"/>
        <w:ind w:left="1560" w:hanging="709"/>
        <w:rPr>
          <w:rFonts w:ascii="Segoe UI" w:hAnsi="Segoe UI" w:cs="Segoe UI"/>
          <w:sz w:val="22"/>
        </w:rPr>
      </w:pPr>
      <w:bookmarkStart w:id="567" w:name="_Ref64226326"/>
      <w:r w:rsidRPr="00F15DCD">
        <w:rPr>
          <w:rFonts w:ascii="Segoe UI" w:hAnsi="Segoe UI" w:cs="Segoe UI"/>
          <w:sz w:val="22"/>
        </w:rPr>
        <w:lastRenderedPageBreak/>
        <w:t xml:space="preserve">Obě </w:t>
      </w:r>
      <w:r w:rsidR="00EC3740" w:rsidRPr="00F15DCD">
        <w:rPr>
          <w:rFonts w:ascii="Segoe UI" w:hAnsi="Segoe UI" w:cs="Segoe UI"/>
          <w:sz w:val="22"/>
        </w:rPr>
        <w:t xml:space="preserve">smluvní </w:t>
      </w:r>
      <w:r w:rsidRPr="00F15DCD">
        <w:rPr>
          <w:rFonts w:ascii="Segoe UI" w:hAnsi="Segoe UI" w:cs="Segoe UI"/>
          <w:sz w:val="22"/>
        </w:rPr>
        <w:t>strany jsou povinny</w:t>
      </w:r>
      <w:r w:rsidR="00FC7AD6" w:rsidRPr="00F15DCD">
        <w:rPr>
          <w:rFonts w:ascii="Segoe UI" w:hAnsi="Segoe UI" w:cs="Segoe UI"/>
          <w:sz w:val="22"/>
        </w:rPr>
        <w:t xml:space="preserve"> k</w:t>
      </w:r>
      <w:r w:rsidR="00ED1567" w:rsidRPr="00F15DCD">
        <w:rPr>
          <w:rFonts w:ascii="Segoe UI" w:hAnsi="Segoe UI" w:cs="Segoe UI"/>
          <w:sz w:val="22"/>
        </w:rPr>
        <w:t> </w:t>
      </w:r>
      <w:r w:rsidR="00FC7AD6" w:rsidRPr="00F15DCD">
        <w:rPr>
          <w:rFonts w:ascii="Segoe UI" w:hAnsi="Segoe UI" w:cs="Segoe UI"/>
          <w:sz w:val="22"/>
        </w:rPr>
        <w:t xml:space="preserve">náhradě újmy </w:t>
      </w:r>
      <w:r w:rsidR="00D20E63" w:rsidRPr="00F15DCD">
        <w:rPr>
          <w:rFonts w:ascii="Segoe UI" w:hAnsi="Segoe UI" w:cs="Segoe UI"/>
          <w:sz w:val="22"/>
        </w:rPr>
        <w:t xml:space="preserve">prokazatelně </w:t>
      </w:r>
      <w:r w:rsidR="00FC7AD6" w:rsidRPr="00F15DCD">
        <w:rPr>
          <w:rFonts w:ascii="Segoe UI" w:hAnsi="Segoe UI" w:cs="Segoe UI"/>
          <w:sz w:val="22"/>
        </w:rPr>
        <w:t xml:space="preserve">vzniklé </w:t>
      </w:r>
      <w:r w:rsidRPr="00F15DCD">
        <w:rPr>
          <w:rFonts w:ascii="Segoe UI" w:hAnsi="Segoe UI" w:cs="Segoe UI"/>
          <w:sz w:val="22"/>
        </w:rPr>
        <w:t xml:space="preserve">příslušné druhé </w:t>
      </w:r>
      <w:r w:rsidR="00EC3740" w:rsidRPr="00F15DCD">
        <w:rPr>
          <w:rFonts w:ascii="Segoe UI" w:hAnsi="Segoe UI" w:cs="Segoe UI"/>
          <w:sz w:val="22"/>
        </w:rPr>
        <w:t xml:space="preserve">smluvní </w:t>
      </w:r>
      <w:r w:rsidRPr="00F15DCD">
        <w:rPr>
          <w:rFonts w:ascii="Segoe UI" w:hAnsi="Segoe UI" w:cs="Segoe UI"/>
          <w:sz w:val="22"/>
        </w:rPr>
        <w:t>straně</w:t>
      </w:r>
      <w:r w:rsidR="00793F76" w:rsidRPr="00F15DCD">
        <w:rPr>
          <w:rFonts w:ascii="Segoe UI" w:hAnsi="Segoe UI" w:cs="Segoe UI"/>
          <w:sz w:val="22"/>
        </w:rPr>
        <w:t xml:space="preserve">. </w:t>
      </w:r>
      <w:bookmarkEnd w:id="567"/>
    </w:p>
    <w:p w14:paraId="115D06FF" w14:textId="258F1749" w:rsidR="003D0120" w:rsidRPr="00F15DCD" w:rsidRDefault="00BB2216"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Celková úhrnná povinnost </w:t>
      </w:r>
      <w:r w:rsidR="00215A5F" w:rsidRPr="00F15DCD">
        <w:rPr>
          <w:rFonts w:ascii="Segoe UI" w:hAnsi="Segoe UI" w:cs="Segoe UI"/>
          <w:sz w:val="22"/>
        </w:rPr>
        <w:t>s</w:t>
      </w:r>
      <w:r w:rsidRPr="00F15DCD">
        <w:rPr>
          <w:rFonts w:ascii="Segoe UI" w:hAnsi="Segoe UI" w:cs="Segoe UI"/>
          <w:sz w:val="22"/>
        </w:rPr>
        <w:t xml:space="preserve">mluvních </w:t>
      </w:r>
      <w:r w:rsidR="00215A5F" w:rsidRPr="00F15DCD">
        <w:rPr>
          <w:rFonts w:ascii="Segoe UI" w:hAnsi="Segoe UI" w:cs="Segoe UI"/>
          <w:sz w:val="22"/>
        </w:rPr>
        <w:t>s</w:t>
      </w:r>
      <w:r w:rsidRPr="00F15DCD">
        <w:rPr>
          <w:rFonts w:ascii="Segoe UI" w:hAnsi="Segoe UI" w:cs="Segoe UI"/>
          <w:sz w:val="22"/>
        </w:rPr>
        <w:t>tran nahradit újmu</w:t>
      </w:r>
      <w:r w:rsidR="001B4DED">
        <w:rPr>
          <w:rFonts w:ascii="Segoe UI" w:hAnsi="Segoe UI" w:cs="Segoe UI"/>
          <w:sz w:val="22"/>
        </w:rPr>
        <w:t xml:space="preserve"> (včetně smluvní pokuty)</w:t>
      </w:r>
      <w:r w:rsidRPr="00F15DCD">
        <w:rPr>
          <w:rFonts w:ascii="Segoe UI" w:hAnsi="Segoe UI" w:cs="Segoe UI"/>
          <w:sz w:val="22"/>
        </w:rPr>
        <w:t xml:space="preserve"> plynoucí z této Smlouvy nebo vzniklou v souvislosti s touto Smlouvou v žádném případě nepřesáhne </w:t>
      </w:r>
      <w:r w:rsidR="004F2013" w:rsidRPr="00F15DCD">
        <w:rPr>
          <w:rFonts w:ascii="Segoe UI" w:hAnsi="Segoe UI" w:cs="Segoe UI"/>
          <w:sz w:val="22"/>
        </w:rPr>
        <w:t>5</w:t>
      </w:r>
      <w:r w:rsidRPr="00F15DCD">
        <w:rPr>
          <w:rFonts w:ascii="Segoe UI" w:hAnsi="Segoe UI" w:cs="Segoe UI"/>
          <w:sz w:val="22"/>
        </w:rPr>
        <w:t>0</w:t>
      </w:r>
      <w:r w:rsidR="00B96E4D" w:rsidRPr="00F15DCD">
        <w:rPr>
          <w:rFonts w:ascii="Segoe UI" w:hAnsi="Segoe UI" w:cs="Segoe UI"/>
          <w:sz w:val="22"/>
        </w:rPr>
        <w:t xml:space="preserve"> </w:t>
      </w:r>
      <w:r w:rsidRPr="00F15DCD">
        <w:rPr>
          <w:rFonts w:ascii="Segoe UI" w:hAnsi="Segoe UI" w:cs="Segoe UI"/>
          <w:sz w:val="22"/>
        </w:rPr>
        <w:t>% Ceny Díla bez DPH.</w:t>
      </w:r>
      <w:r w:rsidR="003D0120" w:rsidRPr="00F15DCD">
        <w:rPr>
          <w:rFonts w:ascii="Segoe UI" w:hAnsi="Segoe UI" w:cs="Segoe UI"/>
          <w:sz w:val="22"/>
        </w:rPr>
        <w:t xml:space="preserve"> </w:t>
      </w:r>
      <w:del w:id="568" w:author="Radko Majerčík" w:date="2025-03-25T10:15:00Z" w16du:dateUtc="2025-03-25T09:15:00Z">
        <w:r w:rsidR="008C6862" w:rsidDel="004374AA">
          <w:rPr>
            <w:rFonts w:ascii="Segoe UI" w:hAnsi="Segoe UI" w:cs="Segoe UI"/>
            <w:sz w:val="22"/>
          </w:rPr>
          <w:delText xml:space="preserve"> </w:delText>
        </w:r>
      </w:del>
    </w:p>
    <w:p w14:paraId="6A5840EA" w14:textId="7855D335" w:rsidR="00FC7AD6" w:rsidRPr="00F15DCD" w:rsidRDefault="003C247F" w:rsidP="002C047A">
      <w:pPr>
        <w:pStyle w:val="RLlneksmlouvy"/>
        <w:numPr>
          <w:ilvl w:val="0"/>
          <w:numId w:val="39"/>
        </w:numPr>
        <w:spacing w:line="240" w:lineRule="auto"/>
        <w:ind w:left="851" w:hanging="851"/>
        <w:rPr>
          <w:rFonts w:cs="Segoe UI"/>
        </w:rPr>
      </w:pPr>
      <w:bookmarkStart w:id="569" w:name="_Toc192631558"/>
      <w:bookmarkStart w:id="570" w:name="_Ref68190543"/>
      <w:bookmarkStart w:id="571" w:name="_Ref50986071"/>
      <w:bookmarkStart w:id="572" w:name="_Ref55209879"/>
      <w:bookmarkStart w:id="573" w:name="_Ref64560646"/>
      <w:bookmarkStart w:id="574" w:name="_Ref64561647"/>
      <w:bookmarkStart w:id="575" w:name="_Ref64563844"/>
      <w:bookmarkStart w:id="576" w:name="_Ref64569103"/>
      <w:bookmarkStart w:id="577" w:name="_Toc192631559"/>
      <w:bookmarkStart w:id="578" w:name="_Toc169076947"/>
      <w:bookmarkStart w:id="579" w:name="_Toc132117363"/>
      <w:bookmarkStart w:id="580" w:name="_Toc132444470"/>
      <w:bookmarkEnd w:id="564"/>
      <w:bookmarkEnd w:id="565"/>
      <w:bookmarkEnd w:id="566"/>
      <w:bookmarkEnd w:id="569"/>
      <w:r w:rsidRPr="00F15DCD">
        <w:rPr>
          <w:rFonts w:cs="Segoe UI"/>
        </w:rPr>
        <w:t>JISTOTA</w:t>
      </w:r>
      <w:bookmarkEnd w:id="570"/>
      <w:bookmarkEnd w:id="571"/>
      <w:bookmarkEnd w:id="572"/>
      <w:bookmarkEnd w:id="573"/>
      <w:bookmarkEnd w:id="574"/>
      <w:bookmarkEnd w:id="575"/>
      <w:bookmarkEnd w:id="576"/>
      <w:bookmarkEnd w:id="577"/>
      <w:bookmarkEnd w:id="578"/>
    </w:p>
    <w:p w14:paraId="4F014666" w14:textId="74342FB6" w:rsidR="00B25941" w:rsidRPr="00F15DCD" w:rsidRDefault="00B25941" w:rsidP="007F4CFA">
      <w:pPr>
        <w:pStyle w:val="RLTextlnkuslovan"/>
        <w:spacing w:line="240" w:lineRule="auto"/>
        <w:ind w:firstLine="851"/>
        <w:rPr>
          <w:rFonts w:ascii="Segoe UI" w:hAnsi="Segoe UI" w:cs="Segoe UI"/>
          <w:b/>
          <w:bCs/>
          <w:sz w:val="22"/>
        </w:rPr>
      </w:pPr>
      <w:bookmarkStart w:id="581" w:name="_Ref55312208"/>
      <w:bookmarkStart w:id="582" w:name="_Ref57372188"/>
      <w:r w:rsidRPr="00F15DCD">
        <w:rPr>
          <w:rFonts w:ascii="Segoe UI" w:hAnsi="Segoe UI" w:cs="Segoe UI"/>
          <w:b/>
          <w:bCs/>
          <w:sz w:val="22"/>
        </w:rPr>
        <w:t>Jistota za provedení Díla</w:t>
      </w:r>
    </w:p>
    <w:p w14:paraId="7F3BAF03" w14:textId="2FC3F7BA" w:rsidR="00B831B1" w:rsidRPr="00F15DCD" w:rsidRDefault="00A916A7" w:rsidP="002C047A">
      <w:pPr>
        <w:pStyle w:val="RLTextlnkuslovan"/>
        <w:numPr>
          <w:ilvl w:val="1"/>
          <w:numId w:val="39"/>
        </w:numPr>
        <w:spacing w:line="240" w:lineRule="auto"/>
        <w:ind w:left="1560" w:hanging="709"/>
        <w:rPr>
          <w:rFonts w:ascii="Segoe UI" w:hAnsi="Segoe UI" w:cs="Segoe UI"/>
          <w:sz w:val="22"/>
        </w:rPr>
      </w:pPr>
      <w:bookmarkStart w:id="583" w:name="_Ref64562007"/>
      <w:r w:rsidRPr="00F15DCD">
        <w:rPr>
          <w:rFonts w:ascii="Segoe UI" w:hAnsi="Segoe UI" w:cs="Segoe UI"/>
          <w:sz w:val="22"/>
        </w:rPr>
        <w:t>Z</w:t>
      </w:r>
      <w:r w:rsidR="006F4593" w:rsidRPr="00F15DCD">
        <w:rPr>
          <w:rFonts w:ascii="Segoe UI" w:hAnsi="Segoe UI" w:cs="Segoe UI"/>
          <w:sz w:val="22"/>
        </w:rPr>
        <w:t>hotovitel</w:t>
      </w:r>
      <w:r w:rsidR="003B25B4" w:rsidRPr="00F15DCD">
        <w:rPr>
          <w:rFonts w:ascii="Segoe UI" w:hAnsi="Segoe UI" w:cs="Segoe UI"/>
          <w:sz w:val="22"/>
        </w:rPr>
        <w:t xml:space="preserve"> </w:t>
      </w:r>
      <w:r w:rsidR="000F283B" w:rsidRPr="00F15DCD">
        <w:rPr>
          <w:rFonts w:ascii="Segoe UI" w:hAnsi="Segoe UI" w:cs="Segoe UI"/>
          <w:sz w:val="22"/>
        </w:rPr>
        <w:t xml:space="preserve">je povinen </w:t>
      </w:r>
      <w:r w:rsidR="003B25B4" w:rsidRPr="00F15DCD">
        <w:rPr>
          <w:rFonts w:ascii="Segoe UI" w:hAnsi="Segoe UI" w:cs="Segoe UI"/>
          <w:sz w:val="22"/>
        </w:rPr>
        <w:t>předa</w:t>
      </w:r>
      <w:r w:rsidR="000F283B" w:rsidRPr="00F15DCD">
        <w:rPr>
          <w:rFonts w:ascii="Segoe UI" w:hAnsi="Segoe UI" w:cs="Segoe UI"/>
          <w:sz w:val="22"/>
        </w:rPr>
        <w:t>t</w:t>
      </w:r>
      <w:r w:rsidR="003B25B4" w:rsidRPr="00F15DCD">
        <w:rPr>
          <w:rFonts w:ascii="Segoe UI" w:hAnsi="Segoe UI" w:cs="Segoe UI"/>
          <w:sz w:val="22"/>
        </w:rPr>
        <w:t xml:space="preserve"> </w:t>
      </w:r>
      <w:r w:rsidR="006F4593" w:rsidRPr="00F15DCD">
        <w:rPr>
          <w:rFonts w:ascii="Segoe UI" w:hAnsi="Segoe UI" w:cs="Segoe UI"/>
          <w:sz w:val="22"/>
        </w:rPr>
        <w:t>Objednatel</w:t>
      </w:r>
      <w:r w:rsidR="003B25B4" w:rsidRPr="00F15DCD">
        <w:rPr>
          <w:rFonts w:ascii="Segoe UI" w:hAnsi="Segoe UI" w:cs="Segoe UI"/>
          <w:sz w:val="22"/>
        </w:rPr>
        <w:t>i</w:t>
      </w:r>
      <w:r w:rsidR="00B831B1" w:rsidRPr="00F15DCD">
        <w:rPr>
          <w:rFonts w:ascii="Segoe UI" w:hAnsi="Segoe UI" w:cs="Segoe UI"/>
          <w:sz w:val="22"/>
        </w:rPr>
        <w:t xml:space="preserve"> Jistotu</w:t>
      </w:r>
      <w:r w:rsidR="000F283B" w:rsidRPr="00F15DCD">
        <w:rPr>
          <w:rFonts w:ascii="Segoe UI" w:hAnsi="Segoe UI" w:cs="Segoe UI"/>
          <w:sz w:val="22"/>
        </w:rPr>
        <w:t xml:space="preserve"> </w:t>
      </w:r>
      <w:r w:rsidR="00B17310" w:rsidRPr="00F15DCD">
        <w:rPr>
          <w:rFonts w:ascii="Segoe UI" w:hAnsi="Segoe UI" w:cs="Segoe UI"/>
          <w:sz w:val="22"/>
        </w:rPr>
        <w:t xml:space="preserve">ve výši 10 % </w:t>
      </w:r>
      <w:ins w:id="584" w:author="Radko Majerčík" w:date="2025-03-24T14:37:00Z" w16du:dateUtc="2025-03-24T13:37:00Z">
        <w:r w:rsidR="00197E62">
          <w:rPr>
            <w:rFonts w:ascii="Segoe UI" w:hAnsi="Segoe UI" w:cs="Segoe UI"/>
            <w:sz w:val="22"/>
          </w:rPr>
          <w:t xml:space="preserve">celkové </w:t>
        </w:r>
      </w:ins>
      <w:r w:rsidR="00B17310" w:rsidRPr="00F15DCD">
        <w:rPr>
          <w:rFonts w:ascii="Segoe UI" w:hAnsi="Segoe UI" w:cs="Segoe UI"/>
          <w:sz w:val="22"/>
        </w:rPr>
        <w:t>Ceny Díla</w:t>
      </w:r>
      <w:ins w:id="585" w:author="Radko Majerčík" w:date="2025-03-24T14:37:00Z" w16du:dateUtc="2025-03-24T13:37:00Z">
        <w:r w:rsidR="00197E62">
          <w:rPr>
            <w:rFonts w:ascii="Segoe UI" w:hAnsi="Segoe UI" w:cs="Segoe UI"/>
            <w:sz w:val="22"/>
          </w:rPr>
          <w:t xml:space="preserve">, </w:t>
        </w:r>
      </w:ins>
      <w:del w:id="586" w:author="Radko Majerčík" w:date="2025-03-24T14:38:00Z" w16du:dateUtc="2025-03-24T13:38:00Z">
        <w:r w:rsidR="007F4CFA" w:rsidRPr="00F15DCD" w:rsidDel="00197E62">
          <w:rPr>
            <w:rFonts w:ascii="Segoe UI" w:hAnsi="Segoe UI" w:cs="Segoe UI"/>
            <w:sz w:val="22"/>
          </w:rPr>
          <w:delText xml:space="preserve"> v</w:delText>
        </w:r>
        <w:r w:rsidR="00ED1567" w:rsidRPr="00F15DCD" w:rsidDel="00197E62">
          <w:rPr>
            <w:rFonts w:ascii="Segoe UI" w:hAnsi="Segoe UI" w:cs="Segoe UI"/>
            <w:sz w:val="22"/>
          </w:rPr>
          <w:delText> </w:delText>
        </w:r>
        <w:r w:rsidR="007F4CFA" w:rsidRPr="00F15DCD" w:rsidDel="00197E62">
          <w:rPr>
            <w:rFonts w:ascii="Segoe UI" w:hAnsi="Segoe UI" w:cs="Segoe UI"/>
            <w:sz w:val="22"/>
          </w:rPr>
          <w:delText>Kč</w:delText>
        </w:r>
        <w:r w:rsidR="00B17310" w:rsidRPr="00F15DCD" w:rsidDel="00197E62">
          <w:rPr>
            <w:rFonts w:ascii="Segoe UI" w:hAnsi="Segoe UI" w:cs="Segoe UI"/>
            <w:sz w:val="22"/>
          </w:rPr>
          <w:delText xml:space="preserve"> </w:delText>
        </w:r>
      </w:del>
      <w:r w:rsidR="00B17310" w:rsidRPr="00F15DCD">
        <w:rPr>
          <w:rFonts w:ascii="Segoe UI" w:hAnsi="Segoe UI" w:cs="Segoe UI"/>
          <w:sz w:val="22"/>
        </w:rPr>
        <w:t xml:space="preserve">bez DPH </w:t>
      </w:r>
      <w:r w:rsidR="00B831B1" w:rsidRPr="00F15DCD">
        <w:rPr>
          <w:rFonts w:ascii="Segoe UI" w:hAnsi="Segoe UI" w:cs="Segoe UI"/>
          <w:sz w:val="22"/>
        </w:rPr>
        <w:t>za účelem</w:t>
      </w:r>
      <w:r w:rsidR="00BE7649" w:rsidRPr="00F15DCD">
        <w:rPr>
          <w:rFonts w:ascii="Segoe UI" w:hAnsi="Segoe UI" w:cs="Segoe UI"/>
          <w:sz w:val="22"/>
        </w:rPr>
        <w:t xml:space="preserve"> zajištění veškerých pohledávek </w:t>
      </w:r>
      <w:r w:rsidR="006F4593" w:rsidRPr="00F15DCD">
        <w:rPr>
          <w:rFonts w:ascii="Segoe UI" w:hAnsi="Segoe UI" w:cs="Segoe UI"/>
          <w:sz w:val="22"/>
        </w:rPr>
        <w:t>Objednatel</w:t>
      </w:r>
      <w:r w:rsidR="00BE7649" w:rsidRPr="00F15DCD">
        <w:rPr>
          <w:rFonts w:ascii="Segoe UI" w:hAnsi="Segoe UI" w:cs="Segoe UI"/>
          <w:sz w:val="22"/>
        </w:rPr>
        <w:t>e z</w:t>
      </w:r>
      <w:r w:rsidR="00ED1567" w:rsidRPr="00F15DCD">
        <w:rPr>
          <w:rFonts w:ascii="Segoe UI" w:hAnsi="Segoe UI" w:cs="Segoe UI"/>
          <w:sz w:val="22"/>
        </w:rPr>
        <w:t> </w:t>
      </w:r>
      <w:r w:rsidR="00BE7649" w:rsidRPr="00F15DCD">
        <w:rPr>
          <w:rFonts w:ascii="Segoe UI" w:hAnsi="Segoe UI" w:cs="Segoe UI"/>
          <w:sz w:val="22"/>
        </w:rPr>
        <w:t xml:space="preserve">této Smlouvy vůči </w:t>
      </w:r>
      <w:r w:rsidR="006F4593" w:rsidRPr="00F15DCD">
        <w:rPr>
          <w:rFonts w:ascii="Segoe UI" w:hAnsi="Segoe UI" w:cs="Segoe UI"/>
          <w:sz w:val="22"/>
        </w:rPr>
        <w:t>Zhotovitel</w:t>
      </w:r>
      <w:r w:rsidR="00BE7649" w:rsidRPr="00F15DCD">
        <w:rPr>
          <w:rFonts w:ascii="Segoe UI" w:hAnsi="Segoe UI" w:cs="Segoe UI"/>
          <w:sz w:val="22"/>
        </w:rPr>
        <w:t xml:space="preserve">i, zejména </w:t>
      </w:r>
      <w:r w:rsidR="00F11220" w:rsidRPr="00F15DCD">
        <w:rPr>
          <w:rFonts w:ascii="Segoe UI" w:hAnsi="Segoe UI" w:cs="Segoe UI"/>
          <w:sz w:val="22"/>
        </w:rPr>
        <w:t>z</w:t>
      </w:r>
      <w:r w:rsidR="00BE7649" w:rsidRPr="00F15DCD">
        <w:rPr>
          <w:rFonts w:ascii="Segoe UI" w:hAnsi="Segoe UI" w:cs="Segoe UI"/>
          <w:sz w:val="22"/>
        </w:rPr>
        <w:t>a</w:t>
      </w:r>
      <w:r w:rsidR="00056886" w:rsidRPr="00F15DCD">
        <w:rPr>
          <w:rFonts w:ascii="Segoe UI" w:hAnsi="Segoe UI" w:cs="Segoe UI"/>
          <w:sz w:val="22"/>
        </w:rPr>
        <w:t xml:space="preserve"> řádné provedení Díla,</w:t>
      </w:r>
      <w:r w:rsidR="00BE7649" w:rsidRPr="00F15DCD">
        <w:rPr>
          <w:rFonts w:ascii="Segoe UI" w:hAnsi="Segoe UI" w:cs="Segoe UI"/>
          <w:sz w:val="22"/>
        </w:rPr>
        <w:t xml:space="preserve"> zaplacení smluvních pokut,</w:t>
      </w:r>
      <w:r w:rsidR="009F7931" w:rsidRPr="00F15DCD">
        <w:rPr>
          <w:rFonts w:ascii="Segoe UI" w:hAnsi="Segoe UI" w:cs="Segoe UI"/>
          <w:sz w:val="22"/>
        </w:rPr>
        <w:t xml:space="preserve"> vypořádání Vad, </w:t>
      </w:r>
      <w:r w:rsidR="00F11220" w:rsidRPr="00F15DCD">
        <w:rPr>
          <w:rFonts w:ascii="Segoe UI" w:hAnsi="Segoe UI" w:cs="Segoe UI"/>
          <w:sz w:val="22"/>
        </w:rPr>
        <w:t>Z</w:t>
      </w:r>
      <w:r w:rsidR="00BB200A" w:rsidRPr="00F15DCD">
        <w:rPr>
          <w:rFonts w:ascii="Segoe UI" w:hAnsi="Segoe UI" w:cs="Segoe UI"/>
          <w:sz w:val="22"/>
        </w:rPr>
        <w:t>áru</w:t>
      </w:r>
      <w:r w:rsidR="00F11220" w:rsidRPr="00F15DCD">
        <w:rPr>
          <w:rFonts w:ascii="Segoe UI" w:hAnsi="Segoe UI" w:cs="Segoe UI"/>
          <w:sz w:val="22"/>
        </w:rPr>
        <w:t>ky</w:t>
      </w:r>
      <w:r w:rsidR="00BB200A" w:rsidRPr="00F15DCD">
        <w:rPr>
          <w:rFonts w:ascii="Segoe UI" w:hAnsi="Segoe UI" w:cs="Segoe UI"/>
          <w:sz w:val="22"/>
        </w:rPr>
        <w:t xml:space="preserve"> za jakost,</w:t>
      </w:r>
      <w:r w:rsidR="00BE7649" w:rsidRPr="00F15DCD">
        <w:rPr>
          <w:rFonts w:ascii="Segoe UI" w:hAnsi="Segoe UI" w:cs="Segoe UI"/>
          <w:sz w:val="22"/>
        </w:rPr>
        <w:t xml:space="preserve"> </w:t>
      </w:r>
      <w:r w:rsidR="00AA15E7" w:rsidRPr="00F15DCD">
        <w:rPr>
          <w:rFonts w:ascii="Segoe UI" w:hAnsi="Segoe UI" w:cs="Segoe UI"/>
          <w:sz w:val="22"/>
        </w:rPr>
        <w:t>slevy z</w:t>
      </w:r>
      <w:r w:rsidR="00ED1567" w:rsidRPr="00F15DCD">
        <w:rPr>
          <w:rFonts w:ascii="Segoe UI" w:hAnsi="Segoe UI" w:cs="Segoe UI"/>
          <w:sz w:val="22"/>
        </w:rPr>
        <w:t> </w:t>
      </w:r>
      <w:r w:rsidR="00A85B0D" w:rsidRPr="00F15DCD">
        <w:rPr>
          <w:rFonts w:ascii="Segoe UI" w:hAnsi="Segoe UI" w:cs="Segoe UI"/>
          <w:sz w:val="22"/>
        </w:rPr>
        <w:t>C</w:t>
      </w:r>
      <w:r w:rsidR="00277B2B" w:rsidRPr="00F15DCD">
        <w:rPr>
          <w:rFonts w:ascii="Segoe UI" w:hAnsi="Segoe UI" w:cs="Segoe UI"/>
          <w:sz w:val="22"/>
        </w:rPr>
        <w:t>e</w:t>
      </w:r>
      <w:r w:rsidR="00AA15E7" w:rsidRPr="00F15DCD">
        <w:rPr>
          <w:rFonts w:ascii="Segoe UI" w:hAnsi="Segoe UI" w:cs="Segoe UI"/>
          <w:sz w:val="22"/>
        </w:rPr>
        <w:t xml:space="preserve">ny Díla, </w:t>
      </w:r>
      <w:r w:rsidR="00BE7649" w:rsidRPr="00F15DCD">
        <w:rPr>
          <w:rFonts w:ascii="Segoe UI" w:hAnsi="Segoe UI" w:cs="Segoe UI"/>
          <w:sz w:val="22"/>
        </w:rPr>
        <w:t>náhrad</w:t>
      </w:r>
      <w:r w:rsidR="00F11220" w:rsidRPr="00F15DCD">
        <w:rPr>
          <w:rFonts w:ascii="Segoe UI" w:hAnsi="Segoe UI" w:cs="Segoe UI"/>
          <w:sz w:val="22"/>
        </w:rPr>
        <w:t>y</w:t>
      </w:r>
      <w:r w:rsidR="00BE7649" w:rsidRPr="00F15DCD">
        <w:rPr>
          <w:rFonts w:ascii="Segoe UI" w:hAnsi="Segoe UI" w:cs="Segoe UI"/>
          <w:sz w:val="22"/>
        </w:rPr>
        <w:t xml:space="preserve"> škod, </w:t>
      </w:r>
      <w:r w:rsidR="00BB200A" w:rsidRPr="00F15DCD">
        <w:rPr>
          <w:rFonts w:ascii="Segoe UI" w:hAnsi="Segoe UI" w:cs="Segoe UI"/>
          <w:sz w:val="22"/>
        </w:rPr>
        <w:t>náhrad</w:t>
      </w:r>
      <w:r w:rsidR="00F11220" w:rsidRPr="00F15DCD">
        <w:rPr>
          <w:rFonts w:ascii="Segoe UI" w:hAnsi="Segoe UI" w:cs="Segoe UI"/>
          <w:sz w:val="22"/>
        </w:rPr>
        <w:t>y</w:t>
      </w:r>
      <w:r w:rsidR="00BB200A" w:rsidRPr="00F15DCD">
        <w:rPr>
          <w:rFonts w:ascii="Segoe UI" w:hAnsi="Segoe UI" w:cs="Segoe UI"/>
          <w:sz w:val="22"/>
        </w:rPr>
        <w:t xml:space="preserve"> nemajetkové újmy</w:t>
      </w:r>
      <w:r w:rsidR="003C7D34" w:rsidRPr="00F15DCD">
        <w:rPr>
          <w:rFonts w:ascii="Segoe UI" w:hAnsi="Segoe UI" w:cs="Segoe UI"/>
          <w:sz w:val="22"/>
        </w:rPr>
        <w:t xml:space="preserve">, </w:t>
      </w:r>
      <w:r w:rsidR="00BE7649" w:rsidRPr="00F15DCD">
        <w:rPr>
          <w:rFonts w:ascii="Segoe UI" w:hAnsi="Segoe UI" w:cs="Segoe UI"/>
          <w:sz w:val="22"/>
        </w:rPr>
        <w:t>náhrad</w:t>
      </w:r>
      <w:r w:rsidR="00F11220" w:rsidRPr="00F15DCD">
        <w:rPr>
          <w:rFonts w:ascii="Segoe UI" w:hAnsi="Segoe UI" w:cs="Segoe UI"/>
          <w:sz w:val="22"/>
        </w:rPr>
        <w:t>y</w:t>
      </w:r>
      <w:r w:rsidR="00BE7649" w:rsidRPr="00F15DCD">
        <w:rPr>
          <w:rFonts w:ascii="Segoe UI" w:hAnsi="Segoe UI" w:cs="Segoe UI"/>
          <w:sz w:val="22"/>
        </w:rPr>
        <w:t xml:space="preserve"> nákladů sjednaných ve Smlouvě, které je </w:t>
      </w:r>
      <w:r w:rsidR="006F4593" w:rsidRPr="00F15DCD">
        <w:rPr>
          <w:rFonts w:ascii="Segoe UI" w:hAnsi="Segoe UI" w:cs="Segoe UI"/>
          <w:sz w:val="22"/>
        </w:rPr>
        <w:t>Objednatel</w:t>
      </w:r>
      <w:r w:rsidR="00BE7649" w:rsidRPr="00F15DCD">
        <w:rPr>
          <w:rFonts w:ascii="Segoe UI" w:hAnsi="Segoe UI" w:cs="Segoe UI"/>
          <w:sz w:val="22"/>
        </w:rPr>
        <w:t xml:space="preserve"> opr</w:t>
      </w:r>
      <w:r w:rsidR="00BE0C00" w:rsidRPr="00F15DCD">
        <w:rPr>
          <w:rFonts w:ascii="Segoe UI" w:hAnsi="Segoe UI" w:cs="Segoe UI"/>
          <w:sz w:val="22"/>
        </w:rPr>
        <w:t>ávněn z</w:t>
      </w:r>
      <w:r w:rsidR="00ED1567" w:rsidRPr="00F15DCD">
        <w:rPr>
          <w:rFonts w:ascii="Segoe UI" w:hAnsi="Segoe UI" w:cs="Segoe UI"/>
          <w:sz w:val="22"/>
        </w:rPr>
        <w:t> </w:t>
      </w:r>
      <w:r w:rsidR="00125B67" w:rsidRPr="00F15DCD">
        <w:rPr>
          <w:rFonts w:ascii="Segoe UI" w:hAnsi="Segoe UI" w:cs="Segoe UI"/>
          <w:sz w:val="22"/>
        </w:rPr>
        <w:t>J</w:t>
      </w:r>
      <w:r w:rsidR="00BE7649" w:rsidRPr="00F15DCD">
        <w:rPr>
          <w:rFonts w:ascii="Segoe UI" w:hAnsi="Segoe UI" w:cs="Segoe UI"/>
          <w:sz w:val="22"/>
        </w:rPr>
        <w:t>istoty uspokojit</w:t>
      </w:r>
      <w:r w:rsidR="003B25B4" w:rsidRPr="00F15DCD">
        <w:rPr>
          <w:rFonts w:ascii="Segoe UI" w:hAnsi="Segoe UI" w:cs="Segoe UI"/>
          <w:sz w:val="22"/>
        </w:rPr>
        <w:t>.</w:t>
      </w:r>
      <w:r w:rsidR="00AA15E7" w:rsidRPr="00F15DCD">
        <w:rPr>
          <w:rFonts w:ascii="Segoe UI" w:hAnsi="Segoe UI" w:cs="Segoe UI"/>
          <w:sz w:val="22"/>
        </w:rPr>
        <w:t xml:space="preserve"> </w:t>
      </w:r>
      <w:r w:rsidR="00B831B1" w:rsidRPr="00F15DCD">
        <w:rPr>
          <w:rFonts w:ascii="Segoe UI" w:hAnsi="Segoe UI" w:cs="Segoe UI"/>
          <w:sz w:val="22"/>
        </w:rPr>
        <w:t>Objednatel je oprávněn z</w:t>
      </w:r>
      <w:r w:rsidR="00ED1567" w:rsidRPr="00F15DCD">
        <w:rPr>
          <w:rFonts w:ascii="Segoe UI" w:hAnsi="Segoe UI" w:cs="Segoe UI"/>
          <w:sz w:val="22"/>
        </w:rPr>
        <w:t> </w:t>
      </w:r>
      <w:r w:rsidR="00B831B1" w:rsidRPr="00F15DCD">
        <w:rPr>
          <w:rFonts w:ascii="Segoe UI" w:hAnsi="Segoe UI" w:cs="Segoe UI"/>
          <w:sz w:val="22"/>
        </w:rPr>
        <w:t>Jistoty čerpat vždy v</w:t>
      </w:r>
      <w:r w:rsidR="00ED1567" w:rsidRPr="00F15DCD">
        <w:rPr>
          <w:rFonts w:ascii="Segoe UI" w:hAnsi="Segoe UI" w:cs="Segoe UI"/>
          <w:sz w:val="22"/>
        </w:rPr>
        <w:t> </w:t>
      </w:r>
      <w:r w:rsidR="00B831B1" w:rsidRPr="00F15DCD">
        <w:rPr>
          <w:rFonts w:ascii="Segoe UI" w:hAnsi="Segoe UI" w:cs="Segoe UI"/>
          <w:sz w:val="22"/>
        </w:rPr>
        <w:t>případech, kdy má za Zhotovitelem pohledávku na základě Smlouvy, a to zejména v</w:t>
      </w:r>
      <w:r w:rsidR="00ED1567" w:rsidRPr="00F15DCD">
        <w:rPr>
          <w:rFonts w:ascii="Segoe UI" w:hAnsi="Segoe UI" w:cs="Segoe UI"/>
          <w:sz w:val="22"/>
        </w:rPr>
        <w:t> </w:t>
      </w:r>
      <w:r w:rsidR="00B831B1" w:rsidRPr="00F15DCD">
        <w:rPr>
          <w:rFonts w:ascii="Segoe UI" w:hAnsi="Segoe UI" w:cs="Segoe UI"/>
          <w:sz w:val="22"/>
        </w:rPr>
        <w:t>případech</w:t>
      </w:r>
      <w:r w:rsidR="00B831B1" w:rsidRPr="00F15DCD">
        <w:rPr>
          <w:rFonts w:ascii="Segoe UI" w:hAnsi="Segoe UI" w:cs="Segoe UI"/>
          <w:color w:val="000000"/>
          <w:sz w:val="22"/>
        </w:rPr>
        <w:t xml:space="preserve">, kdy má Objednatel za Zhotovitelem pohledávku na zaplacení smluvních pokut, </w:t>
      </w:r>
      <w:r w:rsidR="00B831B1" w:rsidRPr="00F15DCD">
        <w:rPr>
          <w:rFonts w:ascii="Segoe UI" w:hAnsi="Segoe UI" w:cs="Segoe UI"/>
          <w:sz w:val="22"/>
        </w:rPr>
        <w:t xml:space="preserve">vypořádání Vad, </w:t>
      </w:r>
      <w:r w:rsidR="00F11220" w:rsidRPr="00F15DCD">
        <w:rPr>
          <w:rFonts w:ascii="Segoe UI" w:hAnsi="Segoe UI" w:cs="Segoe UI"/>
          <w:sz w:val="22"/>
        </w:rPr>
        <w:t>Z</w:t>
      </w:r>
      <w:r w:rsidR="00B831B1" w:rsidRPr="00F15DCD">
        <w:rPr>
          <w:rFonts w:ascii="Segoe UI" w:hAnsi="Segoe UI" w:cs="Segoe UI"/>
          <w:sz w:val="22"/>
        </w:rPr>
        <w:t>áru</w:t>
      </w:r>
      <w:r w:rsidR="00F11220" w:rsidRPr="00F15DCD">
        <w:rPr>
          <w:rFonts w:ascii="Segoe UI" w:hAnsi="Segoe UI" w:cs="Segoe UI"/>
          <w:sz w:val="22"/>
        </w:rPr>
        <w:t>ky</w:t>
      </w:r>
      <w:r w:rsidR="00B831B1" w:rsidRPr="00F15DCD">
        <w:rPr>
          <w:rFonts w:ascii="Segoe UI" w:hAnsi="Segoe UI" w:cs="Segoe UI"/>
          <w:sz w:val="22"/>
        </w:rPr>
        <w:t xml:space="preserve"> za jakost,</w:t>
      </w:r>
      <w:r w:rsidR="00B831B1" w:rsidRPr="00F15DCD">
        <w:rPr>
          <w:rFonts w:ascii="Segoe UI" w:hAnsi="Segoe UI" w:cs="Segoe UI"/>
          <w:color w:val="000000"/>
          <w:sz w:val="22"/>
        </w:rPr>
        <w:t xml:space="preserve"> slevy z</w:t>
      </w:r>
      <w:r w:rsidR="00ED1567" w:rsidRPr="00F15DCD">
        <w:rPr>
          <w:rFonts w:ascii="Segoe UI" w:hAnsi="Segoe UI" w:cs="Segoe UI"/>
          <w:color w:val="000000"/>
          <w:sz w:val="22"/>
        </w:rPr>
        <w:t> </w:t>
      </w:r>
      <w:r w:rsidR="00B831B1" w:rsidRPr="00F15DCD">
        <w:rPr>
          <w:rFonts w:ascii="Segoe UI" w:hAnsi="Segoe UI" w:cs="Segoe UI"/>
          <w:color w:val="000000"/>
          <w:sz w:val="22"/>
        </w:rPr>
        <w:t>Ceny Díla,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škod,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nemajetkové újmy či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nákladů sjednaných ve Smlouvě.</w:t>
      </w:r>
      <w:bookmarkEnd w:id="583"/>
    </w:p>
    <w:p w14:paraId="1407EC0E" w14:textId="0A4BCE88" w:rsidR="00AC4215" w:rsidRPr="00F15DCD" w:rsidRDefault="004B391B" w:rsidP="002C047A">
      <w:pPr>
        <w:pStyle w:val="RLTextlnkuslovan"/>
        <w:numPr>
          <w:ilvl w:val="1"/>
          <w:numId w:val="39"/>
        </w:numPr>
        <w:spacing w:line="240" w:lineRule="auto"/>
        <w:ind w:left="1560" w:hanging="709"/>
        <w:rPr>
          <w:rFonts w:ascii="Segoe UI" w:hAnsi="Segoe UI" w:cs="Segoe UI"/>
          <w:sz w:val="22"/>
        </w:rPr>
      </w:pPr>
      <w:bookmarkStart w:id="587" w:name="_Ref70333358"/>
      <w:bookmarkStart w:id="588" w:name="_Ref68190038"/>
      <w:r w:rsidRPr="00F15DCD">
        <w:rPr>
          <w:rFonts w:ascii="Segoe UI" w:hAnsi="Segoe UI" w:cs="Segoe UI"/>
          <w:sz w:val="22"/>
        </w:rPr>
        <w:t xml:space="preserve">Zhotovitel Jistotu dle odst. </w:t>
      </w:r>
      <w:r w:rsidRPr="00F15DCD">
        <w:rPr>
          <w:rFonts w:ascii="Segoe UI" w:hAnsi="Segoe UI" w:cs="Segoe UI"/>
          <w:sz w:val="22"/>
        </w:rPr>
        <w:fldChar w:fldCharType="begin"/>
      </w:r>
      <w:r w:rsidRPr="00F15DCD">
        <w:rPr>
          <w:rFonts w:ascii="Segoe UI" w:hAnsi="Segoe UI" w:cs="Segoe UI"/>
          <w:sz w:val="22"/>
        </w:rPr>
        <w:instrText xml:space="preserve"> REF _Ref64562007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29.1</w:t>
      </w:r>
      <w:r w:rsidRPr="00F15DCD">
        <w:rPr>
          <w:rFonts w:ascii="Segoe UI" w:hAnsi="Segoe UI" w:cs="Segoe UI"/>
          <w:sz w:val="22"/>
        </w:rPr>
        <w:fldChar w:fldCharType="end"/>
      </w:r>
      <w:r w:rsidRPr="00F15DCD">
        <w:rPr>
          <w:rFonts w:ascii="Segoe UI" w:hAnsi="Segoe UI" w:cs="Segoe UI"/>
          <w:sz w:val="22"/>
        </w:rPr>
        <w:t xml:space="preserve"> Smlouvy předloží</w:t>
      </w:r>
      <w:r w:rsidR="007F4CFA" w:rsidRPr="00F15DCD">
        <w:rPr>
          <w:rFonts w:ascii="Segoe UI" w:hAnsi="Segoe UI" w:cs="Segoe UI"/>
          <w:sz w:val="22"/>
        </w:rPr>
        <w:t xml:space="preserve"> </w:t>
      </w:r>
      <w:r w:rsidR="002479C7" w:rsidRPr="00F15DCD">
        <w:rPr>
          <w:rFonts w:ascii="Segoe UI" w:hAnsi="Segoe UI" w:cs="Segoe UI"/>
          <w:sz w:val="22"/>
        </w:rPr>
        <w:t>do 7 pracovních dnů poté</w:t>
      </w:r>
      <w:r w:rsidR="007F4CFA" w:rsidRPr="00F15DCD">
        <w:rPr>
          <w:rFonts w:ascii="Segoe UI" w:hAnsi="Segoe UI" w:cs="Segoe UI"/>
          <w:sz w:val="22"/>
        </w:rPr>
        <w:t>, kdy budou splněny všechny podmínky pro provedení platby č. 1 dle přílohy č. II.d Ceny a platební podmínky</w:t>
      </w:r>
      <w:r w:rsidRPr="00F15DCD">
        <w:rPr>
          <w:rFonts w:ascii="Segoe UI" w:hAnsi="Segoe UI" w:cs="Segoe UI"/>
          <w:sz w:val="22"/>
        </w:rPr>
        <w:t xml:space="preserve">. </w:t>
      </w:r>
      <w:r w:rsidR="00056886" w:rsidRPr="00F15DCD">
        <w:rPr>
          <w:rFonts w:ascii="Segoe UI" w:hAnsi="Segoe UI" w:cs="Segoe UI"/>
          <w:sz w:val="22"/>
        </w:rPr>
        <w:t>Jistot</w:t>
      </w:r>
      <w:r w:rsidR="00C92FD7" w:rsidRPr="00F15DCD">
        <w:rPr>
          <w:rFonts w:ascii="Segoe UI" w:hAnsi="Segoe UI" w:cs="Segoe UI"/>
          <w:sz w:val="22"/>
        </w:rPr>
        <w:t>u je Zhotovitel povinen udržovat tak, aby byla</w:t>
      </w:r>
      <w:r w:rsidR="00056886" w:rsidRPr="00F15DCD">
        <w:rPr>
          <w:rFonts w:ascii="Segoe UI" w:hAnsi="Segoe UI" w:cs="Segoe UI"/>
          <w:sz w:val="22"/>
        </w:rPr>
        <w:t xml:space="preserve"> platná</w:t>
      </w:r>
      <w:r w:rsidR="00BC586B" w:rsidRPr="00F15DCD">
        <w:rPr>
          <w:rFonts w:ascii="Segoe UI" w:hAnsi="Segoe UI" w:cs="Segoe UI"/>
          <w:sz w:val="22"/>
        </w:rPr>
        <w:t xml:space="preserve"> a splňovala požadavky dle čl.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_Ref68190543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29</w:t>
      </w:r>
      <w:r w:rsidR="00BC586B" w:rsidRPr="00F15DCD">
        <w:rPr>
          <w:rFonts w:ascii="Segoe UI" w:hAnsi="Segoe UI" w:cs="Segoe UI"/>
          <w:sz w:val="22"/>
        </w:rPr>
        <w:fldChar w:fldCharType="end"/>
      </w:r>
      <w:r w:rsidR="00BC586B" w:rsidRPr="00F15DCD">
        <w:rPr>
          <w:rFonts w:ascii="Segoe UI" w:hAnsi="Segoe UI" w:cs="Segoe UI"/>
          <w:sz w:val="22"/>
        </w:rPr>
        <w:t xml:space="preserve"> Smlouvy</w:t>
      </w:r>
      <w:r w:rsidR="00056886" w:rsidRPr="00F15DCD">
        <w:rPr>
          <w:rFonts w:ascii="Segoe UI" w:hAnsi="Segoe UI" w:cs="Segoe UI"/>
          <w:sz w:val="22"/>
        </w:rPr>
        <w:t xml:space="preserve"> ještě po dobu alespoň </w:t>
      </w:r>
      <w:r w:rsidR="00F37438" w:rsidRPr="00F15DCD">
        <w:rPr>
          <w:rFonts w:ascii="Segoe UI" w:hAnsi="Segoe UI" w:cs="Segoe UI"/>
          <w:sz w:val="22"/>
        </w:rPr>
        <w:t>28</w:t>
      </w:r>
      <w:r w:rsidR="00056886" w:rsidRPr="00F15DCD">
        <w:rPr>
          <w:rFonts w:ascii="Segoe UI" w:hAnsi="Segoe UI" w:cs="Segoe UI"/>
          <w:sz w:val="22"/>
        </w:rPr>
        <w:t xml:space="preserve"> dnů po předpokládaném termínu odstranění Vad</w:t>
      </w:r>
      <w:r w:rsidR="00CA1F08" w:rsidRPr="00F15DCD">
        <w:rPr>
          <w:rFonts w:ascii="Segoe UI" w:hAnsi="Segoe UI" w:cs="Segoe UI"/>
          <w:sz w:val="22"/>
        </w:rPr>
        <w:t xml:space="preserve"> </w:t>
      </w:r>
      <w:r w:rsidR="00C92FD7" w:rsidRPr="00F15DCD">
        <w:rPr>
          <w:rFonts w:ascii="Segoe UI" w:hAnsi="Segoe UI" w:cs="Segoe UI"/>
          <w:sz w:val="22"/>
        </w:rPr>
        <w:t xml:space="preserve">nejméně však do </w:t>
      </w:r>
      <w:r w:rsidR="00A2519A" w:rsidRPr="00F15DCD">
        <w:rPr>
          <w:rFonts w:ascii="Segoe UI" w:hAnsi="Segoe UI" w:cs="Segoe UI"/>
          <w:sz w:val="22"/>
        </w:rPr>
        <w:t xml:space="preserve">uplynutí </w:t>
      </w:r>
      <w:r w:rsidR="00A05686" w:rsidRPr="00F15DCD">
        <w:rPr>
          <w:rFonts w:ascii="Segoe UI" w:hAnsi="Segoe UI" w:cs="Segoe UI"/>
          <w:sz w:val="22"/>
        </w:rPr>
        <w:t>Z</w:t>
      </w:r>
      <w:r w:rsidR="00A2519A" w:rsidRPr="00F15DCD">
        <w:rPr>
          <w:rFonts w:ascii="Segoe UI" w:hAnsi="Segoe UI" w:cs="Segoe UI"/>
          <w:sz w:val="22"/>
        </w:rPr>
        <w:t>áruční doby</w:t>
      </w:r>
      <w:r w:rsidR="00574969" w:rsidRPr="00F15DCD">
        <w:rPr>
          <w:rFonts w:ascii="Segoe UI" w:hAnsi="Segoe UI" w:cs="Segoe UI"/>
          <w:sz w:val="22"/>
        </w:rPr>
        <w:t xml:space="preserve"> v</w:t>
      </w:r>
      <w:r w:rsidR="00ED1567" w:rsidRPr="00F15DCD">
        <w:rPr>
          <w:rFonts w:ascii="Segoe UI" w:hAnsi="Segoe UI" w:cs="Segoe UI"/>
          <w:sz w:val="22"/>
        </w:rPr>
        <w:t> </w:t>
      </w:r>
      <w:r w:rsidR="00574969" w:rsidRPr="00F15DCD">
        <w:rPr>
          <w:rFonts w:ascii="Segoe UI" w:hAnsi="Segoe UI" w:cs="Segoe UI"/>
          <w:sz w:val="22"/>
        </w:rPr>
        <w:t>délce 60 měsíců</w:t>
      </w:r>
      <w:r w:rsidR="00BB200A" w:rsidRPr="00F15DCD">
        <w:rPr>
          <w:rFonts w:ascii="Segoe UI" w:hAnsi="Segoe UI" w:cs="Segoe UI"/>
          <w:sz w:val="22"/>
        </w:rPr>
        <w:t xml:space="preserve"> </w:t>
      </w:r>
      <w:r w:rsidR="00A2519A" w:rsidRPr="00F15DCD">
        <w:rPr>
          <w:rFonts w:ascii="Segoe UI" w:hAnsi="Segoe UI" w:cs="Segoe UI"/>
          <w:sz w:val="22"/>
        </w:rPr>
        <w:t xml:space="preserve">dle čl. </w:t>
      </w:r>
      <w:r w:rsidR="003D5C5A" w:rsidRPr="00F15DCD">
        <w:rPr>
          <w:rFonts w:ascii="Segoe UI" w:hAnsi="Segoe UI" w:cs="Segoe UI"/>
          <w:sz w:val="22"/>
        </w:rPr>
        <w:fldChar w:fldCharType="begin"/>
      </w:r>
      <w:r w:rsidR="003D5C5A" w:rsidRPr="00F15DCD">
        <w:rPr>
          <w:rFonts w:ascii="Segoe UI" w:hAnsi="Segoe UI" w:cs="Segoe UI"/>
          <w:sz w:val="22"/>
        </w:rPr>
        <w:instrText xml:space="preserve"> REF _Ref60248322 \r \h </w:instrText>
      </w:r>
      <w:r w:rsidR="007F4CFA" w:rsidRPr="00F15DCD">
        <w:rPr>
          <w:rFonts w:ascii="Segoe UI" w:hAnsi="Segoe UI" w:cs="Segoe UI"/>
          <w:sz w:val="22"/>
        </w:rPr>
        <w:instrText xml:space="preserve"> \* MERGEFORMAT </w:instrText>
      </w:r>
      <w:r w:rsidR="003D5C5A" w:rsidRPr="00F15DCD">
        <w:rPr>
          <w:rFonts w:ascii="Segoe UI" w:hAnsi="Segoe UI" w:cs="Segoe UI"/>
          <w:sz w:val="22"/>
        </w:rPr>
      </w:r>
      <w:r w:rsidR="003D5C5A" w:rsidRPr="00F15DCD">
        <w:rPr>
          <w:rFonts w:ascii="Segoe UI" w:hAnsi="Segoe UI" w:cs="Segoe UI"/>
          <w:sz w:val="22"/>
        </w:rPr>
        <w:fldChar w:fldCharType="separate"/>
      </w:r>
      <w:r w:rsidR="00C4674D">
        <w:rPr>
          <w:rFonts w:ascii="Segoe UI" w:hAnsi="Segoe UI" w:cs="Segoe UI"/>
          <w:sz w:val="22"/>
        </w:rPr>
        <w:t>19</w:t>
      </w:r>
      <w:r w:rsidR="003D5C5A" w:rsidRPr="00F15DCD">
        <w:rPr>
          <w:rFonts w:ascii="Segoe UI" w:hAnsi="Segoe UI" w:cs="Segoe UI"/>
          <w:sz w:val="22"/>
        </w:rPr>
        <w:fldChar w:fldCharType="end"/>
      </w:r>
      <w:r w:rsidR="00A2519A" w:rsidRPr="00F15DCD">
        <w:rPr>
          <w:rFonts w:ascii="Segoe UI" w:hAnsi="Segoe UI" w:cs="Segoe UI"/>
          <w:sz w:val="22"/>
        </w:rPr>
        <w:t xml:space="preserve"> Smlouvy</w:t>
      </w:r>
      <w:r w:rsidR="00056886" w:rsidRPr="00F15DCD">
        <w:rPr>
          <w:rFonts w:ascii="Segoe UI" w:hAnsi="Segoe UI" w:cs="Segoe UI"/>
          <w:sz w:val="22"/>
        </w:rPr>
        <w:t xml:space="preserve">. </w:t>
      </w:r>
      <w:r w:rsidR="00BC586B" w:rsidRPr="00F15DCD">
        <w:rPr>
          <w:rFonts w:ascii="Segoe UI" w:hAnsi="Segoe UI" w:cs="Segoe UI"/>
          <w:sz w:val="22"/>
        </w:rPr>
        <w:t xml:space="preserve">Výše Jistoty se řídí přílohou č. II.d Ceny a platební podmínky. </w:t>
      </w:r>
      <w:r w:rsidR="003B3E25" w:rsidRPr="00F15DCD">
        <w:rPr>
          <w:rFonts w:ascii="Segoe UI" w:hAnsi="Segoe UI" w:cs="Segoe UI"/>
          <w:sz w:val="22"/>
        </w:rPr>
        <w:t>Bude-li z</w:t>
      </w:r>
      <w:r w:rsidR="00ED1567" w:rsidRPr="00F15DCD">
        <w:rPr>
          <w:rFonts w:ascii="Segoe UI" w:hAnsi="Segoe UI" w:cs="Segoe UI"/>
          <w:sz w:val="22"/>
        </w:rPr>
        <w:t> </w:t>
      </w:r>
      <w:r w:rsidR="003B3E25" w:rsidRPr="00F15DCD">
        <w:rPr>
          <w:rFonts w:ascii="Segoe UI" w:hAnsi="Segoe UI" w:cs="Segoe UI"/>
          <w:sz w:val="22"/>
        </w:rPr>
        <w:t>Jistoty čerpáno, je Zhotovitel povinen bezodkladně doplnit</w:t>
      </w:r>
      <w:r w:rsidR="002B4EFE" w:rsidRPr="00F15DCD">
        <w:rPr>
          <w:rFonts w:ascii="Segoe UI" w:hAnsi="Segoe UI" w:cs="Segoe UI"/>
          <w:sz w:val="22"/>
        </w:rPr>
        <w:t xml:space="preserve"> Jistotu</w:t>
      </w:r>
      <w:r w:rsidR="003B3E25" w:rsidRPr="00F15DCD">
        <w:rPr>
          <w:rFonts w:ascii="Segoe UI" w:hAnsi="Segoe UI" w:cs="Segoe UI"/>
          <w:sz w:val="22"/>
        </w:rPr>
        <w:t xml:space="preserve"> do výše specifikované v</w:t>
      </w:r>
      <w:r w:rsidR="00ED1567" w:rsidRPr="00F15DCD">
        <w:rPr>
          <w:rFonts w:ascii="Segoe UI" w:hAnsi="Segoe UI" w:cs="Segoe UI"/>
          <w:sz w:val="22"/>
        </w:rPr>
        <w:t> </w:t>
      </w:r>
      <w:r w:rsidR="003B3E25" w:rsidRPr="00F15DCD">
        <w:rPr>
          <w:rFonts w:ascii="Segoe UI" w:hAnsi="Segoe UI" w:cs="Segoe UI"/>
          <w:sz w:val="22"/>
        </w:rPr>
        <w:t>příloze č. II. Platby a Platební podmínky</w:t>
      </w:r>
      <w:r w:rsidR="006C01C0" w:rsidRPr="00F15DCD">
        <w:rPr>
          <w:rFonts w:ascii="Segoe UI" w:hAnsi="Segoe UI" w:cs="Segoe UI"/>
          <w:sz w:val="22"/>
        </w:rPr>
        <w:t xml:space="preserve">. </w:t>
      </w:r>
      <w:r w:rsidR="00D04934" w:rsidRPr="00F15DCD">
        <w:rPr>
          <w:rFonts w:ascii="Segoe UI" w:hAnsi="Segoe UI" w:cs="Segoe UI"/>
          <w:sz w:val="22"/>
        </w:rPr>
        <w:t>Bude-li předložena b</w:t>
      </w:r>
      <w:r w:rsidR="006C01C0" w:rsidRPr="00F15DCD">
        <w:rPr>
          <w:rFonts w:ascii="Segoe UI" w:hAnsi="Segoe UI" w:cs="Segoe UI"/>
          <w:sz w:val="22"/>
        </w:rPr>
        <w:t>ankovní záruka</w:t>
      </w:r>
      <w:r w:rsidR="00D04934" w:rsidRPr="00F15DCD">
        <w:rPr>
          <w:rFonts w:ascii="Segoe UI" w:hAnsi="Segoe UI" w:cs="Segoe UI"/>
          <w:sz w:val="22"/>
        </w:rPr>
        <w:t>,</w:t>
      </w:r>
      <w:r w:rsidR="006C01C0" w:rsidRPr="00F15DCD">
        <w:rPr>
          <w:rFonts w:ascii="Segoe UI" w:hAnsi="Segoe UI" w:cs="Segoe UI"/>
          <w:sz w:val="22"/>
        </w:rPr>
        <w:t xml:space="preserve"> musí být </w:t>
      </w:r>
      <w:r w:rsidR="00D04934" w:rsidRPr="00F15DCD">
        <w:rPr>
          <w:rFonts w:ascii="Segoe UI" w:hAnsi="Segoe UI" w:cs="Segoe UI"/>
          <w:sz w:val="22"/>
        </w:rPr>
        <w:t xml:space="preserve">tato záruka </w:t>
      </w:r>
      <w:r w:rsidR="006C01C0" w:rsidRPr="00F15DCD">
        <w:rPr>
          <w:rFonts w:ascii="Segoe UI" w:hAnsi="Segoe UI" w:cs="Segoe UI"/>
          <w:sz w:val="22"/>
        </w:rPr>
        <w:t>při zachování požadavků dle tohoto odstavce vystavena ve výši a s</w:t>
      </w:r>
      <w:r w:rsidR="00ED1567" w:rsidRPr="00F15DCD">
        <w:rPr>
          <w:rFonts w:ascii="Segoe UI" w:hAnsi="Segoe UI" w:cs="Segoe UI"/>
          <w:sz w:val="22"/>
        </w:rPr>
        <w:t> </w:t>
      </w:r>
      <w:r w:rsidR="006C01C0" w:rsidRPr="00F15DCD">
        <w:rPr>
          <w:rFonts w:ascii="Segoe UI" w:hAnsi="Segoe UI" w:cs="Segoe UI"/>
          <w:sz w:val="22"/>
        </w:rPr>
        <w:t>platností v</w:t>
      </w:r>
      <w:r w:rsidR="00ED1567" w:rsidRPr="00F15DCD">
        <w:rPr>
          <w:rFonts w:ascii="Segoe UI" w:hAnsi="Segoe UI" w:cs="Segoe UI"/>
          <w:sz w:val="22"/>
        </w:rPr>
        <w:t> </w:t>
      </w:r>
      <w:r w:rsidR="006C01C0" w:rsidRPr="00F15DCD">
        <w:rPr>
          <w:rFonts w:ascii="Segoe UI" w:hAnsi="Segoe UI" w:cs="Segoe UI"/>
          <w:sz w:val="22"/>
        </w:rPr>
        <w:t>délce, která je uvedena v</w:t>
      </w:r>
      <w:r w:rsidR="00ED1567" w:rsidRPr="00F15DCD">
        <w:rPr>
          <w:rFonts w:ascii="Segoe UI" w:hAnsi="Segoe UI" w:cs="Segoe UI"/>
          <w:sz w:val="22"/>
        </w:rPr>
        <w:t> </w:t>
      </w:r>
      <w:r w:rsidR="006C01C0" w:rsidRPr="00F15DCD">
        <w:rPr>
          <w:rFonts w:ascii="Segoe UI" w:hAnsi="Segoe UI" w:cs="Segoe UI"/>
          <w:sz w:val="22"/>
        </w:rPr>
        <w:t>příloze č. II.d Ceny a platební podmínky a současně bude respektovat lhůty upravené v</w:t>
      </w:r>
      <w:r w:rsidR="00ED1567" w:rsidRPr="00F15DCD">
        <w:rPr>
          <w:rFonts w:ascii="Segoe UI" w:hAnsi="Segoe UI" w:cs="Segoe UI"/>
          <w:sz w:val="22"/>
        </w:rPr>
        <w:t> </w:t>
      </w:r>
      <w:r w:rsidR="006C01C0" w:rsidRPr="00F15DCD">
        <w:rPr>
          <w:rFonts w:ascii="Segoe UI" w:hAnsi="Segoe UI" w:cs="Segoe UI"/>
          <w:sz w:val="22"/>
        </w:rPr>
        <w:t>Harmonogramu.</w:t>
      </w:r>
      <w:bookmarkEnd w:id="587"/>
      <w:r w:rsidR="006C01C0" w:rsidRPr="00F15DCD">
        <w:rPr>
          <w:rFonts w:ascii="Segoe UI" w:hAnsi="Segoe UI" w:cs="Segoe UI"/>
          <w:sz w:val="22"/>
        </w:rPr>
        <w:t xml:space="preserve">     </w:t>
      </w:r>
      <w:bookmarkEnd w:id="588"/>
      <w:r w:rsidR="00AC4215" w:rsidRPr="00F15DCD">
        <w:rPr>
          <w:rFonts w:ascii="Segoe UI" w:hAnsi="Segoe UI" w:cs="Segoe UI"/>
          <w:sz w:val="22"/>
        </w:rPr>
        <w:t xml:space="preserve"> </w:t>
      </w:r>
      <w:bookmarkEnd w:id="581"/>
      <w:bookmarkEnd w:id="582"/>
      <w:r w:rsidR="00177586" w:rsidRPr="00F15DCD">
        <w:rPr>
          <w:rFonts w:ascii="Segoe UI" w:hAnsi="Segoe UI" w:cs="Segoe UI"/>
          <w:sz w:val="22"/>
        </w:rPr>
        <w:t xml:space="preserve"> </w:t>
      </w:r>
      <w:r w:rsidR="00B17310" w:rsidRPr="00F15DCD">
        <w:rPr>
          <w:rFonts w:ascii="Segoe UI" w:hAnsi="Segoe UI" w:cs="Segoe UI"/>
          <w:sz w:val="22"/>
        </w:rPr>
        <w:t xml:space="preserve"> </w:t>
      </w:r>
    </w:p>
    <w:p w14:paraId="383EAAE3" w14:textId="64DFED5E" w:rsidR="00904A72" w:rsidRPr="00F15DCD" w:rsidRDefault="00B17310"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Jestliže dojde k</w:t>
      </w:r>
      <w:r w:rsidR="00ED1567" w:rsidRPr="00F15DCD">
        <w:rPr>
          <w:rFonts w:ascii="Segoe UI" w:hAnsi="Segoe UI" w:cs="Segoe UI"/>
          <w:sz w:val="22"/>
        </w:rPr>
        <w:t> </w:t>
      </w:r>
      <w:r w:rsidR="003B3E25" w:rsidRPr="00F15DCD">
        <w:rPr>
          <w:rFonts w:ascii="Segoe UI" w:hAnsi="Segoe UI" w:cs="Segoe UI"/>
          <w:sz w:val="22"/>
        </w:rPr>
        <w:t xml:space="preserve">předání potvrzení o průběhu Garanční doby dle čl. </w:t>
      </w:r>
      <w:r w:rsidR="003B3E25" w:rsidRPr="00F15DCD">
        <w:rPr>
          <w:rFonts w:ascii="Segoe UI" w:hAnsi="Segoe UI" w:cs="Segoe UI"/>
          <w:sz w:val="22"/>
        </w:rPr>
        <w:fldChar w:fldCharType="begin"/>
      </w:r>
      <w:r w:rsidR="003B3E25" w:rsidRPr="00F15DCD">
        <w:rPr>
          <w:rFonts w:ascii="Segoe UI" w:hAnsi="Segoe UI" w:cs="Segoe UI"/>
          <w:sz w:val="22"/>
        </w:rPr>
        <w:instrText xml:space="preserve"> REF _Ref50988660 \r \h </w:instrText>
      </w:r>
      <w:r w:rsidR="007F4CFA" w:rsidRPr="00F15DCD">
        <w:rPr>
          <w:rFonts w:ascii="Segoe UI" w:hAnsi="Segoe UI" w:cs="Segoe UI"/>
          <w:sz w:val="22"/>
        </w:rPr>
        <w:instrText xml:space="preserve"> \* MERGEFORMAT </w:instrText>
      </w:r>
      <w:r w:rsidR="003B3E25" w:rsidRPr="00F15DCD">
        <w:rPr>
          <w:rFonts w:ascii="Segoe UI" w:hAnsi="Segoe UI" w:cs="Segoe UI"/>
          <w:sz w:val="22"/>
        </w:rPr>
      </w:r>
      <w:r w:rsidR="003B3E25" w:rsidRPr="00F15DCD">
        <w:rPr>
          <w:rFonts w:ascii="Segoe UI" w:hAnsi="Segoe UI" w:cs="Segoe UI"/>
          <w:sz w:val="22"/>
        </w:rPr>
        <w:fldChar w:fldCharType="separate"/>
      </w:r>
      <w:r w:rsidR="00C4674D">
        <w:rPr>
          <w:rFonts w:ascii="Segoe UI" w:hAnsi="Segoe UI" w:cs="Segoe UI"/>
          <w:sz w:val="22"/>
        </w:rPr>
        <w:t>17</w:t>
      </w:r>
      <w:r w:rsidR="003B3E25" w:rsidRPr="00F15DCD">
        <w:rPr>
          <w:rFonts w:ascii="Segoe UI" w:hAnsi="Segoe UI" w:cs="Segoe UI"/>
          <w:sz w:val="22"/>
        </w:rPr>
        <w:fldChar w:fldCharType="end"/>
      </w:r>
      <w:r w:rsidR="003B3E25" w:rsidRPr="00F15DCD">
        <w:rPr>
          <w:rFonts w:ascii="Segoe UI" w:hAnsi="Segoe UI" w:cs="Segoe UI"/>
          <w:sz w:val="22"/>
        </w:rPr>
        <w:t xml:space="preserve"> Smlouvy,</w:t>
      </w:r>
      <w:r w:rsidRPr="00F15DCD">
        <w:rPr>
          <w:rFonts w:ascii="Segoe UI" w:hAnsi="Segoe UI" w:cs="Segoe UI"/>
          <w:sz w:val="22"/>
        </w:rPr>
        <w:t xml:space="preserve"> je Zhotovitel oprávněn </w:t>
      </w:r>
      <w:r w:rsidR="00904A72" w:rsidRPr="00F15DCD">
        <w:rPr>
          <w:rFonts w:ascii="Segoe UI" w:hAnsi="Segoe UI" w:cs="Segoe UI"/>
          <w:sz w:val="22"/>
        </w:rPr>
        <w:t>ke dni následujícím</w:t>
      </w:r>
      <w:r w:rsidR="00574969" w:rsidRPr="00F15DCD">
        <w:rPr>
          <w:rFonts w:ascii="Segoe UI" w:hAnsi="Segoe UI" w:cs="Segoe UI"/>
          <w:sz w:val="22"/>
        </w:rPr>
        <w:t>u</w:t>
      </w:r>
      <w:r w:rsidR="00904A72" w:rsidRPr="00F15DCD">
        <w:rPr>
          <w:rFonts w:ascii="Segoe UI" w:hAnsi="Segoe UI" w:cs="Segoe UI"/>
          <w:sz w:val="22"/>
        </w:rPr>
        <w:t xml:space="preserve"> po dni </w:t>
      </w:r>
      <w:r w:rsidR="003B3E25" w:rsidRPr="00F15DCD">
        <w:rPr>
          <w:rFonts w:ascii="Segoe UI" w:hAnsi="Segoe UI" w:cs="Segoe UI"/>
          <w:sz w:val="22"/>
        </w:rPr>
        <w:t>předání</w:t>
      </w:r>
      <w:r w:rsidR="00904A72" w:rsidRPr="00F15DCD">
        <w:rPr>
          <w:rFonts w:ascii="Segoe UI" w:hAnsi="Segoe UI" w:cs="Segoe UI"/>
          <w:sz w:val="22"/>
        </w:rPr>
        <w:t xml:space="preserve"> </w:t>
      </w:r>
      <w:r w:rsidR="003B3E25" w:rsidRPr="00F15DCD">
        <w:rPr>
          <w:rFonts w:ascii="Segoe UI" w:hAnsi="Segoe UI" w:cs="Segoe UI"/>
          <w:sz w:val="22"/>
        </w:rPr>
        <w:t>potvrzení</w:t>
      </w:r>
      <w:r w:rsidR="00904A72" w:rsidRPr="00F15DCD">
        <w:rPr>
          <w:rFonts w:ascii="Segoe UI" w:hAnsi="Segoe UI" w:cs="Segoe UI"/>
          <w:sz w:val="22"/>
        </w:rPr>
        <w:t xml:space="preserve"> uvedeného v</w:t>
      </w:r>
      <w:r w:rsidR="00ED1567" w:rsidRPr="00F15DCD">
        <w:rPr>
          <w:rFonts w:ascii="Segoe UI" w:hAnsi="Segoe UI" w:cs="Segoe UI"/>
          <w:sz w:val="22"/>
        </w:rPr>
        <w:t> </w:t>
      </w:r>
      <w:r w:rsidR="00904A72" w:rsidRPr="00F15DCD">
        <w:rPr>
          <w:rFonts w:ascii="Segoe UI" w:hAnsi="Segoe UI" w:cs="Segoe UI"/>
          <w:sz w:val="22"/>
        </w:rPr>
        <w:t xml:space="preserve">tomto odstavci </w:t>
      </w:r>
      <w:r w:rsidRPr="00F15DCD">
        <w:rPr>
          <w:rFonts w:ascii="Segoe UI" w:hAnsi="Segoe UI" w:cs="Segoe UI"/>
          <w:sz w:val="22"/>
        </w:rPr>
        <w:t>snížit výši Jistoty na 5 % Ceny Díl</w:t>
      </w:r>
      <w:r w:rsidR="00574969" w:rsidRPr="00F15DCD">
        <w:rPr>
          <w:rFonts w:ascii="Segoe UI" w:hAnsi="Segoe UI" w:cs="Segoe UI"/>
          <w:sz w:val="22"/>
        </w:rPr>
        <w:t>a</w:t>
      </w:r>
      <w:r w:rsidRPr="00F15DCD">
        <w:rPr>
          <w:rFonts w:ascii="Segoe UI" w:hAnsi="Segoe UI" w:cs="Segoe UI"/>
          <w:sz w:val="22"/>
        </w:rPr>
        <w:t xml:space="preserve"> bez DPH</w:t>
      </w:r>
      <w:r w:rsidR="00D150D6" w:rsidRPr="00F15DCD">
        <w:rPr>
          <w:rFonts w:ascii="Segoe UI" w:hAnsi="Segoe UI" w:cs="Segoe UI"/>
          <w:sz w:val="22"/>
        </w:rPr>
        <w:t>.</w:t>
      </w:r>
      <w:r w:rsidRPr="00F15DCD">
        <w:rPr>
          <w:rFonts w:ascii="Segoe UI" w:hAnsi="Segoe UI" w:cs="Segoe UI"/>
          <w:sz w:val="22"/>
        </w:rPr>
        <w:t xml:space="preserve"> </w:t>
      </w:r>
      <w:r w:rsidR="00B37913" w:rsidRPr="00F15DCD">
        <w:rPr>
          <w:rFonts w:ascii="Segoe UI" w:hAnsi="Segoe UI" w:cs="Segoe UI"/>
          <w:sz w:val="22"/>
        </w:rPr>
        <w:t xml:space="preserve">Jelikož je pro snížení závazku banky nutný souhlas Objednatele jako příjemce Jistoty, zavazuje se Objednatel tento souhlas bance na vyžádání udělit. </w:t>
      </w:r>
      <w:r w:rsidR="00904A72" w:rsidRPr="00F15DCD">
        <w:rPr>
          <w:rFonts w:ascii="Segoe UI" w:hAnsi="Segoe UI" w:cs="Segoe UI"/>
          <w:sz w:val="22"/>
        </w:rPr>
        <w:t>Zhotovitel předloží Objednateli podklady, z</w:t>
      </w:r>
      <w:r w:rsidR="00ED1567" w:rsidRPr="00F15DCD">
        <w:rPr>
          <w:rFonts w:ascii="Segoe UI" w:hAnsi="Segoe UI" w:cs="Segoe UI"/>
          <w:sz w:val="22"/>
        </w:rPr>
        <w:t> </w:t>
      </w:r>
      <w:r w:rsidR="00904A72" w:rsidRPr="00F15DCD">
        <w:rPr>
          <w:rFonts w:ascii="Segoe UI" w:hAnsi="Segoe UI" w:cs="Segoe UI"/>
          <w:sz w:val="22"/>
        </w:rPr>
        <w:t>nichž jednoznačně vyplývá, že došlo ke snížení výše bankovní záruky za platby v</w:t>
      </w:r>
      <w:r w:rsidR="00ED1567" w:rsidRPr="00F15DCD">
        <w:rPr>
          <w:rFonts w:ascii="Segoe UI" w:hAnsi="Segoe UI" w:cs="Segoe UI"/>
          <w:sz w:val="22"/>
        </w:rPr>
        <w:t> </w:t>
      </w:r>
      <w:r w:rsidR="00904A72" w:rsidRPr="00F15DCD">
        <w:rPr>
          <w:rFonts w:ascii="Segoe UI" w:hAnsi="Segoe UI" w:cs="Segoe UI"/>
          <w:sz w:val="22"/>
        </w:rPr>
        <w:t>souladu s</w:t>
      </w:r>
      <w:r w:rsidR="00ED1567" w:rsidRPr="00F15DCD">
        <w:rPr>
          <w:rFonts w:ascii="Segoe UI" w:hAnsi="Segoe UI" w:cs="Segoe UI"/>
          <w:sz w:val="22"/>
        </w:rPr>
        <w:t> </w:t>
      </w:r>
      <w:r w:rsidR="00904A72" w:rsidRPr="00F15DCD">
        <w:rPr>
          <w:rFonts w:ascii="Segoe UI" w:hAnsi="Segoe UI" w:cs="Segoe UI"/>
          <w:sz w:val="22"/>
        </w:rPr>
        <w:t xml:space="preserve">tímto čl. </w:t>
      </w:r>
      <w:r w:rsidR="00904A72" w:rsidRPr="00F15DCD">
        <w:rPr>
          <w:rFonts w:ascii="Segoe UI" w:hAnsi="Segoe UI" w:cs="Segoe UI"/>
          <w:sz w:val="22"/>
        </w:rPr>
        <w:fldChar w:fldCharType="begin"/>
      </w:r>
      <w:r w:rsidR="00904A72"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00904A72" w:rsidRPr="00F15DCD">
        <w:rPr>
          <w:rFonts w:ascii="Segoe UI" w:hAnsi="Segoe UI" w:cs="Segoe UI"/>
          <w:sz w:val="22"/>
        </w:rPr>
      </w:r>
      <w:r w:rsidR="00904A72" w:rsidRPr="00F15DCD">
        <w:rPr>
          <w:rFonts w:ascii="Segoe UI" w:hAnsi="Segoe UI" w:cs="Segoe UI"/>
          <w:sz w:val="22"/>
        </w:rPr>
        <w:fldChar w:fldCharType="separate"/>
      </w:r>
      <w:r w:rsidR="00C4674D">
        <w:rPr>
          <w:rFonts w:ascii="Segoe UI" w:hAnsi="Segoe UI" w:cs="Segoe UI"/>
          <w:sz w:val="22"/>
        </w:rPr>
        <w:t>29</w:t>
      </w:r>
      <w:r w:rsidR="00904A72" w:rsidRPr="00F15DCD">
        <w:rPr>
          <w:rFonts w:ascii="Segoe UI" w:hAnsi="Segoe UI" w:cs="Segoe UI"/>
          <w:sz w:val="22"/>
        </w:rPr>
        <w:fldChar w:fldCharType="end"/>
      </w:r>
      <w:r w:rsidR="00904A72" w:rsidRPr="00F15DCD">
        <w:rPr>
          <w:rFonts w:ascii="Segoe UI" w:hAnsi="Segoe UI" w:cs="Segoe UI"/>
          <w:sz w:val="22"/>
        </w:rPr>
        <w:t xml:space="preserve"> Smlouvy bez zbytečného odkladu po snížení výše bankovní záruky a/nebo na základě žádosti Objednatele.</w:t>
      </w:r>
    </w:p>
    <w:p w14:paraId="726D2D76" w14:textId="4F1402FE" w:rsidR="00904A72" w:rsidRPr="00F15DCD" w:rsidRDefault="00904A72"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 xml:space="preserve">Při zvyšování i snižování výše bankovní záruky za platby musí být dodrženy všechny podmínky stanovené tímto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w:t>
      </w:r>
    </w:p>
    <w:p w14:paraId="031467E2" w14:textId="6508C361" w:rsidR="004700DC" w:rsidRPr="00F15DCD" w:rsidRDefault="00BE7649"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Pokud </w:t>
      </w:r>
      <w:r w:rsidR="006F4593" w:rsidRPr="00F15DCD">
        <w:rPr>
          <w:rFonts w:ascii="Segoe UI" w:hAnsi="Segoe UI" w:cs="Segoe UI"/>
          <w:sz w:val="22"/>
        </w:rPr>
        <w:t>Zhotovitel</w:t>
      </w:r>
      <w:r w:rsidRPr="00F15DCD">
        <w:rPr>
          <w:rFonts w:ascii="Segoe UI" w:hAnsi="Segoe UI" w:cs="Segoe UI"/>
          <w:sz w:val="22"/>
        </w:rPr>
        <w:t xml:space="preserve"> složil </w:t>
      </w:r>
      <w:r w:rsidR="006F4593" w:rsidRPr="00F15DCD">
        <w:rPr>
          <w:rFonts w:ascii="Segoe UI" w:hAnsi="Segoe UI" w:cs="Segoe UI"/>
          <w:sz w:val="22"/>
        </w:rPr>
        <w:t>Objednatel</w:t>
      </w:r>
      <w:r w:rsidRPr="00F15DCD">
        <w:rPr>
          <w:rFonts w:ascii="Segoe UI" w:hAnsi="Segoe UI" w:cs="Segoe UI"/>
          <w:sz w:val="22"/>
        </w:rPr>
        <w:t xml:space="preserve">i </w:t>
      </w:r>
      <w:r w:rsidR="008F4486" w:rsidRPr="00F15DCD">
        <w:rPr>
          <w:rFonts w:ascii="Segoe UI" w:hAnsi="Segoe UI" w:cs="Segoe UI"/>
          <w:sz w:val="22"/>
        </w:rPr>
        <w:t>J</w:t>
      </w:r>
      <w:r w:rsidRPr="00F15DCD">
        <w:rPr>
          <w:rFonts w:ascii="Segoe UI" w:hAnsi="Segoe UI" w:cs="Segoe UI"/>
          <w:sz w:val="22"/>
        </w:rPr>
        <w:t>istotu</w:t>
      </w:r>
      <w:r w:rsidR="00AD07F6" w:rsidRPr="00F15DCD">
        <w:rPr>
          <w:rFonts w:ascii="Segoe UI" w:hAnsi="Segoe UI" w:cs="Segoe UI"/>
          <w:sz w:val="22"/>
        </w:rPr>
        <w:t xml:space="preserve"> formou </w:t>
      </w:r>
      <w:r w:rsidR="00574969" w:rsidRPr="00F15DCD">
        <w:rPr>
          <w:rFonts w:ascii="Segoe UI" w:hAnsi="Segoe UI" w:cs="Segoe UI"/>
          <w:sz w:val="22"/>
        </w:rPr>
        <w:t>peněžité jistoty</w:t>
      </w:r>
      <w:r w:rsidRPr="00F15DCD">
        <w:rPr>
          <w:rFonts w:ascii="Segoe UI" w:hAnsi="Segoe UI" w:cs="Segoe UI"/>
          <w:sz w:val="22"/>
        </w:rPr>
        <w:t xml:space="preserve">, je oprávněn nahradit ji </w:t>
      </w:r>
      <w:r w:rsidR="00AD07F6" w:rsidRPr="00F15DCD">
        <w:rPr>
          <w:rFonts w:ascii="Segoe UI" w:hAnsi="Segoe UI" w:cs="Segoe UI"/>
          <w:sz w:val="22"/>
        </w:rPr>
        <w:t xml:space="preserve">kdykoliv </w:t>
      </w:r>
      <w:r w:rsidR="00BE0C00" w:rsidRPr="00F15DCD">
        <w:rPr>
          <w:rFonts w:ascii="Segoe UI" w:hAnsi="Segoe UI" w:cs="Segoe UI"/>
          <w:sz w:val="22"/>
        </w:rPr>
        <w:t>bankovn</w:t>
      </w:r>
      <w:r w:rsidRPr="00F15DCD">
        <w:rPr>
          <w:rFonts w:ascii="Segoe UI" w:hAnsi="Segoe UI" w:cs="Segoe UI"/>
          <w:sz w:val="22"/>
        </w:rPr>
        <w:t>í zárukou; v</w:t>
      </w:r>
      <w:r w:rsidR="00ED1567" w:rsidRPr="00F15DCD">
        <w:rPr>
          <w:rFonts w:ascii="Segoe UI" w:hAnsi="Segoe UI" w:cs="Segoe UI"/>
          <w:sz w:val="22"/>
        </w:rPr>
        <w:t> </w:t>
      </w:r>
      <w:r w:rsidRPr="00F15DCD">
        <w:rPr>
          <w:rFonts w:ascii="Segoe UI" w:hAnsi="Segoe UI" w:cs="Segoe UI"/>
          <w:sz w:val="22"/>
        </w:rPr>
        <w:t xml:space="preserve">takovém případě je </w:t>
      </w:r>
      <w:r w:rsidR="006F4593" w:rsidRPr="00F15DCD">
        <w:rPr>
          <w:rFonts w:ascii="Segoe UI" w:hAnsi="Segoe UI" w:cs="Segoe UI"/>
          <w:sz w:val="22"/>
        </w:rPr>
        <w:t>Objednatel</w:t>
      </w:r>
      <w:r w:rsidRPr="00F15DCD">
        <w:rPr>
          <w:rFonts w:ascii="Segoe UI" w:hAnsi="Segoe UI" w:cs="Segoe UI"/>
          <w:sz w:val="22"/>
        </w:rPr>
        <w:t xml:space="preserve"> povinen </w:t>
      </w:r>
      <w:r w:rsidR="008F4486" w:rsidRPr="00F15DCD">
        <w:rPr>
          <w:rFonts w:ascii="Segoe UI" w:hAnsi="Segoe UI" w:cs="Segoe UI"/>
          <w:sz w:val="22"/>
        </w:rPr>
        <w:t xml:space="preserve">vrátit </w:t>
      </w:r>
      <w:r w:rsidR="006F4593" w:rsidRPr="00F15DCD">
        <w:rPr>
          <w:rFonts w:ascii="Segoe UI" w:hAnsi="Segoe UI" w:cs="Segoe UI"/>
          <w:sz w:val="22"/>
        </w:rPr>
        <w:t>Zhotovitel</w:t>
      </w:r>
      <w:r w:rsidR="008F4486" w:rsidRPr="00F15DCD">
        <w:rPr>
          <w:rFonts w:ascii="Segoe UI" w:hAnsi="Segoe UI" w:cs="Segoe UI"/>
          <w:sz w:val="22"/>
        </w:rPr>
        <w:t xml:space="preserve">i </w:t>
      </w:r>
      <w:r w:rsidR="00574969" w:rsidRPr="00F15DCD">
        <w:rPr>
          <w:rFonts w:ascii="Segoe UI" w:hAnsi="Segoe UI" w:cs="Segoe UI"/>
          <w:sz w:val="22"/>
        </w:rPr>
        <w:t>peněžitou jistotu</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nevyčerpané výši, a to vč. </w:t>
      </w:r>
      <w:r w:rsidR="002963E0">
        <w:rPr>
          <w:rFonts w:ascii="Segoe UI" w:hAnsi="Segoe UI" w:cs="Segoe UI"/>
          <w:sz w:val="22"/>
        </w:rPr>
        <w:t>ú</w:t>
      </w:r>
      <w:r w:rsidRPr="00F15DCD">
        <w:rPr>
          <w:rFonts w:ascii="Segoe UI" w:hAnsi="Segoe UI" w:cs="Segoe UI"/>
          <w:sz w:val="22"/>
        </w:rPr>
        <w:t xml:space="preserve">roků, pokud nějaké přirostly, do </w:t>
      </w:r>
      <w:r w:rsidR="00BB200A" w:rsidRPr="00F15DCD">
        <w:rPr>
          <w:rFonts w:ascii="Segoe UI" w:hAnsi="Segoe UI" w:cs="Segoe UI"/>
          <w:sz w:val="22"/>
        </w:rPr>
        <w:t>28</w:t>
      </w:r>
      <w:r w:rsidRPr="00F15DCD">
        <w:rPr>
          <w:rFonts w:ascii="Segoe UI" w:hAnsi="Segoe UI" w:cs="Segoe UI"/>
          <w:sz w:val="22"/>
        </w:rPr>
        <w:t xml:space="preserve"> dnů ode dne, kdy byla </w:t>
      </w:r>
      <w:r w:rsidR="006F4593" w:rsidRPr="00F15DCD">
        <w:rPr>
          <w:rFonts w:ascii="Segoe UI" w:hAnsi="Segoe UI" w:cs="Segoe UI"/>
          <w:sz w:val="22"/>
        </w:rPr>
        <w:t>Objednatel</w:t>
      </w:r>
      <w:r w:rsidRPr="00F15DCD">
        <w:rPr>
          <w:rFonts w:ascii="Segoe UI" w:hAnsi="Segoe UI" w:cs="Segoe UI"/>
          <w:sz w:val="22"/>
        </w:rPr>
        <w:t xml:space="preserve">i </w:t>
      </w:r>
      <w:r w:rsidR="006F4593" w:rsidRPr="00F15DCD">
        <w:rPr>
          <w:rFonts w:ascii="Segoe UI" w:hAnsi="Segoe UI" w:cs="Segoe UI"/>
          <w:sz w:val="22"/>
        </w:rPr>
        <w:t>Zhotovitel</w:t>
      </w:r>
      <w:r w:rsidRPr="00F15DCD">
        <w:rPr>
          <w:rFonts w:ascii="Segoe UI" w:hAnsi="Segoe UI" w:cs="Segoe UI"/>
          <w:sz w:val="22"/>
        </w:rPr>
        <w:t xml:space="preserve">em předána </w:t>
      </w:r>
      <w:r w:rsidR="00AD07F6" w:rsidRPr="00F15DCD">
        <w:rPr>
          <w:rFonts w:ascii="Segoe UI" w:hAnsi="Segoe UI" w:cs="Segoe UI"/>
          <w:sz w:val="22"/>
        </w:rPr>
        <w:t>záruční listin</w:t>
      </w:r>
      <w:r w:rsidR="003077F1" w:rsidRPr="00F15DCD">
        <w:rPr>
          <w:rFonts w:ascii="Segoe UI" w:hAnsi="Segoe UI" w:cs="Segoe UI"/>
          <w:sz w:val="22"/>
        </w:rPr>
        <w:t>a</w:t>
      </w:r>
      <w:r w:rsidR="00AD07F6" w:rsidRPr="00F15DCD">
        <w:rPr>
          <w:rFonts w:ascii="Segoe UI" w:hAnsi="Segoe UI" w:cs="Segoe UI"/>
          <w:sz w:val="22"/>
        </w:rPr>
        <w:t xml:space="preserve"> bankovní</w:t>
      </w:r>
      <w:r w:rsidRPr="00F15DCD">
        <w:rPr>
          <w:rFonts w:ascii="Segoe UI" w:hAnsi="Segoe UI" w:cs="Segoe UI"/>
          <w:sz w:val="22"/>
        </w:rPr>
        <w:t xml:space="preserve"> záruk</w:t>
      </w:r>
      <w:r w:rsidR="00AD07F6" w:rsidRPr="00F15DCD">
        <w:rPr>
          <w:rFonts w:ascii="Segoe UI" w:hAnsi="Segoe UI" w:cs="Segoe UI"/>
          <w:sz w:val="22"/>
        </w:rPr>
        <w:t>y</w:t>
      </w:r>
      <w:r w:rsidRPr="00F15DCD">
        <w:rPr>
          <w:rFonts w:ascii="Segoe UI" w:hAnsi="Segoe UI" w:cs="Segoe UI"/>
          <w:sz w:val="22"/>
        </w:rPr>
        <w:t xml:space="preserve">. Pokud </w:t>
      </w:r>
      <w:r w:rsidR="006F4593" w:rsidRPr="00F15DCD">
        <w:rPr>
          <w:rFonts w:ascii="Segoe UI" w:hAnsi="Segoe UI" w:cs="Segoe UI"/>
          <w:sz w:val="22"/>
        </w:rPr>
        <w:t>Zhotovitel</w:t>
      </w:r>
      <w:r w:rsidRPr="00F15DCD">
        <w:rPr>
          <w:rFonts w:ascii="Segoe UI" w:hAnsi="Segoe UI" w:cs="Segoe UI"/>
          <w:sz w:val="22"/>
        </w:rPr>
        <w:t xml:space="preserve"> </w:t>
      </w:r>
      <w:r w:rsidR="00825105" w:rsidRPr="00F15DCD">
        <w:rPr>
          <w:rFonts w:ascii="Segoe UI" w:hAnsi="Segoe UI" w:cs="Segoe UI"/>
          <w:sz w:val="22"/>
        </w:rPr>
        <w:t>složil Jistotu</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i </w:t>
      </w:r>
      <w:r w:rsidR="00825105" w:rsidRPr="00F15DCD">
        <w:rPr>
          <w:rFonts w:ascii="Segoe UI" w:hAnsi="Segoe UI" w:cs="Segoe UI"/>
          <w:sz w:val="22"/>
        </w:rPr>
        <w:t xml:space="preserve">formou </w:t>
      </w:r>
      <w:r w:rsidR="00AD07F6" w:rsidRPr="00F15DCD">
        <w:rPr>
          <w:rFonts w:ascii="Segoe UI" w:hAnsi="Segoe UI" w:cs="Segoe UI"/>
          <w:sz w:val="22"/>
        </w:rPr>
        <w:t>bankovní</w:t>
      </w:r>
      <w:r w:rsidRPr="00F15DCD">
        <w:rPr>
          <w:rFonts w:ascii="Segoe UI" w:hAnsi="Segoe UI" w:cs="Segoe UI"/>
          <w:sz w:val="22"/>
        </w:rPr>
        <w:t xml:space="preserve"> záruk</w:t>
      </w:r>
      <w:r w:rsidR="00825105" w:rsidRPr="00F15DCD">
        <w:rPr>
          <w:rFonts w:ascii="Segoe UI" w:hAnsi="Segoe UI" w:cs="Segoe UI"/>
          <w:sz w:val="22"/>
        </w:rPr>
        <w:t>y</w:t>
      </w:r>
      <w:r w:rsidRPr="00F15DCD">
        <w:rPr>
          <w:rFonts w:ascii="Segoe UI" w:hAnsi="Segoe UI" w:cs="Segoe UI"/>
          <w:sz w:val="22"/>
        </w:rPr>
        <w:t>, je kdykoli oprávněn nahradit ji</w:t>
      </w:r>
      <w:r w:rsidR="008F4486" w:rsidRPr="00F15DCD">
        <w:rPr>
          <w:rFonts w:ascii="Segoe UI" w:hAnsi="Segoe UI" w:cs="Segoe UI"/>
          <w:sz w:val="22"/>
        </w:rPr>
        <w:t xml:space="preserve"> složením </w:t>
      </w:r>
      <w:r w:rsidR="00574969" w:rsidRPr="00F15DCD">
        <w:rPr>
          <w:rFonts w:ascii="Segoe UI" w:hAnsi="Segoe UI" w:cs="Segoe UI"/>
          <w:sz w:val="22"/>
        </w:rPr>
        <w:t>peněžité jistoty</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 xml:space="preserve">takovém případě je </w:t>
      </w:r>
      <w:r w:rsidR="006F4593" w:rsidRPr="00F15DCD">
        <w:rPr>
          <w:rFonts w:ascii="Segoe UI" w:hAnsi="Segoe UI" w:cs="Segoe UI"/>
          <w:sz w:val="22"/>
        </w:rPr>
        <w:t>Objednatel</w:t>
      </w:r>
      <w:r w:rsidRPr="00F15DCD">
        <w:rPr>
          <w:rFonts w:ascii="Segoe UI" w:hAnsi="Segoe UI" w:cs="Segoe UI"/>
          <w:sz w:val="22"/>
        </w:rPr>
        <w:t xml:space="preserve"> povinen vrátit </w:t>
      </w:r>
      <w:r w:rsidR="006F4593" w:rsidRPr="00F15DCD">
        <w:rPr>
          <w:rFonts w:ascii="Segoe UI" w:hAnsi="Segoe UI" w:cs="Segoe UI"/>
          <w:sz w:val="22"/>
        </w:rPr>
        <w:t>Zhotovitel</w:t>
      </w:r>
      <w:r w:rsidRPr="00F15DCD">
        <w:rPr>
          <w:rFonts w:ascii="Segoe UI" w:hAnsi="Segoe UI" w:cs="Segoe UI"/>
          <w:sz w:val="22"/>
        </w:rPr>
        <w:t xml:space="preserve">i </w:t>
      </w:r>
      <w:r w:rsidR="00825105" w:rsidRPr="00F15DCD">
        <w:rPr>
          <w:rFonts w:ascii="Segoe UI" w:hAnsi="Segoe UI" w:cs="Segoe UI"/>
          <w:sz w:val="22"/>
        </w:rPr>
        <w:t>záruční listinu</w:t>
      </w:r>
      <w:r w:rsidRPr="00F15DCD">
        <w:rPr>
          <w:rFonts w:ascii="Segoe UI" w:hAnsi="Segoe UI" w:cs="Segoe UI"/>
          <w:sz w:val="22"/>
        </w:rPr>
        <w:t xml:space="preserve"> </w:t>
      </w:r>
      <w:r w:rsidR="00574969" w:rsidRPr="00F15DCD">
        <w:rPr>
          <w:rFonts w:ascii="Segoe UI" w:hAnsi="Segoe UI" w:cs="Segoe UI"/>
          <w:sz w:val="22"/>
        </w:rPr>
        <w:t xml:space="preserve">bankovní záruky </w:t>
      </w:r>
      <w:r w:rsidRPr="00F15DCD">
        <w:rPr>
          <w:rFonts w:ascii="Segoe UI" w:hAnsi="Segoe UI" w:cs="Segoe UI"/>
          <w:sz w:val="22"/>
        </w:rPr>
        <w:t xml:space="preserve">do </w:t>
      </w:r>
      <w:r w:rsidR="00BB200A" w:rsidRPr="00F15DCD">
        <w:rPr>
          <w:rFonts w:ascii="Segoe UI" w:hAnsi="Segoe UI" w:cs="Segoe UI"/>
          <w:sz w:val="22"/>
        </w:rPr>
        <w:t>28</w:t>
      </w:r>
      <w:r w:rsidRPr="00F15DCD">
        <w:rPr>
          <w:rFonts w:ascii="Segoe UI" w:hAnsi="Segoe UI" w:cs="Segoe UI"/>
          <w:sz w:val="22"/>
        </w:rPr>
        <w:t xml:space="preserve"> dnů ode dne, kdy </w:t>
      </w:r>
      <w:r w:rsidR="006F4593" w:rsidRPr="00F15DCD">
        <w:rPr>
          <w:rFonts w:ascii="Segoe UI" w:hAnsi="Segoe UI" w:cs="Segoe UI"/>
          <w:sz w:val="22"/>
        </w:rPr>
        <w:t>Objednatel</w:t>
      </w:r>
      <w:r w:rsidRPr="00F15DCD">
        <w:rPr>
          <w:rFonts w:ascii="Segoe UI" w:hAnsi="Segoe UI" w:cs="Segoe UI"/>
          <w:sz w:val="22"/>
        </w:rPr>
        <w:t xml:space="preserve"> od </w:t>
      </w:r>
      <w:r w:rsidR="006F4593" w:rsidRPr="00F15DCD">
        <w:rPr>
          <w:rFonts w:ascii="Segoe UI" w:hAnsi="Segoe UI" w:cs="Segoe UI"/>
          <w:sz w:val="22"/>
        </w:rPr>
        <w:t>Zhotovitel</w:t>
      </w:r>
      <w:r w:rsidRPr="00F15DCD">
        <w:rPr>
          <w:rFonts w:ascii="Segoe UI" w:hAnsi="Segoe UI" w:cs="Segoe UI"/>
          <w:sz w:val="22"/>
        </w:rPr>
        <w:t xml:space="preserve">e </w:t>
      </w:r>
      <w:r w:rsidR="00574969" w:rsidRPr="00F15DCD">
        <w:rPr>
          <w:rFonts w:ascii="Segoe UI" w:hAnsi="Segoe UI" w:cs="Segoe UI"/>
          <w:sz w:val="22"/>
        </w:rPr>
        <w:t>peněžitou jistotu</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plné výši obdržel. </w:t>
      </w:r>
      <w:r w:rsidR="008F4486" w:rsidRPr="00F15DCD">
        <w:rPr>
          <w:rFonts w:ascii="Segoe UI" w:hAnsi="Segoe UI" w:cs="Segoe UI"/>
          <w:sz w:val="22"/>
        </w:rPr>
        <w:t xml:space="preserve">Kombinace </w:t>
      </w:r>
      <w:r w:rsidR="00825105" w:rsidRPr="00F15DCD">
        <w:rPr>
          <w:rFonts w:ascii="Segoe UI" w:hAnsi="Segoe UI" w:cs="Segoe UI"/>
          <w:sz w:val="22"/>
        </w:rPr>
        <w:t>bankovní záruky</w:t>
      </w:r>
      <w:r w:rsidR="008F4486" w:rsidRPr="00F15DCD">
        <w:rPr>
          <w:rFonts w:ascii="Segoe UI" w:hAnsi="Segoe UI" w:cs="Segoe UI"/>
          <w:sz w:val="22"/>
        </w:rPr>
        <w:t xml:space="preserve"> a </w:t>
      </w:r>
      <w:r w:rsidR="00574969" w:rsidRPr="00F15DCD">
        <w:rPr>
          <w:rFonts w:ascii="Segoe UI" w:hAnsi="Segoe UI" w:cs="Segoe UI"/>
          <w:sz w:val="22"/>
        </w:rPr>
        <w:t>peněžité jistoty</w:t>
      </w:r>
      <w:r w:rsidR="008F4486" w:rsidRPr="00F15DCD">
        <w:rPr>
          <w:rFonts w:ascii="Segoe UI" w:hAnsi="Segoe UI" w:cs="Segoe UI"/>
          <w:sz w:val="22"/>
        </w:rPr>
        <w:t xml:space="preserve"> se nepřipouští.</w:t>
      </w:r>
      <w:r w:rsidR="00704C9F" w:rsidRPr="00F15DCD">
        <w:rPr>
          <w:rFonts w:ascii="Segoe UI" w:hAnsi="Segoe UI" w:cs="Segoe UI"/>
          <w:sz w:val="22"/>
        </w:rPr>
        <w:t xml:space="preserve"> Za účelem splnění povinnosti předložit Jistotu formou bankovní záruky je Zhotovitel oprávněn předkládat jednotlivé bankovní záruky, které </w:t>
      </w:r>
      <w:r w:rsidR="00882B6C" w:rsidRPr="00F15DCD">
        <w:rPr>
          <w:rFonts w:ascii="Segoe UI" w:hAnsi="Segoe UI" w:cs="Segoe UI"/>
          <w:sz w:val="22"/>
        </w:rPr>
        <w:t>odpovídají výši Jistoty stanovené v</w:t>
      </w:r>
      <w:r w:rsidR="00ED1567" w:rsidRPr="00F15DCD">
        <w:rPr>
          <w:rFonts w:ascii="Segoe UI" w:hAnsi="Segoe UI" w:cs="Segoe UI"/>
          <w:sz w:val="22"/>
        </w:rPr>
        <w:t> </w:t>
      </w:r>
      <w:r w:rsidR="00882B6C" w:rsidRPr="00F15DCD">
        <w:rPr>
          <w:rFonts w:ascii="Segoe UI" w:hAnsi="Segoe UI" w:cs="Segoe UI"/>
          <w:sz w:val="22"/>
        </w:rPr>
        <w:t xml:space="preserve">odst.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_Ref68190038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29.2</w:t>
      </w:r>
      <w:r w:rsidR="00BC586B" w:rsidRPr="00F15DCD">
        <w:rPr>
          <w:rFonts w:ascii="Segoe UI" w:hAnsi="Segoe UI" w:cs="Segoe UI"/>
          <w:sz w:val="22"/>
        </w:rPr>
        <w:fldChar w:fldCharType="end"/>
      </w:r>
      <w:r w:rsidR="00BC586B" w:rsidRPr="00F15DCD">
        <w:rPr>
          <w:rFonts w:ascii="Segoe UI" w:hAnsi="Segoe UI" w:cs="Segoe UI"/>
          <w:sz w:val="22"/>
        </w:rPr>
        <w:t xml:space="preserve"> </w:t>
      </w:r>
      <w:r w:rsidR="00882B6C" w:rsidRPr="00F15DCD">
        <w:rPr>
          <w:rFonts w:ascii="Segoe UI" w:hAnsi="Segoe UI" w:cs="Segoe UI"/>
          <w:sz w:val="22"/>
        </w:rPr>
        <w:t xml:space="preserve">Smlouvy. Ustanovení tohoto článku budou na takové jednotlivé bankovní záruky aplikována obdobně.  </w:t>
      </w:r>
      <w:r w:rsidR="00704C9F" w:rsidRPr="00F15DCD">
        <w:rPr>
          <w:rFonts w:ascii="Segoe UI" w:hAnsi="Segoe UI" w:cs="Segoe UI"/>
          <w:sz w:val="22"/>
        </w:rPr>
        <w:t xml:space="preserve"> </w:t>
      </w:r>
    </w:p>
    <w:p w14:paraId="2AF6BDF3" w14:textId="4F30900E" w:rsidR="004700DC" w:rsidRPr="00F15DCD" w:rsidRDefault="0082510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Bankovn</w:t>
      </w:r>
      <w:r w:rsidR="00755B4E" w:rsidRPr="00F15DCD">
        <w:rPr>
          <w:rFonts w:ascii="Segoe UI" w:hAnsi="Segoe UI" w:cs="Segoe UI"/>
          <w:sz w:val="22"/>
        </w:rPr>
        <w:t>í</w:t>
      </w:r>
      <w:r w:rsidR="004700DC" w:rsidRPr="00F15DCD">
        <w:rPr>
          <w:rFonts w:ascii="Segoe UI" w:hAnsi="Segoe UI" w:cs="Segoe UI"/>
          <w:sz w:val="22"/>
        </w:rPr>
        <w:t xml:space="preserve"> </w:t>
      </w:r>
      <w:bookmarkStart w:id="589" w:name="_Hlk64560144"/>
      <w:r w:rsidR="004700DC" w:rsidRPr="00F15DCD">
        <w:rPr>
          <w:rFonts w:ascii="Segoe UI" w:hAnsi="Segoe UI" w:cs="Segoe UI"/>
          <w:sz w:val="22"/>
        </w:rPr>
        <w:t xml:space="preserve">záruka musí splňovat po dobu </w:t>
      </w:r>
      <w:r w:rsidR="00C92FD7" w:rsidRPr="00F15DCD">
        <w:rPr>
          <w:rFonts w:ascii="Segoe UI" w:hAnsi="Segoe UI" w:cs="Segoe UI"/>
          <w:sz w:val="22"/>
        </w:rPr>
        <w:t>uvedenou v</w:t>
      </w:r>
      <w:r w:rsidR="00ED1567" w:rsidRPr="00F15DCD">
        <w:rPr>
          <w:rFonts w:ascii="Segoe UI" w:hAnsi="Segoe UI" w:cs="Segoe UI"/>
          <w:sz w:val="22"/>
        </w:rPr>
        <w:t> </w:t>
      </w:r>
      <w:r w:rsidR="00C92FD7" w:rsidRPr="00F15DCD">
        <w:rPr>
          <w:rFonts w:ascii="Segoe UI" w:hAnsi="Segoe UI" w:cs="Segoe UI"/>
          <w:sz w:val="22"/>
        </w:rPr>
        <w:t xml:space="preserve">odst. </w:t>
      </w:r>
      <w:r w:rsidR="003D5C5A" w:rsidRPr="00F15DCD">
        <w:rPr>
          <w:rFonts w:ascii="Segoe UI" w:hAnsi="Segoe UI" w:cs="Segoe UI"/>
          <w:sz w:val="22"/>
        </w:rPr>
        <w:fldChar w:fldCharType="begin"/>
      </w:r>
      <w:r w:rsidR="003D5C5A" w:rsidRPr="00F15DCD">
        <w:rPr>
          <w:rFonts w:ascii="Segoe UI" w:hAnsi="Segoe UI" w:cs="Segoe UI"/>
          <w:sz w:val="22"/>
        </w:rPr>
        <w:instrText xml:space="preserve"> REF _Ref70333358 \r \h </w:instrText>
      </w:r>
      <w:r w:rsidR="007F4CFA" w:rsidRPr="00F15DCD">
        <w:rPr>
          <w:rFonts w:ascii="Segoe UI" w:hAnsi="Segoe UI" w:cs="Segoe UI"/>
          <w:sz w:val="22"/>
        </w:rPr>
        <w:instrText xml:space="preserve"> \* MERGEFORMAT </w:instrText>
      </w:r>
      <w:r w:rsidR="003D5C5A" w:rsidRPr="00F15DCD">
        <w:rPr>
          <w:rFonts w:ascii="Segoe UI" w:hAnsi="Segoe UI" w:cs="Segoe UI"/>
          <w:sz w:val="22"/>
        </w:rPr>
      </w:r>
      <w:r w:rsidR="003D5C5A" w:rsidRPr="00F15DCD">
        <w:rPr>
          <w:rFonts w:ascii="Segoe UI" w:hAnsi="Segoe UI" w:cs="Segoe UI"/>
          <w:sz w:val="22"/>
        </w:rPr>
        <w:fldChar w:fldCharType="separate"/>
      </w:r>
      <w:r w:rsidR="00C4674D">
        <w:rPr>
          <w:rFonts w:ascii="Segoe UI" w:hAnsi="Segoe UI" w:cs="Segoe UI"/>
          <w:sz w:val="22"/>
        </w:rPr>
        <w:t>29.2</w:t>
      </w:r>
      <w:r w:rsidR="003D5C5A" w:rsidRPr="00F15DCD">
        <w:rPr>
          <w:rFonts w:ascii="Segoe UI" w:hAnsi="Segoe UI" w:cs="Segoe UI"/>
          <w:sz w:val="22"/>
        </w:rPr>
        <w:fldChar w:fldCharType="end"/>
      </w:r>
      <w:r w:rsidR="003D5C5A" w:rsidRPr="00F15DCD">
        <w:rPr>
          <w:rFonts w:ascii="Segoe UI" w:hAnsi="Segoe UI" w:cs="Segoe UI"/>
          <w:sz w:val="22"/>
        </w:rPr>
        <w:t xml:space="preserve"> </w:t>
      </w:r>
      <w:r w:rsidR="00815533" w:rsidRPr="00F15DCD">
        <w:rPr>
          <w:rFonts w:ascii="Segoe UI" w:hAnsi="Segoe UI" w:cs="Segoe UI"/>
          <w:sz w:val="22"/>
        </w:rPr>
        <w:t>Smlouvy</w:t>
      </w:r>
      <w:r w:rsidR="004700DC" w:rsidRPr="00F15DCD">
        <w:rPr>
          <w:rFonts w:ascii="Segoe UI" w:hAnsi="Segoe UI" w:cs="Segoe UI"/>
          <w:sz w:val="22"/>
        </w:rPr>
        <w:t xml:space="preserve"> minimálně následující podmínk</w:t>
      </w:r>
      <w:r w:rsidRPr="00F15DCD">
        <w:rPr>
          <w:rFonts w:ascii="Segoe UI" w:hAnsi="Segoe UI" w:cs="Segoe UI"/>
          <w:sz w:val="22"/>
        </w:rPr>
        <w:t>y:</w:t>
      </w:r>
    </w:p>
    <w:p w14:paraId="56E1D18B" w14:textId="28DC98F6" w:rsidR="004700DC" w:rsidRPr="00F15DCD" w:rsidRDefault="004700DC"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bude neodvolatelná; a</w:t>
      </w:r>
    </w:p>
    <w:p w14:paraId="3030992A" w14:textId="2D3C1652" w:rsidR="004700DC" w:rsidRPr="00F15DCD" w:rsidRDefault="004700DC"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 xml:space="preserve">bude vystavena </w:t>
      </w:r>
      <w:r w:rsidR="008017F2" w:rsidRPr="00F15DCD">
        <w:rPr>
          <w:rFonts w:ascii="Segoe UI" w:hAnsi="Segoe UI" w:cs="Segoe UI"/>
          <w:color w:val="000000"/>
          <w:sz w:val="22"/>
        </w:rPr>
        <w:t xml:space="preserve">Poskytovatelem bankovní záruky; </w:t>
      </w:r>
      <w:r w:rsidRPr="00F15DCD">
        <w:rPr>
          <w:rFonts w:ascii="Segoe UI" w:hAnsi="Segoe UI" w:cs="Segoe UI"/>
          <w:color w:val="000000"/>
          <w:sz w:val="22"/>
        </w:rPr>
        <w:t xml:space="preserve">a </w:t>
      </w:r>
      <w:r w:rsidR="000F283B" w:rsidRPr="00F15DCD">
        <w:rPr>
          <w:rFonts w:ascii="Segoe UI" w:hAnsi="Segoe UI" w:cs="Segoe UI"/>
          <w:color w:val="000000"/>
          <w:sz w:val="22"/>
        </w:rPr>
        <w:t xml:space="preserve"> </w:t>
      </w:r>
    </w:p>
    <w:p w14:paraId="44D76029" w14:textId="3BACDAD2" w:rsidR="00AC5C78" w:rsidRPr="00F15DCD" w:rsidRDefault="000F283B"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znějící ve prospěch Objednatele s</w:t>
      </w:r>
      <w:r w:rsidR="00ED1567" w:rsidRPr="00F15DCD">
        <w:rPr>
          <w:rFonts w:ascii="Segoe UI" w:hAnsi="Segoe UI" w:cs="Segoe UI"/>
          <w:color w:val="000000"/>
          <w:sz w:val="22"/>
        </w:rPr>
        <w:t> </w:t>
      </w:r>
      <w:r w:rsidRPr="00F15DCD">
        <w:rPr>
          <w:rFonts w:ascii="Segoe UI" w:hAnsi="Segoe UI" w:cs="Segoe UI"/>
          <w:color w:val="000000"/>
          <w:sz w:val="22"/>
        </w:rPr>
        <w:t>plněním v</w:t>
      </w:r>
      <w:r w:rsidR="00ED1567" w:rsidRPr="00F15DCD">
        <w:rPr>
          <w:rFonts w:ascii="Segoe UI" w:hAnsi="Segoe UI" w:cs="Segoe UI"/>
          <w:color w:val="000000"/>
          <w:sz w:val="22"/>
        </w:rPr>
        <w:t> </w:t>
      </w:r>
      <w:r w:rsidRPr="00F15DCD">
        <w:rPr>
          <w:rFonts w:ascii="Segoe UI" w:hAnsi="Segoe UI" w:cs="Segoe UI"/>
          <w:color w:val="000000"/>
          <w:sz w:val="22"/>
        </w:rPr>
        <w:t>plné výši bankovní záruky;</w:t>
      </w:r>
      <w:r w:rsidR="00AC5C78" w:rsidRPr="00F15DCD">
        <w:rPr>
          <w:rFonts w:ascii="Segoe UI" w:hAnsi="Segoe UI" w:cs="Segoe UI"/>
          <w:color w:val="000000"/>
          <w:sz w:val="22"/>
        </w:rPr>
        <w:t xml:space="preserve"> a </w:t>
      </w:r>
    </w:p>
    <w:p w14:paraId="65318640" w14:textId="77777777" w:rsidR="007F5D92" w:rsidRPr="00F15DCD" w:rsidRDefault="00AC5C78" w:rsidP="002C047A">
      <w:pPr>
        <w:pStyle w:val="RLTextlnkuslovan"/>
        <w:numPr>
          <w:ilvl w:val="2"/>
          <w:numId w:val="39"/>
        </w:numPr>
        <w:spacing w:line="240" w:lineRule="auto"/>
        <w:ind w:left="2268" w:hanging="709"/>
        <w:rPr>
          <w:rFonts w:ascii="Segoe UI" w:hAnsi="Segoe UI" w:cs="Segoe UI"/>
          <w:color w:val="000000"/>
          <w:sz w:val="22"/>
        </w:rPr>
      </w:pPr>
      <w:bookmarkStart w:id="590" w:name="_Ref107825243"/>
      <w:r w:rsidRPr="00F15DCD">
        <w:rPr>
          <w:rFonts w:ascii="Segoe UI" w:hAnsi="Segoe UI" w:cs="Segoe UI"/>
          <w:color w:val="000000"/>
          <w:sz w:val="22"/>
        </w:rPr>
        <w:t>postupitelná ve prospěch</w:t>
      </w:r>
      <w:r w:rsidR="007F5D92" w:rsidRPr="00F15DCD">
        <w:rPr>
          <w:rFonts w:ascii="Segoe UI" w:hAnsi="Segoe UI" w:cs="Segoe UI"/>
          <w:color w:val="000000"/>
          <w:sz w:val="22"/>
        </w:rPr>
        <w:t>:</w:t>
      </w:r>
      <w:bookmarkEnd w:id="590"/>
      <w:r w:rsidR="007F5D92" w:rsidRPr="00F15DCD">
        <w:rPr>
          <w:rFonts w:ascii="Segoe UI" w:hAnsi="Segoe UI" w:cs="Segoe UI"/>
          <w:color w:val="000000"/>
          <w:sz w:val="22"/>
        </w:rPr>
        <w:t xml:space="preserve">  </w:t>
      </w:r>
    </w:p>
    <w:p w14:paraId="4B2307D4" w14:textId="715382C7" w:rsidR="007F5D92" w:rsidRPr="00F15DCD" w:rsidRDefault="00AC5C78"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Financující osoby</w:t>
      </w:r>
      <w:r w:rsidR="007F5D92" w:rsidRPr="00F15DCD">
        <w:rPr>
          <w:rFonts w:ascii="Segoe UI" w:hAnsi="Segoe UI" w:cs="Segoe UI"/>
          <w:color w:val="000000"/>
          <w:sz w:val="22"/>
        </w:rPr>
        <w:t>; nebo</w:t>
      </w:r>
    </w:p>
    <w:p w14:paraId="1D81CC05" w14:textId="67BA3F19" w:rsidR="007F5D92"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spřízněné osoby Financující osoby, která je finanční institucí; nebo</w:t>
      </w:r>
    </w:p>
    <w:p w14:paraId="62089F65" w14:textId="2BCCF9FD" w:rsidR="007F5D92"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jakékoli banky nebo obdobné finanční instituci se sídlem v</w:t>
      </w:r>
      <w:r w:rsidR="00ED1567" w:rsidRPr="00F15DCD">
        <w:rPr>
          <w:rFonts w:ascii="Segoe UI" w:hAnsi="Segoe UI" w:cs="Segoe UI"/>
          <w:color w:val="000000"/>
          <w:sz w:val="22"/>
        </w:rPr>
        <w:t> </w:t>
      </w:r>
      <w:r w:rsidRPr="00F15DCD">
        <w:rPr>
          <w:rFonts w:ascii="Segoe UI" w:hAnsi="Segoe UI" w:cs="Segoe UI"/>
          <w:color w:val="000000"/>
          <w:sz w:val="22"/>
        </w:rPr>
        <w:t xml:space="preserve">Evropské unii či Velké Británii; nebo </w:t>
      </w:r>
    </w:p>
    <w:p w14:paraId="75311437" w14:textId="3E92109F" w:rsidR="000F283B"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 xml:space="preserve">osoby, kterou Financující osoba určí za podmínek definovaných ve smlouvě uzavřené mezi Objednatelem a Financující osobou; </w:t>
      </w:r>
      <w:r w:rsidR="001F2A28" w:rsidRPr="00F15DCD">
        <w:rPr>
          <w:rFonts w:ascii="Segoe UI" w:hAnsi="Segoe UI" w:cs="Segoe UI"/>
          <w:color w:val="000000"/>
          <w:sz w:val="22"/>
        </w:rPr>
        <w:t xml:space="preserve"> </w:t>
      </w:r>
    </w:p>
    <w:p w14:paraId="5370A7AA" w14:textId="538588E6" w:rsidR="004700DC" w:rsidRPr="00F15DCD" w:rsidRDefault="004700DC"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 xml:space="preserve">bude zajišťovat veškeré pohledávky </w:t>
      </w:r>
      <w:r w:rsidR="006F4593" w:rsidRPr="00F15DCD">
        <w:rPr>
          <w:rFonts w:ascii="Segoe UI" w:hAnsi="Segoe UI" w:cs="Segoe UI"/>
          <w:color w:val="000000"/>
          <w:sz w:val="22"/>
        </w:rPr>
        <w:t>Objednatel</w:t>
      </w:r>
      <w:r w:rsidRPr="00F15DCD">
        <w:rPr>
          <w:rFonts w:ascii="Segoe UI" w:hAnsi="Segoe UI" w:cs="Segoe UI"/>
          <w:color w:val="000000"/>
          <w:sz w:val="22"/>
        </w:rPr>
        <w:t>e z</w:t>
      </w:r>
      <w:r w:rsidR="00ED1567" w:rsidRPr="00F15DCD">
        <w:rPr>
          <w:rFonts w:ascii="Segoe UI" w:hAnsi="Segoe UI" w:cs="Segoe UI"/>
          <w:color w:val="000000"/>
          <w:sz w:val="22"/>
        </w:rPr>
        <w:t> </w:t>
      </w:r>
      <w:r w:rsidRPr="00F15DCD">
        <w:rPr>
          <w:rFonts w:ascii="Segoe UI" w:hAnsi="Segoe UI" w:cs="Segoe UI"/>
          <w:color w:val="000000"/>
          <w:sz w:val="22"/>
        </w:rPr>
        <w:t xml:space="preserve">této Smlouvy vůči </w:t>
      </w:r>
      <w:r w:rsidR="006F4593" w:rsidRPr="00F15DCD">
        <w:rPr>
          <w:rFonts w:ascii="Segoe UI" w:hAnsi="Segoe UI" w:cs="Segoe UI"/>
          <w:color w:val="000000"/>
          <w:sz w:val="22"/>
        </w:rPr>
        <w:t>Zhotovitel</w:t>
      </w:r>
      <w:r w:rsidRPr="00F15DCD">
        <w:rPr>
          <w:rFonts w:ascii="Segoe UI" w:hAnsi="Segoe UI" w:cs="Segoe UI"/>
          <w:color w:val="000000"/>
          <w:sz w:val="22"/>
        </w:rPr>
        <w:t xml:space="preserve">i, zejména na </w:t>
      </w:r>
      <w:r w:rsidR="00BB200A" w:rsidRPr="00F15DCD">
        <w:rPr>
          <w:rFonts w:ascii="Segoe UI" w:hAnsi="Segoe UI" w:cs="Segoe UI"/>
          <w:color w:val="000000"/>
          <w:sz w:val="22"/>
        </w:rPr>
        <w:t xml:space="preserve">zaplacení smluvních pokut, </w:t>
      </w:r>
      <w:r w:rsidR="00BB200A" w:rsidRPr="00F15DCD">
        <w:rPr>
          <w:rFonts w:ascii="Segoe UI" w:hAnsi="Segoe UI" w:cs="Segoe UI"/>
          <w:sz w:val="22"/>
        </w:rPr>
        <w:t xml:space="preserve">vypořádání Vad, </w:t>
      </w:r>
      <w:r w:rsidR="00574969" w:rsidRPr="00F15DCD">
        <w:rPr>
          <w:rFonts w:ascii="Segoe UI" w:hAnsi="Segoe UI" w:cs="Segoe UI"/>
          <w:sz w:val="22"/>
        </w:rPr>
        <w:t>Z</w:t>
      </w:r>
      <w:r w:rsidR="00BB200A" w:rsidRPr="00F15DCD">
        <w:rPr>
          <w:rFonts w:ascii="Segoe UI" w:hAnsi="Segoe UI" w:cs="Segoe UI"/>
          <w:sz w:val="22"/>
        </w:rPr>
        <w:t>áru</w:t>
      </w:r>
      <w:r w:rsidR="00574969" w:rsidRPr="00F15DCD">
        <w:rPr>
          <w:rFonts w:ascii="Segoe UI" w:hAnsi="Segoe UI" w:cs="Segoe UI"/>
          <w:sz w:val="22"/>
        </w:rPr>
        <w:t>ky</w:t>
      </w:r>
      <w:r w:rsidR="00BB200A" w:rsidRPr="00F15DCD">
        <w:rPr>
          <w:rFonts w:ascii="Segoe UI" w:hAnsi="Segoe UI" w:cs="Segoe UI"/>
          <w:sz w:val="22"/>
        </w:rPr>
        <w:t xml:space="preserve"> za jakost,</w:t>
      </w:r>
      <w:r w:rsidR="00BB200A" w:rsidRPr="00F15DCD">
        <w:rPr>
          <w:rFonts w:ascii="Segoe UI" w:hAnsi="Segoe UI" w:cs="Segoe UI"/>
          <w:color w:val="000000"/>
          <w:sz w:val="22"/>
        </w:rPr>
        <w:t xml:space="preserve"> slevy z</w:t>
      </w:r>
      <w:r w:rsidR="00ED1567" w:rsidRPr="00F15DCD">
        <w:rPr>
          <w:rFonts w:ascii="Segoe UI" w:hAnsi="Segoe UI" w:cs="Segoe UI"/>
          <w:color w:val="000000"/>
          <w:sz w:val="22"/>
        </w:rPr>
        <w:t> </w:t>
      </w:r>
      <w:r w:rsidR="00A85B0D" w:rsidRPr="00F15DCD">
        <w:rPr>
          <w:rFonts w:ascii="Segoe UI" w:hAnsi="Segoe UI" w:cs="Segoe UI"/>
          <w:color w:val="000000"/>
          <w:sz w:val="22"/>
        </w:rPr>
        <w:t>C</w:t>
      </w:r>
      <w:r w:rsidR="00BB200A" w:rsidRPr="00F15DCD">
        <w:rPr>
          <w:rFonts w:ascii="Segoe UI" w:hAnsi="Segoe UI" w:cs="Segoe UI"/>
          <w:color w:val="000000"/>
          <w:sz w:val="22"/>
        </w:rPr>
        <w:t>eny Díla,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škod,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nemajetkové újmy či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nákladů sjednaných ve Smlouvě</w:t>
      </w:r>
      <w:r w:rsidRPr="00F15DCD">
        <w:rPr>
          <w:rFonts w:ascii="Segoe UI" w:hAnsi="Segoe UI" w:cs="Segoe UI"/>
          <w:color w:val="000000"/>
          <w:sz w:val="22"/>
        </w:rPr>
        <w:t>; a</w:t>
      </w:r>
    </w:p>
    <w:p w14:paraId="6E84D67C" w14:textId="6F138330" w:rsidR="004B391B" w:rsidRPr="00F15DCD" w:rsidRDefault="004700DC"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 xml:space="preserve">uspokojení </w:t>
      </w:r>
      <w:r w:rsidR="006F4593" w:rsidRPr="00F15DCD">
        <w:rPr>
          <w:rFonts w:ascii="Segoe UI" w:hAnsi="Segoe UI" w:cs="Segoe UI"/>
          <w:color w:val="000000"/>
          <w:sz w:val="22"/>
        </w:rPr>
        <w:t>Objednatel</w:t>
      </w:r>
      <w:r w:rsidRPr="00F15DCD">
        <w:rPr>
          <w:rFonts w:ascii="Segoe UI" w:hAnsi="Segoe UI" w:cs="Segoe UI"/>
          <w:color w:val="000000"/>
          <w:sz w:val="22"/>
        </w:rPr>
        <w:t>e z</w:t>
      </w:r>
      <w:r w:rsidR="00ED1567" w:rsidRPr="00F15DCD">
        <w:rPr>
          <w:rFonts w:ascii="Segoe UI" w:hAnsi="Segoe UI" w:cs="Segoe UI"/>
          <w:color w:val="000000"/>
          <w:sz w:val="22"/>
        </w:rPr>
        <w:t> </w:t>
      </w:r>
      <w:r w:rsidR="00825105" w:rsidRPr="00F15DCD">
        <w:rPr>
          <w:rFonts w:ascii="Segoe UI" w:hAnsi="Segoe UI" w:cs="Segoe UI"/>
          <w:color w:val="000000"/>
          <w:sz w:val="22"/>
        </w:rPr>
        <w:t>bankovní</w:t>
      </w:r>
      <w:r w:rsidRPr="00F15DCD">
        <w:rPr>
          <w:rFonts w:ascii="Segoe UI" w:hAnsi="Segoe UI" w:cs="Segoe UI"/>
          <w:color w:val="000000"/>
          <w:sz w:val="22"/>
        </w:rPr>
        <w:t xml:space="preserve"> záruky bude bezpodmínečné</w:t>
      </w:r>
      <w:r w:rsidR="000F283B" w:rsidRPr="00F15DCD">
        <w:rPr>
          <w:rFonts w:ascii="Segoe UI" w:hAnsi="Segoe UI" w:cs="Segoe UI"/>
          <w:color w:val="000000"/>
          <w:sz w:val="22"/>
        </w:rPr>
        <w:t>, bez námitek, podmínek, protestů</w:t>
      </w:r>
      <w:r w:rsidR="004B391B" w:rsidRPr="00F15DCD">
        <w:rPr>
          <w:rFonts w:ascii="Segoe UI" w:hAnsi="Segoe UI" w:cs="Segoe UI"/>
          <w:color w:val="000000"/>
          <w:sz w:val="22"/>
        </w:rPr>
        <w:t xml:space="preserve"> poskytovatele bankovní záruky a bez toho, aby banka zkoumala či zpochybňovala důvody požadovaného </w:t>
      </w:r>
      <w:r w:rsidR="004B391B" w:rsidRPr="00F15DCD">
        <w:rPr>
          <w:rFonts w:ascii="Segoe UI" w:hAnsi="Segoe UI" w:cs="Segoe UI"/>
          <w:color w:val="000000"/>
          <w:sz w:val="22"/>
        </w:rPr>
        <w:lastRenderedPageBreak/>
        <w:t>čerpání</w:t>
      </w:r>
      <w:r w:rsidR="000F283B" w:rsidRPr="00F15DCD">
        <w:rPr>
          <w:rFonts w:ascii="Segoe UI" w:hAnsi="Segoe UI" w:cs="Segoe UI"/>
          <w:color w:val="000000"/>
          <w:sz w:val="22"/>
        </w:rPr>
        <w:t xml:space="preserve"> </w:t>
      </w:r>
      <w:r w:rsidR="004B391B" w:rsidRPr="00F15DCD">
        <w:rPr>
          <w:rFonts w:ascii="Segoe UI" w:hAnsi="Segoe UI" w:cs="Segoe UI"/>
          <w:color w:val="000000"/>
          <w:sz w:val="22"/>
        </w:rPr>
        <w:t>(</w:t>
      </w:r>
      <w:r w:rsidR="00A125D2" w:rsidRPr="00F15DCD">
        <w:rPr>
          <w:rFonts w:ascii="Segoe UI" w:hAnsi="Segoe UI" w:cs="Segoe UI"/>
          <w:color w:val="000000"/>
          <w:sz w:val="22"/>
        </w:rPr>
        <w:t>Zhotovitel zejména zajistí, že Objednatel nebude vůči poskytovateli bankovní záruky povinen jakkoli prokazovat či dokládat důvod pro čerpání bankovní záruky</w:t>
      </w:r>
      <w:r w:rsidR="00185720" w:rsidRPr="00F15DCD">
        <w:rPr>
          <w:rFonts w:ascii="Segoe UI" w:hAnsi="Segoe UI" w:cs="Segoe UI"/>
          <w:color w:val="000000"/>
          <w:sz w:val="22"/>
        </w:rPr>
        <w:t>)</w:t>
      </w:r>
      <w:r w:rsidR="004B391B" w:rsidRPr="00F15DCD">
        <w:rPr>
          <w:rFonts w:ascii="Segoe UI" w:hAnsi="Segoe UI" w:cs="Segoe UI"/>
          <w:color w:val="000000"/>
          <w:sz w:val="22"/>
        </w:rPr>
        <w:t xml:space="preserve">; </w:t>
      </w:r>
      <w:r w:rsidR="00FD1D0C" w:rsidRPr="00F15DCD">
        <w:rPr>
          <w:rFonts w:ascii="Segoe UI" w:hAnsi="Segoe UI" w:cs="Segoe UI"/>
          <w:color w:val="000000"/>
          <w:sz w:val="22"/>
        </w:rPr>
        <w:t xml:space="preserve">Objednatel je k žádosti Zhotovitele povinen uvést obecně právní důvod čerpání bankovní záruky; uvedení právního důvodu však není podmínkou uspokojení </w:t>
      </w:r>
      <w:r w:rsidR="00E07317" w:rsidRPr="00F15DCD">
        <w:rPr>
          <w:rFonts w:ascii="Segoe UI" w:hAnsi="Segoe UI" w:cs="Segoe UI"/>
          <w:color w:val="000000"/>
          <w:sz w:val="22"/>
        </w:rPr>
        <w:t xml:space="preserve">Objednatele z </w:t>
      </w:r>
      <w:r w:rsidR="00FD1D0C" w:rsidRPr="00F15DCD">
        <w:rPr>
          <w:rFonts w:ascii="Segoe UI" w:hAnsi="Segoe UI" w:cs="Segoe UI"/>
          <w:color w:val="000000"/>
          <w:sz w:val="22"/>
        </w:rPr>
        <w:t xml:space="preserve">bankovní záruky; </w:t>
      </w:r>
      <w:r w:rsidR="00185720" w:rsidRPr="00F15DCD">
        <w:rPr>
          <w:rFonts w:ascii="Segoe UI" w:hAnsi="Segoe UI" w:cs="Segoe UI"/>
          <w:color w:val="000000"/>
          <w:sz w:val="22"/>
        </w:rPr>
        <w:t>a</w:t>
      </w:r>
    </w:p>
    <w:p w14:paraId="23DD0292" w14:textId="5F8E4199" w:rsidR="004700DC" w:rsidRPr="00F15DCD" w:rsidRDefault="000F283B"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na první výzvu Objednatele</w:t>
      </w:r>
      <w:r w:rsidR="002D2F8A" w:rsidRPr="00F15DCD">
        <w:rPr>
          <w:rFonts w:ascii="Segoe UI" w:hAnsi="Segoe UI" w:cs="Segoe UI"/>
          <w:color w:val="000000"/>
          <w:sz w:val="22"/>
        </w:rPr>
        <w:t>,</w:t>
      </w:r>
      <w:r w:rsidR="004700DC" w:rsidRPr="00F15DCD">
        <w:rPr>
          <w:rFonts w:ascii="Segoe UI" w:hAnsi="Segoe UI" w:cs="Segoe UI"/>
          <w:color w:val="000000"/>
          <w:sz w:val="22"/>
        </w:rPr>
        <w:t xml:space="preserve"> a to po předložení písemné žádosti </w:t>
      </w:r>
      <w:r w:rsidR="006F4593" w:rsidRPr="00F15DCD">
        <w:rPr>
          <w:rFonts w:ascii="Segoe UI" w:hAnsi="Segoe UI" w:cs="Segoe UI"/>
          <w:color w:val="000000"/>
          <w:sz w:val="22"/>
        </w:rPr>
        <w:t>Objednatel</w:t>
      </w:r>
      <w:r w:rsidR="004700DC" w:rsidRPr="00F15DCD">
        <w:rPr>
          <w:rFonts w:ascii="Segoe UI" w:hAnsi="Segoe UI" w:cs="Segoe UI"/>
          <w:color w:val="000000"/>
          <w:sz w:val="22"/>
        </w:rPr>
        <w:t xml:space="preserve">e </w:t>
      </w:r>
      <w:r w:rsidR="00C06AFA" w:rsidRPr="00F15DCD">
        <w:rPr>
          <w:rFonts w:ascii="Segoe UI" w:hAnsi="Segoe UI" w:cs="Segoe UI"/>
          <w:color w:val="000000"/>
          <w:sz w:val="22"/>
        </w:rPr>
        <w:t>P</w:t>
      </w:r>
      <w:r w:rsidR="00755B4E" w:rsidRPr="00F15DCD">
        <w:rPr>
          <w:rFonts w:ascii="Segoe UI" w:hAnsi="Segoe UI" w:cs="Segoe UI"/>
          <w:color w:val="000000"/>
          <w:sz w:val="22"/>
        </w:rPr>
        <w:t xml:space="preserve">oskytovateli </w:t>
      </w:r>
      <w:r w:rsidR="00825105" w:rsidRPr="00F15DCD">
        <w:rPr>
          <w:rFonts w:ascii="Segoe UI" w:hAnsi="Segoe UI" w:cs="Segoe UI"/>
          <w:color w:val="000000"/>
          <w:sz w:val="22"/>
        </w:rPr>
        <w:t>bankovní</w:t>
      </w:r>
      <w:r w:rsidR="00755B4E" w:rsidRPr="00F15DCD">
        <w:rPr>
          <w:rFonts w:ascii="Segoe UI" w:hAnsi="Segoe UI" w:cs="Segoe UI"/>
          <w:color w:val="000000"/>
          <w:sz w:val="22"/>
        </w:rPr>
        <w:t xml:space="preserve"> záruky</w:t>
      </w:r>
      <w:r w:rsidR="004700DC" w:rsidRPr="00F15DCD">
        <w:rPr>
          <w:rFonts w:ascii="Segoe UI" w:hAnsi="Segoe UI" w:cs="Segoe UI"/>
          <w:color w:val="000000"/>
          <w:sz w:val="22"/>
        </w:rPr>
        <w:t xml:space="preserve"> s</w:t>
      </w:r>
      <w:r w:rsidR="00ED1567" w:rsidRPr="00F15DCD">
        <w:rPr>
          <w:rFonts w:ascii="Segoe UI" w:hAnsi="Segoe UI" w:cs="Segoe UI"/>
          <w:color w:val="000000"/>
          <w:sz w:val="22"/>
        </w:rPr>
        <w:t> </w:t>
      </w:r>
      <w:r w:rsidR="004700DC" w:rsidRPr="00F15DCD">
        <w:rPr>
          <w:rFonts w:ascii="Segoe UI" w:hAnsi="Segoe UI" w:cs="Segoe UI"/>
          <w:color w:val="000000"/>
          <w:sz w:val="22"/>
        </w:rPr>
        <w:t>uvedení</w:t>
      </w:r>
      <w:r w:rsidR="00755B4E" w:rsidRPr="00F15DCD">
        <w:rPr>
          <w:rFonts w:ascii="Segoe UI" w:hAnsi="Segoe UI" w:cs="Segoe UI"/>
          <w:color w:val="000000"/>
          <w:sz w:val="22"/>
        </w:rPr>
        <w:t>m</w:t>
      </w:r>
      <w:r w:rsidR="004700DC" w:rsidRPr="00F15DCD">
        <w:rPr>
          <w:rFonts w:ascii="Segoe UI" w:hAnsi="Segoe UI" w:cs="Segoe UI"/>
          <w:color w:val="000000"/>
          <w:sz w:val="22"/>
        </w:rPr>
        <w:t xml:space="preserve"> částky k</w:t>
      </w:r>
      <w:r w:rsidR="00ED1567" w:rsidRPr="00F15DCD">
        <w:rPr>
          <w:rFonts w:ascii="Segoe UI" w:hAnsi="Segoe UI" w:cs="Segoe UI"/>
          <w:color w:val="000000"/>
          <w:sz w:val="22"/>
        </w:rPr>
        <w:t> </w:t>
      </w:r>
      <w:r w:rsidR="004700DC" w:rsidRPr="00F15DCD">
        <w:rPr>
          <w:rFonts w:ascii="Segoe UI" w:hAnsi="Segoe UI" w:cs="Segoe UI"/>
          <w:color w:val="000000"/>
          <w:sz w:val="22"/>
        </w:rPr>
        <w:t>vyplacení.</w:t>
      </w:r>
    </w:p>
    <w:p w14:paraId="20106342" w14:textId="50DAD8D9" w:rsidR="00A76309" w:rsidRPr="00F15DCD" w:rsidRDefault="000C44B4" w:rsidP="002C047A">
      <w:pPr>
        <w:pStyle w:val="RLTextlnkuslovan"/>
        <w:numPr>
          <w:ilvl w:val="1"/>
          <w:numId w:val="39"/>
        </w:numPr>
        <w:spacing w:line="240" w:lineRule="auto"/>
        <w:ind w:left="1560" w:hanging="709"/>
        <w:rPr>
          <w:rFonts w:ascii="Segoe UI" w:hAnsi="Segoe UI" w:cs="Segoe UI"/>
          <w:sz w:val="22"/>
        </w:rPr>
      </w:pPr>
      <w:bookmarkStart w:id="591" w:name="_Ref418168408"/>
      <w:bookmarkStart w:id="592" w:name="_Ref418168268"/>
      <w:bookmarkStart w:id="593" w:name="_Ref416729472"/>
      <w:bookmarkStart w:id="594" w:name="_Ref55313166"/>
      <w:bookmarkEnd w:id="589"/>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kdy má být bankovní záruka vrácena a nedojde tak k</w:t>
      </w:r>
      <w:r w:rsidR="00ED1567" w:rsidRPr="00F15DCD">
        <w:rPr>
          <w:rFonts w:ascii="Segoe UI" w:hAnsi="Segoe UI" w:cs="Segoe UI"/>
          <w:sz w:val="22"/>
        </w:rPr>
        <w:t> </w:t>
      </w:r>
      <w:r w:rsidRPr="00F15DCD">
        <w:rPr>
          <w:rFonts w:ascii="Segoe UI" w:hAnsi="Segoe UI" w:cs="Segoe UI"/>
          <w:sz w:val="22"/>
        </w:rPr>
        <w:t>vydání dodatku k</w:t>
      </w:r>
      <w:r w:rsidR="00ED1567" w:rsidRPr="00F15DCD">
        <w:rPr>
          <w:rFonts w:ascii="Segoe UI" w:hAnsi="Segoe UI" w:cs="Segoe UI"/>
          <w:sz w:val="22"/>
        </w:rPr>
        <w:t> </w:t>
      </w:r>
      <w:r w:rsidRPr="00F15DCD">
        <w:rPr>
          <w:rFonts w:ascii="Segoe UI" w:hAnsi="Segoe UI" w:cs="Segoe UI"/>
          <w:sz w:val="22"/>
        </w:rPr>
        <w:t>bankovní záruce,</w:t>
      </w:r>
      <w:r w:rsidR="003B25B4" w:rsidRPr="00F15DCD">
        <w:rPr>
          <w:rFonts w:ascii="Segoe UI" w:hAnsi="Segoe UI" w:cs="Segoe UI"/>
          <w:sz w:val="22"/>
        </w:rPr>
        <w:t xml:space="preserve"> </w:t>
      </w:r>
      <w:r w:rsidR="006F4593" w:rsidRPr="00F15DCD">
        <w:rPr>
          <w:rFonts w:ascii="Segoe UI" w:hAnsi="Segoe UI" w:cs="Segoe UI"/>
          <w:sz w:val="22"/>
        </w:rPr>
        <w:t>Objednatel</w:t>
      </w:r>
      <w:r w:rsidR="003B25B4" w:rsidRPr="00F15DCD">
        <w:rPr>
          <w:rFonts w:ascii="Segoe UI" w:hAnsi="Segoe UI" w:cs="Segoe UI"/>
          <w:sz w:val="22"/>
        </w:rPr>
        <w:t xml:space="preserve"> </w:t>
      </w:r>
      <w:r w:rsidR="00815533" w:rsidRPr="00F15DCD">
        <w:rPr>
          <w:rFonts w:ascii="Segoe UI" w:hAnsi="Segoe UI" w:cs="Segoe UI"/>
          <w:sz w:val="22"/>
        </w:rPr>
        <w:t>vrátí Zhotoviteli bankovní záruku s</w:t>
      </w:r>
      <w:r w:rsidR="00ED1567" w:rsidRPr="00F15DCD">
        <w:rPr>
          <w:rFonts w:ascii="Segoe UI" w:hAnsi="Segoe UI" w:cs="Segoe UI"/>
          <w:sz w:val="22"/>
        </w:rPr>
        <w:t> </w:t>
      </w:r>
      <w:r w:rsidR="00815533" w:rsidRPr="00F15DCD">
        <w:rPr>
          <w:rFonts w:ascii="Segoe UI" w:hAnsi="Segoe UI" w:cs="Segoe UI"/>
          <w:sz w:val="22"/>
        </w:rPr>
        <w:t xml:space="preserve">končící platností pouze oproti </w:t>
      </w:r>
      <w:r w:rsidR="003B25B4" w:rsidRPr="00F15DCD">
        <w:rPr>
          <w:rFonts w:ascii="Segoe UI" w:hAnsi="Segoe UI" w:cs="Segoe UI"/>
          <w:sz w:val="22"/>
        </w:rPr>
        <w:t xml:space="preserve">nové </w:t>
      </w:r>
      <w:r w:rsidR="004D762D" w:rsidRPr="00F15DCD">
        <w:rPr>
          <w:rFonts w:ascii="Segoe UI" w:hAnsi="Segoe UI" w:cs="Segoe UI"/>
          <w:sz w:val="22"/>
        </w:rPr>
        <w:t>bankovn</w:t>
      </w:r>
      <w:r w:rsidR="00755B4E" w:rsidRPr="00F15DCD">
        <w:rPr>
          <w:rFonts w:ascii="Segoe UI" w:hAnsi="Segoe UI" w:cs="Segoe UI"/>
          <w:sz w:val="22"/>
        </w:rPr>
        <w:t>í</w:t>
      </w:r>
      <w:r w:rsidR="003B25B4" w:rsidRPr="00F15DCD">
        <w:rPr>
          <w:rFonts w:ascii="Segoe UI" w:hAnsi="Segoe UI" w:cs="Segoe UI"/>
          <w:sz w:val="22"/>
        </w:rPr>
        <w:t xml:space="preserve"> záru</w:t>
      </w:r>
      <w:r w:rsidR="00815533" w:rsidRPr="00F15DCD">
        <w:rPr>
          <w:rFonts w:ascii="Segoe UI" w:hAnsi="Segoe UI" w:cs="Segoe UI"/>
          <w:sz w:val="22"/>
        </w:rPr>
        <w:t>ce</w:t>
      </w:r>
      <w:r w:rsidR="004700DC" w:rsidRPr="00F15DCD">
        <w:rPr>
          <w:rFonts w:ascii="Segoe UI" w:hAnsi="Segoe UI" w:cs="Segoe UI"/>
          <w:sz w:val="22"/>
        </w:rPr>
        <w:t xml:space="preserve"> na další období</w:t>
      </w:r>
      <w:r w:rsidR="0094297C" w:rsidRPr="00F15DCD">
        <w:rPr>
          <w:rFonts w:ascii="Segoe UI" w:hAnsi="Segoe UI" w:cs="Segoe UI"/>
          <w:sz w:val="22"/>
        </w:rPr>
        <w:t xml:space="preserve"> (nejedná-li se o záruční listinu bankovní záruky v</w:t>
      </w:r>
      <w:r w:rsidR="00ED1567" w:rsidRPr="00F15DCD">
        <w:rPr>
          <w:rFonts w:ascii="Segoe UI" w:hAnsi="Segoe UI" w:cs="Segoe UI"/>
          <w:sz w:val="22"/>
        </w:rPr>
        <w:t> </w:t>
      </w:r>
      <w:r w:rsidR="0094297C" w:rsidRPr="00F15DCD">
        <w:rPr>
          <w:rFonts w:ascii="Segoe UI" w:hAnsi="Segoe UI" w:cs="Segoe UI"/>
          <w:sz w:val="22"/>
        </w:rPr>
        <w:t>elektronické podobě)</w:t>
      </w:r>
      <w:r w:rsidR="003B25B4" w:rsidRPr="00F15DCD">
        <w:rPr>
          <w:rFonts w:ascii="Segoe UI" w:hAnsi="Segoe UI" w:cs="Segoe UI"/>
          <w:sz w:val="22"/>
        </w:rPr>
        <w:t>.</w:t>
      </w:r>
      <w:r w:rsidR="00BE7649" w:rsidRPr="00F15DCD">
        <w:rPr>
          <w:rFonts w:ascii="Segoe UI" w:hAnsi="Segoe UI" w:cs="Segoe UI"/>
          <w:sz w:val="22"/>
        </w:rPr>
        <w:t xml:space="preserve"> Pokud </w:t>
      </w:r>
      <w:r w:rsidR="006F4593" w:rsidRPr="00F15DCD">
        <w:rPr>
          <w:rFonts w:ascii="Segoe UI" w:hAnsi="Segoe UI" w:cs="Segoe UI"/>
          <w:sz w:val="22"/>
        </w:rPr>
        <w:t>Zhotovitel</w:t>
      </w:r>
      <w:r w:rsidR="00BE7649" w:rsidRPr="00F15DCD">
        <w:rPr>
          <w:rFonts w:ascii="Segoe UI" w:hAnsi="Segoe UI" w:cs="Segoe UI"/>
          <w:sz w:val="22"/>
        </w:rPr>
        <w:t xml:space="preserve"> nenahradí </w:t>
      </w:r>
      <w:r w:rsidR="004D762D" w:rsidRPr="00F15DCD">
        <w:rPr>
          <w:rFonts w:ascii="Segoe UI" w:hAnsi="Segoe UI" w:cs="Segoe UI"/>
          <w:sz w:val="22"/>
        </w:rPr>
        <w:t>bankovn</w:t>
      </w:r>
      <w:r w:rsidR="00BE7649" w:rsidRPr="00F15DCD">
        <w:rPr>
          <w:rFonts w:ascii="Segoe UI" w:hAnsi="Segoe UI" w:cs="Segoe UI"/>
          <w:sz w:val="22"/>
        </w:rPr>
        <w:t>í záruku s</w:t>
      </w:r>
      <w:r w:rsidR="00ED1567" w:rsidRPr="00F15DCD">
        <w:rPr>
          <w:rFonts w:ascii="Segoe UI" w:hAnsi="Segoe UI" w:cs="Segoe UI"/>
          <w:sz w:val="22"/>
        </w:rPr>
        <w:t> </w:t>
      </w:r>
      <w:r w:rsidR="00BE7649" w:rsidRPr="00F15DCD">
        <w:rPr>
          <w:rFonts w:ascii="Segoe UI" w:hAnsi="Segoe UI" w:cs="Segoe UI"/>
          <w:sz w:val="22"/>
        </w:rPr>
        <w:t xml:space="preserve">končící platností a nepředá </w:t>
      </w:r>
      <w:r w:rsidR="006F4593" w:rsidRPr="00F15DCD">
        <w:rPr>
          <w:rFonts w:ascii="Segoe UI" w:hAnsi="Segoe UI" w:cs="Segoe UI"/>
          <w:sz w:val="22"/>
        </w:rPr>
        <w:t>Objednatel</w:t>
      </w:r>
      <w:r w:rsidR="00BE7649" w:rsidRPr="00F15DCD">
        <w:rPr>
          <w:rFonts w:ascii="Segoe UI" w:hAnsi="Segoe UI" w:cs="Segoe UI"/>
          <w:sz w:val="22"/>
        </w:rPr>
        <w:t xml:space="preserve">i novou </w:t>
      </w:r>
      <w:r w:rsidR="004D762D" w:rsidRPr="00F15DCD">
        <w:rPr>
          <w:rFonts w:ascii="Segoe UI" w:hAnsi="Segoe UI" w:cs="Segoe UI"/>
          <w:sz w:val="22"/>
        </w:rPr>
        <w:t>záruční listinu</w:t>
      </w:r>
      <w:r w:rsidR="00BE7649" w:rsidRPr="00F15DCD">
        <w:rPr>
          <w:rFonts w:ascii="Segoe UI" w:hAnsi="Segoe UI" w:cs="Segoe UI"/>
          <w:sz w:val="22"/>
        </w:rPr>
        <w:t xml:space="preserve"> nejpozději 4</w:t>
      </w:r>
      <w:r w:rsidR="00F37438" w:rsidRPr="00F15DCD">
        <w:rPr>
          <w:rFonts w:ascii="Segoe UI" w:hAnsi="Segoe UI" w:cs="Segoe UI"/>
          <w:sz w:val="22"/>
        </w:rPr>
        <w:t>2</w:t>
      </w:r>
      <w:r w:rsidR="00BE7649" w:rsidRPr="00F15DCD">
        <w:rPr>
          <w:rFonts w:ascii="Segoe UI" w:hAnsi="Segoe UI" w:cs="Segoe UI"/>
          <w:sz w:val="22"/>
        </w:rPr>
        <w:t xml:space="preserve"> dnů před koncem platnosti </w:t>
      </w:r>
      <w:r w:rsidR="004D762D" w:rsidRPr="00F15DCD">
        <w:rPr>
          <w:rFonts w:ascii="Segoe UI" w:hAnsi="Segoe UI" w:cs="Segoe UI"/>
          <w:sz w:val="22"/>
        </w:rPr>
        <w:t>bankovn</w:t>
      </w:r>
      <w:r w:rsidR="00BE7649" w:rsidRPr="00F15DCD">
        <w:rPr>
          <w:rFonts w:ascii="Segoe UI" w:hAnsi="Segoe UI" w:cs="Segoe UI"/>
          <w:sz w:val="22"/>
        </w:rPr>
        <w:t>í záruky s</w:t>
      </w:r>
      <w:r w:rsidR="00ED1567" w:rsidRPr="00F15DCD">
        <w:rPr>
          <w:rFonts w:ascii="Segoe UI" w:hAnsi="Segoe UI" w:cs="Segoe UI"/>
          <w:sz w:val="22"/>
        </w:rPr>
        <w:t> </w:t>
      </w:r>
      <w:r w:rsidR="00BE7649" w:rsidRPr="00F15DCD">
        <w:rPr>
          <w:rFonts w:ascii="Segoe UI" w:hAnsi="Segoe UI" w:cs="Segoe UI"/>
          <w:sz w:val="22"/>
        </w:rPr>
        <w:t>končící platností</w:t>
      </w:r>
      <w:r w:rsidRPr="00F15DCD">
        <w:rPr>
          <w:rFonts w:ascii="Segoe UI" w:hAnsi="Segoe UI" w:cs="Segoe UI"/>
          <w:sz w:val="22"/>
        </w:rPr>
        <w:t xml:space="preserve"> či k</w:t>
      </w:r>
      <w:r w:rsidR="00ED1567" w:rsidRPr="00F15DCD">
        <w:rPr>
          <w:rFonts w:ascii="Segoe UI" w:hAnsi="Segoe UI" w:cs="Segoe UI"/>
          <w:sz w:val="22"/>
        </w:rPr>
        <w:t> </w:t>
      </w:r>
      <w:r w:rsidRPr="00F15DCD">
        <w:rPr>
          <w:rFonts w:ascii="Segoe UI" w:hAnsi="Segoe UI" w:cs="Segoe UI"/>
          <w:sz w:val="22"/>
        </w:rPr>
        <w:t xml:space="preserve">takové bankovní záruce </w:t>
      </w:r>
      <w:r w:rsidR="00574969" w:rsidRPr="00F15DCD">
        <w:rPr>
          <w:rFonts w:ascii="Segoe UI" w:hAnsi="Segoe UI" w:cs="Segoe UI"/>
          <w:sz w:val="22"/>
        </w:rPr>
        <w:t xml:space="preserve">nezajistí </w:t>
      </w:r>
      <w:r w:rsidRPr="00F15DCD">
        <w:rPr>
          <w:rFonts w:ascii="Segoe UI" w:hAnsi="Segoe UI" w:cs="Segoe UI"/>
          <w:sz w:val="22"/>
        </w:rPr>
        <w:t>dodatek</w:t>
      </w:r>
      <w:r w:rsidR="00BE7649" w:rsidRPr="00F15DCD">
        <w:rPr>
          <w:rFonts w:ascii="Segoe UI" w:hAnsi="Segoe UI" w:cs="Segoe UI"/>
          <w:sz w:val="22"/>
        </w:rPr>
        <w:t xml:space="preserve">, je </w:t>
      </w:r>
      <w:r w:rsidR="006F4593" w:rsidRPr="00F15DCD">
        <w:rPr>
          <w:rFonts w:ascii="Segoe UI" w:hAnsi="Segoe UI" w:cs="Segoe UI"/>
          <w:sz w:val="22"/>
        </w:rPr>
        <w:t>Objednatel</w:t>
      </w:r>
      <w:r w:rsidR="00BE7649" w:rsidRPr="00F15DCD">
        <w:rPr>
          <w:rFonts w:ascii="Segoe UI" w:hAnsi="Segoe UI" w:cs="Segoe UI"/>
          <w:sz w:val="22"/>
        </w:rPr>
        <w:t xml:space="preserve"> oprávněn částku z</w:t>
      </w:r>
      <w:r w:rsidR="00ED1567" w:rsidRPr="00F15DCD">
        <w:rPr>
          <w:rFonts w:ascii="Segoe UI" w:hAnsi="Segoe UI" w:cs="Segoe UI"/>
          <w:sz w:val="22"/>
        </w:rPr>
        <w:t> </w:t>
      </w:r>
      <w:r w:rsidR="00E85AFD" w:rsidRPr="00F15DCD">
        <w:rPr>
          <w:rFonts w:ascii="Segoe UI" w:hAnsi="Segoe UI" w:cs="Segoe UI"/>
          <w:sz w:val="22"/>
        </w:rPr>
        <w:t>bankovn</w:t>
      </w:r>
      <w:r w:rsidR="00BE7649" w:rsidRPr="00F15DCD">
        <w:rPr>
          <w:rFonts w:ascii="Segoe UI" w:hAnsi="Segoe UI" w:cs="Segoe UI"/>
          <w:sz w:val="22"/>
        </w:rPr>
        <w:t xml:space="preserve">í záruky vyčerpat a takto vyčerpaná částka se stává </w:t>
      </w:r>
      <w:r w:rsidR="00FB30B8" w:rsidRPr="00F15DCD">
        <w:rPr>
          <w:rFonts w:ascii="Segoe UI" w:hAnsi="Segoe UI" w:cs="Segoe UI"/>
          <w:sz w:val="22"/>
        </w:rPr>
        <w:t xml:space="preserve">bez dalšího </w:t>
      </w:r>
      <w:r w:rsidR="004D762D" w:rsidRPr="00F15DCD">
        <w:rPr>
          <w:rFonts w:ascii="Segoe UI" w:hAnsi="Segoe UI" w:cs="Segoe UI"/>
          <w:sz w:val="22"/>
        </w:rPr>
        <w:t>peněž</w:t>
      </w:r>
      <w:r w:rsidR="00574969" w:rsidRPr="00F15DCD">
        <w:rPr>
          <w:rFonts w:ascii="Segoe UI" w:hAnsi="Segoe UI" w:cs="Segoe UI"/>
          <w:sz w:val="22"/>
        </w:rPr>
        <w:t>itou</w:t>
      </w:r>
      <w:r w:rsidR="004D762D" w:rsidRPr="00F15DCD">
        <w:rPr>
          <w:rFonts w:ascii="Segoe UI" w:hAnsi="Segoe UI" w:cs="Segoe UI"/>
          <w:sz w:val="22"/>
        </w:rPr>
        <w:t xml:space="preserve"> jistotou ve smyslu tohoto článku Smlouvy</w:t>
      </w:r>
      <w:r w:rsidR="00FB30B8" w:rsidRPr="00F15DCD">
        <w:rPr>
          <w:rFonts w:ascii="Segoe UI" w:hAnsi="Segoe UI" w:cs="Segoe UI"/>
          <w:sz w:val="22"/>
        </w:rPr>
        <w:t>.</w:t>
      </w:r>
      <w:bookmarkEnd w:id="591"/>
      <w:bookmarkEnd w:id="592"/>
      <w:bookmarkEnd w:id="593"/>
      <w:bookmarkEnd w:id="594"/>
      <w:r w:rsidR="00A76309" w:rsidRPr="00F15DCD">
        <w:rPr>
          <w:rFonts w:ascii="Segoe UI" w:hAnsi="Segoe UI" w:cs="Segoe UI"/>
          <w:sz w:val="22"/>
        </w:rPr>
        <w:t xml:space="preserve"> </w:t>
      </w:r>
    </w:p>
    <w:p w14:paraId="5B3B4484" w14:textId="13AE91DD" w:rsidR="00B25941" w:rsidRPr="00F15DCD" w:rsidRDefault="00BE7649" w:rsidP="002C047A">
      <w:pPr>
        <w:pStyle w:val="RLTextlnkuslovan"/>
        <w:numPr>
          <w:ilvl w:val="1"/>
          <w:numId w:val="39"/>
        </w:numPr>
        <w:spacing w:line="240" w:lineRule="auto"/>
        <w:ind w:left="1560" w:hanging="709"/>
        <w:rPr>
          <w:rFonts w:ascii="Segoe UI" w:hAnsi="Segoe UI" w:cs="Segoe UI"/>
          <w:sz w:val="22"/>
        </w:rPr>
      </w:pPr>
      <w:bookmarkStart w:id="595" w:name="_Ref418173472"/>
      <w:r w:rsidRPr="00F15DCD">
        <w:rPr>
          <w:rFonts w:ascii="Segoe UI" w:hAnsi="Segoe UI" w:cs="Segoe UI"/>
          <w:sz w:val="22"/>
        </w:rPr>
        <w:t>Pokud</w:t>
      </w:r>
      <w:r w:rsidR="00FB30B8" w:rsidRPr="00F15DCD">
        <w:rPr>
          <w:rFonts w:ascii="Segoe UI" w:hAnsi="Segoe UI" w:cs="Segoe UI"/>
          <w:sz w:val="22"/>
        </w:rPr>
        <w:t xml:space="preserve"> </w:t>
      </w:r>
      <w:r w:rsidRPr="00F15DCD">
        <w:rPr>
          <w:rFonts w:ascii="Segoe UI" w:hAnsi="Segoe UI" w:cs="Segoe UI"/>
          <w:sz w:val="22"/>
        </w:rPr>
        <w:t xml:space="preserve">poskytnul </w:t>
      </w:r>
      <w:r w:rsidR="006F4593" w:rsidRPr="00F15DCD">
        <w:rPr>
          <w:rFonts w:ascii="Segoe UI" w:hAnsi="Segoe UI" w:cs="Segoe UI"/>
          <w:sz w:val="22"/>
        </w:rPr>
        <w:t>Zhotovitel</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i </w:t>
      </w:r>
      <w:r w:rsidR="004D762D" w:rsidRPr="00F15DCD">
        <w:rPr>
          <w:rFonts w:ascii="Segoe UI" w:hAnsi="Segoe UI" w:cs="Segoe UI"/>
          <w:sz w:val="22"/>
        </w:rPr>
        <w:t>peněž</w:t>
      </w:r>
      <w:r w:rsidR="00574969" w:rsidRPr="00F15DCD">
        <w:rPr>
          <w:rFonts w:ascii="Segoe UI" w:hAnsi="Segoe UI" w:cs="Segoe UI"/>
          <w:sz w:val="22"/>
        </w:rPr>
        <w:t>itou</w:t>
      </w:r>
      <w:r w:rsidR="004D762D" w:rsidRPr="00F15DCD">
        <w:rPr>
          <w:rFonts w:ascii="Segoe UI" w:hAnsi="Segoe UI" w:cs="Segoe UI"/>
          <w:sz w:val="22"/>
        </w:rPr>
        <w:t xml:space="preserve"> jistotu</w:t>
      </w:r>
      <w:r w:rsidR="00FB30B8" w:rsidRPr="00F15DCD">
        <w:rPr>
          <w:rFonts w:ascii="Segoe UI" w:hAnsi="Segoe UI" w:cs="Segoe UI"/>
          <w:sz w:val="22"/>
        </w:rPr>
        <w:t xml:space="preserve"> nebo </w:t>
      </w:r>
      <w:r w:rsidR="006F4593" w:rsidRPr="00F15DCD">
        <w:rPr>
          <w:rFonts w:ascii="Segoe UI" w:hAnsi="Segoe UI" w:cs="Segoe UI"/>
          <w:sz w:val="22"/>
        </w:rPr>
        <w:t>Objednatel</w:t>
      </w:r>
      <w:r w:rsidR="008F4486" w:rsidRPr="00F15DCD">
        <w:rPr>
          <w:rFonts w:ascii="Segoe UI" w:hAnsi="Segoe UI" w:cs="Segoe UI"/>
          <w:sz w:val="22"/>
        </w:rPr>
        <w:t xml:space="preserve"> získal J</w:t>
      </w:r>
      <w:r w:rsidR="00FB30B8" w:rsidRPr="00F15DCD">
        <w:rPr>
          <w:rFonts w:ascii="Segoe UI" w:hAnsi="Segoe UI" w:cs="Segoe UI"/>
          <w:sz w:val="22"/>
        </w:rPr>
        <w:t>istotu z</w:t>
      </w:r>
      <w:r w:rsidR="00ED1567" w:rsidRPr="00F15DCD">
        <w:rPr>
          <w:rFonts w:ascii="Segoe UI" w:hAnsi="Segoe UI" w:cs="Segoe UI"/>
          <w:sz w:val="22"/>
        </w:rPr>
        <w:t> </w:t>
      </w:r>
      <w:r w:rsidR="004D762D" w:rsidRPr="00F15DCD">
        <w:rPr>
          <w:rFonts w:ascii="Segoe UI" w:hAnsi="Segoe UI" w:cs="Segoe UI"/>
          <w:sz w:val="22"/>
        </w:rPr>
        <w:t>bankovn</w:t>
      </w:r>
      <w:r w:rsidR="00FB30B8" w:rsidRPr="00F15DCD">
        <w:rPr>
          <w:rFonts w:ascii="Segoe UI" w:hAnsi="Segoe UI" w:cs="Segoe UI"/>
          <w:sz w:val="22"/>
        </w:rPr>
        <w:t xml:space="preserve">í záruky postupem dle </w:t>
      </w:r>
      <w:r w:rsidR="004D762D" w:rsidRPr="00F15DCD">
        <w:rPr>
          <w:rFonts w:ascii="Segoe UI" w:hAnsi="Segoe UI" w:cs="Segoe UI"/>
          <w:color w:val="000000"/>
          <w:sz w:val="22"/>
        </w:rPr>
        <w:t xml:space="preserve">odst. </w:t>
      </w:r>
      <w:r w:rsidR="00D04934" w:rsidRPr="00F15DCD">
        <w:rPr>
          <w:rFonts w:ascii="Segoe UI" w:hAnsi="Segoe UI" w:cs="Segoe UI"/>
          <w:color w:val="000000"/>
          <w:sz w:val="22"/>
        </w:rPr>
        <w:fldChar w:fldCharType="begin"/>
      </w:r>
      <w:r w:rsidR="00D04934" w:rsidRPr="00F15DCD">
        <w:rPr>
          <w:rFonts w:ascii="Segoe UI" w:hAnsi="Segoe UI" w:cs="Segoe UI"/>
          <w:color w:val="000000"/>
          <w:sz w:val="22"/>
        </w:rPr>
        <w:instrText xml:space="preserve"> REF _Ref55313166 \r \h </w:instrText>
      </w:r>
      <w:r w:rsidR="007F4CFA" w:rsidRPr="00F15DCD">
        <w:rPr>
          <w:rFonts w:ascii="Segoe UI" w:hAnsi="Segoe UI" w:cs="Segoe UI"/>
          <w:color w:val="000000"/>
          <w:sz w:val="22"/>
        </w:rPr>
        <w:instrText xml:space="preserve"> \* MERGEFORMAT </w:instrText>
      </w:r>
      <w:r w:rsidR="00D04934" w:rsidRPr="00F15DCD">
        <w:rPr>
          <w:rFonts w:ascii="Segoe UI" w:hAnsi="Segoe UI" w:cs="Segoe UI"/>
          <w:color w:val="000000"/>
          <w:sz w:val="22"/>
        </w:rPr>
      </w:r>
      <w:r w:rsidR="00D04934" w:rsidRPr="00F15DCD">
        <w:rPr>
          <w:rFonts w:ascii="Segoe UI" w:hAnsi="Segoe UI" w:cs="Segoe UI"/>
          <w:color w:val="000000"/>
          <w:sz w:val="22"/>
        </w:rPr>
        <w:fldChar w:fldCharType="separate"/>
      </w:r>
      <w:r w:rsidR="00C4674D">
        <w:rPr>
          <w:rFonts w:ascii="Segoe UI" w:hAnsi="Segoe UI" w:cs="Segoe UI"/>
          <w:color w:val="000000"/>
          <w:sz w:val="22"/>
        </w:rPr>
        <w:t>29.7</w:t>
      </w:r>
      <w:r w:rsidR="00D04934" w:rsidRPr="00F15DCD">
        <w:rPr>
          <w:rFonts w:ascii="Segoe UI" w:hAnsi="Segoe UI" w:cs="Segoe UI"/>
          <w:color w:val="000000"/>
          <w:sz w:val="22"/>
        </w:rPr>
        <w:fldChar w:fldCharType="end"/>
      </w:r>
      <w:r w:rsidR="004D762D" w:rsidRPr="00F15DCD">
        <w:rPr>
          <w:rFonts w:ascii="Segoe UI" w:hAnsi="Segoe UI" w:cs="Segoe UI"/>
          <w:color w:val="000000"/>
          <w:sz w:val="22"/>
        </w:rPr>
        <w:t xml:space="preserve"> </w:t>
      </w:r>
      <w:r w:rsidR="00FB30B8" w:rsidRPr="00F15DCD">
        <w:rPr>
          <w:rFonts w:ascii="Segoe UI" w:hAnsi="Segoe UI" w:cs="Segoe UI"/>
          <w:sz w:val="22"/>
        </w:rPr>
        <w:t>této Smlouvy</w:t>
      </w:r>
      <w:r w:rsidRPr="00F15DCD">
        <w:rPr>
          <w:rFonts w:ascii="Segoe UI" w:hAnsi="Segoe UI" w:cs="Segoe UI"/>
          <w:sz w:val="22"/>
        </w:rPr>
        <w:t xml:space="preserve"> a </w:t>
      </w:r>
      <w:r w:rsidR="006F4593" w:rsidRPr="00F15DCD">
        <w:rPr>
          <w:rFonts w:ascii="Segoe UI" w:hAnsi="Segoe UI" w:cs="Segoe UI"/>
          <w:sz w:val="22"/>
        </w:rPr>
        <w:t>Objednatel</w:t>
      </w:r>
      <w:r w:rsidRPr="00F15DCD">
        <w:rPr>
          <w:rFonts w:ascii="Segoe UI" w:hAnsi="Segoe UI" w:cs="Segoe UI"/>
          <w:sz w:val="22"/>
        </w:rPr>
        <w:t xml:space="preserve"> </w:t>
      </w:r>
      <w:r w:rsidR="002F192E" w:rsidRPr="00F15DCD">
        <w:rPr>
          <w:rFonts w:ascii="Segoe UI" w:hAnsi="Segoe UI" w:cs="Segoe UI"/>
          <w:sz w:val="22"/>
        </w:rPr>
        <w:t>z</w:t>
      </w:r>
      <w:r w:rsidR="00ED1567" w:rsidRPr="00F15DCD">
        <w:rPr>
          <w:rFonts w:ascii="Segoe UI" w:hAnsi="Segoe UI" w:cs="Segoe UI"/>
          <w:sz w:val="22"/>
        </w:rPr>
        <w:t> </w:t>
      </w:r>
      <w:r w:rsidR="008F4486" w:rsidRPr="00F15DCD">
        <w:rPr>
          <w:rFonts w:ascii="Segoe UI" w:hAnsi="Segoe UI" w:cs="Segoe UI"/>
          <w:sz w:val="22"/>
        </w:rPr>
        <w:t>J</w:t>
      </w:r>
      <w:r w:rsidRPr="00F15DCD">
        <w:rPr>
          <w:rFonts w:ascii="Segoe UI" w:hAnsi="Segoe UI" w:cs="Segoe UI"/>
          <w:sz w:val="22"/>
        </w:rPr>
        <w:t xml:space="preserve">istoty čerpal, je </w:t>
      </w:r>
      <w:r w:rsidR="006F4593" w:rsidRPr="00F15DCD">
        <w:rPr>
          <w:rFonts w:ascii="Segoe UI" w:hAnsi="Segoe UI" w:cs="Segoe UI"/>
          <w:sz w:val="22"/>
        </w:rPr>
        <w:t>Zhotovitel</w:t>
      </w:r>
      <w:r w:rsidRPr="00F15DCD">
        <w:rPr>
          <w:rFonts w:ascii="Segoe UI" w:hAnsi="Segoe UI" w:cs="Segoe UI"/>
          <w:sz w:val="22"/>
        </w:rPr>
        <w:t xml:space="preserve"> </w:t>
      </w:r>
      <w:r w:rsidR="008F4486" w:rsidRPr="00F15DCD">
        <w:rPr>
          <w:rFonts w:ascii="Segoe UI" w:hAnsi="Segoe UI" w:cs="Segoe UI"/>
          <w:sz w:val="22"/>
        </w:rPr>
        <w:t>povinen J</w:t>
      </w:r>
      <w:r w:rsidRPr="00F15DCD">
        <w:rPr>
          <w:rFonts w:ascii="Segoe UI" w:hAnsi="Segoe UI" w:cs="Segoe UI"/>
          <w:sz w:val="22"/>
        </w:rPr>
        <w:t xml:space="preserve">istotu doplnit nejpozději do </w:t>
      </w:r>
      <w:r w:rsidR="00F37438" w:rsidRPr="00F15DCD">
        <w:rPr>
          <w:rFonts w:ascii="Segoe UI" w:hAnsi="Segoe UI" w:cs="Segoe UI"/>
          <w:sz w:val="22"/>
        </w:rPr>
        <w:t>28</w:t>
      </w:r>
      <w:r w:rsidRPr="00F15DCD">
        <w:rPr>
          <w:rFonts w:ascii="Segoe UI" w:hAnsi="Segoe UI" w:cs="Segoe UI"/>
          <w:sz w:val="22"/>
        </w:rPr>
        <w:t xml:space="preserve"> dnů </w:t>
      </w:r>
      <w:r w:rsidR="00E977CF" w:rsidRPr="00F15DCD">
        <w:rPr>
          <w:rFonts w:ascii="Segoe UI" w:hAnsi="Segoe UI" w:cs="Segoe UI"/>
          <w:sz w:val="22"/>
        </w:rPr>
        <w:t xml:space="preserve">ode dne </w:t>
      </w:r>
      <w:r w:rsidR="00FC366B" w:rsidRPr="00F15DCD">
        <w:rPr>
          <w:rFonts w:ascii="Segoe UI" w:hAnsi="Segoe UI" w:cs="Segoe UI"/>
          <w:sz w:val="22"/>
        </w:rPr>
        <w:t xml:space="preserve">oznámení o </w:t>
      </w:r>
      <w:r w:rsidR="00E977CF" w:rsidRPr="00F15DCD">
        <w:rPr>
          <w:rFonts w:ascii="Segoe UI" w:hAnsi="Segoe UI" w:cs="Segoe UI"/>
          <w:sz w:val="22"/>
        </w:rPr>
        <w:t xml:space="preserve">čerpání </w:t>
      </w:r>
      <w:r w:rsidRPr="00F15DCD">
        <w:rPr>
          <w:rFonts w:ascii="Segoe UI" w:hAnsi="Segoe UI" w:cs="Segoe UI"/>
          <w:sz w:val="22"/>
        </w:rPr>
        <w:t>na požadovanou výši.</w:t>
      </w:r>
      <w:r w:rsidR="008F4486" w:rsidRPr="00F15DCD">
        <w:rPr>
          <w:rFonts w:ascii="Segoe UI" w:hAnsi="Segoe UI" w:cs="Segoe UI"/>
          <w:sz w:val="22"/>
        </w:rPr>
        <w:t xml:space="preserve"> Nevyčerpanou J</w:t>
      </w:r>
      <w:r w:rsidRPr="00F15DCD">
        <w:rPr>
          <w:rFonts w:ascii="Segoe UI" w:hAnsi="Segoe UI" w:cs="Segoe UI"/>
          <w:sz w:val="22"/>
        </w:rPr>
        <w:t xml:space="preserve">istotu je povinen </w:t>
      </w:r>
      <w:r w:rsidR="006F4593" w:rsidRPr="00F15DCD">
        <w:rPr>
          <w:rFonts w:ascii="Segoe UI" w:hAnsi="Segoe UI" w:cs="Segoe UI"/>
          <w:sz w:val="22"/>
        </w:rPr>
        <w:t>Objednatel</w:t>
      </w:r>
      <w:r w:rsidRPr="00F15DCD">
        <w:rPr>
          <w:rFonts w:ascii="Segoe UI" w:hAnsi="Segoe UI" w:cs="Segoe UI"/>
          <w:sz w:val="22"/>
        </w:rPr>
        <w:t xml:space="preserve"> vrátit </w:t>
      </w:r>
      <w:r w:rsidR="006F4593" w:rsidRPr="00F15DCD">
        <w:rPr>
          <w:rFonts w:ascii="Segoe UI" w:hAnsi="Segoe UI" w:cs="Segoe UI"/>
          <w:sz w:val="22"/>
        </w:rPr>
        <w:t>Zhotovitel</w:t>
      </w:r>
      <w:r w:rsidRPr="00F15DCD">
        <w:rPr>
          <w:rFonts w:ascii="Segoe UI" w:hAnsi="Segoe UI" w:cs="Segoe UI"/>
          <w:sz w:val="22"/>
        </w:rPr>
        <w:t xml:space="preserve">i nejpozději do </w:t>
      </w:r>
      <w:r w:rsidR="00F37438" w:rsidRPr="00F15DCD">
        <w:rPr>
          <w:rFonts w:ascii="Segoe UI" w:hAnsi="Segoe UI" w:cs="Segoe UI"/>
          <w:sz w:val="22"/>
        </w:rPr>
        <w:t>28</w:t>
      </w:r>
      <w:r w:rsidRPr="00F15DCD">
        <w:rPr>
          <w:rFonts w:ascii="Segoe UI" w:hAnsi="Segoe UI" w:cs="Segoe UI"/>
          <w:sz w:val="22"/>
        </w:rPr>
        <w:t xml:space="preserve"> dnů </w:t>
      </w:r>
      <w:r w:rsidR="00D160C6" w:rsidRPr="00F15DCD">
        <w:rPr>
          <w:rFonts w:ascii="Segoe UI" w:hAnsi="Segoe UI" w:cs="Segoe UI"/>
          <w:sz w:val="22"/>
        </w:rPr>
        <w:t>ode dne</w:t>
      </w:r>
      <w:r w:rsidR="00F37438" w:rsidRPr="00F15DCD">
        <w:rPr>
          <w:rFonts w:ascii="Segoe UI" w:hAnsi="Segoe UI" w:cs="Segoe UI"/>
          <w:sz w:val="22"/>
        </w:rPr>
        <w:t xml:space="preserve"> uplynutí lhůty uvedené v</w:t>
      </w:r>
      <w:r w:rsidR="00ED1567" w:rsidRPr="00F15DCD">
        <w:rPr>
          <w:rFonts w:ascii="Segoe UI" w:hAnsi="Segoe UI" w:cs="Segoe UI"/>
          <w:sz w:val="22"/>
        </w:rPr>
        <w:t> </w:t>
      </w:r>
      <w:r w:rsidR="00D04934" w:rsidRPr="00F15DCD">
        <w:rPr>
          <w:rFonts w:ascii="Segoe UI" w:hAnsi="Segoe UI" w:cs="Segoe UI"/>
          <w:sz w:val="22"/>
        </w:rPr>
        <w:t xml:space="preserve">odst. </w:t>
      </w:r>
      <w:r w:rsidR="00D04934" w:rsidRPr="00F15DCD">
        <w:rPr>
          <w:rFonts w:ascii="Segoe UI" w:hAnsi="Segoe UI" w:cs="Segoe UI"/>
          <w:sz w:val="22"/>
        </w:rPr>
        <w:fldChar w:fldCharType="begin"/>
      </w:r>
      <w:r w:rsidR="00D04934" w:rsidRPr="00F15DCD">
        <w:rPr>
          <w:rFonts w:ascii="Segoe UI" w:hAnsi="Segoe UI" w:cs="Segoe UI"/>
          <w:sz w:val="22"/>
        </w:rPr>
        <w:instrText xml:space="preserve"> REF _Ref68190038 \r \h </w:instrText>
      </w:r>
      <w:r w:rsidR="007F4CFA" w:rsidRPr="00F15DCD">
        <w:rPr>
          <w:rFonts w:ascii="Segoe UI" w:hAnsi="Segoe UI" w:cs="Segoe UI"/>
          <w:sz w:val="22"/>
        </w:rPr>
        <w:instrText xml:space="preserve"> \* MERGEFORMAT </w:instrText>
      </w:r>
      <w:r w:rsidR="00D04934" w:rsidRPr="00F15DCD">
        <w:rPr>
          <w:rFonts w:ascii="Segoe UI" w:hAnsi="Segoe UI" w:cs="Segoe UI"/>
          <w:sz w:val="22"/>
        </w:rPr>
      </w:r>
      <w:r w:rsidR="00D04934" w:rsidRPr="00F15DCD">
        <w:rPr>
          <w:rFonts w:ascii="Segoe UI" w:hAnsi="Segoe UI" w:cs="Segoe UI"/>
          <w:sz w:val="22"/>
        </w:rPr>
        <w:fldChar w:fldCharType="separate"/>
      </w:r>
      <w:r w:rsidR="00C4674D">
        <w:rPr>
          <w:rFonts w:ascii="Segoe UI" w:hAnsi="Segoe UI" w:cs="Segoe UI"/>
          <w:sz w:val="22"/>
        </w:rPr>
        <w:t>29.2</w:t>
      </w:r>
      <w:r w:rsidR="00D04934" w:rsidRPr="00F15DCD">
        <w:rPr>
          <w:rFonts w:ascii="Segoe UI" w:hAnsi="Segoe UI" w:cs="Segoe UI"/>
          <w:sz w:val="22"/>
        </w:rPr>
        <w:fldChar w:fldCharType="end"/>
      </w:r>
      <w:r w:rsidR="00D04934" w:rsidRPr="00F15DCD">
        <w:rPr>
          <w:rFonts w:ascii="Segoe UI" w:hAnsi="Segoe UI" w:cs="Segoe UI"/>
          <w:sz w:val="22"/>
        </w:rPr>
        <w:t xml:space="preserve"> Smlouvy</w:t>
      </w:r>
      <w:r w:rsidRPr="00F15DCD">
        <w:rPr>
          <w:rFonts w:ascii="Segoe UI" w:hAnsi="Segoe UI" w:cs="Segoe UI"/>
          <w:sz w:val="22"/>
        </w:rPr>
        <w:t xml:space="preserve">, a to vč. </w:t>
      </w:r>
      <w:r w:rsidR="003E373E" w:rsidRPr="00F15DCD">
        <w:rPr>
          <w:rFonts w:ascii="Segoe UI" w:hAnsi="Segoe UI" w:cs="Segoe UI"/>
          <w:sz w:val="22"/>
          <w:szCs w:val="22"/>
        </w:rPr>
        <w:t>ú</w:t>
      </w:r>
      <w:r w:rsidRPr="00F15DCD">
        <w:rPr>
          <w:rFonts w:ascii="Segoe UI" w:hAnsi="Segoe UI" w:cs="Segoe UI"/>
          <w:sz w:val="22"/>
          <w:szCs w:val="22"/>
        </w:rPr>
        <w:t>roků, pokud nějaké přirostly</w:t>
      </w:r>
      <w:r w:rsidR="00003342" w:rsidRPr="00F15DCD">
        <w:rPr>
          <w:rFonts w:ascii="Segoe UI" w:hAnsi="Segoe UI" w:cs="Segoe UI"/>
          <w:sz w:val="22"/>
          <w:szCs w:val="22"/>
        </w:rPr>
        <w:t>, a úroků z</w:t>
      </w:r>
      <w:r w:rsidR="00ED1567" w:rsidRPr="00F15DCD">
        <w:rPr>
          <w:rFonts w:ascii="Segoe UI" w:hAnsi="Segoe UI" w:cs="Segoe UI"/>
          <w:sz w:val="22"/>
          <w:szCs w:val="22"/>
        </w:rPr>
        <w:t> </w:t>
      </w:r>
      <w:r w:rsidR="00003342" w:rsidRPr="00F15DCD">
        <w:rPr>
          <w:rFonts w:ascii="Segoe UI" w:hAnsi="Segoe UI" w:cs="Segoe UI"/>
          <w:sz w:val="22"/>
          <w:szCs w:val="22"/>
        </w:rPr>
        <w:t xml:space="preserve">prodlení za dobu, kdy </w:t>
      </w:r>
      <w:r w:rsidR="00F47602" w:rsidRPr="00F15DCD">
        <w:rPr>
          <w:rFonts w:ascii="Segoe UI" w:hAnsi="Segoe UI" w:cs="Segoe UI"/>
          <w:sz w:val="22"/>
          <w:szCs w:val="22"/>
        </w:rPr>
        <w:t xml:space="preserve">si </w:t>
      </w:r>
      <w:r w:rsidR="006F4593" w:rsidRPr="00F15DCD">
        <w:rPr>
          <w:rFonts w:ascii="Segoe UI" w:hAnsi="Segoe UI" w:cs="Segoe UI"/>
          <w:sz w:val="22"/>
          <w:szCs w:val="22"/>
        </w:rPr>
        <w:t>Objednatel</w:t>
      </w:r>
      <w:r w:rsidR="00F47602" w:rsidRPr="00F15DCD">
        <w:rPr>
          <w:rFonts w:ascii="Segoe UI" w:hAnsi="Segoe UI" w:cs="Segoe UI"/>
          <w:sz w:val="22"/>
          <w:szCs w:val="22"/>
        </w:rPr>
        <w:t xml:space="preserve"> byl nebo musel být vědom neoprávněného čerpání Jistoty</w:t>
      </w:r>
      <w:r w:rsidRPr="00F15DCD">
        <w:rPr>
          <w:rFonts w:ascii="Segoe UI" w:hAnsi="Segoe UI" w:cs="Segoe UI"/>
          <w:sz w:val="22"/>
          <w:szCs w:val="22"/>
        </w:rPr>
        <w:t>.</w:t>
      </w:r>
      <w:bookmarkEnd w:id="595"/>
      <w:r w:rsidR="004D0599" w:rsidRPr="00F15DCD">
        <w:rPr>
          <w:rFonts w:ascii="Segoe UI" w:hAnsi="Segoe UI" w:cs="Segoe UI"/>
          <w:sz w:val="22"/>
          <w:szCs w:val="22"/>
        </w:rPr>
        <w:t xml:space="preserve"> </w:t>
      </w:r>
      <w:r w:rsidR="006F4593" w:rsidRPr="00F15DCD">
        <w:rPr>
          <w:rFonts w:ascii="Segoe UI" w:hAnsi="Segoe UI" w:cs="Segoe UI"/>
          <w:sz w:val="22"/>
          <w:szCs w:val="22"/>
        </w:rPr>
        <w:t>Objednatel</w:t>
      </w:r>
      <w:r w:rsidR="004D0599" w:rsidRPr="00F15DCD">
        <w:rPr>
          <w:rFonts w:ascii="Segoe UI" w:hAnsi="Segoe UI" w:cs="Segoe UI"/>
          <w:sz w:val="22"/>
          <w:szCs w:val="22"/>
        </w:rPr>
        <w:t xml:space="preserve"> je v</w:t>
      </w:r>
      <w:r w:rsidR="00ED1567" w:rsidRPr="00F15DCD">
        <w:rPr>
          <w:rFonts w:ascii="Segoe UI" w:hAnsi="Segoe UI" w:cs="Segoe UI"/>
          <w:sz w:val="22"/>
          <w:szCs w:val="22"/>
        </w:rPr>
        <w:t> </w:t>
      </w:r>
      <w:r w:rsidR="004D0599" w:rsidRPr="00F15DCD">
        <w:rPr>
          <w:rFonts w:ascii="Segoe UI" w:hAnsi="Segoe UI" w:cs="Segoe UI"/>
          <w:sz w:val="22"/>
          <w:szCs w:val="22"/>
        </w:rPr>
        <w:t>této souvislosti povinen uložit prostředky z</w:t>
      </w:r>
      <w:r w:rsidR="00ED1567" w:rsidRPr="00F15DCD">
        <w:rPr>
          <w:rFonts w:ascii="Segoe UI" w:hAnsi="Segoe UI" w:cs="Segoe UI"/>
          <w:sz w:val="22"/>
          <w:szCs w:val="22"/>
        </w:rPr>
        <w:t> </w:t>
      </w:r>
      <w:r w:rsidR="004D0599" w:rsidRPr="00F15DCD">
        <w:rPr>
          <w:rFonts w:ascii="Segoe UI" w:hAnsi="Segoe UI" w:cs="Segoe UI"/>
          <w:sz w:val="22"/>
          <w:szCs w:val="22"/>
        </w:rPr>
        <w:t xml:space="preserve">čerpané </w:t>
      </w:r>
      <w:r w:rsidR="00F37438" w:rsidRPr="00F15DCD">
        <w:rPr>
          <w:rFonts w:ascii="Segoe UI" w:hAnsi="Segoe UI" w:cs="Segoe UI"/>
          <w:sz w:val="22"/>
          <w:szCs w:val="22"/>
        </w:rPr>
        <w:t>J</w:t>
      </w:r>
      <w:r w:rsidR="004D0599" w:rsidRPr="00F15DCD">
        <w:rPr>
          <w:rFonts w:ascii="Segoe UI" w:hAnsi="Segoe UI" w:cs="Segoe UI"/>
          <w:sz w:val="22"/>
          <w:szCs w:val="22"/>
        </w:rPr>
        <w:t>istoty na zvláštním bankovním účtu úročeném sazbou v</w:t>
      </w:r>
      <w:r w:rsidR="00ED1567" w:rsidRPr="00F15DCD">
        <w:rPr>
          <w:rFonts w:ascii="Segoe UI" w:hAnsi="Segoe UI" w:cs="Segoe UI"/>
          <w:sz w:val="22"/>
          <w:szCs w:val="22"/>
        </w:rPr>
        <w:t> </w:t>
      </w:r>
      <w:r w:rsidR="004D0599" w:rsidRPr="00F15DCD">
        <w:rPr>
          <w:rFonts w:ascii="Segoe UI" w:hAnsi="Segoe UI" w:cs="Segoe UI"/>
          <w:sz w:val="22"/>
          <w:szCs w:val="22"/>
        </w:rPr>
        <w:t>místě a čase obvyklou</w:t>
      </w:r>
      <w:r w:rsidR="004D0599" w:rsidRPr="00F15DCD">
        <w:rPr>
          <w:rFonts w:ascii="Segoe UI" w:hAnsi="Segoe UI" w:cs="Segoe UI"/>
          <w:sz w:val="22"/>
        </w:rPr>
        <w:t>.</w:t>
      </w:r>
      <w:r w:rsidR="00B25941" w:rsidRPr="00F15DCD">
        <w:rPr>
          <w:rFonts w:ascii="Segoe UI" w:hAnsi="Segoe UI" w:cs="Segoe UI"/>
          <w:sz w:val="22"/>
        </w:rPr>
        <w:t xml:space="preserve"> </w:t>
      </w:r>
    </w:p>
    <w:p w14:paraId="024FA0EC" w14:textId="07AE773C" w:rsidR="00B25941" w:rsidRPr="00F15DCD" w:rsidRDefault="00B2594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Bankovní záruka za platby</w:t>
      </w:r>
    </w:p>
    <w:p w14:paraId="4B7E1E5B" w14:textId="3810259C" w:rsidR="00B25941" w:rsidRPr="00F15DCD" w:rsidRDefault="00B25941"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Zhotovitel je povinen předložit bankovní záruku za účelem zajištění plateb vyplácených Objednatelem Zhotoviteli (dále jen „</w:t>
      </w:r>
      <w:r w:rsidRPr="00F15DCD">
        <w:rPr>
          <w:rFonts w:ascii="Segoe UI" w:hAnsi="Segoe UI" w:cs="Segoe UI"/>
          <w:b/>
          <w:bCs/>
          <w:i/>
          <w:iCs/>
          <w:sz w:val="22"/>
        </w:rPr>
        <w:t>bankovní záruka za platby</w:t>
      </w:r>
      <w:r w:rsidRPr="00F15DCD">
        <w:rPr>
          <w:rFonts w:ascii="Segoe UI" w:hAnsi="Segoe UI" w:cs="Segoe UI"/>
          <w:sz w:val="22"/>
        </w:rPr>
        <w:t xml:space="preserve">“). Objednatel je oprávněn bankovní záruku za platby čerpat ve všech případech, kdy mu na základě Smlouvy nebo Právních předpisů vznikne právo na vrácení příslušné části </w:t>
      </w:r>
      <w:r w:rsidR="004438D4" w:rsidRPr="00F15DCD">
        <w:rPr>
          <w:rFonts w:ascii="Segoe UI" w:hAnsi="Segoe UI" w:cs="Segoe UI"/>
          <w:sz w:val="22"/>
        </w:rPr>
        <w:t xml:space="preserve">platby </w:t>
      </w:r>
      <w:r w:rsidRPr="00F15DCD">
        <w:rPr>
          <w:rFonts w:ascii="Segoe UI" w:hAnsi="Segoe UI" w:cs="Segoe UI"/>
          <w:sz w:val="22"/>
        </w:rPr>
        <w:t>vyplacené</w:t>
      </w:r>
      <w:r w:rsidR="004438D4" w:rsidRPr="00F15DCD">
        <w:rPr>
          <w:rFonts w:ascii="Segoe UI" w:hAnsi="Segoe UI" w:cs="Segoe UI"/>
          <w:sz w:val="22"/>
        </w:rPr>
        <w:t xml:space="preserve"> Zhotoviteli</w:t>
      </w:r>
      <w:r w:rsidRPr="00F15DCD">
        <w:rPr>
          <w:rFonts w:ascii="Segoe UI" w:hAnsi="Segoe UI" w:cs="Segoe UI"/>
          <w:sz w:val="22"/>
        </w:rPr>
        <w:t xml:space="preserve"> </w:t>
      </w:r>
      <w:r w:rsidR="004438D4" w:rsidRPr="00F15DCD">
        <w:rPr>
          <w:rFonts w:ascii="Segoe UI" w:hAnsi="Segoe UI" w:cs="Segoe UI"/>
          <w:sz w:val="22"/>
        </w:rPr>
        <w:t>a/nebo v</w:t>
      </w:r>
      <w:r w:rsidR="00ED1567" w:rsidRPr="00F15DCD">
        <w:rPr>
          <w:rFonts w:ascii="Segoe UI" w:hAnsi="Segoe UI" w:cs="Segoe UI"/>
          <w:sz w:val="22"/>
        </w:rPr>
        <w:t> </w:t>
      </w:r>
      <w:r w:rsidR="004438D4" w:rsidRPr="00F15DCD">
        <w:rPr>
          <w:rFonts w:ascii="Segoe UI" w:hAnsi="Segoe UI" w:cs="Segoe UI"/>
          <w:sz w:val="22"/>
        </w:rPr>
        <w:t>případě, že Zhotovitel nepoužije peněžní prostředky mu vyplacené na základě Smlouvy za účelem provedení Díla</w:t>
      </w:r>
      <w:r w:rsidR="00B831B1" w:rsidRPr="00F15DCD">
        <w:rPr>
          <w:rFonts w:ascii="Segoe UI" w:hAnsi="Segoe UI" w:cs="Segoe UI"/>
          <w:sz w:val="22"/>
        </w:rPr>
        <w:t xml:space="preserve">, a </w:t>
      </w:r>
      <w:r w:rsidR="004438D4" w:rsidRPr="00F15DCD">
        <w:rPr>
          <w:rFonts w:ascii="Segoe UI" w:hAnsi="Segoe UI" w:cs="Segoe UI"/>
          <w:sz w:val="22"/>
        </w:rPr>
        <w:t xml:space="preserve">Objednatel </w:t>
      </w:r>
      <w:r w:rsidR="00B831B1" w:rsidRPr="00F15DCD">
        <w:rPr>
          <w:rFonts w:ascii="Segoe UI" w:hAnsi="Segoe UI" w:cs="Segoe UI"/>
          <w:sz w:val="22"/>
        </w:rPr>
        <w:t xml:space="preserve">je oprávněn takto čerpané finanční prostředky použít na uspokojení svých nároků na vrácení příslušné části platby včetně příslušenství. </w:t>
      </w:r>
    </w:p>
    <w:p w14:paraId="4E10990C" w14:textId="61990122" w:rsidR="00D150D6" w:rsidRPr="00F15DCD" w:rsidRDefault="00D150D6"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 xml:space="preserve">Výše bankovní záruky za platby </w:t>
      </w:r>
      <w:r w:rsidR="00F94251" w:rsidRPr="00F15DCD">
        <w:rPr>
          <w:rFonts w:ascii="Segoe UI" w:hAnsi="Segoe UI" w:cs="Segoe UI"/>
          <w:sz w:val="22"/>
        </w:rPr>
        <w:t>je upravena v</w:t>
      </w:r>
      <w:r w:rsidR="00ED1567" w:rsidRPr="00F15DCD">
        <w:rPr>
          <w:rFonts w:ascii="Segoe UI" w:hAnsi="Segoe UI" w:cs="Segoe UI"/>
          <w:sz w:val="22"/>
        </w:rPr>
        <w:t> </w:t>
      </w:r>
      <w:r w:rsidR="00F94251" w:rsidRPr="00F15DCD">
        <w:rPr>
          <w:rFonts w:ascii="Segoe UI" w:hAnsi="Segoe UI" w:cs="Segoe UI"/>
          <w:sz w:val="22"/>
        </w:rPr>
        <w:t>příloze č. II.d Ceny a platební podmínky.</w:t>
      </w:r>
      <w:r w:rsidR="00D14825" w:rsidRPr="00F15DCD">
        <w:rPr>
          <w:rFonts w:ascii="Segoe UI" w:hAnsi="Segoe UI" w:cs="Segoe UI"/>
          <w:sz w:val="22"/>
        </w:rPr>
        <w:t xml:space="preserve"> </w:t>
      </w:r>
    </w:p>
    <w:p w14:paraId="7FDF93FB" w14:textId="5661E646" w:rsidR="00D14825"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Zhotovitel je povinen předložit bankovní záruku za platby ve výši uvedené v</w:t>
      </w:r>
      <w:r w:rsidR="00ED1567" w:rsidRPr="00F15DCD">
        <w:rPr>
          <w:rFonts w:ascii="Segoe UI" w:hAnsi="Segoe UI" w:cs="Segoe UI"/>
          <w:sz w:val="22"/>
        </w:rPr>
        <w:t> </w:t>
      </w:r>
      <w:r w:rsidRPr="00F15DCD">
        <w:rPr>
          <w:rFonts w:ascii="Segoe UI" w:hAnsi="Segoe UI" w:cs="Segoe UI"/>
          <w:sz w:val="22"/>
        </w:rPr>
        <w:t>příloze č. II.d Ceny a platební podmínky, a to nejpozději 21 dnů přede dnem plánovaného uskutečnění milníku uvedené</w:t>
      </w:r>
      <w:r w:rsidR="00574969" w:rsidRPr="00F15DCD">
        <w:rPr>
          <w:rFonts w:ascii="Segoe UI" w:hAnsi="Segoe UI" w:cs="Segoe UI"/>
          <w:sz w:val="22"/>
        </w:rPr>
        <w:t>ho</w:t>
      </w:r>
      <w:r w:rsidRPr="00F15DCD">
        <w:rPr>
          <w:rFonts w:ascii="Segoe UI" w:hAnsi="Segoe UI" w:cs="Segoe UI"/>
          <w:sz w:val="22"/>
        </w:rPr>
        <w:t xml:space="preserve"> ke splátce č. 2 v</w:t>
      </w:r>
      <w:r w:rsidR="00ED1567" w:rsidRPr="00F15DCD">
        <w:rPr>
          <w:rFonts w:ascii="Segoe UI" w:hAnsi="Segoe UI" w:cs="Segoe UI"/>
          <w:sz w:val="22"/>
        </w:rPr>
        <w:t> </w:t>
      </w:r>
      <w:r w:rsidRPr="00F15DCD">
        <w:rPr>
          <w:rFonts w:ascii="Segoe UI" w:hAnsi="Segoe UI" w:cs="Segoe UI"/>
          <w:sz w:val="22"/>
        </w:rPr>
        <w:t xml:space="preserve">příloze č. II.d Ceny a platební podmínky.  </w:t>
      </w:r>
    </w:p>
    <w:p w14:paraId="717D7424" w14:textId="31B96731" w:rsidR="00D14825"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Výše bankovní záruky za platby bude zvyšována v</w:t>
      </w:r>
      <w:r w:rsidR="00ED1567" w:rsidRPr="00F15DCD">
        <w:rPr>
          <w:rFonts w:ascii="Segoe UI" w:hAnsi="Segoe UI" w:cs="Segoe UI"/>
          <w:sz w:val="22"/>
        </w:rPr>
        <w:t> </w:t>
      </w:r>
      <w:r w:rsidRPr="00F15DCD">
        <w:rPr>
          <w:rFonts w:ascii="Segoe UI" w:hAnsi="Segoe UI" w:cs="Segoe UI"/>
          <w:sz w:val="22"/>
        </w:rPr>
        <w:t>průběhu provádění Díla v</w:t>
      </w:r>
      <w:r w:rsidR="00ED1567" w:rsidRPr="00F15DCD">
        <w:rPr>
          <w:rFonts w:ascii="Segoe UI" w:hAnsi="Segoe UI" w:cs="Segoe UI"/>
          <w:sz w:val="22"/>
        </w:rPr>
        <w:t> </w:t>
      </w:r>
      <w:r w:rsidRPr="00F15DCD">
        <w:rPr>
          <w:rFonts w:ascii="Segoe UI" w:hAnsi="Segoe UI" w:cs="Segoe UI"/>
          <w:sz w:val="22"/>
        </w:rPr>
        <w:t>návaznosti na skutečnosti uvedené v</w:t>
      </w:r>
      <w:r w:rsidR="00ED1567" w:rsidRPr="00F15DCD">
        <w:rPr>
          <w:rFonts w:ascii="Segoe UI" w:hAnsi="Segoe UI" w:cs="Segoe UI"/>
          <w:sz w:val="22"/>
        </w:rPr>
        <w:t> </w:t>
      </w:r>
      <w:r w:rsidRPr="00F15DCD">
        <w:rPr>
          <w:rFonts w:ascii="Segoe UI" w:hAnsi="Segoe UI" w:cs="Segoe UI"/>
          <w:sz w:val="22"/>
        </w:rPr>
        <w:t xml:space="preserve">příloze č. II.d Ceny a platební podmínky. Má-li podle této přílohy dojít ke zvýšení výše bankovní záruky za platby, je třeba </w:t>
      </w:r>
      <w:r w:rsidR="00574969" w:rsidRPr="00F15DCD">
        <w:rPr>
          <w:rFonts w:ascii="Segoe UI" w:hAnsi="Segoe UI" w:cs="Segoe UI"/>
          <w:sz w:val="22"/>
        </w:rPr>
        <w:t xml:space="preserve">aby </w:t>
      </w:r>
      <w:r w:rsidRPr="00F15DCD">
        <w:rPr>
          <w:rFonts w:ascii="Segoe UI" w:hAnsi="Segoe UI" w:cs="Segoe UI"/>
          <w:sz w:val="22"/>
        </w:rPr>
        <w:t>Zhotovitel nejpozději 14 dnů přede dnem, ke kterému má dle této přílohy dojít ke zvýšení, předloži</w:t>
      </w:r>
      <w:r w:rsidR="00574969" w:rsidRPr="00F15DCD">
        <w:rPr>
          <w:rFonts w:ascii="Segoe UI" w:hAnsi="Segoe UI" w:cs="Segoe UI"/>
          <w:sz w:val="22"/>
        </w:rPr>
        <w:t>l</w:t>
      </w:r>
      <w:r w:rsidRPr="00F15DCD">
        <w:rPr>
          <w:rFonts w:ascii="Segoe UI" w:hAnsi="Segoe UI" w:cs="Segoe UI"/>
          <w:sz w:val="22"/>
        </w:rPr>
        <w:t xml:space="preserve"> všechny potřebné podklady, z</w:t>
      </w:r>
      <w:r w:rsidR="00ED1567" w:rsidRPr="00F15DCD">
        <w:rPr>
          <w:rFonts w:ascii="Segoe UI" w:hAnsi="Segoe UI" w:cs="Segoe UI"/>
          <w:sz w:val="22"/>
        </w:rPr>
        <w:t> </w:t>
      </w:r>
      <w:r w:rsidRPr="00F15DCD">
        <w:rPr>
          <w:rFonts w:ascii="Segoe UI" w:hAnsi="Segoe UI" w:cs="Segoe UI"/>
          <w:sz w:val="22"/>
        </w:rPr>
        <w:t>nichž bude jednoznačně vyplývat, že došlo ke zvýšení bankovní záruky za platby na částku požadovanou v</w:t>
      </w:r>
      <w:r w:rsidR="00ED1567" w:rsidRPr="00F15DCD">
        <w:rPr>
          <w:rFonts w:ascii="Segoe UI" w:hAnsi="Segoe UI" w:cs="Segoe UI"/>
          <w:sz w:val="22"/>
        </w:rPr>
        <w:t> </w:t>
      </w:r>
      <w:r w:rsidRPr="00F15DCD">
        <w:rPr>
          <w:rFonts w:ascii="Segoe UI" w:hAnsi="Segoe UI" w:cs="Segoe UI"/>
          <w:sz w:val="22"/>
        </w:rPr>
        <w:t xml:space="preserve">příloze č. II.d Ceny a platební podmínky. </w:t>
      </w:r>
      <w:r w:rsidR="00886642" w:rsidRPr="00F15DCD">
        <w:rPr>
          <w:rFonts w:ascii="Segoe UI" w:hAnsi="Segoe UI" w:cs="Segoe UI"/>
          <w:sz w:val="22"/>
        </w:rPr>
        <w:t>Takové podklady Zhotovitel předloží Objednateli ve lhůtě uvedené v</w:t>
      </w:r>
      <w:r w:rsidR="00ED1567" w:rsidRPr="00F15DCD">
        <w:rPr>
          <w:rFonts w:ascii="Segoe UI" w:hAnsi="Segoe UI" w:cs="Segoe UI"/>
          <w:sz w:val="22"/>
        </w:rPr>
        <w:t> </w:t>
      </w:r>
      <w:r w:rsidR="00886642" w:rsidRPr="00F15DCD">
        <w:rPr>
          <w:rFonts w:ascii="Segoe UI" w:hAnsi="Segoe UI" w:cs="Segoe UI"/>
          <w:sz w:val="22"/>
        </w:rPr>
        <w:t xml:space="preserve">tomto odstavci či kdykoli bez zbytečného odkladu na žádost Objednatele. </w:t>
      </w:r>
    </w:p>
    <w:p w14:paraId="42038594" w14:textId="1C3BBA43" w:rsidR="0065279A"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Výše bankovní záruky za platby bude snižována v</w:t>
      </w:r>
      <w:r w:rsidR="00ED1567" w:rsidRPr="00F15DCD">
        <w:rPr>
          <w:rFonts w:ascii="Segoe UI" w:hAnsi="Segoe UI" w:cs="Segoe UI"/>
          <w:sz w:val="22"/>
        </w:rPr>
        <w:t> </w:t>
      </w:r>
      <w:r w:rsidRPr="00F15DCD">
        <w:rPr>
          <w:rFonts w:ascii="Segoe UI" w:hAnsi="Segoe UI" w:cs="Segoe UI"/>
          <w:sz w:val="22"/>
        </w:rPr>
        <w:t>průběhu provádění Díla v</w:t>
      </w:r>
      <w:r w:rsidR="00ED1567" w:rsidRPr="00F15DCD">
        <w:rPr>
          <w:rFonts w:ascii="Segoe UI" w:hAnsi="Segoe UI" w:cs="Segoe UI"/>
          <w:sz w:val="22"/>
        </w:rPr>
        <w:t> </w:t>
      </w:r>
      <w:r w:rsidRPr="00F15DCD">
        <w:rPr>
          <w:rFonts w:ascii="Segoe UI" w:hAnsi="Segoe UI" w:cs="Segoe UI"/>
          <w:sz w:val="22"/>
        </w:rPr>
        <w:t>návaznosti na skutečnosti uvedené v</w:t>
      </w:r>
      <w:r w:rsidR="00ED1567" w:rsidRPr="00F15DCD">
        <w:rPr>
          <w:rFonts w:ascii="Segoe UI" w:hAnsi="Segoe UI" w:cs="Segoe UI"/>
          <w:sz w:val="22"/>
        </w:rPr>
        <w:t> </w:t>
      </w:r>
      <w:r w:rsidRPr="00F15DCD">
        <w:rPr>
          <w:rFonts w:ascii="Segoe UI" w:hAnsi="Segoe UI" w:cs="Segoe UI"/>
          <w:sz w:val="22"/>
        </w:rPr>
        <w:t>příloze č. II.d Ceny a platební podmínky. Ke snížení bankovní záruky může dojít vždy nejdříve v</w:t>
      </w:r>
      <w:r w:rsidR="00ED1567" w:rsidRPr="00F15DCD">
        <w:rPr>
          <w:rFonts w:ascii="Segoe UI" w:hAnsi="Segoe UI" w:cs="Segoe UI"/>
          <w:sz w:val="22"/>
        </w:rPr>
        <w:t> </w:t>
      </w:r>
      <w:r w:rsidRPr="00F15DCD">
        <w:rPr>
          <w:rFonts w:ascii="Segoe UI" w:hAnsi="Segoe UI" w:cs="Segoe UI"/>
          <w:sz w:val="22"/>
        </w:rPr>
        <w:t xml:space="preserve">den následující po </w:t>
      </w:r>
      <w:r w:rsidR="0065279A" w:rsidRPr="00F15DCD">
        <w:rPr>
          <w:rFonts w:ascii="Segoe UI" w:hAnsi="Segoe UI" w:cs="Segoe UI"/>
          <w:sz w:val="22"/>
        </w:rPr>
        <w:t xml:space="preserve">splnění poslední </w:t>
      </w:r>
      <w:r w:rsidR="00793F76" w:rsidRPr="00F15DCD">
        <w:rPr>
          <w:rFonts w:ascii="Segoe UI" w:hAnsi="Segoe UI" w:cs="Segoe UI"/>
          <w:sz w:val="22"/>
        </w:rPr>
        <w:t>z</w:t>
      </w:r>
      <w:r w:rsidR="00ED1567" w:rsidRPr="00F15DCD">
        <w:rPr>
          <w:rFonts w:ascii="Segoe UI" w:hAnsi="Segoe UI" w:cs="Segoe UI"/>
          <w:sz w:val="22"/>
        </w:rPr>
        <w:t> </w:t>
      </w:r>
      <w:r w:rsidR="0065279A" w:rsidRPr="00F15DCD">
        <w:rPr>
          <w:rFonts w:ascii="Segoe UI" w:hAnsi="Segoe UI" w:cs="Segoe UI"/>
          <w:sz w:val="22"/>
        </w:rPr>
        <w:t>těchto podmínek:</w:t>
      </w:r>
    </w:p>
    <w:p w14:paraId="2EF4E74F" w14:textId="2DD04AC0"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s</w:t>
      </w:r>
      <w:r w:rsidR="00D14825" w:rsidRPr="00F15DCD">
        <w:rPr>
          <w:rFonts w:ascii="Segoe UI" w:hAnsi="Segoe UI" w:cs="Segoe UI"/>
          <w:sz w:val="22"/>
        </w:rPr>
        <w:t>plněn</w:t>
      </w:r>
      <w:r w:rsidRPr="00F15DCD">
        <w:rPr>
          <w:rFonts w:ascii="Segoe UI" w:hAnsi="Segoe UI" w:cs="Segoe UI"/>
          <w:sz w:val="22"/>
        </w:rPr>
        <w:t>í</w:t>
      </w:r>
      <w:r w:rsidR="00D14825" w:rsidRPr="00F15DCD">
        <w:rPr>
          <w:rFonts w:ascii="Segoe UI" w:hAnsi="Segoe UI" w:cs="Segoe UI"/>
          <w:sz w:val="22"/>
        </w:rPr>
        <w:t xml:space="preserve"> milník</w:t>
      </w:r>
      <w:r w:rsidRPr="00F15DCD">
        <w:rPr>
          <w:rFonts w:ascii="Segoe UI" w:hAnsi="Segoe UI" w:cs="Segoe UI"/>
          <w:sz w:val="22"/>
        </w:rPr>
        <w:t>u</w:t>
      </w:r>
      <w:r w:rsidR="00D14825" w:rsidRPr="00F15DCD">
        <w:rPr>
          <w:rFonts w:ascii="Segoe UI" w:hAnsi="Segoe UI" w:cs="Segoe UI"/>
          <w:sz w:val="22"/>
        </w:rPr>
        <w:t xml:space="preserve"> specifikovan</w:t>
      </w:r>
      <w:r w:rsidRPr="00F15DCD">
        <w:rPr>
          <w:rFonts w:ascii="Segoe UI" w:hAnsi="Segoe UI" w:cs="Segoe UI"/>
          <w:sz w:val="22"/>
        </w:rPr>
        <w:t>ého</w:t>
      </w:r>
      <w:r w:rsidR="00D14825" w:rsidRPr="00F15DCD">
        <w:rPr>
          <w:rFonts w:ascii="Segoe UI" w:hAnsi="Segoe UI" w:cs="Segoe UI"/>
          <w:sz w:val="22"/>
        </w:rPr>
        <w:t xml:space="preserve"> v</w:t>
      </w:r>
      <w:r w:rsidR="00ED1567" w:rsidRPr="00F15DCD">
        <w:rPr>
          <w:rFonts w:ascii="Segoe UI" w:hAnsi="Segoe UI" w:cs="Segoe UI"/>
          <w:sz w:val="22"/>
        </w:rPr>
        <w:t> </w:t>
      </w:r>
      <w:r w:rsidR="00D14825" w:rsidRPr="00F15DCD">
        <w:rPr>
          <w:rFonts w:ascii="Segoe UI" w:hAnsi="Segoe UI" w:cs="Segoe UI"/>
          <w:sz w:val="22"/>
        </w:rPr>
        <w:t>příloze č. II.d Ceny</w:t>
      </w:r>
      <w:r w:rsidR="00D04934" w:rsidRPr="00F15DCD">
        <w:rPr>
          <w:rFonts w:ascii="Segoe UI" w:hAnsi="Segoe UI" w:cs="Segoe UI"/>
          <w:sz w:val="22"/>
        </w:rPr>
        <w:t xml:space="preserve"> a platební podmínky</w:t>
      </w:r>
      <w:r w:rsidRPr="00F15DCD">
        <w:rPr>
          <w:rFonts w:ascii="Segoe UI" w:hAnsi="Segoe UI" w:cs="Segoe UI"/>
          <w:sz w:val="22"/>
        </w:rPr>
        <w:t>, který je spojen s</w:t>
      </w:r>
      <w:r w:rsidR="00ED1567" w:rsidRPr="00F15DCD">
        <w:rPr>
          <w:rFonts w:ascii="Segoe UI" w:hAnsi="Segoe UI" w:cs="Segoe UI"/>
          <w:sz w:val="22"/>
        </w:rPr>
        <w:t> </w:t>
      </w:r>
      <w:r w:rsidRPr="00F15DCD">
        <w:rPr>
          <w:rFonts w:ascii="Segoe UI" w:hAnsi="Segoe UI" w:cs="Segoe UI"/>
          <w:sz w:val="22"/>
        </w:rPr>
        <w:t>nárokem na snížení bankovní záruky</w:t>
      </w:r>
      <w:r w:rsidR="006F0D0C" w:rsidRPr="00F15DCD">
        <w:rPr>
          <w:rFonts w:ascii="Segoe UI" w:hAnsi="Segoe UI" w:cs="Segoe UI"/>
          <w:sz w:val="22"/>
        </w:rPr>
        <w:t xml:space="preserve"> za platbu označené v Harmonogramu jako „Uvolnění záruky za platbu“</w:t>
      </w:r>
      <w:r w:rsidRPr="00F15DCD">
        <w:rPr>
          <w:rFonts w:ascii="Segoe UI" w:hAnsi="Segoe UI" w:cs="Segoe UI"/>
          <w:sz w:val="22"/>
        </w:rPr>
        <w:t>,</w:t>
      </w:r>
    </w:p>
    <w:p w14:paraId="18C4C823" w14:textId="0AA11D48"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 xml:space="preserve">splnění všech </w:t>
      </w:r>
      <w:r w:rsidR="00D14825" w:rsidRPr="00F15DCD">
        <w:rPr>
          <w:rFonts w:ascii="Segoe UI" w:hAnsi="Segoe UI" w:cs="Segoe UI"/>
          <w:sz w:val="22"/>
        </w:rPr>
        <w:t>platební</w:t>
      </w:r>
      <w:r w:rsidRPr="00F15DCD">
        <w:rPr>
          <w:rFonts w:ascii="Segoe UI" w:hAnsi="Segoe UI" w:cs="Segoe UI"/>
          <w:sz w:val="22"/>
        </w:rPr>
        <w:t>ch</w:t>
      </w:r>
      <w:r w:rsidR="00D14825" w:rsidRPr="00F15DCD">
        <w:rPr>
          <w:rFonts w:ascii="Segoe UI" w:hAnsi="Segoe UI" w:cs="Segoe UI"/>
          <w:sz w:val="22"/>
        </w:rPr>
        <w:t xml:space="preserve"> podmín</w:t>
      </w:r>
      <w:r w:rsidRPr="00F15DCD">
        <w:rPr>
          <w:rFonts w:ascii="Segoe UI" w:hAnsi="Segoe UI" w:cs="Segoe UI"/>
          <w:sz w:val="22"/>
        </w:rPr>
        <w:t>e</w:t>
      </w:r>
      <w:r w:rsidR="00D14825" w:rsidRPr="00F15DCD">
        <w:rPr>
          <w:rFonts w:ascii="Segoe UI" w:hAnsi="Segoe UI" w:cs="Segoe UI"/>
          <w:sz w:val="22"/>
        </w:rPr>
        <w:t>k</w:t>
      </w:r>
      <w:r w:rsidRPr="00F15DCD">
        <w:rPr>
          <w:rFonts w:ascii="Segoe UI" w:hAnsi="Segoe UI" w:cs="Segoe UI"/>
          <w:sz w:val="22"/>
        </w:rPr>
        <w:t xml:space="preserve"> spojených s</w:t>
      </w:r>
      <w:r w:rsidR="00ED1567" w:rsidRPr="00F15DCD">
        <w:rPr>
          <w:rFonts w:ascii="Segoe UI" w:hAnsi="Segoe UI" w:cs="Segoe UI"/>
          <w:sz w:val="22"/>
        </w:rPr>
        <w:t> </w:t>
      </w:r>
      <w:r w:rsidRPr="00F15DCD">
        <w:rPr>
          <w:rFonts w:ascii="Segoe UI" w:hAnsi="Segoe UI" w:cs="Segoe UI"/>
          <w:sz w:val="22"/>
        </w:rPr>
        <w:t>milníkem uvedeným shora pod písmenem a)</w:t>
      </w:r>
    </w:p>
    <w:p w14:paraId="7E8AE632" w14:textId="7A95F917"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schválení faktury spojené se splněním milníku uvedeného shora pod písmenem a) v</w:t>
      </w:r>
      <w:r w:rsidR="00ED1567" w:rsidRPr="00F15DCD">
        <w:rPr>
          <w:rFonts w:ascii="Segoe UI" w:hAnsi="Segoe UI" w:cs="Segoe UI"/>
          <w:sz w:val="22"/>
        </w:rPr>
        <w:t> </w:t>
      </w:r>
      <w:r w:rsidRPr="00F15DCD">
        <w:rPr>
          <w:rFonts w:ascii="Segoe UI" w:hAnsi="Segoe UI" w:cs="Segoe UI"/>
          <w:sz w:val="22"/>
        </w:rPr>
        <w:t xml:space="preserve">celém rozsahu Správcem </w:t>
      </w:r>
      <w:r w:rsidR="00574969" w:rsidRPr="00F15DCD">
        <w:rPr>
          <w:rFonts w:ascii="Segoe UI" w:hAnsi="Segoe UI" w:cs="Segoe UI"/>
          <w:sz w:val="22"/>
        </w:rPr>
        <w:t>S</w:t>
      </w:r>
      <w:r w:rsidRPr="00F15DCD">
        <w:rPr>
          <w:rFonts w:ascii="Segoe UI" w:hAnsi="Segoe UI" w:cs="Segoe UI"/>
          <w:sz w:val="22"/>
        </w:rPr>
        <w:t>tavby</w:t>
      </w:r>
      <w:r w:rsidR="00D14825" w:rsidRPr="00F15DCD">
        <w:rPr>
          <w:rFonts w:ascii="Segoe UI" w:hAnsi="Segoe UI" w:cs="Segoe UI"/>
          <w:sz w:val="22"/>
        </w:rPr>
        <w:t xml:space="preserve">. </w:t>
      </w:r>
    </w:p>
    <w:p w14:paraId="7558BCB5" w14:textId="4DBDBBD2" w:rsidR="00D14825" w:rsidRPr="00F15DCD" w:rsidRDefault="00904A72" w:rsidP="007F4CFA">
      <w:pPr>
        <w:pStyle w:val="RLTextlnkuslovan"/>
        <w:spacing w:line="240" w:lineRule="auto"/>
        <w:ind w:left="1560"/>
        <w:rPr>
          <w:rFonts w:ascii="Segoe UI" w:hAnsi="Segoe UI" w:cs="Segoe UI"/>
          <w:sz w:val="22"/>
        </w:rPr>
      </w:pPr>
      <w:r w:rsidRPr="00F15DCD">
        <w:rPr>
          <w:rFonts w:ascii="Segoe UI" w:hAnsi="Segoe UI" w:cs="Segoe UI"/>
          <w:sz w:val="22"/>
        </w:rPr>
        <w:t>Zhotovitel předloží Objednateli podklady, z</w:t>
      </w:r>
      <w:r w:rsidR="00ED1567" w:rsidRPr="00F15DCD">
        <w:rPr>
          <w:rFonts w:ascii="Segoe UI" w:hAnsi="Segoe UI" w:cs="Segoe UI"/>
          <w:sz w:val="22"/>
        </w:rPr>
        <w:t> </w:t>
      </w:r>
      <w:r w:rsidRPr="00F15DCD">
        <w:rPr>
          <w:rFonts w:ascii="Segoe UI" w:hAnsi="Segoe UI" w:cs="Segoe UI"/>
          <w:sz w:val="22"/>
        </w:rPr>
        <w:t>nichž jednoznačně vyplývá, že došlo ke snížení výše bankovní záruky za platby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tímto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b</w:t>
      </w:r>
      <w:r w:rsidR="00886642" w:rsidRPr="00F15DCD">
        <w:rPr>
          <w:rFonts w:ascii="Segoe UI" w:hAnsi="Segoe UI" w:cs="Segoe UI"/>
          <w:sz w:val="22"/>
        </w:rPr>
        <w:t xml:space="preserve">ez zbytečného odkladu po snížení výše bankovní záruky </w:t>
      </w:r>
      <w:r w:rsidRPr="00F15DCD">
        <w:rPr>
          <w:rFonts w:ascii="Segoe UI" w:hAnsi="Segoe UI" w:cs="Segoe UI"/>
          <w:sz w:val="22"/>
        </w:rPr>
        <w:t xml:space="preserve">a/nebo </w:t>
      </w:r>
      <w:r w:rsidR="00886642" w:rsidRPr="00F15DCD">
        <w:rPr>
          <w:rFonts w:ascii="Segoe UI" w:hAnsi="Segoe UI" w:cs="Segoe UI"/>
          <w:sz w:val="22"/>
        </w:rPr>
        <w:t>na základě žádosti Objednatele.</w:t>
      </w:r>
    </w:p>
    <w:p w14:paraId="4FF7424D" w14:textId="19226B91" w:rsidR="00D14825" w:rsidRPr="00F15DCD" w:rsidRDefault="00886642"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Ke zvýšení či snížení výše bankovní záruky za platby může dojít formou dodatku ke stávající záruční listině Zhotovitele, nebo na základě vystavení nové bankovní záruky za platby splňující podmínky stanovené v</w:t>
      </w:r>
      <w:r w:rsidR="00ED1567" w:rsidRPr="00F15DCD">
        <w:rPr>
          <w:rFonts w:ascii="Segoe UI" w:hAnsi="Segoe UI" w:cs="Segoe UI"/>
          <w:sz w:val="22"/>
        </w:rPr>
        <w:t> </w:t>
      </w:r>
      <w:r w:rsidRPr="00F15DCD">
        <w:rPr>
          <w:rFonts w:ascii="Segoe UI" w:hAnsi="Segoe UI" w:cs="Segoe UI"/>
          <w:sz w:val="22"/>
        </w:rPr>
        <w:t xml:space="preserve">tomto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w:t>
      </w:r>
      <w:r w:rsidR="00D14825" w:rsidRPr="00F15DCD">
        <w:rPr>
          <w:rFonts w:ascii="Segoe UI" w:hAnsi="Segoe UI" w:cs="Segoe UI"/>
          <w:sz w:val="22"/>
        </w:rPr>
        <w:t xml:space="preserve">Při zvyšování i snižování výše bankovní záruky za platby musí být dodrženy </w:t>
      </w:r>
      <w:r w:rsidRPr="00F15DCD">
        <w:rPr>
          <w:rFonts w:ascii="Segoe UI" w:hAnsi="Segoe UI" w:cs="Segoe UI"/>
          <w:sz w:val="22"/>
        </w:rPr>
        <w:t xml:space="preserve">všechny </w:t>
      </w:r>
      <w:r w:rsidR="00D14825" w:rsidRPr="00F15DCD">
        <w:rPr>
          <w:rFonts w:ascii="Segoe UI" w:hAnsi="Segoe UI" w:cs="Segoe UI"/>
          <w:sz w:val="22"/>
        </w:rPr>
        <w:t xml:space="preserve">podmínky stanovené tímto čl. </w:t>
      </w:r>
      <w:r w:rsidR="00D14825" w:rsidRPr="00F15DCD">
        <w:rPr>
          <w:rFonts w:ascii="Segoe UI" w:hAnsi="Segoe UI" w:cs="Segoe UI"/>
          <w:sz w:val="22"/>
        </w:rPr>
        <w:fldChar w:fldCharType="begin"/>
      </w:r>
      <w:r w:rsidR="00D14825"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00D14825" w:rsidRPr="00F15DCD">
        <w:rPr>
          <w:rFonts w:ascii="Segoe UI" w:hAnsi="Segoe UI" w:cs="Segoe UI"/>
          <w:sz w:val="22"/>
        </w:rPr>
      </w:r>
      <w:r w:rsidR="00D14825" w:rsidRPr="00F15DCD">
        <w:rPr>
          <w:rFonts w:ascii="Segoe UI" w:hAnsi="Segoe UI" w:cs="Segoe UI"/>
          <w:sz w:val="22"/>
        </w:rPr>
        <w:fldChar w:fldCharType="separate"/>
      </w:r>
      <w:r w:rsidR="00C4674D">
        <w:rPr>
          <w:rFonts w:ascii="Segoe UI" w:hAnsi="Segoe UI" w:cs="Segoe UI"/>
          <w:sz w:val="22"/>
        </w:rPr>
        <w:t>29</w:t>
      </w:r>
      <w:r w:rsidR="00D14825" w:rsidRPr="00F15DCD">
        <w:rPr>
          <w:rFonts w:ascii="Segoe UI" w:hAnsi="Segoe UI" w:cs="Segoe UI"/>
          <w:sz w:val="22"/>
        </w:rPr>
        <w:fldChar w:fldCharType="end"/>
      </w:r>
      <w:r w:rsidR="00D14825" w:rsidRPr="00F15DCD">
        <w:rPr>
          <w:rFonts w:ascii="Segoe UI" w:hAnsi="Segoe UI" w:cs="Segoe UI"/>
          <w:sz w:val="22"/>
        </w:rPr>
        <w:t xml:space="preserve"> Smlouvy. </w:t>
      </w:r>
    </w:p>
    <w:p w14:paraId="6EF5BD14" w14:textId="114BD089" w:rsidR="00B25941" w:rsidRPr="00F15DCD" w:rsidRDefault="00B831B1"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Bankovní záruka za platby musí splňovat </w:t>
      </w:r>
      <w:r w:rsidR="004B391B" w:rsidRPr="00F15DCD">
        <w:rPr>
          <w:rFonts w:ascii="Segoe UI" w:hAnsi="Segoe UI" w:cs="Segoe UI"/>
          <w:sz w:val="22"/>
        </w:rPr>
        <w:t xml:space="preserve">požadavky </w:t>
      </w:r>
      <w:r w:rsidRPr="00F15DCD">
        <w:rPr>
          <w:rFonts w:ascii="Segoe UI" w:hAnsi="Segoe UI" w:cs="Segoe UI"/>
          <w:sz w:val="22"/>
        </w:rPr>
        <w:t>po dobu alespoň 28 dnů po předpokládaném uplynutí její platnosti dle</w:t>
      </w:r>
      <w:r w:rsidR="00F94251" w:rsidRPr="00F15DCD">
        <w:rPr>
          <w:rFonts w:ascii="Segoe UI" w:hAnsi="Segoe UI" w:cs="Segoe UI"/>
          <w:sz w:val="22"/>
        </w:rPr>
        <w:t xml:space="preserve"> přílohy č. II.d Ceny a platební podmínky.</w:t>
      </w:r>
      <w:r w:rsidR="00C92FD7" w:rsidRPr="00F15DCD">
        <w:rPr>
          <w:rFonts w:ascii="Segoe UI" w:hAnsi="Segoe UI" w:cs="Segoe UI"/>
          <w:sz w:val="22"/>
        </w:rPr>
        <w:t xml:space="preserve"> Ujednání odst. </w:t>
      </w:r>
      <w:r w:rsidR="00AF7A35" w:rsidRPr="00F15DCD">
        <w:rPr>
          <w:rFonts w:ascii="Segoe UI" w:hAnsi="Segoe UI" w:cs="Segoe UI"/>
          <w:sz w:val="22"/>
        </w:rPr>
        <w:fldChar w:fldCharType="begin"/>
      </w:r>
      <w:r w:rsidR="00AF7A35" w:rsidRPr="00F15DCD">
        <w:rPr>
          <w:rFonts w:ascii="Segoe UI" w:hAnsi="Segoe UI" w:cs="Segoe UI"/>
          <w:sz w:val="22"/>
        </w:rPr>
        <w:instrText xml:space="preserve"> REF _Ref70333358 \r \h </w:instrText>
      </w:r>
      <w:r w:rsidR="007F4CFA" w:rsidRPr="00F15DCD">
        <w:rPr>
          <w:rFonts w:ascii="Segoe UI" w:hAnsi="Segoe UI" w:cs="Segoe UI"/>
          <w:sz w:val="22"/>
        </w:rPr>
        <w:instrText xml:space="preserve"> \* MERGEFORMAT </w:instrText>
      </w:r>
      <w:r w:rsidR="00AF7A35" w:rsidRPr="00F15DCD">
        <w:rPr>
          <w:rFonts w:ascii="Segoe UI" w:hAnsi="Segoe UI" w:cs="Segoe UI"/>
          <w:sz w:val="22"/>
        </w:rPr>
      </w:r>
      <w:r w:rsidR="00AF7A35" w:rsidRPr="00F15DCD">
        <w:rPr>
          <w:rFonts w:ascii="Segoe UI" w:hAnsi="Segoe UI" w:cs="Segoe UI"/>
          <w:sz w:val="22"/>
        </w:rPr>
        <w:fldChar w:fldCharType="separate"/>
      </w:r>
      <w:r w:rsidR="00C4674D">
        <w:rPr>
          <w:rFonts w:ascii="Segoe UI" w:hAnsi="Segoe UI" w:cs="Segoe UI"/>
          <w:sz w:val="22"/>
        </w:rPr>
        <w:t>29.2</w:t>
      </w:r>
      <w:r w:rsidR="00AF7A35" w:rsidRPr="00F15DCD">
        <w:rPr>
          <w:rFonts w:ascii="Segoe UI" w:hAnsi="Segoe UI" w:cs="Segoe UI"/>
          <w:sz w:val="22"/>
        </w:rPr>
        <w:fldChar w:fldCharType="end"/>
      </w:r>
      <w:r w:rsidR="00AF7A35" w:rsidRPr="00F15DCD">
        <w:rPr>
          <w:rFonts w:ascii="Segoe UI" w:hAnsi="Segoe UI" w:cs="Segoe UI"/>
          <w:sz w:val="22"/>
        </w:rPr>
        <w:t xml:space="preserve"> </w:t>
      </w:r>
      <w:r w:rsidR="00C92FD7" w:rsidRPr="00F15DCD">
        <w:rPr>
          <w:rFonts w:ascii="Segoe UI" w:hAnsi="Segoe UI" w:cs="Segoe UI"/>
          <w:sz w:val="22"/>
        </w:rPr>
        <w:t>se</w:t>
      </w:r>
      <w:r w:rsidR="00574969" w:rsidRPr="00F15DCD">
        <w:rPr>
          <w:rFonts w:ascii="Segoe UI" w:hAnsi="Segoe UI" w:cs="Segoe UI"/>
          <w:sz w:val="22"/>
        </w:rPr>
        <w:t xml:space="preserve"> přiměřeně</w:t>
      </w:r>
      <w:r w:rsidR="00C92FD7" w:rsidRPr="00F15DCD">
        <w:rPr>
          <w:rFonts w:ascii="Segoe UI" w:hAnsi="Segoe UI" w:cs="Segoe UI"/>
          <w:sz w:val="22"/>
        </w:rPr>
        <w:t xml:space="preserve"> použijí i pro bankovní záruku za platby.</w:t>
      </w:r>
    </w:p>
    <w:p w14:paraId="3E5463FD" w14:textId="77777777" w:rsidR="004318BF" w:rsidRPr="00F15DCD" w:rsidRDefault="004318BF"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 xml:space="preserve">Bankovní záruka za platby musí po celou dobu své platnosti splňovat alespoň následující požadavky: </w:t>
      </w:r>
    </w:p>
    <w:p w14:paraId="41300DF3" w14:textId="1E2C0F75"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bude neodvolatelná; a</w:t>
      </w:r>
    </w:p>
    <w:p w14:paraId="6B940535" w14:textId="77777777"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 xml:space="preserve">bude vystavena Poskytovatelem bankovní záruky; a  </w:t>
      </w:r>
    </w:p>
    <w:p w14:paraId="2898AB9B" w14:textId="2D59CCDE"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znějící ve prospěch Objednatele s</w:t>
      </w:r>
      <w:r w:rsidR="00ED1567" w:rsidRPr="00F15DCD">
        <w:rPr>
          <w:rFonts w:ascii="Segoe UI" w:hAnsi="Segoe UI" w:cs="Segoe UI"/>
          <w:color w:val="000000"/>
          <w:sz w:val="22"/>
        </w:rPr>
        <w:t> </w:t>
      </w:r>
      <w:r w:rsidRPr="00F15DCD">
        <w:rPr>
          <w:rFonts w:ascii="Segoe UI" w:hAnsi="Segoe UI" w:cs="Segoe UI"/>
          <w:color w:val="000000"/>
          <w:sz w:val="22"/>
        </w:rPr>
        <w:t>plněním v</w:t>
      </w:r>
      <w:r w:rsidR="00ED1567" w:rsidRPr="00F15DCD">
        <w:rPr>
          <w:rFonts w:ascii="Segoe UI" w:hAnsi="Segoe UI" w:cs="Segoe UI"/>
          <w:color w:val="000000"/>
          <w:sz w:val="22"/>
        </w:rPr>
        <w:t> </w:t>
      </w:r>
      <w:r w:rsidRPr="00F15DCD">
        <w:rPr>
          <w:rFonts w:ascii="Segoe UI" w:hAnsi="Segoe UI" w:cs="Segoe UI"/>
          <w:color w:val="000000"/>
          <w:sz w:val="22"/>
        </w:rPr>
        <w:t>plné výši bankovní záruky</w:t>
      </w:r>
      <w:r w:rsidR="00574969" w:rsidRPr="00F15DCD">
        <w:rPr>
          <w:rFonts w:ascii="Segoe UI" w:hAnsi="Segoe UI" w:cs="Segoe UI"/>
          <w:color w:val="000000"/>
          <w:sz w:val="22"/>
        </w:rPr>
        <w:t xml:space="preserve"> za platby</w:t>
      </w:r>
      <w:r w:rsidRPr="00F15DCD">
        <w:rPr>
          <w:rFonts w:ascii="Segoe UI" w:hAnsi="Segoe UI" w:cs="Segoe UI"/>
          <w:color w:val="000000"/>
          <w:sz w:val="22"/>
        </w:rPr>
        <w:t xml:space="preserve">; </w:t>
      </w:r>
      <w:r w:rsidR="00A03F9A" w:rsidRPr="00F15DCD">
        <w:rPr>
          <w:rFonts w:ascii="Segoe UI" w:hAnsi="Segoe UI" w:cs="Segoe UI"/>
          <w:color w:val="000000"/>
          <w:sz w:val="22"/>
        </w:rPr>
        <w:t>a</w:t>
      </w:r>
      <w:r w:rsidR="00AC5C78" w:rsidRPr="00F15DCD">
        <w:rPr>
          <w:rFonts w:ascii="Segoe UI" w:hAnsi="Segoe UI" w:cs="Segoe UI"/>
          <w:color w:val="000000"/>
          <w:sz w:val="22"/>
        </w:rPr>
        <w:t xml:space="preserve"> </w:t>
      </w:r>
    </w:p>
    <w:p w14:paraId="6C417EF6" w14:textId="2329143D" w:rsidR="00AC5C78" w:rsidRPr="00F15DCD" w:rsidRDefault="00AC5C78"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postupitelná ve prospěch</w:t>
      </w:r>
      <w:r w:rsidR="007F5D92" w:rsidRPr="00F15DCD">
        <w:rPr>
          <w:rFonts w:ascii="Segoe UI" w:hAnsi="Segoe UI" w:cs="Segoe UI"/>
          <w:color w:val="000000"/>
          <w:sz w:val="22"/>
        </w:rPr>
        <w:t xml:space="preserve"> osob uvedených v</w:t>
      </w:r>
      <w:r w:rsidR="00ED1567" w:rsidRPr="00F15DCD">
        <w:rPr>
          <w:rFonts w:ascii="Segoe UI" w:hAnsi="Segoe UI" w:cs="Segoe UI"/>
          <w:color w:val="000000"/>
          <w:sz w:val="22"/>
        </w:rPr>
        <w:t> </w:t>
      </w:r>
      <w:r w:rsidR="007F5D92" w:rsidRPr="00F15DCD">
        <w:rPr>
          <w:rFonts w:ascii="Segoe UI" w:hAnsi="Segoe UI" w:cs="Segoe UI"/>
          <w:color w:val="000000"/>
          <w:sz w:val="22"/>
        </w:rPr>
        <w:t xml:space="preserve">odst. </w:t>
      </w:r>
      <w:r w:rsidR="007F5D92" w:rsidRPr="00F15DCD">
        <w:rPr>
          <w:rFonts w:ascii="Segoe UI" w:hAnsi="Segoe UI" w:cs="Segoe UI"/>
          <w:color w:val="000000"/>
          <w:sz w:val="22"/>
        </w:rPr>
        <w:fldChar w:fldCharType="begin"/>
      </w:r>
      <w:r w:rsidR="007F5D92" w:rsidRPr="00F15DCD">
        <w:rPr>
          <w:rFonts w:ascii="Segoe UI" w:hAnsi="Segoe UI" w:cs="Segoe UI"/>
          <w:color w:val="000000"/>
          <w:sz w:val="22"/>
        </w:rPr>
        <w:instrText xml:space="preserve"> REF _Ref107825243 \r \h </w:instrText>
      </w:r>
      <w:r w:rsidR="007F4CFA" w:rsidRPr="00F15DCD">
        <w:rPr>
          <w:rFonts w:ascii="Segoe UI" w:hAnsi="Segoe UI" w:cs="Segoe UI"/>
          <w:color w:val="000000"/>
          <w:sz w:val="22"/>
        </w:rPr>
        <w:instrText xml:space="preserve"> \* MERGEFORMAT </w:instrText>
      </w:r>
      <w:r w:rsidR="007F5D92" w:rsidRPr="00F15DCD">
        <w:rPr>
          <w:rFonts w:ascii="Segoe UI" w:hAnsi="Segoe UI" w:cs="Segoe UI"/>
          <w:color w:val="000000"/>
          <w:sz w:val="22"/>
        </w:rPr>
      </w:r>
      <w:r w:rsidR="007F5D92" w:rsidRPr="00F15DCD">
        <w:rPr>
          <w:rFonts w:ascii="Segoe UI" w:hAnsi="Segoe UI" w:cs="Segoe UI"/>
          <w:color w:val="000000"/>
          <w:sz w:val="22"/>
        </w:rPr>
        <w:fldChar w:fldCharType="separate"/>
      </w:r>
      <w:r w:rsidR="00C4674D">
        <w:rPr>
          <w:rFonts w:ascii="Segoe UI" w:hAnsi="Segoe UI" w:cs="Segoe UI"/>
          <w:color w:val="000000"/>
          <w:sz w:val="22"/>
        </w:rPr>
        <w:t>29.6.4</w:t>
      </w:r>
      <w:r w:rsidR="007F5D92" w:rsidRPr="00F15DCD">
        <w:rPr>
          <w:rFonts w:ascii="Segoe UI" w:hAnsi="Segoe UI" w:cs="Segoe UI"/>
          <w:color w:val="000000"/>
          <w:sz w:val="22"/>
        </w:rPr>
        <w:fldChar w:fldCharType="end"/>
      </w:r>
      <w:r w:rsidR="007F5D92" w:rsidRPr="00F15DCD">
        <w:rPr>
          <w:rFonts w:ascii="Segoe UI" w:hAnsi="Segoe UI" w:cs="Segoe UI"/>
          <w:color w:val="000000"/>
          <w:sz w:val="22"/>
        </w:rPr>
        <w:t xml:space="preserve"> Smlouvy;</w:t>
      </w:r>
      <w:r w:rsidRPr="00F15DCD">
        <w:rPr>
          <w:rFonts w:ascii="Segoe UI" w:hAnsi="Segoe UI" w:cs="Segoe UI"/>
          <w:color w:val="000000"/>
          <w:sz w:val="22"/>
        </w:rPr>
        <w:t xml:space="preserve"> a</w:t>
      </w:r>
    </w:p>
    <w:p w14:paraId="03FC1BC6" w14:textId="6B5EFE56"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bude zajišťovat veškeré pohledávky Objednatele z</w:t>
      </w:r>
      <w:r w:rsidR="00ED1567" w:rsidRPr="00F15DCD">
        <w:rPr>
          <w:rFonts w:ascii="Segoe UI" w:hAnsi="Segoe UI" w:cs="Segoe UI"/>
          <w:color w:val="000000"/>
          <w:sz w:val="22"/>
        </w:rPr>
        <w:t> </w:t>
      </w:r>
      <w:r w:rsidRPr="00F15DCD">
        <w:rPr>
          <w:rFonts w:ascii="Segoe UI" w:hAnsi="Segoe UI" w:cs="Segoe UI"/>
          <w:color w:val="000000"/>
          <w:sz w:val="22"/>
        </w:rPr>
        <w:t>této Smlouvy vůči Zhotoviteli, zejména na vrácení příslušné části platby; a</w:t>
      </w:r>
    </w:p>
    <w:p w14:paraId="79C232D3" w14:textId="3792E2CB"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uspokojení Objednatele z</w:t>
      </w:r>
      <w:r w:rsidR="00ED1567" w:rsidRPr="00F15DCD">
        <w:rPr>
          <w:rFonts w:ascii="Segoe UI" w:hAnsi="Segoe UI" w:cs="Segoe UI"/>
          <w:color w:val="000000"/>
          <w:sz w:val="22"/>
        </w:rPr>
        <w:t> </w:t>
      </w:r>
      <w:r w:rsidRPr="00F15DCD">
        <w:rPr>
          <w:rFonts w:ascii="Segoe UI" w:hAnsi="Segoe UI" w:cs="Segoe UI"/>
          <w:color w:val="000000"/>
          <w:sz w:val="22"/>
        </w:rPr>
        <w:t>bankovní záruky bude bezpodmínečné, bez námitek, podmínek, protestů poskytovatele bankovní záruky a bez toho, aby banka zkoumala či zpochybňovala důvody požadovaného čerpání (Zhotovitel zejména zajistí, že Objednatel nebude vůči poskytovateli bankovní záruky povinen jakkoli prokazovat či dokládat důvod pro čerpání bankovní záruky); a</w:t>
      </w:r>
    </w:p>
    <w:p w14:paraId="16D137E2" w14:textId="00857E20" w:rsidR="00B831B1"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na první výzvu Objednatele, a to po předložení písemné žádosti Objednatele Poskytovateli bankovní záruky s</w:t>
      </w:r>
      <w:r w:rsidR="00ED1567" w:rsidRPr="00F15DCD">
        <w:rPr>
          <w:rFonts w:ascii="Segoe UI" w:hAnsi="Segoe UI" w:cs="Segoe UI"/>
          <w:color w:val="000000"/>
          <w:sz w:val="22"/>
        </w:rPr>
        <w:t> </w:t>
      </w:r>
      <w:r w:rsidRPr="00F15DCD">
        <w:rPr>
          <w:rFonts w:ascii="Segoe UI" w:hAnsi="Segoe UI" w:cs="Segoe UI"/>
          <w:color w:val="000000"/>
          <w:sz w:val="22"/>
        </w:rPr>
        <w:t>uvedením částky k</w:t>
      </w:r>
      <w:r w:rsidR="00ED1567" w:rsidRPr="00F15DCD">
        <w:rPr>
          <w:rFonts w:ascii="Segoe UI" w:hAnsi="Segoe UI" w:cs="Segoe UI"/>
          <w:color w:val="000000"/>
          <w:sz w:val="22"/>
        </w:rPr>
        <w:t> </w:t>
      </w:r>
      <w:r w:rsidRPr="00F15DCD">
        <w:rPr>
          <w:rFonts w:ascii="Segoe UI" w:hAnsi="Segoe UI" w:cs="Segoe UI"/>
          <w:color w:val="000000"/>
          <w:sz w:val="22"/>
        </w:rPr>
        <w:t>vyplacení.</w:t>
      </w:r>
    </w:p>
    <w:p w14:paraId="0817DB47" w14:textId="6C20D135" w:rsidR="00B25941" w:rsidRPr="00F15DCD" w:rsidRDefault="00B2594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Poskytovatel bankovní záruky</w:t>
      </w:r>
    </w:p>
    <w:p w14:paraId="3EC62938" w14:textId="21032D91" w:rsidR="00AC4215" w:rsidRPr="00F15DCD" w:rsidRDefault="00AC4215" w:rsidP="002C047A">
      <w:pPr>
        <w:pStyle w:val="RLTextlnkuslovan"/>
        <w:numPr>
          <w:ilvl w:val="1"/>
          <w:numId w:val="39"/>
        </w:numPr>
        <w:spacing w:line="240" w:lineRule="auto"/>
        <w:ind w:left="1560" w:hanging="709"/>
        <w:rPr>
          <w:rFonts w:ascii="Segoe UI" w:hAnsi="Segoe UI" w:cs="Segoe UI"/>
          <w:sz w:val="22"/>
        </w:rPr>
      </w:pPr>
      <w:bookmarkStart w:id="596" w:name="_Ref57382489"/>
      <w:r w:rsidRPr="00F15DCD">
        <w:rPr>
          <w:rFonts w:ascii="Segoe UI" w:hAnsi="Segoe UI" w:cs="Segoe UI"/>
          <w:sz w:val="22"/>
        </w:rPr>
        <w:t>Poskytovatel bankovní záruky musí splňovat požadavek na rating stanovený v</w:t>
      </w:r>
      <w:r w:rsidR="00ED1567" w:rsidRPr="00F15DCD">
        <w:rPr>
          <w:rFonts w:ascii="Segoe UI" w:hAnsi="Segoe UI" w:cs="Segoe UI"/>
          <w:sz w:val="22"/>
        </w:rPr>
        <w:t> </w:t>
      </w:r>
      <w:r w:rsidRPr="00F15DCD">
        <w:rPr>
          <w:rFonts w:ascii="Segoe UI" w:hAnsi="Segoe UI" w:cs="Segoe UI"/>
          <w:sz w:val="22"/>
        </w:rPr>
        <w:t xml:space="preserve">odst.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_Ref68190299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1.1.34</w:t>
      </w:r>
      <w:r w:rsidR="00BC586B" w:rsidRPr="00F15DCD">
        <w:rPr>
          <w:rFonts w:ascii="Segoe UI" w:hAnsi="Segoe UI" w:cs="Segoe UI"/>
          <w:sz w:val="22"/>
        </w:rPr>
        <w:fldChar w:fldCharType="end"/>
      </w:r>
      <w:r w:rsidR="00BC586B" w:rsidRPr="00F15DCD">
        <w:rPr>
          <w:rFonts w:ascii="Segoe UI" w:hAnsi="Segoe UI" w:cs="Segoe UI"/>
          <w:sz w:val="22"/>
        </w:rPr>
        <w:t xml:space="preserve"> </w:t>
      </w:r>
      <w:r w:rsidRPr="00F15DCD">
        <w:rPr>
          <w:rFonts w:ascii="Segoe UI" w:hAnsi="Segoe UI" w:cs="Segoe UI"/>
          <w:sz w:val="22"/>
        </w:rPr>
        <w:t>Smlouvy po celou dobu platnosti bankovní záruky dle tohoto článku Smlouvy. Jestliže požadovaný rating Poskytovatele bankovní záruky poklesne, pak je Zhotovitel povinen bez zbytečného odkladu předložit bankovní záruku</w:t>
      </w:r>
      <w:r w:rsidR="004B391B" w:rsidRPr="00F15DCD">
        <w:rPr>
          <w:rFonts w:ascii="Segoe UI" w:hAnsi="Segoe UI" w:cs="Segoe UI"/>
          <w:sz w:val="22"/>
        </w:rPr>
        <w:t xml:space="preserve"> dle tohoto čl. </w:t>
      </w:r>
      <w:r w:rsidR="004B391B" w:rsidRPr="00F15DCD">
        <w:rPr>
          <w:rFonts w:ascii="Segoe UI" w:hAnsi="Segoe UI" w:cs="Segoe UI"/>
          <w:sz w:val="22"/>
        </w:rPr>
        <w:fldChar w:fldCharType="begin"/>
      </w:r>
      <w:r w:rsidR="004B391B" w:rsidRPr="00F15DCD">
        <w:rPr>
          <w:rFonts w:ascii="Segoe UI" w:hAnsi="Segoe UI" w:cs="Segoe UI"/>
          <w:sz w:val="22"/>
        </w:rPr>
        <w:instrText xml:space="preserve"> REF _Ref64561647 \r \h </w:instrText>
      </w:r>
      <w:r w:rsidR="007F4CFA" w:rsidRPr="00F15DCD">
        <w:rPr>
          <w:rFonts w:ascii="Segoe UI" w:hAnsi="Segoe UI" w:cs="Segoe UI"/>
          <w:sz w:val="22"/>
        </w:rPr>
        <w:instrText xml:space="preserve"> \* MERGEFORMAT </w:instrText>
      </w:r>
      <w:r w:rsidR="004B391B" w:rsidRPr="00F15DCD">
        <w:rPr>
          <w:rFonts w:ascii="Segoe UI" w:hAnsi="Segoe UI" w:cs="Segoe UI"/>
          <w:sz w:val="22"/>
        </w:rPr>
      </w:r>
      <w:r w:rsidR="004B391B" w:rsidRPr="00F15DCD">
        <w:rPr>
          <w:rFonts w:ascii="Segoe UI" w:hAnsi="Segoe UI" w:cs="Segoe UI"/>
          <w:sz w:val="22"/>
        </w:rPr>
        <w:fldChar w:fldCharType="separate"/>
      </w:r>
      <w:r w:rsidR="00C4674D">
        <w:rPr>
          <w:rFonts w:ascii="Segoe UI" w:hAnsi="Segoe UI" w:cs="Segoe UI"/>
          <w:sz w:val="22"/>
        </w:rPr>
        <w:t>29</w:t>
      </w:r>
      <w:r w:rsidR="004B391B" w:rsidRPr="00F15DCD">
        <w:rPr>
          <w:rFonts w:ascii="Segoe UI" w:hAnsi="Segoe UI" w:cs="Segoe UI"/>
          <w:sz w:val="22"/>
        </w:rPr>
        <w:fldChar w:fldCharType="end"/>
      </w:r>
      <w:r w:rsidR="004B391B" w:rsidRPr="00F15DCD">
        <w:rPr>
          <w:rFonts w:ascii="Segoe UI" w:hAnsi="Segoe UI" w:cs="Segoe UI"/>
          <w:sz w:val="22"/>
        </w:rPr>
        <w:t xml:space="preserve"> Smlouvy</w:t>
      </w:r>
      <w:r w:rsidRPr="00F15DCD">
        <w:rPr>
          <w:rFonts w:ascii="Segoe UI" w:hAnsi="Segoe UI" w:cs="Segoe UI"/>
          <w:sz w:val="22"/>
        </w:rPr>
        <w:t xml:space="preserve"> Poskytovatele bankovní záruky, který požadavek na rating splňuje.</w:t>
      </w:r>
      <w:bookmarkEnd w:id="596"/>
      <w:r w:rsidRPr="00F15DCD">
        <w:rPr>
          <w:rFonts w:ascii="Segoe UI" w:hAnsi="Segoe UI" w:cs="Segoe UI"/>
          <w:sz w:val="22"/>
        </w:rPr>
        <w:t xml:space="preserve"> </w:t>
      </w:r>
      <w:r w:rsidR="00B831B1" w:rsidRPr="00F15DCD">
        <w:rPr>
          <w:rFonts w:ascii="Segoe UI" w:hAnsi="Segoe UI" w:cs="Segoe UI"/>
          <w:sz w:val="22"/>
        </w:rPr>
        <w:t xml:space="preserve"> </w:t>
      </w:r>
    </w:p>
    <w:p w14:paraId="6D2D1EF9" w14:textId="4E2BEFA5" w:rsidR="00B831B1" w:rsidRPr="00F15DCD" w:rsidRDefault="00B831B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Náklady na obstarání, vystavení a udržování Jistoty a/nebo bankovní záruky</w:t>
      </w:r>
    </w:p>
    <w:p w14:paraId="29220EFC" w14:textId="6A3B2DDB" w:rsidR="003B25B4" w:rsidRPr="00F15DCD" w:rsidRDefault="00BA4E0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Pro vyloučení pochybností se uvádí, že veškeré náklady </w:t>
      </w:r>
      <w:r w:rsidR="006F4593" w:rsidRPr="00F15DCD">
        <w:rPr>
          <w:rFonts w:ascii="Segoe UI" w:hAnsi="Segoe UI" w:cs="Segoe UI"/>
          <w:sz w:val="22"/>
        </w:rPr>
        <w:t>Zhotovitel</w:t>
      </w:r>
      <w:r w:rsidR="00B4165A" w:rsidRPr="00F15DCD">
        <w:rPr>
          <w:rFonts w:ascii="Segoe UI" w:hAnsi="Segoe UI" w:cs="Segoe UI"/>
          <w:sz w:val="22"/>
        </w:rPr>
        <w:t>e</w:t>
      </w:r>
      <w:r w:rsidRPr="00F15DCD">
        <w:rPr>
          <w:rFonts w:ascii="Segoe UI" w:hAnsi="Segoe UI" w:cs="Segoe UI"/>
          <w:sz w:val="22"/>
        </w:rPr>
        <w:t>, které mu vzniknou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postupem dle tohoto čl</w:t>
      </w:r>
      <w:r w:rsidR="00B25941" w:rsidRPr="00F15DCD">
        <w:rPr>
          <w:rFonts w:ascii="Segoe UI" w:hAnsi="Segoe UI" w:cs="Segoe UI"/>
          <w:sz w:val="22"/>
        </w:rPr>
        <w:t xml:space="preserve">. </w:t>
      </w:r>
      <w:r w:rsidR="00B25941" w:rsidRPr="00F15DCD">
        <w:rPr>
          <w:rFonts w:ascii="Segoe UI" w:hAnsi="Segoe UI" w:cs="Segoe UI"/>
          <w:sz w:val="22"/>
        </w:rPr>
        <w:fldChar w:fldCharType="begin"/>
      </w:r>
      <w:r w:rsidR="00B25941" w:rsidRPr="00F15DCD">
        <w:rPr>
          <w:rFonts w:ascii="Segoe UI" w:hAnsi="Segoe UI" w:cs="Segoe UI"/>
          <w:sz w:val="22"/>
        </w:rPr>
        <w:instrText xml:space="preserve"> REF _Ref64560646 \r \h </w:instrText>
      </w:r>
      <w:r w:rsidR="007F4CFA" w:rsidRPr="00F15DCD">
        <w:rPr>
          <w:rFonts w:ascii="Segoe UI" w:hAnsi="Segoe UI" w:cs="Segoe UI"/>
          <w:sz w:val="22"/>
        </w:rPr>
        <w:instrText xml:space="preserve"> \* MERGEFORMAT </w:instrText>
      </w:r>
      <w:r w:rsidR="00B25941" w:rsidRPr="00F15DCD">
        <w:rPr>
          <w:rFonts w:ascii="Segoe UI" w:hAnsi="Segoe UI" w:cs="Segoe UI"/>
          <w:sz w:val="22"/>
        </w:rPr>
      </w:r>
      <w:r w:rsidR="00B25941" w:rsidRPr="00F15DCD">
        <w:rPr>
          <w:rFonts w:ascii="Segoe UI" w:hAnsi="Segoe UI" w:cs="Segoe UI"/>
          <w:sz w:val="22"/>
        </w:rPr>
        <w:fldChar w:fldCharType="separate"/>
      </w:r>
      <w:r w:rsidR="00C4674D">
        <w:rPr>
          <w:rFonts w:ascii="Segoe UI" w:hAnsi="Segoe UI" w:cs="Segoe UI"/>
          <w:sz w:val="22"/>
        </w:rPr>
        <w:t>29</w:t>
      </w:r>
      <w:r w:rsidR="00B25941" w:rsidRPr="00F15DCD">
        <w:rPr>
          <w:rFonts w:ascii="Segoe UI" w:hAnsi="Segoe UI" w:cs="Segoe UI"/>
          <w:sz w:val="22"/>
        </w:rPr>
        <w:fldChar w:fldCharType="end"/>
      </w:r>
      <w:r w:rsidRPr="00F15DCD">
        <w:rPr>
          <w:rFonts w:ascii="Segoe UI" w:hAnsi="Segoe UI" w:cs="Segoe UI"/>
          <w:sz w:val="22"/>
        </w:rPr>
        <w:t xml:space="preserve">, nese </w:t>
      </w:r>
      <w:r w:rsidR="006F4593" w:rsidRPr="00F15DCD">
        <w:rPr>
          <w:rFonts w:ascii="Segoe UI" w:hAnsi="Segoe UI" w:cs="Segoe UI"/>
          <w:sz w:val="22"/>
        </w:rPr>
        <w:t>Zhotovitel</w:t>
      </w:r>
      <w:r w:rsidRPr="00F15DCD">
        <w:rPr>
          <w:rFonts w:ascii="Segoe UI" w:hAnsi="Segoe UI" w:cs="Segoe UI"/>
          <w:sz w:val="22"/>
        </w:rPr>
        <w:t>.</w:t>
      </w:r>
    </w:p>
    <w:p w14:paraId="32D66C55" w14:textId="5D0C426F" w:rsidR="00175F79" w:rsidRPr="00F15DCD" w:rsidRDefault="00681D65" w:rsidP="002C047A">
      <w:pPr>
        <w:pStyle w:val="RLlneksmlouvy"/>
        <w:numPr>
          <w:ilvl w:val="0"/>
          <w:numId w:val="39"/>
        </w:numPr>
        <w:spacing w:line="240" w:lineRule="auto"/>
        <w:ind w:left="851" w:hanging="851"/>
        <w:rPr>
          <w:rFonts w:cs="Segoe UI"/>
        </w:rPr>
      </w:pPr>
      <w:bookmarkStart w:id="597" w:name="_Ref417032515"/>
      <w:bookmarkStart w:id="598" w:name="_Toc192631560"/>
      <w:bookmarkStart w:id="599" w:name="_Toc169076948"/>
      <w:bookmarkEnd w:id="579"/>
      <w:bookmarkEnd w:id="580"/>
      <w:r w:rsidRPr="00F15DCD">
        <w:rPr>
          <w:rFonts w:cs="Segoe UI"/>
        </w:rPr>
        <w:t>POJIŠTĚNÍ</w:t>
      </w:r>
      <w:bookmarkEnd w:id="597"/>
      <w:bookmarkEnd w:id="598"/>
      <w:bookmarkEnd w:id="599"/>
      <w:r w:rsidR="00A76309" w:rsidRPr="00F15DCD">
        <w:rPr>
          <w:rFonts w:cs="Segoe UI"/>
        </w:rPr>
        <w:t xml:space="preserve"> </w:t>
      </w:r>
      <w:r w:rsidR="001C1E34" w:rsidRPr="00F15DCD">
        <w:rPr>
          <w:rFonts w:cs="Segoe UI"/>
        </w:rPr>
        <w:t xml:space="preserve"> </w:t>
      </w:r>
    </w:p>
    <w:p w14:paraId="0B01F22E" w14:textId="40B53295"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bookmarkStart w:id="600" w:name="_Ref495479129"/>
      <w:bookmarkStart w:id="601" w:name="_Ref467248346"/>
      <w:r w:rsidRPr="00F15DCD">
        <w:rPr>
          <w:rFonts w:ascii="Segoe UI" w:hAnsi="Segoe UI" w:cs="Segoe UI"/>
          <w:sz w:val="22"/>
          <w:szCs w:val="22"/>
        </w:rPr>
        <w:t>Zhotovitel se zavazuje uzavřít pojištění nejméně v</w:t>
      </w:r>
      <w:r w:rsidR="00ED1567" w:rsidRPr="00F15DCD">
        <w:rPr>
          <w:rFonts w:ascii="Segoe UI" w:hAnsi="Segoe UI" w:cs="Segoe UI"/>
          <w:sz w:val="22"/>
          <w:szCs w:val="22"/>
        </w:rPr>
        <w:t> </w:t>
      </w:r>
      <w:r w:rsidRPr="00F15DCD">
        <w:rPr>
          <w:rFonts w:ascii="Segoe UI" w:hAnsi="Segoe UI" w:cs="Segoe UI"/>
          <w:sz w:val="22"/>
          <w:szCs w:val="22"/>
        </w:rPr>
        <w:t>rozsahu podmínek dle přílohy č. II.</w:t>
      </w:r>
      <w:r w:rsidR="00C1262D" w:rsidRPr="00F15DCD">
        <w:rPr>
          <w:rFonts w:ascii="Segoe UI" w:hAnsi="Segoe UI" w:cs="Segoe UI"/>
          <w:sz w:val="22"/>
          <w:szCs w:val="22"/>
        </w:rPr>
        <w:t>f</w:t>
      </w:r>
      <w:r w:rsidRPr="00F15DCD">
        <w:rPr>
          <w:rFonts w:ascii="Segoe UI" w:hAnsi="Segoe UI" w:cs="Segoe UI"/>
          <w:sz w:val="22"/>
          <w:szCs w:val="22"/>
        </w:rPr>
        <w:t xml:space="preserve"> této Smlouvy. Pojištění bude Zhotovitel udržovat v</w:t>
      </w:r>
      <w:r w:rsidR="00ED1567" w:rsidRPr="00F15DCD">
        <w:rPr>
          <w:rFonts w:ascii="Segoe UI" w:hAnsi="Segoe UI" w:cs="Segoe UI"/>
          <w:sz w:val="22"/>
          <w:szCs w:val="22"/>
        </w:rPr>
        <w:t> </w:t>
      </w:r>
      <w:r w:rsidRPr="00F15DCD">
        <w:rPr>
          <w:rFonts w:ascii="Segoe UI" w:hAnsi="Segoe UI" w:cs="Segoe UI"/>
          <w:sz w:val="22"/>
          <w:szCs w:val="22"/>
        </w:rPr>
        <w:t>platnosti a účinnosti nejméně po dobu, která je definována v</w:t>
      </w:r>
      <w:r w:rsidR="00ED1567" w:rsidRPr="00F15DCD">
        <w:rPr>
          <w:rFonts w:ascii="Segoe UI" w:hAnsi="Segoe UI" w:cs="Segoe UI"/>
          <w:sz w:val="22"/>
          <w:szCs w:val="22"/>
        </w:rPr>
        <w:t> </w:t>
      </w:r>
      <w:r w:rsidRPr="00F15DCD">
        <w:rPr>
          <w:rFonts w:ascii="Segoe UI" w:hAnsi="Segoe UI" w:cs="Segoe UI"/>
          <w:sz w:val="22"/>
          <w:szCs w:val="22"/>
        </w:rPr>
        <w:t xml:space="preserve">této příloze pro jednotlivé druhy pojištění. </w:t>
      </w:r>
      <w:r w:rsidR="006C14B0" w:rsidRPr="00F15DCD">
        <w:rPr>
          <w:rFonts w:ascii="Segoe UI" w:hAnsi="Segoe UI" w:cs="Segoe UI"/>
          <w:sz w:val="22"/>
          <w:szCs w:val="22"/>
        </w:rPr>
        <w:t>Uplatnění negativní Opce 8 ve smyslu odst. 5.4 nezbavuje Zhotovitele povinnosti uzavřít pojištění mimo pojistné produkty, které jsou předmětem Opce 8.</w:t>
      </w:r>
    </w:p>
    <w:p w14:paraId="128EB3E2" w14:textId="38D916A3"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Zhotovitel se zavazuje dodržovat podmínky pojištění a za jejich porušení nese Zhotovitel plnou a bezpodmínečnou odpovědnost, zejména pokud takové porušení bude mít vliv na nároky z</w:t>
      </w:r>
      <w:r w:rsidR="00ED1567" w:rsidRPr="00F15DCD">
        <w:rPr>
          <w:rFonts w:ascii="Segoe UI" w:hAnsi="Segoe UI" w:cs="Segoe UI"/>
          <w:sz w:val="22"/>
          <w:szCs w:val="22"/>
        </w:rPr>
        <w:t> </w:t>
      </w:r>
      <w:r w:rsidRPr="00F15DCD">
        <w:rPr>
          <w:rFonts w:ascii="Segoe UI" w:hAnsi="Segoe UI" w:cs="Segoe UI"/>
          <w:sz w:val="22"/>
          <w:szCs w:val="22"/>
        </w:rPr>
        <w:t>pojištění (např. na nevyplacení pojistného plnění nebo na jeho snížení v</w:t>
      </w:r>
      <w:r w:rsidR="00ED1567" w:rsidRPr="00F15DCD">
        <w:rPr>
          <w:rFonts w:ascii="Segoe UI" w:hAnsi="Segoe UI" w:cs="Segoe UI"/>
          <w:sz w:val="22"/>
          <w:szCs w:val="22"/>
        </w:rPr>
        <w:t> </w:t>
      </w:r>
      <w:r w:rsidRPr="00F15DCD">
        <w:rPr>
          <w:rFonts w:ascii="Segoe UI" w:hAnsi="Segoe UI" w:cs="Segoe UI"/>
          <w:sz w:val="22"/>
          <w:szCs w:val="22"/>
        </w:rPr>
        <w:t>důsledku porušení podmínek pojištění).</w:t>
      </w:r>
    </w:p>
    <w:p w14:paraId="307CB69E" w14:textId="187C5AFC"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Pojištění uzavírané Zhotovitelem dle tohoto článku bude sjednáno s</w:t>
      </w:r>
      <w:r w:rsidR="00ED1567" w:rsidRPr="00F15DCD">
        <w:rPr>
          <w:rFonts w:ascii="Segoe UI" w:hAnsi="Segoe UI" w:cs="Segoe UI"/>
          <w:sz w:val="22"/>
          <w:szCs w:val="22"/>
        </w:rPr>
        <w:t> </w:t>
      </w:r>
      <w:r w:rsidRPr="00F15DCD">
        <w:rPr>
          <w:rFonts w:ascii="Segoe UI" w:hAnsi="Segoe UI" w:cs="Segoe UI"/>
          <w:sz w:val="22"/>
          <w:szCs w:val="22"/>
        </w:rPr>
        <w:t>pojišťovnou, které (případně její mateřské obchodní korporaci dle § 74 odst. 2 zákona č 90/2012 Sb., o obchodních korporacích a družstvech, v</w:t>
      </w:r>
      <w:r w:rsidR="00ED1567" w:rsidRPr="00F15DCD">
        <w:rPr>
          <w:rFonts w:ascii="Segoe UI" w:hAnsi="Segoe UI" w:cs="Segoe UI"/>
          <w:sz w:val="22"/>
          <w:szCs w:val="22"/>
        </w:rPr>
        <w:t> </w:t>
      </w:r>
      <w:r w:rsidRPr="00F15DCD">
        <w:rPr>
          <w:rFonts w:ascii="Segoe UI" w:hAnsi="Segoe UI" w:cs="Segoe UI"/>
          <w:sz w:val="22"/>
          <w:szCs w:val="22"/>
        </w:rPr>
        <w:t>platném znění) je udělen finanční rating minimálně Moody’s „A3“, Fitch/IBCA „A-“, Standard &amp; Poor’s „A-“nebo ekvivalentní od jiné mezinárodně uznávané ratingové agentury. Odchýlit se od tohoto ujednání lze pouze s</w:t>
      </w:r>
      <w:r w:rsidR="00ED1567" w:rsidRPr="00F15DCD">
        <w:rPr>
          <w:rFonts w:ascii="Segoe UI" w:hAnsi="Segoe UI" w:cs="Segoe UI"/>
          <w:sz w:val="22"/>
          <w:szCs w:val="22"/>
        </w:rPr>
        <w:t> </w:t>
      </w:r>
      <w:r w:rsidRPr="00F15DCD">
        <w:rPr>
          <w:rFonts w:ascii="Segoe UI" w:hAnsi="Segoe UI" w:cs="Segoe UI"/>
          <w:sz w:val="22"/>
          <w:szCs w:val="22"/>
        </w:rPr>
        <w:t>předchozím písemným souhlasem Objednatele.</w:t>
      </w:r>
    </w:p>
    <w:p w14:paraId="72042560" w14:textId="7812BC24"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Zhotovitel předloží Objednateli uzavřené pojistné smlouvy</w:t>
      </w:r>
      <w:r w:rsidR="008C6862">
        <w:rPr>
          <w:rFonts w:ascii="Segoe UI" w:hAnsi="Segoe UI" w:cs="Segoe UI"/>
          <w:sz w:val="22"/>
          <w:szCs w:val="22"/>
        </w:rPr>
        <w:t>, event. pojistné certifikáty</w:t>
      </w:r>
      <w:r w:rsidR="00C3038E" w:rsidRPr="00F15DCD">
        <w:rPr>
          <w:rFonts w:ascii="Segoe UI" w:hAnsi="Segoe UI" w:cs="Segoe UI"/>
          <w:sz w:val="22"/>
          <w:szCs w:val="22"/>
        </w:rPr>
        <w:t xml:space="preserve"> prokazující uzavření pojistných smluv, </w:t>
      </w:r>
      <w:r w:rsidR="008C6862">
        <w:rPr>
          <w:rFonts w:ascii="Segoe UI" w:hAnsi="Segoe UI" w:cs="Segoe UI"/>
          <w:sz w:val="22"/>
          <w:szCs w:val="22"/>
        </w:rPr>
        <w:t xml:space="preserve">vždy však dokument </w:t>
      </w:r>
      <w:r w:rsidR="00C3038E" w:rsidRPr="00F15DCD">
        <w:rPr>
          <w:rFonts w:ascii="Segoe UI" w:hAnsi="Segoe UI" w:cs="Segoe UI"/>
          <w:sz w:val="22"/>
          <w:szCs w:val="22"/>
        </w:rPr>
        <w:t>dle určení Objednatele,</w:t>
      </w:r>
      <w:r w:rsidRPr="00F15DCD">
        <w:rPr>
          <w:rFonts w:ascii="Segoe UI" w:hAnsi="Segoe UI" w:cs="Segoe UI"/>
          <w:sz w:val="22"/>
          <w:szCs w:val="22"/>
        </w:rPr>
        <w:t xml:space="preserve"> dle požadavk</w:t>
      </w:r>
      <w:r w:rsidR="006C01C0" w:rsidRPr="00F15DCD">
        <w:rPr>
          <w:rFonts w:ascii="Segoe UI" w:hAnsi="Segoe UI" w:cs="Segoe UI"/>
          <w:sz w:val="22"/>
          <w:szCs w:val="22"/>
        </w:rPr>
        <w:t>ů</w:t>
      </w:r>
      <w:r w:rsidRPr="00F15DCD">
        <w:rPr>
          <w:rFonts w:ascii="Segoe UI" w:hAnsi="Segoe UI" w:cs="Segoe UI"/>
          <w:sz w:val="22"/>
          <w:szCs w:val="22"/>
        </w:rPr>
        <w:t xml:space="preserve"> dle přílohy č. II.</w:t>
      </w:r>
      <w:r w:rsidR="00C1262D" w:rsidRPr="00F15DCD">
        <w:rPr>
          <w:rFonts w:ascii="Segoe UI" w:hAnsi="Segoe UI" w:cs="Segoe UI"/>
          <w:sz w:val="22"/>
          <w:szCs w:val="22"/>
        </w:rPr>
        <w:t>f</w:t>
      </w:r>
      <w:r w:rsidRPr="00F15DCD">
        <w:rPr>
          <w:rFonts w:ascii="Segoe UI" w:hAnsi="Segoe UI" w:cs="Segoe UI"/>
          <w:sz w:val="22"/>
          <w:szCs w:val="22"/>
        </w:rPr>
        <w:t xml:space="preserve"> této Smlouvy v</w:t>
      </w:r>
      <w:r w:rsidR="00ED1567" w:rsidRPr="00F15DCD">
        <w:rPr>
          <w:rFonts w:ascii="Segoe UI" w:hAnsi="Segoe UI" w:cs="Segoe UI"/>
          <w:sz w:val="22"/>
          <w:szCs w:val="22"/>
        </w:rPr>
        <w:t> </w:t>
      </w:r>
      <w:r w:rsidRPr="00F15DCD">
        <w:rPr>
          <w:rFonts w:ascii="Segoe UI" w:hAnsi="Segoe UI" w:cs="Segoe UI"/>
          <w:sz w:val="22"/>
          <w:szCs w:val="22"/>
        </w:rPr>
        <w:t>termínech uvedených v</w:t>
      </w:r>
      <w:r w:rsidR="00ED1567" w:rsidRPr="00F15DCD">
        <w:rPr>
          <w:rFonts w:ascii="Segoe UI" w:hAnsi="Segoe UI" w:cs="Segoe UI"/>
          <w:sz w:val="22"/>
          <w:szCs w:val="22"/>
        </w:rPr>
        <w:t> </w:t>
      </w:r>
      <w:r w:rsidRPr="00F15DCD">
        <w:rPr>
          <w:rFonts w:ascii="Segoe UI" w:hAnsi="Segoe UI" w:cs="Segoe UI"/>
          <w:sz w:val="22"/>
          <w:szCs w:val="22"/>
        </w:rPr>
        <w:t xml:space="preserve">tomto čl. </w:t>
      </w:r>
      <w:r w:rsidR="00AF7A35" w:rsidRPr="00F15DCD">
        <w:rPr>
          <w:rFonts w:ascii="Segoe UI" w:hAnsi="Segoe UI" w:cs="Segoe UI"/>
          <w:sz w:val="22"/>
          <w:szCs w:val="22"/>
        </w:rPr>
        <w:fldChar w:fldCharType="begin"/>
      </w:r>
      <w:r w:rsidR="00AF7A35" w:rsidRPr="00F15DCD">
        <w:rPr>
          <w:rFonts w:ascii="Segoe UI" w:hAnsi="Segoe UI" w:cs="Segoe UI"/>
          <w:sz w:val="22"/>
          <w:szCs w:val="22"/>
        </w:rPr>
        <w:instrText xml:space="preserve"> REF _Ref417032515 \r \h </w:instrText>
      </w:r>
      <w:r w:rsidR="007F4CFA" w:rsidRPr="00F15DCD">
        <w:rPr>
          <w:rFonts w:ascii="Segoe UI" w:hAnsi="Segoe UI" w:cs="Segoe UI"/>
          <w:sz w:val="22"/>
          <w:szCs w:val="22"/>
        </w:rPr>
        <w:instrText xml:space="preserve"> \* MERGEFORMAT </w:instrText>
      </w:r>
      <w:r w:rsidR="00AF7A35" w:rsidRPr="00F15DCD">
        <w:rPr>
          <w:rFonts w:ascii="Segoe UI" w:hAnsi="Segoe UI" w:cs="Segoe UI"/>
          <w:sz w:val="22"/>
          <w:szCs w:val="22"/>
        </w:rPr>
      </w:r>
      <w:r w:rsidR="00AF7A35" w:rsidRPr="00F15DCD">
        <w:rPr>
          <w:rFonts w:ascii="Segoe UI" w:hAnsi="Segoe UI" w:cs="Segoe UI"/>
          <w:sz w:val="22"/>
          <w:szCs w:val="22"/>
        </w:rPr>
        <w:fldChar w:fldCharType="separate"/>
      </w:r>
      <w:r w:rsidR="00C4674D">
        <w:rPr>
          <w:rFonts w:ascii="Segoe UI" w:hAnsi="Segoe UI" w:cs="Segoe UI"/>
          <w:sz w:val="22"/>
          <w:szCs w:val="22"/>
        </w:rPr>
        <w:t>30</w:t>
      </w:r>
      <w:r w:rsidR="00AF7A35" w:rsidRPr="00F15DCD">
        <w:rPr>
          <w:rFonts w:ascii="Segoe UI" w:hAnsi="Segoe UI" w:cs="Segoe UI"/>
          <w:sz w:val="22"/>
          <w:szCs w:val="22"/>
        </w:rPr>
        <w:fldChar w:fldCharType="end"/>
      </w:r>
      <w:r w:rsidRPr="00F15DCD">
        <w:rPr>
          <w:rFonts w:ascii="Segoe UI" w:hAnsi="Segoe UI" w:cs="Segoe UI"/>
          <w:sz w:val="22"/>
          <w:szCs w:val="22"/>
        </w:rPr>
        <w:t xml:space="preserve"> Smlouvy. Z</w:t>
      </w:r>
      <w:r w:rsidR="00ED1567" w:rsidRPr="00F15DCD">
        <w:rPr>
          <w:rFonts w:ascii="Segoe UI" w:hAnsi="Segoe UI" w:cs="Segoe UI"/>
          <w:sz w:val="22"/>
          <w:szCs w:val="22"/>
        </w:rPr>
        <w:t> </w:t>
      </w:r>
      <w:r w:rsidRPr="00F15DCD">
        <w:rPr>
          <w:rFonts w:ascii="Segoe UI" w:hAnsi="Segoe UI" w:cs="Segoe UI"/>
          <w:sz w:val="22"/>
          <w:szCs w:val="22"/>
        </w:rPr>
        <w:t>předložených dokumentů musí být patrné splnění podmínek pojištění dle přílohy č. II.</w:t>
      </w:r>
      <w:r w:rsidR="00C1262D" w:rsidRPr="00F15DCD">
        <w:rPr>
          <w:rFonts w:ascii="Segoe UI" w:hAnsi="Segoe UI" w:cs="Segoe UI"/>
          <w:sz w:val="22"/>
          <w:szCs w:val="22"/>
        </w:rPr>
        <w:t>f</w:t>
      </w:r>
      <w:r w:rsidRPr="00F15DCD">
        <w:rPr>
          <w:rFonts w:ascii="Segoe UI" w:hAnsi="Segoe UI" w:cs="Segoe UI"/>
          <w:sz w:val="22"/>
          <w:szCs w:val="22"/>
        </w:rPr>
        <w:t xml:space="preserve"> této Smlouvy.</w:t>
      </w:r>
      <w:r w:rsidR="00C3038E" w:rsidRPr="00F15DCD">
        <w:rPr>
          <w:rFonts w:ascii="Segoe UI" w:hAnsi="Segoe UI" w:cs="Segoe UI"/>
          <w:sz w:val="22"/>
          <w:szCs w:val="22"/>
        </w:rPr>
        <w:t xml:space="preserve"> V předložen</w:t>
      </w:r>
      <w:r w:rsidR="006446FF" w:rsidRPr="00F15DCD">
        <w:rPr>
          <w:rFonts w:ascii="Segoe UI" w:hAnsi="Segoe UI" w:cs="Segoe UI"/>
          <w:sz w:val="22"/>
          <w:szCs w:val="22"/>
        </w:rPr>
        <w:t>ých</w:t>
      </w:r>
      <w:r w:rsidR="00C3038E" w:rsidRPr="00F15DCD">
        <w:rPr>
          <w:rFonts w:ascii="Segoe UI" w:hAnsi="Segoe UI" w:cs="Segoe UI"/>
          <w:sz w:val="22"/>
          <w:szCs w:val="22"/>
        </w:rPr>
        <w:t xml:space="preserve"> pojistn</w:t>
      </w:r>
      <w:r w:rsidR="006446FF" w:rsidRPr="00F15DCD">
        <w:rPr>
          <w:rFonts w:ascii="Segoe UI" w:hAnsi="Segoe UI" w:cs="Segoe UI"/>
          <w:sz w:val="22"/>
          <w:szCs w:val="22"/>
        </w:rPr>
        <w:t>ých</w:t>
      </w:r>
      <w:r w:rsidR="00C3038E" w:rsidRPr="00F15DCD">
        <w:rPr>
          <w:rFonts w:ascii="Segoe UI" w:hAnsi="Segoe UI" w:cs="Segoe UI"/>
          <w:sz w:val="22"/>
          <w:szCs w:val="22"/>
        </w:rPr>
        <w:t xml:space="preserve"> smlouv</w:t>
      </w:r>
      <w:r w:rsidR="006446FF" w:rsidRPr="00F15DCD">
        <w:rPr>
          <w:rFonts w:ascii="Segoe UI" w:hAnsi="Segoe UI" w:cs="Segoe UI"/>
          <w:sz w:val="22"/>
          <w:szCs w:val="22"/>
        </w:rPr>
        <w:t>ách</w:t>
      </w:r>
      <w:r w:rsidR="00C3038E" w:rsidRPr="00F15DCD">
        <w:rPr>
          <w:rFonts w:ascii="Segoe UI" w:hAnsi="Segoe UI" w:cs="Segoe UI"/>
          <w:sz w:val="22"/>
          <w:szCs w:val="22"/>
        </w:rPr>
        <w:t xml:space="preserve"> je možné anonymizovat údaje, nesmí se však jednat o údaje prokazující splnění jednotlivých podmínek pojištění či jiné údaje podstatné, ze kterých jsou zřejmé podmínky pojištění včetně podmínek pojistného plnění. </w:t>
      </w:r>
    </w:p>
    <w:p w14:paraId="1C66B473" w14:textId="7733FB16"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Bude-li to Objednatel požadovat, je Zhotovitel povinen nechat posoudit pojistné smlouvy uzavřené dle této Smlouvy pojišťovacímu makléři určenému Objednatelem. Zhotovitel je rovněž povinen Objednateli na jeho žádost doložit řádné hrazení pojistného a plnění dalších povinností Zhotovitele z</w:t>
      </w:r>
      <w:r w:rsidR="00ED1567" w:rsidRPr="00F15DCD">
        <w:rPr>
          <w:rFonts w:ascii="Segoe UI" w:hAnsi="Segoe UI" w:cs="Segoe UI"/>
          <w:sz w:val="22"/>
          <w:szCs w:val="22"/>
        </w:rPr>
        <w:t> </w:t>
      </w:r>
      <w:r w:rsidRPr="00F15DCD">
        <w:rPr>
          <w:rFonts w:ascii="Segoe UI" w:hAnsi="Segoe UI" w:cs="Segoe UI"/>
          <w:sz w:val="22"/>
          <w:szCs w:val="22"/>
        </w:rPr>
        <w:t xml:space="preserve">příslušných pojistných smluv.  </w:t>
      </w:r>
    </w:p>
    <w:p w14:paraId="3E29D2E4" w14:textId="093ADE49"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V</w:t>
      </w:r>
      <w:r w:rsidR="00ED1567" w:rsidRPr="00F15DCD">
        <w:rPr>
          <w:rFonts w:ascii="Segoe UI" w:hAnsi="Segoe UI" w:cs="Segoe UI"/>
          <w:sz w:val="22"/>
          <w:szCs w:val="22"/>
        </w:rPr>
        <w:t> </w:t>
      </w:r>
      <w:r w:rsidRPr="00F15DCD">
        <w:rPr>
          <w:rFonts w:ascii="Segoe UI" w:hAnsi="Segoe UI" w:cs="Segoe UI"/>
          <w:sz w:val="22"/>
          <w:szCs w:val="22"/>
        </w:rPr>
        <w:t>případě jakýchkoli změn v</w:t>
      </w:r>
      <w:r w:rsidR="00ED1567" w:rsidRPr="00F15DCD">
        <w:rPr>
          <w:rFonts w:ascii="Segoe UI" w:hAnsi="Segoe UI" w:cs="Segoe UI"/>
          <w:sz w:val="22"/>
          <w:szCs w:val="22"/>
        </w:rPr>
        <w:t> </w:t>
      </w:r>
      <w:r w:rsidRPr="00F15DCD">
        <w:rPr>
          <w:rFonts w:ascii="Segoe UI" w:hAnsi="Segoe UI" w:cs="Segoe UI"/>
          <w:sz w:val="22"/>
          <w:szCs w:val="22"/>
        </w:rPr>
        <w:t>této Smlouvě, které mají vliv zejména na stanovení rozsahu pojistného krytí, výše pojistných částek, sub/limitů, spoluúčastí či na pojistnou dobu a účinnost pojistné ochrany pojištění uzavřeného dle této Smlouvy, je Zhotovitel povinen takové změny projednat s</w:t>
      </w:r>
      <w:r w:rsidR="00ED1567" w:rsidRPr="00F15DCD">
        <w:rPr>
          <w:rFonts w:ascii="Segoe UI" w:hAnsi="Segoe UI" w:cs="Segoe UI"/>
          <w:sz w:val="22"/>
          <w:szCs w:val="22"/>
        </w:rPr>
        <w:t> </w:t>
      </w:r>
      <w:r w:rsidRPr="00F15DCD">
        <w:rPr>
          <w:rFonts w:ascii="Segoe UI" w:hAnsi="Segoe UI" w:cs="Segoe UI"/>
          <w:sz w:val="22"/>
          <w:szCs w:val="22"/>
        </w:rPr>
        <w:t xml:space="preserve">Objednatelem, následně tyto změny ve svém sjednávaném pojištění zohlednit a podat o tomto zohlednění Objednateli písemnou zprávu bez zbytečného odkladu. </w:t>
      </w:r>
    </w:p>
    <w:p w14:paraId="37DEB1ED" w14:textId="48406911"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Jakákoliv případná prodloužení pojištění a jakékoli případné změny pojištění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plněním této Smlouvy jdou k</w:t>
      </w:r>
      <w:r w:rsidR="00ED1567" w:rsidRPr="00F15DCD">
        <w:rPr>
          <w:rFonts w:ascii="Segoe UI" w:hAnsi="Segoe UI" w:cs="Segoe UI"/>
          <w:sz w:val="22"/>
          <w:szCs w:val="22"/>
        </w:rPr>
        <w:t> </w:t>
      </w:r>
      <w:r w:rsidRPr="00F15DCD">
        <w:rPr>
          <w:rFonts w:ascii="Segoe UI" w:hAnsi="Segoe UI" w:cs="Segoe UI"/>
          <w:sz w:val="22"/>
          <w:szCs w:val="22"/>
        </w:rPr>
        <w:t>tíži Zhotovitele, včetně hrazení souvisejících nákladů, ledaže prodloužení či změna pojištění byla způsobeny výlučně Objednatelem.</w:t>
      </w:r>
    </w:p>
    <w:p w14:paraId="1DBB2C23" w14:textId="58DC69E5" w:rsidR="00B53539" w:rsidRPr="00F15DCD" w:rsidRDefault="00E76D35"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P</w:t>
      </w:r>
      <w:r w:rsidR="00B53539" w:rsidRPr="00F15DCD">
        <w:rPr>
          <w:rFonts w:ascii="Segoe UI" w:hAnsi="Segoe UI" w:cs="Segoe UI"/>
          <w:sz w:val="22"/>
          <w:szCs w:val="22"/>
        </w:rPr>
        <w:t xml:space="preserve">ojištění Zhotovitele dle uvedené přílohy Zhotovitel předloží na výzvu Objednatele nejpozději do </w:t>
      </w:r>
      <w:r w:rsidR="0037353B" w:rsidRPr="00F15DCD">
        <w:rPr>
          <w:rFonts w:ascii="Segoe UI" w:hAnsi="Segoe UI" w:cs="Segoe UI"/>
          <w:sz w:val="22"/>
          <w:szCs w:val="22"/>
        </w:rPr>
        <w:t>14</w:t>
      </w:r>
      <w:r w:rsidR="00B53539" w:rsidRPr="00F15DCD">
        <w:rPr>
          <w:rFonts w:ascii="Segoe UI" w:hAnsi="Segoe UI" w:cs="Segoe UI"/>
          <w:sz w:val="22"/>
          <w:szCs w:val="22"/>
        </w:rPr>
        <w:t xml:space="preserve"> dnů ode dne obdržení takové výzvy, nejpozději však ke dni zahájení prací na Staveništi.  </w:t>
      </w:r>
    </w:p>
    <w:p w14:paraId="1669D902" w14:textId="1AD7488A"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Zhotovitel je povinen podklady k</w:t>
      </w:r>
      <w:r w:rsidR="00ED1567" w:rsidRPr="00F15DCD">
        <w:rPr>
          <w:rFonts w:ascii="Segoe UI" w:hAnsi="Segoe UI" w:cs="Segoe UI"/>
          <w:sz w:val="22"/>
          <w:szCs w:val="22"/>
        </w:rPr>
        <w:t> </w:t>
      </w:r>
      <w:r w:rsidRPr="00F15DCD">
        <w:rPr>
          <w:rFonts w:ascii="Segoe UI" w:hAnsi="Segoe UI" w:cs="Segoe UI"/>
          <w:sz w:val="22"/>
          <w:szCs w:val="22"/>
        </w:rPr>
        <w:t>pojištění dle přílohy č. II.</w:t>
      </w:r>
      <w:r w:rsidR="00C1262D" w:rsidRPr="00F15DCD">
        <w:rPr>
          <w:rFonts w:ascii="Segoe UI" w:hAnsi="Segoe UI" w:cs="Segoe UI"/>
          <w:sz w:val="22"/>
          <w:szCs w:val="22"/>
        </w:rPr>
        <w:t>f</w:t>
      </w:r>
      <w:r w:rsidRPr="00F15DCD">
        <w:rPr>
          <w:rFonts w:ascii="Segoe UI" w:hAnsi="Segoe UI" w:cs="Segoe UI"/>
          <w:sz w:val="22"/>
          <w:szCs w:val="22"/>
        </w:rPr>
        <w:t xml:space="preserve"> Smlouvy předložit Objednateli nejpozději do </w:t>
      </w:r>
      <w:r w:rsidR="0037353B" w:rsidRPr="00F15DCD">
        <w:rPr>
          <w:rFonts w:ascii="Segoe UI" w:hAnsi="Segoe UI" w:cs="Segoe UI"/>
          <w:sz w:val="22"/>
          <w:szCs w:val="22"/>
        </w:rPr>
        <w:t>14</w:t>
      </w:r>
      <w:r w:rsidRPr="00F15DCD">
        <w:rPr>
          <w:rFonts w:ascii="Segoe UI" w:hAnsi="Segoe UI" w:cs="Segoe UI"/>
          <w:sz w:val="22"/>
          <w:szCs w:val="22"/>
        </w:rPr>
        <w:t xml:space="preserve"> dnů ode dne obdržení takové žádosti.</w:t>
      </w:r>
    </w:p>
    <w:p w14:paraId="51AE72CA" w14:textId="5F194EA1"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Nebude-li Zhotovitel udržovat platná pojištění ve smyslu ustanovení tohoto článku a porušení své povinnosti nenapraví ani v</w:t>
      </w:r>
      <w:r w:rsidR="00ED1567" w:rsidRPr="00F15DCD">
        <w:rPr>
          <w:rFonts w:ascii="Segoe UI" w:hAnsi="Segoe UI" w:cs="Segoe UI"/>
          <w:sz w:val="22"/>
          <w:szCs w:val="22"/>
        </w:rPr>
        <w:t> </w:t>
      </w:r>
      <w:r w:rsidRPr="00F15DCD">
        <w:rPr>
          <w:rFonts w:ascii="Segoe UI" w:hAnsi="Segoe UI" w:cs="Segoe UI"/>
          <w:sz w:val="22"/>
          <w:szCs w:val="22"/>
        </w:rPr>
        <w:t>dodatečné lhůtě uvedené v</w:t>
      </w:r>
      <w:r w:rsidR="00ED1567" w:rsidRPr="00F15DCD">
        <w:rPr>
          <w:rFonts w:ascii="Segoe UI" w:hAnsi="Segoe UI" w:cs="Segoe UI"/>
          <w:sz w:val="22"/>
          <w:szCs w:val="22"/>
        </w:rPr>
        <w:t> </w:t>
      </w:r>
      <w:r w:rsidRPr="00F15DCD">
        <w:rPr>
          <w:rFonts w:ascii="Segoe UI" w:hAnsi="Segoe UI" w:cs="Segoe UI"/>
          <w:sz w:val="22"/>
          <w:szCs w:val="22"/>
        </w:rPr>
        <w:t xml:space="preserve">písemném upozornění Objednatele, která bude činit alespoň </w:t>
      </w:r>
      <w:r w:rsidR="00072249" w:rsidRPr="00F15DCD">
        <w:rPr>
          <w:rFonts w:ascii="Segoe UI" w:hAnsi="Segoe UI" w:cs="Segoe UI"/>
          <w:sz w:val="22"/>
          <w:szCs w:val="22"/>
        </w:rPr>
        <w:t>14</w:t>
      </w:r>
      <w:r w:rsidRPr="00F15DCD">
        <w:rPr>
          <w:rFonts w:ascii="Segoe UI" w:hAnsi="Segoe UI" w:cs="Segoe UI"/>
          <w:sz w:val="22"/>
          <w:szCs w:val="22"/>
        </w:rPr>
        <w:t xml:space="preserve"> dnů, je Objednatel oprávněn odstoupit od této Smlouvy.</w:t>
      </w:r>
    </w:p>
    <w:p w14:paraId="771DE1F1" w14:textId="76C8867E" w:rsidR="002110AA" w:rsidRPr="00F15DCD" w:rsidRDefault="002110AA"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 xml:space="preserve">Pokud bude Zhotovitel </w:t>
      </w:r>
      <w:r w:rsidR="00522061" w:rsidRPr="00F15DCD">
        <w:rPr>
          <w:rFonts w:ascii="Segoe UI" w:hAnsi="Segoe UI" w:cs="Segoe UI"/>
          <w:sz w:val="22"/>
          <w:szCs w:val="22"/>
        </w:rPr>
        <w:t>p</w:t>
      </w:r>
      <w:r w:rsidRPr="00F15DCD">
        <w:rPr>
          <w:rFonts w:ascii="Segoe UI" w:hAnsi="Segoe UI" w:cs="Segoe UI"/>
          <w:sz w:val="22"/>
          <w:szCs w:val="22"/>
        </w:rPr>
        <w:t xml:space="preserve">ojištěným a/nebo </w:t>
      </w:r>
      <w:r w:rsidR="00522061" w:rsidRPr="00F15DCD">
        <w:rPr>
          <w:rFonts w:ascii="Segoe UI" w:hAnsi="Segoe UI" w:cs="Segoe UI"/>
          <w:sz w:val="22"/>
          <w:szCs w:val="22"/>
        </w:rPr>
        <w:t>o</w:t>
      </w:r>
      <w:r w:rsidRPr="00F15DCD">
        <w:rPr>
          <w:rFonts w:ascii="Segoe UI" w:hAnsi="Segoe UI" w:cs="Segoe UI"/>
          <w:sz w:val="22"/>
          <w:szCs w:val="22"/>
        </w:rPr>
        <w:t xml:space="preserve">právněnou osobou k pojistnému plnění na základě sjednaného Stavebně-montážního pojištění, zavazuje se k výzvě Objednatele uzavřít předloženou </w:t>
      </w:r>
      <w:r w:rsidR="00522061" w:rsidRPr="00F15DCD">
        <w:rPr>
          <w:rFonts w:ascii="Segoe UI" w:hAnsi="Segoe UI" w:cs="Segoe UI"/>
          <w:sz w:val="22"/>
          <w:szCs w:val="22"/>
        </w:rPr>
        <w:t>z</w:t>
      </w:r>
      <w:r w:rsidRPr="00F15DCD">
        <w:rPr>
          <w:rFonts w:ascii="Segoe UI" w:hAnsi="Segoe UI" w:cs="Segoe UI"/>
          <w:sz w:val="22"/>
          <w:szCs w:val="22"/>
        </w:rPr>
        <w:t>ástavní smlouvu</w:t>
      </w:r>
      <w:r w:rsidR="00700826" w:rsidRPr="00F15DCD">
        <w:rPr>
          <w:rFonts w:ascii="Segoe UI" w:hAnsi="Segoe UI" w:cs="Segoe UI"/>
          <w:sz w:val="22"/>
          <w:szCs w:val="22"/>
        </w:rPr>
        <w:t xml:space="preserve"> k pojistnému plnění a/nebo vinkulovat pojistné plnění ze sjednaného stavebně-montážního pojištění, na které by měl nárok, za účelem</w:t>
      </w:r>
      <w:r w:rsidR="00522061" w:rsidRPr="00F15DCD">
        <w:rPr>
          <w:rFonts w:ascii="Segoe UI" w:hAnsi="Segoe UI" w:cs="Segoe UI"/>
          <w:sz w:val="22"/>
          <w:szCs w:val="22"/>
        </w:rPr>
        <w:t xml:space="preserve"> </w:t>
      </w:r>
      <w:r w:rsidRPr="00F15DCD">
        <w:rPr>
          <w:rFonts w:ascii="Segoe UI" w:hAnsi="Segoe UI" w:cs="Segoe UI"/>
          <w:sz w:val="22"/>
          <w:szCs w:val="22"/>
        </w:rPr>
        <w:t xml:space="preserve">zajištění financování poskytnutého Objednateli, ve prospěch příslušné </w:t>
      </w:r>
      <w:r w:rsidR="00700826" w:rsidRPr="00F15DCD">
        <w:rPr>
          <w:rFonts w:ascii="Segoe UI" w:hAnsi="Segoe UI" w:cs="Segoe UI"/>
          <w:sz w:val="22"/>
          <w:szCs w:val="22"/>
        </w:rPr>
        <w:t>Financující osoby či osob</w:t>
      </w:r>
      <w:r w:rsidRPr="00F15DCD">
        <w:rPr>
          <w:rFonts w:ascii="Segoe UI" w:hAnsi="Segoe UI" w:cs="Segoe UI"/>
          <w:sz w:val="22"/>
          <w:szCs w:val="22"/>
        </w:rPr>
        <w:t xml:space="preserve"> v postavení zástavních věřitelů</w:t>
      </w:r>
      <w:r w:rsidR="00700826" w:rsidRPr="00F15DCD">
        <w:rPr>
          <w:rFonts w:ascii="Segoe UI" w:hAnsi="Segoe UI" w:cs="Segoe UI"/>
          <w:sz w:val="22"/>
          <w:szCs w:val="22"/>
        </w:rPr>
        <w:t>, za podmínek a v rozsahu v návrhu zástavní smlouvy a/nebo vinkulace předložené Objednatelem</w:t>
      </w:r>
      <w:r w:rsidRPr="00F15DCD">
        <w:rPr>
          <w:rFonts w:ascii="Segoe UI" w:hAnsi="Segoe UI" w:cs="Segoe UI"/>
          <w:sz w:val="22"/>
          <w:szCs w:val="22"/>
        </w:rPr>
        <w:t>.</w:t>
      </w:r>
    </w:p>
    <w:p w14:paraId="4BFC77A5" w14:textId="6E9E5144" w:rsidR="00A76309" w:rsidRPr="00F15DCD" w:rsidRDefault="00A76309" w:rsidP="002C047A">
      <w:pPr>
        <w:pStyle w:val="RLlneksmlouvy"/>
        <w:numPr>
          <w:ilvl w:val="0"/>
          <w:numId w:val="39"/>
        </w:numPr>
        <w:spacing w:line="240" w:lineRule="auto"/>
        <w:ind w:left="851" w:hanging="851"/>
        <w:rPr>
          <w:rFonts w:cs="Segoe UI"/>
        </w:rPr>
      </w:pPr>
      <w:bookmarkStart w:id="602" w:name="_Toc60936242"/>
      <w:bookmarkStart w:id="603" w:name="_Toc60994245"/>
      <w:bookmarkStart w:id="604" w:name="_Toc60995322"/>
      <w:bookmarkStart w:id="605" w:name="_Toc60997692"/>
      <w:bookmarkStart w:id="606" w:name="_Toc60997759"/>
      <w:bookmarkStart w:id="607" w:name="_Toc60997868"/>
      <w:bookmarkStart w:id="608" w:name="_Toc60997935"/>
      <w:bookmarkStart w:id="609" w:name="_Toc60998036"/>
      <w:bookmarkStart w:id="610" w:name="_Toc60998255"/>
      <w:bookmarkStart w:id="611" w:name="_Toc60998424"/>
      <w:bookmarkStart w:id="612" w:name="_Toc192631561"/>
      <w:bookmarkStart w:id="613" w:name="_Toc169076949"/>
      <w:bookmarkStart w:id="614" w:name="_Ref30679943"/>
      <w:bookmarkEnd w:id="600"/>
      <w:bookmarkEnd w:id="601"/>
      <w:bookmarkEnd w:id="602"/>
      <w:bookmarkEnd w:id="603"/>
      <w:bookmarkEnd w:id="604"/>
      <w:bookmarkEnd w:id="605"/>
      <w:bookmarkEnd w:id="606"/>
      <w:bookmarkEnd w:id="607"/>
      <w:bookmarkEnd w:id="608"/>
      <w:bookmarkEnd w:id="609"/>
      <w:bookmarkEnd w:id="610"/>
      <w:bookmarkEnd w:id="611"/>
      <w:r w:rsidRPr="00F15DCD">
        <w:rPr>
          <w:rFonts w:cs="Segoe UI"/>
        </w:rPr>
        <w:t>SMLUVNÍ POKUTY</w:t>
      </w:r>
      <w:bookmarkEnd w:id="612"/>
      <w:bookmarkEnd w:id="613"/>
      <w:r w:rsidRPr="00F15DCD">
        <w:rPr>
          <w:rFonts w:cs="Segoe UI"/>
        </w:rPr>
        <w:t xml:space="preserve"> </w:t>
      </w:r>
    </w:p>
    <w:p w14:paraId="719F704C" w14:textId="77777777"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15" w:name="_Toc60936243"/>
      <w:bookmarkStart w:id="616" w:name="_Toc60936244"/>
      <w:bookmarkStart w:id="617" w:name="_Toc60936245"/>
      <w:bookmarkStart w:id="618" w:name="_Toc60936246"/>
      <w:bookmarkStart w:id="619" w:name="_Toc60936247"/>
      <w:bookmarkStart w:id="620" w:name="_Toc60936248"/>
      <w:bookmarkStart w:id="621" w:name="_Toc60936249"/>
      <w:bookmarkStart w:id="622" w:name="_Toc60936250"/>
      <w:bookmarkStart w:id="623" w:name="_Toc60936251"/>
      <w:bookmarkStart w:id="624" w:name="_Toc60936252"/>
      <w:bookmarkStart w:id="625" w:name="_Toc60936253"/>
      <w:bookmarkStart w:id="626" w:name="_Toc60936254"/>
      <w:bookmarkEnd w:id="614"/>
      <w:bookmarkEnd w:id="615"/>
      <w:bookmarkEnd w:id="616"/>
      <w:bookmarkEnd w:id="617"/>
      <w:bookmarkEnd w:id="618"/>
      <w:bookmarkEnd w:id="619"/>
      <w:bookmarkEnd w:id="620"/>
      <w:bookmarkEnd w:id="621"/>
      <w:bookmarkEnd w:id="622"/>
      <w:bookmarkEnd w:id="623"/>
      <w:bookmarkEnd w:id="624"/>
      <w:bookmarkEnd w:id="625"/>
      <w:bookmarkEnd w:id="626"/>
      <w:r w:rsidRPr="00F15DCD">
        <w:rPr>
          <w:rFonts w:ascii="Segoe UI" w:hAnsi="Segoe UI" w:cs="Segoe UI"/>
          <w:sz w:val="22"/>
        </w:rPr>
        <w:t xml:space="preserve">Smluvní strany sjednaly následující utvrzení závazků Zhotovitele vůči Objednateli smluvní pokutou.  </w:t>
      </w:r>
    </w:p>
    <w:p w14:paraId="16DA6D71" w14:textId="354B3250" w:rsidR="00AD7E56" w:rsidRPr="00F15DCD" w:rsidRDefault="002260DE"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w:t>
      </w:r>
      <w:r w:rsidR="00B201E1" w:rsidRPr="00F15DCD">
        <w:rPr>
          <w:rFonts w:ascii="Segoe UI" w:hAnsi="Segoe UI" w:cs="Segoe UI"/>
          <w:sz w:val="22"/>
        </w:rPr>
        <w:t xml:space="preserve"> porušení povinnosti </w:t>
      </w:r>
      <w:r w:rsidR="00700906" w:rsidRPr="00F15DCD">
        <w:rPr>
          <w:rFonts w:ascii="Segoe UI" w:hAnsi="Segoe UI" w:cs="Segoe UI"/>
          <w:sz w:val="22"/>
        </w:rPr>
        <w:t>dle odst.</w:t>
      </w:r>
      <w:r w:rsidR="002110AA" w:rsidRPr="00F15DCD">
        <w:rPr>
          <w:rFonts w:ascii="Segoe UI" w:hAnsi="Segoe UI" w:cs="Segoe UI"/>
          <w:sz w:val="22"/>
        </w:rPr>
        <w:t xml:space="preserve"> 6.1 a</w:t>
      </w:r>
      <w:r w:rsidR="00700906" w:rsidRPr="00F15DCD">
        <w:rPr>
          <w:rFonts w:ascii="Segoe UI" w:hAnsi="Segoe UI" w:cs="Segoe UI"/>
          <w:sz w:val="22"/>
        </w:rPr>
        <w:t xml:space="preserve"> </w:t>
      </w:r>
      <w:r w:rsidR="00700906" w:rsidRPr="00F15DCD">
        <w:rPr>
          <w:rFonts w:ascii="Segoe UI" w:hAnsi="Segoe UI" w:cs="Segoe UI"/>
          <w:sz w:val="22"/>
        </w:rPr>
        <w:fldChar w:fldCharType="begin"/>
      </w:r>
      <w:r w:rsidR="00700906" w:rsidRPr="00F15DCD">
        <w:rPr>
          <w:rFonts w:ascii="Segoe UI" w:hAnsi="Segoe UI" w:cs="Segoe UI"/>
          <w:sz w:val="22"/>
        </w:rPr>
        <w:instrText xml:space="preserve"> REF _Ref51006527 \r \h </w:instrText>
      </w:r>
      <w:r w:rsidR="007F4CFA" w:rsidRPr="00F15DCD">
        <w:rPr>
          <w:rFonts w:ascii="Segoe UI" w:hAnsi="Segoe UI" w:cs="Segoe UI"/>
          <w:sz w:val="22"/>
        </w:rPr>
        <w:instrText xml:space="preserve"> \* MERGEFORMAT </w:instrText>
      </w:r>
      <w:r w:rsidR="00700906" w:rsidRPr="00F15DCD">
        <w:rPr>
          <w:rFonts w:ascii="Segoe UI" w:hAnsi="Segoe UI" w:cs="Segoe UI"/>
          <w:sz w:val="22"/>
        </w:rPr>
      </w:r>
      <w:r w:rsidR="00700906" w:rsidRPr="00F15DCD">
        <w:rPr>
          <w:rFonts w:ascii="Segoe UI" w:hAnsi="Segoe UI" w:cs="Segoe UI"/>
          <w:sz w:val="22"/>
        </w:rPr>
        <w:fldChar w:fldCharType="separate"/>
      </w:r>
      <w:r w:rsidR="00C4674D">
        <w:rPr>
          <w:rFonts w:ascii="Segoe UI" w:hAnsi="Segoe UI" w:cs="Segoe UI"/>
          <w:sz w:val="22"/>
        </w:rPr>
        <w:t>6.1</w:t>
      </w:r>
      <w:r w:rsidR="00700906" w:rsidRPr="00F15DCD">
        <w:rPr>
          <w:rFonts w:ascii="Segoe UI" w:hAnsi="Segoe UI" w:cs="Segoe UI"/>
          <w:sz w:val="22"/>
        </w:rPr>
        <w:fldChar w:fldCharType="end"/>
      </w:r>
      <w:r w:rsidR="00700906" w:rsidRPr="00F15DCD">
        <w:rPr>
          <w:rFonts w:ascii="Segoe UI" w:hAnsi="Segoe UI" w:cs="Segoe UI"/>
          <w:sz w:val="22"/>
        </w:rPr>
        <w:t xml:space="preserve"> Smlouvy a/nebo</w:t>
      </w:r>
      <w:r w:rsidR="003641D7" w:rsidRPr="00F15DCD">
        <w:rPr>
          <w:rFonts w:ascii="Segoe UI" w:hAnsi="Segoe UI" w:cs="Segoe UI"/>
          <w:sz w:val="22"/>
        </w:rPr>
        <w:t xml:space="preserve"> v</w:t>
      </w:r>
      <w:r w:rsidR="00ED1567" w:rsidRPr="00F15DCD">
        <w:rPr>
          <w:rFonts w:ascii="Segoe UI" w:hAnsi="Segoe UI" w:cs="Segoe UI"/>
          <w:sz w:val="22"/>
        </w:rPr>
        <w:t> </w:t>
      </w:r>
      <w:r w:rsidR="003641D7" w:rsidRPr="00F15DCD">
        <w:rPr>
          <w:rFonts w:ascii="Segoe UI" w:hAnsi="Segoe UI" w:cs="Segoe UI"/>
          <w:sz w:val="22"/>
        </w:rPr>
        <w:t>případě porušení povinnosti</w:t>
      </w:r>
      <w:r w:rsidR="00901CB8" w:rsidRPr="00F15DCD">
        <w:rPr>
          <w:rFonts w:ascii="Segoe UI" w:hAnsi="Segoe UI" w:cs="Segoe UI"/>
          <w:sz w:val="22"/>
        </w:rPr>
        <w:t xml:space="preserve"> </w:t>
      </w:r>
      <w:r w:rsidR="00574969" w:rsidRPr="00F15DCD">
        <w:rPr>
          <w:rFonts w:ascii="Segoe UI" w:hAnsi="Segoe UI" w:cs="Segoe UI"/>
          <w:sz w:val="22"/>
        </w:rPr>
        <w:t xml:space="preserve">při </w:t>
      </w:r>
      <w:r w:rsidR="00901CB8" w:rsidRPr="00F15DCD">
        <w:rPr>
          <w:rFonts w:ascii="Segoe UI" w:hAnsi="Segoe UI" w:cs="Segoe UI"/>
          <w:sz w:val="22"/>
        </w:rPr>
        <w:t>změn</w:t>
      </w:r>
      <w:r w:rsidR="00574969" w:rsidRPr="00F15DCD">
        <w:rPr>
          <w:rFonts w:ascii="Segoe UI" w:hAnsi="Segoe UI" w:cs="Segoe UI"/>
          <w:sz w:val="22"/>
        </w:rPr>
        <w:t>ě</w:t>
      </w:r>
      <w:r w:rsidR="00901CB8" w:rsidRPr="00F15DCD">
        <w:rPr>
          <w:rFonts w:ascii="Segoe UI" w:hAnsi="Segoe UI" w:cs="Segoe UI"/>
          <w:sz w:val="22"/>
        </w:rPr>
        <w:t xml:space="preserve"> </w:t>
      </w:r>
      <w:r w:rsidR="00700906" w:rsidRPr="00F15DCD">
        <w:rPr>
          <w:rFonts w:ascii="Segoe UI" w:hAnsi="Segoe UI" w:cs="Segoe UI"/>
          <w:sz w:val="22"/>
        </w:rPr>
        <w:t xml:space="preserve">Poddodavatele </w:t>
      </w:r>
      <w:r w:rsidR="00901CB8" w:rsidRPr="00F15DCD">
        <w:rPr>
          <w:rFonts w:ascii="Segoe UI" w:hAnsi="Segoe UI" w:cs="Segoe UI"/>
          <w:sz w:val="22"/>
        </w:rPr>
        <w:t>doloži</w:t>
      </w:r>
      <w:r w:rsidR="003641D7" w:rsidRPr="00F15DCD">
        <w:rPr>
          <w:rFonts w:ascii="Segoe UI" w:hAnsi="Segoe UI" w:cs="Segoe UI"/>
          <w:sz w:val="22"/>
        </w:rPr>
        <w:t>t</w:t>
      </w:r>
      <w:r w:rsidR="00901CB8" w:rsidRPr="00F15DCD">
        <w:rPr>
          <w:rFonts w:ascii="Segoe UI" w:hAnsi="Segoe UI" w:cs="Segoe UI"/>
          <w:sz w:val="22"/>
        </w:rPr>
        <w:t xml:space="preserve"> doklady a informace po</w:t>
      </w:r>
      <w:r w:rsidR="00B201E1" w:rsidRPr="00F15DCD">
        <w:rPr>
          <w:rFonts w:ascii="Segoe UI" w:hAnsi="Segoe UI" w:cs="Segoe UI"/>
          <w:sz w:val="22"/>
        </w:rPr>
        <w:t xml:space="preserve">dle </w:t>
      </w:r>
      <w:r w:rsidR="00B201E1" w:rsidRPr="00F15DCD">
        <w:rPr>
          <w:rFonts w:ascii="Segoe UI" w:hAnsi="Segoe UI" w:cs="Segoe UI"/>
          <w:sz w:val="22"/>
        </w:rPr>
        <w:fldChar w:fldCharType="begin"/>
      </w:r>
      <w:r w:rsidR="00B201E1" w:rsidRPr="00F15DCD">
        <w:rPr>
          <w:rFonts w:ascii="Segoe UI" w:hAnsi="Segoe UI" w:cs="Segoe UI"/>
          <w:sz w:val="22"/>
        </w:rPr>
        <w:instrText xml:space="preserve"> REF _Ref51006527 \r \h </w:instrText>
      </w:r>
      <w:r w:rsidR="007F4CFA" w:rsidRPr="00F15DCD">
        <w:rPr>
          <w:rFonts w:ascii="Segoe UI" w:hAnsi="Segoe UI" w:cs="Segoe UI"/>
          <w:sz w:val="22"/>
        </w:rPr>
        <w:instrText xml:space="preserve"> \* MERGEFORMAT </w:instrText>
      </w:r>
      <w:r w:rsidR="00B201E1" w:rsidRPr="00F15DCD">
        <w:rPr>
          <w:rFonts w:ascii="Segoe UI" w:hAnsi="Segoe UI" w:cs="Segoe UI"/>
          <w:sz w:val="22"/>
        </w:rPr>
      </w:r>
      <w:r w:rsidR="00B201E1" w:rsidRPr="00F15DCD">
        <w:rPr>
          <w:rFonts w:ascii="Segoe UI" w:hAnsi="Segoe UI" w:cs="Segoe UI"/>
          <w:sz w:val="22"/>
        </w:rPr>
        <w:fldChar w:fldCharType="separate"/>
      </w:r>
      <w:r w:rsidR="00C4674D">
        <w:rPr>
          <w:rFonts w:ascii="Segoe UI" w:hAnsi="Segoe UI" w:cs="Segoe UI"/>
          <w:sz w:val="22"/>
        </w:rPr>
        <w:t>6.1</w:t>
      </w:r>
      <w:r w:rsidR="00B201E1" w:rsidRPr="00F15DCD">
        <w:rPr>
          <w:rFonts w:ascii="Segoe UI" w:hAnsi="Segoe UI" w:cs="Segoe UI"/>
          <w:sz w:val="22"/>
        </w:rPr>
        <w:fldChar w:fldCharType="end"/>
      </w:r>
      <w:r w:rsidR="00B201E1" w:rsidRPr="00F15DCD">
        <w:rPr>
          <w:rFonts w:ascii="Segoe UI" w:hAnsi="Segoe UI" w:cs="Segoe UI"/>
          <w:sz w:val="22"/>
        </w:rPr>
        <w:t xml:space="preserve"> Smlouvy</w:t>
      </w:r>
      <w:r w:rsidR="002110AA" w:rsidRPr="00F15DCD">
        <w:rPr>
          <w:rFonts w:ascii="Segoe UI" w:hAnsi="Segoe UI" w:cs="Segoe UI"/>
          <w:sz w:val="22"/>
        </w:rPr>
        <w:t xml:space="preserve"> se zavazuje Zhotovitel zaplatit Objednateli jednorázovou smluvní pokutu ve výši 100.000.000,- Kč a dále</w:t>
      </w:r>
      <w:r w:rsidR="003454AF" w:rsidRPr="00F15DCD">
        <w:rPr>
          <w:rFonts w:ascii="Segoe UI" w:hAnsi="Segoe UI" w:cs="Segoe UI"/>
          <w:sz w:val="22"/>
        </w:rPr>
        <w:t xml:space="preserve"> smluvní pokutu ve výši</w:t>
      </w:r>
      <w:r w:rsidR="002110AA" w:rsidRPr="00F15DCD">
        <w:rPr>
          <w:rFonts w:ascii="Segoe UI" w:hAnsi="Segoe UI" w:cs="Segoe UI"/>
          <w:sz w:val="22"/>
        </w:rPr>
        <w:t xml:space="preserve"> 70.000,- Kč za každý i započatý den prodlení se splněním každé jednotlivé povinnosti; v případě, že je Poddodavatelem fyzická osoba, zavazuje se </w:t>
      </w:r>
      <w:r w:rsidR="00B201E1" w:rsidRPr="00F15DCD">
        <w:rPr>
          <w:rFonts w:ascii="Segoe UI" w:hAnsi="Segoe UI" w:cs="Segoe UI"/>
          <w:sz w:val="22"/>
        </w:rPr>
        <w:t xml:space="preserve">Zhotovitel zaplatit Objednateli smluvní pokutu ve výši </w:t>
      </w:r>
      <w:r w:rsidR="00C1732E" w:rsidRPr="00F15DCD">
        <w:rPr>
          <w:rFonts w:ascii="Segoe UI" w:hAnsi="Segoe UI" w:cs="Segoe UI"/>
          <w:sz w:val="22"/>
        </w:rPr>
        <w:t>70</w:t>
      </w:r>
      <w:r w:rsidR="00B201E1" w:rsidRPr="00F15DCD">
        <w:rPr>
          <w:rFonts w:ascii="Segoe UI" w:hAnsi="Segoe UI" w:cs="Segoe UI"/>
          <w:sz w:val="22"/>
        </w:rPr>
        <w:t>.000,- Kč</w:t>
      </w:r>
      <w:r w:rsidR="00901CB8" w:rsidRPr="00F15DCD">
        <w:rPr>
          <w:rFonts w:ascii="Segoe UI" w:hAnsi="Segoe UI" w:cs="Segoe UI"/>
          <w:sz w:val="22"/>
        </w:rPr>
        <w:t>, a to za každý i započatý den prodlení</w:t>
      </w:r>
      <w:r w:rsidR="003641D7" w:rsidRPr="00F15DCD">
        <w:rPr>
          <w:rFonts w:ascii="Segoe UI" w:hAnsi="Segoe UI" w:cs="Segoe UI"/>
          <w:sz w:val="22"/>
        </w:rPr>
        <w:t xml:space="preserve"> se splněním uvedené jednotlivé povinnosti</w:t>
      </w:r>
      <w:r w:rsidR="00B201E1" w:rsidRPr="00F15DCD">
        <w:rPr>
          <w:rFonts w:ascii="Segoe UI" w:hAnsi="Segoe UI" w:cs="Segoe UI"/>
          <w:sz w:val="22"/>
        </w:rPr>
        <w:t>.</w:t>
      </w:r>
      <w:r w:rsidR="003454AF" w:rsidRPr="00F15DCD">
        <w:rPr>
          <w:rFonts w:ascii="Segoe UI" w:hAnsi="Segoe UI" w:cs="Segoe UI"/>
          <w:sz w:val="22"/>
        </w:rPr>
        <w:t xml:space="preserve"> V případě nesplnění této povinnosti neskončí prodlení Zhotovitele dříve než ke dni </w:t>
      </w:r>
      <w:r w:rsidR="00332000" w:rsidRPr="00F15DCD">
        <w:rPr>
          <w:rFonts w:ascii="Segoe UI" w:hAnsi="Segoe UI" w:cs="Segoe UI"/>
          <w:sz w:val="22"/>
        </w:rPr>
        <w:t>P</w:t>
      </w:r>
      <w:r w:rsidR="003454AF" w:rsidRPr="00F15DCD">
        <w:rPr>
          <w:rFonts w:ascii="Segoe UI" w:hAnsi="Segoe UI" w:cs="Segoe UI"/>
          <w:sz w:val="22"/>
        </w:rPr>
        <w:t>ředání Díla.</w:t>
      </w:r>
      <w:r w:rsidR="00B201E1" w:rsidRPr="00F15DCD">
        <w:rPr>
          <w:rFonts w:ascii="Segoe UI" w:hAnsi="Segoe UI" w:cs="Segoe UI"/>
          <w:sz w:val="22"/>
        </w:rPr>
        <w:t xml:space="preserve"> </w:t>
      </w:r>
      <w:r w:rsidR="002110AA" w:rsidRPr="00F15DCD">
        <w:rPr>
          <w:rFonts w:ascii="Segoe UI" w:hAnsi="Segoe UI" w:cs="Segoe UI"/>
          <w:sz w:val="22"/>
        </w:rPr>
        <w:t>V případě, že Zhotovitel nezajistí dostatečný počet pracovníků dle odst. 6.1 Smlouvy, zavazuje se zaplatit částku 70.000,- Kč za každý den prodlení se splněním této povinnosti.</w:t>
      </w:r>
    </w:p>
    <w:p w14:paraId="495FDA37" w14:textId="4D6BE9E6"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podle odst. </w:t>
      </w:r>
      <w:r w:rsidRPr="00F15DCD">
        <w:rPr>
          <w:rFonts w:ascii="Segoe UI" w:hAnsi="Segoe UI" w:cs="Segoe UI"/>
          <w:sz w:val="22"/>
        </w:rPr>
        <w:fldChar w:fldCharType="begin"/>
      </w:r>
      <w:r w:rsidRPr="00F15DCD">
        <w:rPr>
          <w:rFonts w:ascii="Segoe UI" w:hAnsi="Segoe UI" w:cs="Segoe UI"/>
          <w:sz w:val="22"/>
        </w:rPr>
        <w:instrText xml:space="preserve"> REF _Ref53134496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6.8</w:t>
      </w:r>
      <w:r w:rsidRPr="00F15DCD">
        <w:rPr>
          <w:rFonts w:ascii="Segoe UI" w:hAnsi="Segoe UI" w:cs="Segoe UI"/>
          <w:sz w:val="22"/>
        </w:rPr>
        <w:fldChar w:fldCharType="end"/>
      </w:r>
      <w:r w:rsidRPr="00F15DCD">
        <w:rPr>
          <w:rFonts w:ascii="Segoe UI" w:hAnsi="Segoe UI" w:cs="Segoe UI"/>
          <w:sz w:val="22"/>
        </w:rPr>
        <w:t xml:space="preserve"> Smlouvy má Objednatel právo vůči Zhotoviteli na zaplacení smluvní pokuty ve výši </w:t>
      </w:r>
      <w:r w:rsidR="00C1732E" w:rsidRPr="00F15DCD">
        <w:rPr>
          <w:rFonts w:ascii="Segoe UI" w:hAnsi="Segoe UI" w:cs="Segoe UI"/>
          <w:sz w:val="22"/>
        </w:rPr>
        <w:t>3</w:t>
      </w:r>
      <w:r w:rsidR="00901CB8" w:rsidRPr="00F15DCD">
        <w:rPr>
          <w:rFonts w:ascii="Segoe UI" w:hAnsi="Segoe UI" w:cs="Segoe UI"/>
          <w:sz w:val="22"/>
        </w:rPr>
        <w:t>0</w:t>
      </w:r>
      <w:r w:rsidRPr="00F15DCD">
        <w:rPr>
          <w:rFonts w:ascii="Segoe UI" w:hAnsi="Segoe UI" w:cs="Segoe UI"/>
          <w:sz w:val="22"/>
        </w:rPr>
        <w:t>.000,- Kč za každý zjištěný případ porušení</w:t>
      </w:r>
      <w:r w:rsidR="002B2BB2" w:rsidRPr="00F15DCD">
        <w:rPr>
          <w:rFonts w:ascii="Segoe UI" w:hAnsi="Segoe UI" w:cs="Segoe UI"/>
          <w:sz w:val="22"/>
        </w:rPr>
        <w:t xml:space="preserve"> a</w:t>
      </w:r>
      <w:r w:rsidR="00574969" w:rsidRPr="00F15DCD">
        <w:rPr>
          <w:rFonts w:ascii="Segoe UI" w:hAnsi="Segoe UI" w:cs="Segoe UI"/>
          <w:sz w:val="22"/>
        </w:rPr>
        <w:t xml:space="preserve"> za každého Poddodavatele, ve vztahu k</w:t>
      </w:r>
      <w:r w:rsidR="00ED1567" w:rsidRPr="00F15DCD">
        <w:rPr>
          <w:rFonts w:ascii="Segoe UI" w:hAnsi="Segoe UI" w:cs="Segoe UI"/>
          <w:sz w:val="22"/>
        </w:rPr>
        <w:t> </w:t>
      </w:r>
      <w:r w:rsidR="00574969" w:rsidRPr="00F15DCD">
        <w:rPr>
          <w:rFonts w:ascii="Segoe UI" w:hAnsi="Segoe UI" w:cs="Segoe UI"/>
          <w:sz w:val="22"/>
        </w:rPr>
        <w:t>němuž nebyly poskytnuty příslušné</w:t>
      </w:r>
      <w:r w:rsidR="002B2BB2" w:rsidRPr="00F15DCD">
        <w:rPr>
          <w:rFonts w:ascii="Segoe UI" w:hAnsi="Segoe UI" w:cs="Segoe UI"/>
          <w:sz w:val="22"/>
        </w:rPr>
        <w:t xml:space="preserve"> údaje, informac</w:t>
      </w:r>
      <w:r w:rsidR="0048272E" w:rsidRPr="00F15DCD">
        <w:rPr>
          <w:rFonts w:ascii="Segoe UI" w:hAnsi="Segoe UI" w:cs="Segoe UI"/>
          <w:sz w:val="22"/>
        </w:rPr>
        <w:t>e</w:t>
      </w:r>
      <w:r w:rsidR="002B2BB2" w:rsidRPr="00F15DCD">
        <w:rPr>
          <w:rFonts w:ascii="Segoe UI" w:hAnsi="Segoe UI" w:cs="Segoe UI"/>
          <w:sz w:val="22"/>
        </w:rPr>
        <w:t xml:space="preserve"> a/nebo potvrzení</w:t>
      </w:r>
      <w:r w:rsidRPr="00F15DCD">
        <w:rPr>
          <w:rFonts w:ascii="Segoe UI" w:hAnsi="Segoe UI" w:cs="Segoe UI"/>
          <w:sz w:val="22"/>
        </w:rPr>
        <w:t xml:space="preserve">. </w:t>
      </w:r>
      <w:r w:rsidR="00346A0F" w:rsidRPr="00F15DCD">
        <w:rPr>
          <w:rFonts w:ascii="Segoe UI" w:hAnsi="Segoe UI" w:cs="Segoe UI"/>
          <w:sz w:val="22"/>
        </w:rPr>
        <w:t xml:space="preserve"> </w:t>
      </w:r>
      <w:r w:rsidRPr="00F15DCD">
        <w:rPr>
          <w:rFonts w:ascii="Segoe UI" w:hAnsi="Segoe UI" w:cs="Segoe UI"/>
          <w:sz w:val="22"/>
        </w:rPr>
        <w:t xml:space="preserve"> </w:t>
      </w:r>
      <w:bookmarkStart w:id="627" w:name="_Ref61361240"/>
      <w:r w:rsidRPr="00F15DCD">
        <w:rPr>
          <w:rFonts w:ascii="Segoe UI" w:hAnsi="Segoe UI" w:cs="Segoe UI"/>
          <w:sz w:val="22"/>
        </w:rPr>
        <w:t xml:space="preserve"> </w:t>
      </w:r>
      <w:bookmarkEnd w:id="627"/>
    </w:p>
    <w:p w14:paraId="165A1B93" w14:textId="21B9EEBF" w:rsidR="004078C8" w:rsidRPr="00F15DCD" w:rsidRDefault="004078C8" w:rsidP="002C047A">
      <w:pPr>
        <w:pStyle w:val="RLTextlnkuslovan"/>
        <w:numPr>
          <w:ilvl w:val="1"/>
          <w:numId w:val="40"/>
        </w:numPr>
        <w:spacing w:line="240" w:lineRule="auto"/>
        <w:ind w:left="1560" w:hanging="709"/>
        <w:rPr>
          <w:rFonts w:ascii="Segoe UI" w:hAnsi="Segoe UI" w:cs="Segoe UI"/>
          <w:sz w:val="22"/>
        </w:rPr>
      </w:pPr>
      <w:bookmarkStart w:id="628" w:name="_Ref61280147"/>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Zhotovitele podle odst. </w:t>
      </w:r>
      <w:r w:rsidRPr="00F15DCD">
        <w:rPr>
          <w:rFonts w:ascii="Segoe UI" w:hAnsi="Segoe UI" w:cs="Segoe UI"/>
          <w:sz w:val="22"/>
        </w:rPr>
        <w:fldChar w:fldCharType="begin"/>
      </w:r>
      <w:r w:rsidRPr="00F15DCD">
        <w:rPr>
          <w:rFonts w:ascii="Segoe UI" w:hAnsi="Segoe UI" w:cs="Segoe UI"/>
          <w:sz w:val="22"/>
        </w:rPr>
        <w:instrText xml:space="preserve"> REF _Ref62137020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12.2</w:t>
      </w:r>
      <w:r w:rsidRPr="00F15DCD">
        <w:rPr>
          <w:rFonts w:ascii="Segoe UI" w:hAnsi="Segoe UI" w:cs="Segoe UI"/>
          <w:sz w:val="22"/>
        </w:rPr>
        <w:fldChar w:fldCharType="end"/>
      </w:r>
      <w:r w:rsidRPr="00F15DCD">
        <w:rPr>
          <w:rFonts w:ascii="Segoe UI" w:hAnsi="Segoe UI" w:cs="Segoe UI"/>
          <w:sz w:val="22"/>
        </w:rPr>
        <w:t xml:space="preserve"> Smlouvy, je Zhotovitel povinen Objednateli zaplatit smluvní pokutu ve výši </w:t>
      </w:r>
      <w:r w:rsidR="00C1732E" w:rsidRPr="00F15DCD">
        <w:rPr>
          <w:rFonts w:ascii="Segoe UI" w:hAnsi="Segoe UI" w:cs="Segoe UI"/>
          <w:sz w:val="22"/>
        </w:rPr>
        <w:t>3</w:t>
      </w:r>
      <w:r w:rsidRPr="00F15DCD">
        <w:rPr>
          <w:rFonts w:ascii="Segoe UI" w:hAnsi="Segoe UI" w:cs="Segoe UI"/>
          <w:sz w:val="22"/>
        </w:rPr>
        <w:t>0.000,- Kč za každý i započatý den prodlení se splněním uvedené povinnosti</w:t>
      </w:r>
      <w:r w:rsidR="00BC586B" w:rsidRPr="00F15DCD">
        <w:rPr>
          <w:rFonts w:ascii="Segoe UI" w:hAnsi="Segoe UI" w:cs="Segoe UI"/>
          <w:sz w:val="22"/>
        </w:rPr>
        <w:t>,</w:t>
      </w:r>
      <w:r w:rsidRPr="00F15DCD">
        <w:rPr>
          <w:rFonts w:ascii="Segoe UI" w:hAnsi="Segoe UI" w:cs="Segoe UI"/>
          <w:sz w:val="22"/>
        </w:rPr>
        <w:t xml:space="preserve"> a to každý jednotlivý systém jakosti dle odst. </w:t>
      </w:r>
      <w:r w:rsidRPr="00F15DCD">
        <w:rPr>
          <w:rFonts w:ascii="Segoe UI" w:hAnsi="Segoe UI" w:cs="Segoe UI"/>
          <w:sz w:val="22"/>
        </w:rPr>
        <w:fldChar w:fldCharType="begin"/>
      </w:r>
      <w:r w:rsidRPr="00F15DCD">
        <w:rPr>
          <w:rFonts w:ascii="Segoe UI" w:hAnsi="Segoe UI" w:cs="Segoe UI"/>
          <w:sz w:val="22"/>
        </w:rPr>
        <w:instrText xml:space="preserve"> REF _Ref62137020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12.2</w:t>
      </w:r>
      <w:r w:rsidRPr="00F15DCD">
        <w:rPr>
          <w:rFonts w:ascii="Segoe UI" w:hAnsi="Segoe UI" w:cs="Segoe UI"/>
          <w:sz w:val="22"/>
        </w:rPr>
        <w:fldChar w:fldCharType="end"/>
      </w:r>
      <w:r w:rsidRPr="00F15DCD">
        <w:rPr>
          <w:rFonts w:ascii="Segoe UI" w:hAnsi="Segoe UI" w:cs="Segoe UI"/>
          <w:sz w:val="22"/>
        </w:rPr>
        <w:t xml:space="preserve"> Smlouvy, kterým Zhotovitel nebude disponovat.  </w:t>
      </w:r>
    </w:p>
    <w:p w14:paraId="143C7135" w14:textId="03BA6932" w:rsidR="00AD7E56" w:rsidRDefault="00AD7E56" w:rsidP="002C047A">
      <w:pPr>
        <w:pStyle w:val="RLTextlnkuslovan"/>
        <w:numPr>
          <w:ilvl w:val="1"/>
          <w:numId w:val="40"/>
        </w:numPr>
        <w:spacing w:line="240" w:lineRule="auto"/>
        <w:ind w:left="1560" w:hanging="709"/>
        <w:rPr>
          <w:rFonts w:ascii="Segoe UI" w:hAnsi="Segoe UI" w:cs="Segoe UI"/>
          <w:sz w:val="22"/>
        </w:rPr>
      </w:pPr>
      <w:bookmarkStart w:id="629" w:name="_Ref64628042"/>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se </w:t>
      </w:r>
      <w:r w:rsidR="001B4DED">
        <w:rPr>
          <w:rFonts w:ascii="Segoe UI" w:hAnsi="Segoe UI" w:cs="Segoe UI"/>
          <w:sz w:val="22"/>
        </w:rPr>
        <w:t>splněním</w:t>
      </w:r>
      <w:r w:rsidRPr="00F15DCD">
        <w:rPr>
          <w:rFonts w:ascii="Segoe UI" w:hAnsi="Segoe UI" w:cs="Segoe UI"/>
          <w:sz w:val="22"/>
        </w:rPr>
        <w:t xml:space="preserve"> milníku č. 2</w:t>
      </w:r>
      <w:r w:rsidR="00123B5C" w:rsidRPr="00F15DCD">
        <w:rPr>
          <w:rFonts w:ascii="Segoe UI" w:hAnsi="Segoe UI" w:cs="Segoe UI"/>
          <w:sz w:val="22"/>
        </w:rPr>
        <w:t xml:space="preserve">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Pr="00F15DCD">
        <w:rPr>
          <w:rFonts w:ascii="Segoe UI" w:hAnsi="Segoe UI" w:cs="Segoe UI"/>
          <w:sz w:val="22"/>
        </w:rPr>
        <w:t xml:space="preserve"> </w:t>
      </w:r>
      <w:r w:rsidR="00123B5C" w:rsidRPr="00F15DCD">
        <w:rPr>
          <w:rFonts w:ascii="Segoe UI" w:hAnsi="Segoe UI" w:cs="Segoe UI"/>
          <w:sz w:val="22"/>
        </w:rPr>
        <w:t>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 </w:t>
      </w:r>
      <w:r w:rsidR="001B4DED">
        <w:rPr>
          <w:rFonts w:ascii="Segoe UI" w:hAnsi="Segoe UI" w:cs="Segoe UI"/>
          <w:sz w:val="22"/>
        </w:rPr>
        <w:t>sjednaném termínu</w:t>
      </w:r>
      <w:r w:rsidRPr="00F15DCD">
        <w:rPr>
          <w:rFonts w:ascii="Segoe UI" w:hAnsi="Segoe UI" w:cs="Segoe UI"/>
          <w:sz w:val="22"/>
        </w:rPr>
        <w:t xml:space="preserve">, je Zhotovitel </w:t>
      </w:r>
      <w:r w:rsidRPr="00F15DCD">
        <w:rPr>
          <w:rFonts w:ascii="Segoe UI" w:hAnsi="Segoe UI" w:cs="Segoe UI"/>
          <w:sz w:val="22"/>
        </w:rPr>
        <w:lastRenderedPageBreak/>
        <w:t>povinen Objednateli zaplatit smluvní pokutu ve výši 75.000,-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milníku č. 2</w:t>
      </w:r>
      <w:r w:rsidRPr="00F15DCD">
        <w:rPr>
          <w:rFonts w:ascii="Segoe UI" w:hAnsi="Segoe UI" w:cs="Segoe UI"/>
          <w:sz w:val="22"/>
        </w:rPr>
        <w:t>.</w:t>
      </w:r>
      <w:bookmarkEnd w:id="628"/>
      <w:bookmarkEnd w:id="629"/>
      <w:r w:rsidR="00014CF8" w:rsidRPr="00F15DCD">
        <w:rPr>
          <w:rFonts w:ascii="Segoe UI" w:hAnsi="Segoe UI" w:cs="Segoe UI"/>
          <w:sz w:val="22"/>
        </w:rPr>
        <w:t xml:space="preserve"> </w:t>
      </w:r>
    </w:p>
    <w:p w14:paraId="4C98CAB3" w14:textId="1586EB9F"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30" w:name="_Ref60159829"/>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w:t>
      </w:r>
      <w:r w:rsidR="001B4DED">
        <w:rPr>
          <w:rFonts w:ascii="Segoe UI" w:hAnsi="Segoe UI" w:cs="Segoe UI"/>
          <w:sz w:val="22"/>
        </w:rPr>
        <w:t>se splněním</w:t>
      </w:r>
      <w:r w:rsidRPr="00F15DCD">
        <w:rPr>
          <w:rFonts w:ascii="Segoe UI" w:hAnsi="Segoe UI" w:cs="Segoe UI"/>
          <w:sz w:val="22"/>
        </w:rPr>
        <w:t xml:space="preserve"> milníku č. 4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je Zhotovitel povinen Objednateli zaplatit smluvní pokutu ve výši 150.000,- Kč za každý i započatý den prodlení</w:t>
      </w:r>
      <w:r w:rsidR="00901CB8" w:rsidRPr="00F15DCD">
        <w:rPr>
          <w:rFonts w:ascii="Segoe UI" w:hAnsi="Segoe UI" w:cs="Segoe UI"/>
          <w:sz w:val="22"/>
        </w:rPr>
        <w:t xml:space="preserve"> se splněním</w:t>
      </w:r>
      <w:r w:rsidR="00123B5C" w:rsidRPr="00F15DCD">
        <w:rPr>
          <w:rFonts w:ascii="Segoe UI" w:hAnsi="Segoe UI" w:cs="Segoe UI"/>
          <w:sz w:val="22"/>
        </w:rPr>
        <w:t xml:space="preserve"> uvedeného</w:t>
      </w:r>
      <w:r w:rsidR="00901CB8" w:rsidRPr="00F15DCD">
        <w:rPr>
          <w:rFonts w:ascii="Segoe UI" w:hAnsi="Segoe UI" w:cs="Segoe UI"/>
          <w:sz w:val="22"/>
        </w:rPr>
        <w:t xml:space="preserve"> milníku č. 4</w:t>
      </w:r>
      <w:r w:rsidRPr="00F15DCD">
        <w:rPr>
          <w:rFonts w:ascii="Segoe UI" w:hAnsi="Segoe UI" w:cs="Segoe UI"/>
          <w:sz w:val="22"/>
        </w:rPr>
        <w:t>.</w:t>
      </w:r>
      <w:bookmarkEnd w:id="630"/>
    </w:p>
    <w:p w14:paraId="363D1E65" w14:textId="3DC6F922"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31" w:name="_Ref61280151"/>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w:t>
      </w:r>
      <w:r w:rsidR="001B4DED">
        <w:rPr>
          <w:rFonts w:ascii="Segoe UI" w:hAnsi="Segoe UI" w:cs="Segoe UI"/>
          <w:sz w:val="22"/>
        </w:rPr>
        <w:t>se splněním</w:t>
      </w:r>
      <w:r w:rsidRPr="00F15DCD">
        <w:rPr>
          <w:rFonts w:ascii="Segoe UI" w:hAnsi="Segoe UI" w:cs="Segoe UI"/>
          <w:sz w:val="22"/>
        </w:rPr>
        <w:t xml:space="preserve"> milníku č. </w:t>
      </w:r>
      <w:r w:rsidR="00BE13A9" w:rsidRPr="00F15DCD">
        <w:rPr>
          <w:rFonts w:ascii="Segoe UI" w:hAnsi="Segoe UI" w:cs="Segoe UI"/>
          <w:sz w:val="22"/>
        </w:rPr>
        <w:t xml:space="preserve">7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je Zhotovitel povinen Objednateli zaplatit smluvní pokutu ve výši 3</w:t>
      </w:r>
      <w:r w:rsidR="00A125D2" w:rsidRPr="00F15DCD">
        <w:rPr>
          <w:rFonts w:ascii="Segoe UI" w:hAnsi="Segoe UI" w:cs="Segoe UI"/>
          <w:sz w:val="22"/>
        </w:rPr>
        <w:t>2</w:t>
      </w:r>
      <w:r w:rsidRPr="00F15DCD">
        <w:rPr>
          <w:rFonts w:ascii="Segoe UI" w:hAnsi="Segoe UI" w:cs="Segoe UI"/>
          <w:sz w:val="22"/>
        </w:rPr>
        <w:t>0.000,-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 xml:space="preserve">milníku č. </w:t>
      </w:r>
      <w:r w:rsidR="00511A9C">
        <w:rPr>
          <w:rFonts w:ascii="Segoe UI" w:hAnsi="Segoe UI" w:cs="Segoe UI"/>
          <w:sz w:val="22"/>
        </w:rPr>
        <w:t>7</w:t>
      </w:r>
      <w:r w:rsidRPr="00F15DCD">
        <w:rPr>
          <w:rFonts w:ascii="Segoe UI" w:hAnsi="Segoe UI" w:cs="Segoe UI"/>
          <w:sz w:val="22"/>
        </w:rPr>
        <w:t>.</w:t>
      </w:r>
      <w:bookmarkEnd w:id="631"/>
    </w:p>
    <w:p w14:paraId="07EB6CE0" w14:textId="46765F39"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32" w:name="_Ref53257136"/>
      <w:bookmarkStart w:id="633" w:name="_Ref60160151"/>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prodlení s</w:t>
      </w:r>
      <w:r w:rsidR="001B4DED">
        <w:rPr>
          <w:rFonts w:ascii="Segoe UI" w:hAnsi="Segoe UI" w:cs="Segoe UI"/>
          <w:sz w:val="22"/>
        </w:rPr>
        <w:t>e splněním</w:t>
      </w:r>
      <w:r w:rsidRPr="00F15DCD">
        <w:rPr>
          <w:rFonts w:ascii="Segoe UI" w:hAnsi="Segoe UI" w:cs="Segoe UI"/>
          <w:sz w:val="22"/>
        </w:rPr>
        <w:t xml:space="preserve"> milníku č. </w:t>
      </w:r>
      <w:r w:rsidR="00BE13A9" w:rsidRPr="00F15DCD">
        <w:rPr>
          <w:rFonts w:ascii="Segoe UI" w:hAnsi="Segoe UI" w:cs="Segoe UI"/>
          <w:sz w:val="22"/>
        </w:rPr>
        <w:t xml:space="preserve">8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xml:space="preserve">, je Zhotovitel povinen Objednateli zaplatit smluvní pokutu ve výši </w:t>
      </w:r>
      <w:r w:rsidR="00BB131A" w:rsidRPr="00F15DCD">
        <w:rPr>
          <w:rFonts w:ascii="Segoe UI" w:hAnsi="Segoe UI" w:cs="Segoe UI"/>
          <w:sz w:val="22"/>
        </w:rPr>
        <w:t>1.150</w:t>
      </w:r>
      <w:r w:rsidRPr="00F15DCD">
        <w:rPr>
          <w:rFonts w:ascii="Segoe UI" w:hAnsi="Segoe UI" w:cs="Segoe UI"/>
          <w:sz w:val="22"/>
        </w:rPr>
        <w:t>.000,-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 xml:space="preserve">milníku č. </w:t>
      </w:r>
      <w:r w:rsidR="00BE13A9" w:rsidRPr="00F15DCD">
        <w:rPr>
          <w:rFonts w:ascii="Segoe UI" w:hAnsi="Segoe UI" w:cs="Segoe UI"/>
          <w:sz w:val="22"/>
        </w:rPr>
        <w:t>8</w:t>
      </w:r>
      <w:r w:rsidRPr="00F15DCD">
        <w:rPr>
          <w:rFonts w:ascii="Segoe UI" w:hAnsi="Segoe UI" w:cs="Segoe UI"/>
          <w:sz w:val="22"/>
        </w:rPr>
        <w:t>.</w:t>
      </w:r>
      <w:bookmarkEnd w:id="632"/>
      <w:bookmarkEnd w:id="633"/>
      <w:r w:rsidR="00C60514" w:rsidRPr="00F15DCD">
        <w:rPr>
          <w:rFonts w:ascii="Segoe UI" w:hAnsi="Segoe UI" w:cs="Segoe UI"/>
          <w:sz w:val="22"/>
        </w:rPr>
        <w:t xml:space="preserve"> </w:t>
      </w:r>
    </w:p>
    <w:p w14:paraId="430E3259" w14:textId="4A6AC937" w:rsidR="00361C7C" w:rsidRPr="00F15DCD" w:rsidRDefault="00361C7C"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 xml:space="preserve">V případě prodlení </w:t>
      </w:r>
      <w:r w:rsidR="001B4DED">
        <w:rPr>
          <w:rFonts w:ascii="Segoe UI" w:hAnsi="Segoe UI" w:cs="Segoe UI"/>
          <w:sz w:val="22"/>
        </w:rPr>
        <w:t>se splněním</w:t>
      </w:r>
      <w:r w:rsidRPr="00F15DCD">
        <w:rPr>
          <w:rFonts w:ascii="Segoe UI" w:hAnsi="Segoe UI" w:cs="Segoe UI"/>
          <w:sz w:val="22"/>
        </w:rPr>
        <w:t xml:space="preserve"> milníku č. 9 </w:t>
      </w:r>
      <w:r w:rsidRPr="00F15DCD">
        <w:rPr>
          <w:rFonts w:ascii="Segoe UI" w:hAnsi="Segoe UI" w:cs="Segoe UI"/>
          <w:snapToGrid w:val="0"/>
          <w:sz w:val="22"/>
          <w:szCs w:val="22"/>
        </w:rPr>
        <w:t>uvedeném v čl. 1 přílohy č. II.h Smluvní</w:t>
      </w:r>
      <w:r w:rsidRPr="00F15DCD">
        <w:rPr>
          <w:rFonts w:ascii="Segoe UI" w:hAnsi="Segoe UI" w:cs="Segoe UI"/>
          <w:sz w:val="22"/>
        </w:rPr>
        <w:t xml:space="preserve"> harmonogram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je Zhotovitel povinen Objednateli zaplatit smluvní pokutu ve výši 1.150.000,- Kč za každý i započatý den prodlení se splněním uvedeného milníku č. 9.</w:t>
      </w:r>
    </w:p>
    <w:p w14:paraId="0942D6D4" w14:textId="72C72049" w:rsidR="00C60514" w:rsidRPr="00F15DCD" w:rsidRDefault="00C60514"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vyklidit Staveniště podle odst. </w:t>
      </w:r>
      <w:r w:rsidR="0029147C" w:rsidRPr="00F15DCD">
        <w:rPr>
          <w:rFonts w:ascii="Segoe UI" w:hAnsi="Segoe UI" w:cs="Segoe UI"/>
          <w:sz w:val="22"/>
        </w:rPr>
        <w:fldChar w:fldCharType="begin"/>
      </w:r>
      <w:r w:rsidR="0029147C" w:rsidRPr="00F15DCD">
        <w:rPr>
          <w:rFonts w:ascii="Segoe UI" w:hAnsi="Segoe UI" w:cs="Segoe UI"/>
          <w:sz w:val="22"/>
        </w:rPr>
        <w:instrText xml:space="preserve"> REF _Ref68178241 \r \h </w:instrText>
      </w:r>
      <w:r w:rsidR="006C01C0" w:rsidRPr="00F15DCD">
        <w:rPr>
          <w:rFonts w:ascii="Segoe UI" w:hAnsi="Segoe UI" w:cs="Segoe UI"/>
          <w:sz w:val="22"/>
        </w:rPr>
        <w:instrText xml:space="preserve"> \* MERGEFORMAT </w:instrText>
      </w:r>
      <w:r w:rsidR="0029147C" w:rsidRPr="00F15DCD">
        <w:rPr>
          <w:rFonts w:ascii="Segoe UI" w:hAnsi="Segoe UI" w:cs="Segoe UI"/>
          <w:sz w:val="22"/>
        </w:rPr>
      </w:r>
      <w:r w:rsidR="0029147C" w:rsidRPr="00F15DCD">
        <w:rPr>
          <w:rFonts w:ascii="Segoe UI" w:hAnsi="Segoe UI" w:cs="Segoe UI"/>
          <w:sz w:val="22"/>
        </w:rPr>
        <w:fldChar w:fldCharType="separate"/>
      </w:r>
      <w:r w:rsidR="00C4674D">
        <w:rPr>
          <w:rFonts w:ascii="Segoe UI" w:hAnsi="Segoe UI" w:cs="Segoe UI"/>
          <w:sz w:val="22"/>
        </w:rPr>
        <w:t>16.5.11</w:t>
      </w:r>
      <w:r w:rsidR="0029147C" w:rsidRPr="00F15DCD">
        <w:rPr>
          <w:rFonts w:ascii="Segoe UI" w:hAnsi="Segoe UI" w:cs="Segoe UI"/>
          <w:sz w:val="22"/>
        </w:rPr>
        <w:fldChar w:fldCharType="end"/>
      </w:r>
      <w:r w:rsidR="0029147C" w:rsidRPr="00F15DCD">
        <w:rPr>
          <w:rFonts w:ascii="Segoe UI" w:hAnsi="Segoe UI" w:cs="Segoe UI"/>
          <w:sz w:val="22"/>
        </w:rPr>
        <w:t xml:space="preserve"> </w:t>
      </w:r>
      <w:r w:rsidRPr="00F15DCD">
        <w:rPr>
          <w:rFonts w:ascii="Segoe UI" w:hAnsi="Segoe UI" w:cs="Segoe UI"/>
          <w:sz w:val="22"/>
        </w:rPr>
        <w:t xml:space="preserve">Smlouvy má Objednatel právo vůči Zhotoviteli na zaplacení smluvní pokuty ve výši 70.000,- Kč za každý a to i započatý den prodlení se splněním této povinnosti.    </w:t>
      </w:r>
    </w:p>
    <w:p w14:paraId="0D71C40F" w14:textId="4BF0F7C6"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prodlení Zhotovitele s</w:t>
      </w:r>
      <w:r w:rsidR="00D05F97" w:rsidRPr="00F15DCD">
        <w:rPr>
          <w:rFonts w:ascii="Segoe UI" w:hAnsi="Segoe UI" w:cs="Segoe UI"/>
          <w:sz w:val="22"/>
        </w:rPr>
        <w:t>e zahájením</w:t>
      </w:r>
      <w:r w:rsidRPr="00F15DCD">
        <w:rPr>
          <w:rFonts w:ascii="Segoe UI" w:hAnsi="Segoe UI" w:cs="Segoe UI"/>
          <w:sz w:val="22"/>
        </w:rPr>
        <w:t xml:space="preserve"> odstranění Vady dle odst.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_Ref60770188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19.3</w:t>
      </w:r>
      <w:r w:rsidR="002260DE" w:rsidRPr="00F15DCD">
        <w:rPr>
          <w:rFonts w:ascii="Segoe UI" w:hAnsi="Segoe UI" w:cs="Segoe UI"/>
          <w:sz w:val="22"/>
        </w:rPr>
        <w:fldChar w:fldCharType="end"/>
      </w:r>
      <w:r w:rsidR="002260DE" w:rsidRPr="00F15DCD">
        <w:rPr>
          <w:rFonts w:ascii="Segoe UI" w:hAnsi="Segoe UI" w:cs="Segoe UI"/>
          <w:sz w:val="22"/>
        </w:rPr>
        <w:t xml:space="preserve"> nebo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_Ref61364277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19.4</w:t>
      </w:r>
      <w:r w:rsidR="002260DE" w:rsidRPr="00F15DCD">
        <w:rPr>
          <w:rFonts w:ascii="Segoe UI" w:hAnsi="Segoe UI" w:cs="Segoe UI"/>
          <w:sz w:val="22"/>
        </w:rPr>
        <w:fldChar w:fldCharType="end"/>
      </w:r>
      <w:r w:rsidR="002260DE" w:rsidRPr="00F15DCD">
        <w:rPr>
          <w:rFonts w:ascii="Segoe UI" w:hAnsi="Segoe UI" w:cs="Segoe UI"/>
          <w:sz w:val="22"/>
        </w:rPr>
        <w:t xml:space="preserve"> </w:t>
      </w:r>
      <w:r w:rsidRPr="00F15DCD">
        <w:rPr>
          <w:rFonts w:ascii="Segoe UI" w:hAnsi="Segoe UI" w:cs="Segoe UI"/>
          <w:sz w:val="22"/>
        </w:rPr>
        <w:t xml:space="preserve">Smlouvy, je Zhotovitel povinen Objednateli zaplatit smluvní pokutu ve výši </w:t>
      </w:r>
      <w:r w:rsidR="00EB094E" w:rsidRPr="00F15DCD">
        <w:rPr>
          <w:rFonts w:ascii="Segoe UI" w:hAnsi="Segoe UI" w:cs="Segoe UI"/>
          <w:sz w:val="22"/>
        </w:rPr>
        <w:t>7</w:t>
      </w:r>
      <w:r w:rsidRPr="00F15DCD">
        <w:rPr>
          <w:rFonts w:ascii="Segoe UI" w:hAnsi="Segoe UI" w:cs="Segoe UI"/>
          <w:sz w:val="22"/>
        </w:rPr>
        <w:t>0.000,- Kč za každý i započatý den prodlení</w:t>
      </w:r>
      <w:r w:rsidR="002260DE" w:rsidRPr="00F15DCD">
        <w:rPr>
          <w:rFonts w:ascii="Segoe UI" w:hAnsi="Segoe UI" w:cs="Segoe UI"/>
          <w:sz w:val="22"/>
        </w:rPr>
        <w:t xml:space="preserve"> s</w:t>
      </w:r>
      <w:r w:rsidR="00ED1567" w:rsidRPr="00F15DCD">
        <w:rPr>
          <w:rFonts w:ascii="Segoe UI" w:hAnsi="Segoe UI" w:cs="Segoe UI"/>
          <w:sz w:val="22"/>
        </w:rPr>
        <w:t> </w:t>
      </w:r>
      <w:r w:rsidR="002260DE" w:rsidRPr="00F15DCD">
        <w:rPr>
          <w:rFonts w:ascii="Segoe UI" w:hAnsi="Segoe UI" w:cs="Segoe UI"/>
          <w:sz w:val="22"/>
        </w:rPr>
        <w:t xml:space="preserve">odstraněním Vady dle čl.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_Ref60248322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w:t>
      </w:r>
      <w:r w:rsidR="002260DE" w:rsidRPr="00F15DCD">
        <w:rPr>
          <w:rFonts w:ascii="Segoe UI" w:hAnsi="Segoe UI" w:cs="Segoe UI"/>
          <w:sz w:val="22"/>
        </w:rPr>
        <w:fldChar w:fldCharType="end"/>
      </w:r>
      <w:r w:rsidR="002260DE" w:rsidRPr="00F15DCD">
        <w:rPr>
          <w:rFonts w:ascii="Segoe UI" w:hAnsi="Segoe UI" w:cs="Segoe UI"/>
          <w:sz w:val="22"/>
        </w:rPr>
        <w:t xml:space="preserve"> Smlouvy</w:t>
      </w:r>
      <w:r w:rsidRPr="00F15DCD">
        <w:rPr>
          <w:rFonts w:ascii="Segoe UI" w:hAnsi="Segoe UI" w:cs="Segoe UI"/>
          <w:sz w:val="22"/>
        </w:rPr>
        <w:t xml:space="preserve">.  </w:t>
      </w:r>
    </w:p>
    <w:p w14:paraId="5F06E0E3" w14:textId="23B30680" w:rsidR="002260DE" w:rsidRPr="00F15DCD" w:rsidRDefault="002260DE"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povinnosti realizovat příslušné činnosti skrze osoby uvedené v</w:t>
      </w:r>
      <w:r w:rsidR="00ED1567" w:rsidRPr="00F15DCD">
        <w:rPr>
          <w:rFonts w:ascii="Segoe UI" w:hAnsi="Segoe UI" w:cs="Segoe UI"/>
          <w:sz w:val="22"/>
        </w:rPr>
        <w:t> </w:t>
      </w:r>
      <w:r w:rsidR="00BE0763" w:rsidRPr="00F15DCD">
        <w:rPr>
          <w:rFonts w:ascii="Segoe UI" w:hAnsi="Segoe UI" w:cs="Segoe UI"/>
          <w:sz w:val="22"/>
        </w:rPr>
        <w:t>Nabídce Zhotovitele</w:t>
      </w:r>
      <w:r w:rsidRPr="00F15DCD">
        <w:rPr>
          <w:rFonts w:ascii="Segoe UI" w:hAnsi="Segoe UI" w:cs="Segoe UI"/>
          <w:sz w:val="22"/>
        </w:rPr>
        <w:t xml:space="preserve"> dle odst. </w:t>
      </w:r>
      <w:r w:rsidRPr="00F15DCD">
        <w:rPr>
          <w:rFonts w:ascii="Segoe UI" w:hAnsi="Segoe UI" w:cs="Segoe UI"/>
          <w:sz w:val="22"/>
        </w:rPr>
        <w:fldChar w:fldCharType="begin"/>
      </w:r>
      <w:r w:rsidRPr="00F15DCD">
        <w:rPr>
          <w:rFonts w:ascii="Segoe UI" w:hAnsi="Segoe UI" w:cs="Segoe UI"/>
          <w:sz w:val="22"/>
        </w:rPr>
        <w:instrText xml:space="preserve"> REF _Ref61014004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23.2</w:t>
      </w:r>
      <w:r w:rsidRPr="00F15DCD">
        <w:rPr>
          <w:rFonts w:ascii="Segoe UI" w:hAnsi="Segoe UI" w:cs="Segoe UI"/>
          <w:sz w:val="22"/>
        </w:rPr>
        <w:fldChar w:fldCharType="end"/>
      </w:r>
      <w:r w:rsidRPr="00F15DCD">
        <w:rPr>
          <w:rFonts w:ascii="Segoe UI" w:hAnsi="Segoe UI" w:cs="Segoe UI"/>
          <w:sz w:val="22"/>
        </w:rPr>
        <w:t xml:space="preserve"> Smlouvy a/nebo v</w:t>
      </w:r>
      <w:r w:rsidR="00ED1567" w:rsidRPr="00F15DCD">
        <w:rPr>
          <w:rFonts w:ascii="Segoe UI" w:hAnsi="Segoe UI" w:cs="Segoe UI"/>
          <w:sz w:val="22"/>
        </w:rPr>
        <w:t> </w:t>
      </w:r>
      <w:r w:rsidRPr="00F15DCD">
        <w:rPr>
          <w:rFonts w:ascii="Segoe UI" w:hAnsi="Segoe UI" w:cs="Segoe UI"/>
          <w:sz w:val="22"/>
        </w:rPr>
        <w:t>případě</w:t>
      </w:r>
      <w:r w:rsidR="003641D7" w:rsidRPr="00F15DCD">
        <w:rPr>
          <w:rFonts w:ascii="Segoe UI" w:hAnsi="Segoe UI" w:cs="Segoe UI"/>
          <w:sz w:val="22"/>
        </w:rPr>
        <w:t xml:space="preserve"> porušení povinnosti doložit doklady a informace při</w:t>
      </w:r>
      <w:r w:rsidRPr="00F15DCD">
        <w:rPr>
          <w:rFonts w:ascii="Segoe UI" w:hAnsi="Segoe UI" w:cs="Segoe UI"/>
          <w:sz w:val="22"/>
        </w:rPr>
        <w:t xml:space="preserve"> změn</w:t>
      </w:r>
      <w:r w:rsidR="003641D7" w:rsidRPr="00F15DCD">
        <w:rPr>
          <w:rFonts w:ascii="Segoe UI" w:hAnsi="Segoe UI" w:cs="Segoe UI"/>
          <w:sz w:val="22"/>
        </w:rPr>
        <w:t>ě</w:t>
      </w:r>
      <w:r w:rsidRPr="00F15DCD">
        <w:rPr>
          <w:rFonts w:ascii="Segoe UI" w:hAnsi="Segoe UI" w:cs="Segoe UI"/>
          <w:sz w:val="22"/>
        </w:rPr>
        <w:t xml:space="preserve"> takové jednotlivé osoby podle odst. </w:t>
      </w:r>
      <w:r w:rsidRPr="00F15DCD">
        <w:rPr>
          <w:rFonts w:ascii="Segoe UI" w:hAnsi="Segoe UI" w:cs="Segoe UI"/>
          <w:sz w:val="22"/>
        </w:rPr>
        <w:fldChar w:fldCharType="begin"/>
      </w:r>
      <w:r w:rsidRPr="00F15DCD">
        <w:rPr>
          <w:rFonts w:ascii="Segoe UI" w:hAnsi="Segoe UI" w:cs="Segoe UI"/>
          <w:sz w:val="22"/>
        </w:rPr>
        <w:instrText xml:space="preserve"> REF _Ref61014004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23.2</w:t>
      </w:r>
      <w:r w:rsidRPr="00F15DCD">
        <w:rPr>
          <w:rFonts w:ascii="Segoe UI" w:hAnsi="Segoe UI" w:cs="Segoe UI"/>
          <w:sz w:val="22"/>
        </w:rPr>
        <w:fldChar w:fldCharType="end"/>
      </w:r>
      <w:r w:rsidRPr="00F15DCD">
        <w:rPr>
          <w:rFonts w:ascii="Segoe UI" w:hAnsi="Segoe UI" w:cs="Segoe UI"/>
          <w:sz w:val="22"/>
        </w:rPr>
        <w:t xml:space="preserve"> Smlouvy, je Zhotovitel povinen zaplatit Objednateli smluvní pokutu ve</w:t>
      </w:r>
      <w:r w:rsidR="007A52B1" w:rsidRPr="00F15DCD">
        <w:rPr>
          <w:rFonts w:ascii="Segoe UI" w:hAnsi="Segoe UI" w:cs="Segoe UI"/>
          <w:sz w:val="22"/>
        </w:rPr>
        <w:t xml:space="preserve"> výši 10.000.000,- Kč a dále smluvní pokutu</w:t>
      </w:r>
      <w:r w:rsidRPr="00F15DCD">
        <w:rPr>
          <w:rFonts w:ascii="Segoe UI" w:hAnsi="Segoe UI" w:cs="Segoe UI"/>
          <w:sz w:val="22"/>
        </w:rPr>
        <w:t xml:space="preserve"> výši </w:t>
      </w:r>
      <w:r w:rsidR="00C1732E" w:rsidRPr="00F15DCD">
        <w:rPr>
          <w:rFonts w:ascii="Segoe UI" w:hAnsi="Segoe UI" w:cs="Segoe UI"/>
          <w:sz w:val="22"/>
        </w:rPr>
        <w:t>70</w:t>
      </w:r>
      <w:r w:rsidRPr="00F15DCD">
        <w:rPr>
          <w:rFonts w:ascii="Segoe UI" w:hAnsi="Segoe UI" w:cs="Segoe UI"/>
          <w:sz w:val="22"/>
        </w:rPr>
        <w:t>.000,- Kč, a to za každý i započatý den prodlení</w:t>
      </w:r>
      <w:r w:rsidR="003641D7" w:rsidRPr="00F15DCD">
        <w:rPr>
          <w:rFonts w:ascii="Segoe UI" w:hAnsi="Segoe UI" w:cs="Segoe UI"/>
          <w:sz w:val="22"/>
        </w:rPr>
        <w:t xml:space="preserve"> se splněním uvedené jednotlivé povinnosti</w:t>
      </w:r>
      <w:r w:rsidRPr="00F15DCD">
        <w:rPr>
          <w:rFonts w:ascii="Segoe UI" w:hAnsi="Segoe UI" w:cs="Segoe UI"/>
          <w:sz w:val="22"/>
        </w:rPr>
        <w:t>.</w:t>
      </w:r>
      <w:r w:rsidR="00BE0763" w:rsidRPr="00F15DCD">
        <w:rPr>
          <w:rFonts w:ascii="Segoe UI" w:hAnsi="Segoe UI" w:cs="Segoe UI"/>
          <w:sz w:val="22"/>
        </w:rPr>
        <w:t xml:space="preserve"> Smluvní pokutu ve stejné výši je Zhotovitel povinen zaplatit</w:t>
      </w:r>
      <w:r w:rsidR="004F54E4" w:rsidRPr="00F15DCD">
        <w:rPr>
          <w:rFonts w:ascii="Segoe UI" w:hAnsi="Segoe UI" w:cs="Segoe UI"/>
          <w:sz w:val="22"/>
        </w:rPr>
        <w:t xml:space="preserve"> Objednateli</w:t>
      </w:r>
      <w:r w:rsidR="00BE0763" w:rsidRPr="00F15DCD">
        <w:rPr>
          <w:rFonts w:ascii="Segoe UI" w:hAnsi="Segoe UI" w:cs="Segoe UI"/>
          <w:sz w:val="22"/>
        </w:rPr>
        <w:t xml:space="preserve"> za porušení povinností dle odst. </w:t>
      </w:r>
      <w:r w:rsidR="00BE0763" w:rsidRPr="00F15DCD">
        <w:rPr>
          <w:rFonts w:ascii="Segoe UI" w:hAnsi="Segoe UI" w:cs="Segoe UI"/>
          <w:sz w:val="22"/>
        </w:rPr>
        <w:fldChar w:fldCharType="begin"/>
      </w:r>
      <w:r w:rsidR="00BE0763" w:rsidRPr="00F15DCD">
        <w:rPr>
          <w:rFonts w:ascii="Segoe UI" w:hAnsi="Segoe UI" w:cs="Segoe UI"/>
          <w:sz w:val="22"/>
        </w:rPr>
        <w:instrText xml:space="preserve"> REF _Ref68178332 \r \h </w:instrText>
      </w:r>
      <w:r w:rsidR="006C01C0" w:rsidRPr="00F15DCD">
        <w:rPr>
          <w:rFonts w:ascii="Segoe UI" w:hAnsi="Segoe UI" w:cs="Segoe UI"/>
          <w:sz w:val="22"/>
        </w:rPr>
        <w:instrText xml:space="preserve"> \* MERGEFORMAT </w:instrText>
      </w:r>
      <w:r w:rsidR="00BE0763" w:rsidRPr="00F15DCD">
        <w:rPr>
          <w:rFonts w:ascii="Segoe UI" w:hAnsi="Segoe UI" w:cs="Segoe UI"/>
          <w:sz w:val="22"/>
        </w:rPr>
      </w:r>
      <w:r w:rsidR="00BE0763" w:rsidRPr="00F15DCD">
        <w:rPr>
          <w:rFonts w:ascii="Segoe UI" w:hAnsi="Segoe UI" w:cs="Segoe UI"/>
          <w:sz w:val="22"/>
        </w:rPr>
        <w:fldChar w:fldCharType="separate"/>
      </w:r>
      <w:r w:rsidR="00C4674D">
        <w:rPr>
          <w:rFonts w:ascii="Segoe UI" w:hAnsi="Segoe UI" w:cs="Segoe UI"/>
          <w:sz w:val="22"/>
        </w:rPr>
        <w:t>23.3</w:t>
      </w:r>
      <w:r w:rsidR="00BE0763" w:rsidRPr="00F15DCD">
        <w:rPr>
          <w:rFonts w:ascii="Segoe UI" w:hAnsi="Segoe UI" w:cs="Segoe UI"/>
          <w:sz w:val="22"/>
        </w:rPr>
        <w:fldChar w:fldCharType="end"/>
      </w:r>
      <w:r w:rsidR="00BE0763" w:rsidRPr="00F15DCD">
        <w:rPr>
          <w:rFonts w:ascii="Segoe UI" w:hAnsi="Segoe UI" w:cs="Segoe UI"/>
          <w:sz w:val="22"/>
        </w:rPr>
        <w:t xml:space="preserve"> Smlouvy, a to za každý</w:t>
      </w:r>
      <w:r w:rsidR="002B2BB2" w:rsidRPr="00F15DCD">
        <w:rPr>
          <w:rFonts w:ascii="Segoe UI" w:hAnsi="Segoe UI" w:cs="Segoe UI"/>
          <w:sz w:val="22"/>
        </w:rPr>
        <w:t xml:space="preserve"> případ</w:t>
      </w:r>
      <w:r w:rsidR="00BE0763" w:rsidRPr="00F15DCD">
        <w:rPr>
          <w:rFonts w:ascii="Segoe UI" w:hAnsi="Segoe UI" w:cs="Segoe UI"/>
          <w:sz w:val="22"/>
        </w:rPr>
        <w:t xml:space="preserve"> i započatý den</w:t>
      </w:r>
      <w:r w:rsidR="002B2BB2" w:rsidRPr="00F15DCD">
        <w:rPr>
          <w:rFonts w:ascii="Segoe UI" w:hAnsi="Segoe UI" w:cs="Segoe UI"/>
          <w:sz w:val="22"/>
        </w:rPr>
        <w:t>, kdy nedisponoval jakoukoli takovou kvalifikací</w:t>
      </w:r>
      <w:r w:rsidR="00BE0763" w:rsidRPr="00F15DCD">
        <w:rPr>
          <w:rFonts w:ascii="Segoe UI" w:hAnsi="Segoe UI" w:cs="Segoe UI"/>
          <w:sz w:val="22"/>
        </w:rPr>
        <w:t>.</w:t>
      </w:r>
    </w:p>
    <w:p w14:paraId="2C57B8BD" w14:textId="7DB61CD1"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jakékoli povinnosti či závazku Zhotovitele plynoucích z</w:t>
      </w:r>
      <w:r w:rsidR="00ED1567" w:rsidRPr="00F15DCD">
        <w:rPr>
          <w:rFonts w:ascii="Segoe UI" w:hAnsi="Segoe UI" w:cs="Segoe UI"/>
          <w:sz w:val="22"/>
        </w:rPr>
        <w:t> </w:t>
      </w:r>
      <w:r w:rsidRPr="00F15DCD">
        <w:rPr>
          <w:rFonts w:ascii="Segoe UI" w:hAnsi="Segoe UI" w:cs="Segoe UI"/>
          <w:sz w:val="22"/>
        </w:rPr>
        <w:t xml:space="preserve">odst. </w:t>
      </w:r>
      <w:r w:rsidR="000F5D30">
        <w:rPr>
          <w:rFonts w:ascii="Segoe UI" w:hAnsi="Segoe UI" w:cs="Segoe UI"/>
          <w:sz w:val="22"/>
        </w:rPr>
        <w:t>26.21</w:t>
      </w:r>
      <w:r w:rsidRPr="00F15DCD">
        <w:rPr>
          <w:rFonts w:ascii="Segoe UI" w:hAnsi="Segoe UI" w:cs="Segoe UI"/>
          <w:sz w:val="22"/>
        </w:rPr>
        <w:t xml:space="preserve"> této Smlouvy se Zhotovitel zavazuje zaplatit Objednateli smluvní pokutu ve výši </w:t>
      </w:r>
      <w:r w:rsidR="00926E23" w:rsidRPr="00F15DCD">
        <w:rPr>
          <w:rFonts w:ascii="Segoe UI" w:hAnsi="Segoe UI" w:cs="Segoe UI"/>
          <w:sz w:val="22"/>
        </w:rPr>
        <w:t>1</w:t>
      </w:r>
      <w:r w:rsidRPr="00F15DCD">
        <w:rPr>
          <w:rFonts w:ascii="Segoe UI" w:hAnsi="Segoe UI" w:cs="Segoe UI"/>
          <w:sz w:val="22"/>
        </w:rPr>
        <w:t xml:space="preserve">.000.000,- Kč za každé jednotlivé porušení závazku či povinnosti.  </w:t>
      </w:r>
    </w:p>
    <w:p w14:paraId="4B158525" w14:textId="61C2921B"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lastRenderedPageBreak/>
        <w:t>V</w:t>
      </w:r>
      <w:r w:rsidR="00ED1567" w:rsidRPr="00F15DCD">
        <w:rPr>
          <w:rFonts w:ascii="Segoe UI" w:hAnsi="Segoe UI" w:cs="Segoe UI"/>
          <w:sz w:val="22"/>
        </w:rPr>
        <w:t> </w:t>
      </w:r>
      <w:r w:rsidRPr="00F15DCD">
        <w:rPr>
          <w:rFonts w:ascii="Segoe UI" w:hAnsi="Segoe UI" w:cs="Segoe UI"/>
          <w:sz w:val="22"/>
        </w:rPr>
        <w:t xml:space="preserve">případě porušení jakékoli povinnosti či závazku Zhotovitele zajistit Jistotu splňující všechny požadavky dle čl. </w:t>
      </w:r>
      <w:r w:rsidRPr="00F15DCD">
        <w:rPr>
          <w:rFonts w:ascii="Segoe UI" w:hAnsi="Segoe UI" w:cs="Segoe UI"/>
          <w:sz w:val="22"/>
        </w:rPr>
        <w:fldChar w:fldCharType="begin"/>
      </w:r>
      <w:r w:rsidRPr="00F15DCD">
        <w:rPr>
          <w:rFonts w:ascii="Segoe UI" w:hAnsi="Segoe UI" w:cs="Segoe UI"/>
          <w:sz w:val="22"/>
        </w:rPr>
        <w:instrText xml:space="preserve"> REF _Ref50986071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této Smlouvy, je Objednatel oprávněn po Zhotoviteli požadovat smluvní pokutu ve výši 70.000,- Kč za každý byť započatý den prodlení se splněním této povinnosti. </w:t>
      </w:r>
    </w:p>
    <w:p w14:paraId="2638BCEE" w14:textId="4B5C1C5E" w:rsidR="005E0A89" w:rsidRPr="00F15DCD" w:rsidRDefault="005E0A89"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napToGrid w:val="0"/>
          <w:sz w:val="22"/>
          <w:szCs w:val="22"/>
        </w:rPr>
        <w:t>V</w:t>
      </w:r>
      <w:r w:rsidR="00ED1567" w:rsidRPr="00F15DCD">
        <w:rPr>
          <w:rFonts w:ascii="Segoe UI" w:hAnsi="Segoe UI" w:cs="Segoe UI"/>
          <w:snapToGrid w:val="0"/>
          <w:sz w:val="22"/>
          <w:szCs w:val="22"/>
        </w:rPr>
        <w:t> </w:t>
      </w:r>
      <w:r w:rsidRPr="00F15DCD">
        <w:rPr>
          <w:rFonts w:ascii="Segoe UI" w:hAnsi="Segoe UI" w:cs="Segoe UI"/>
          <w:snapToGrid w:val="0"/>
          <w:sz w:val="22"/>
          <w:szCs w:val="22"/>
        </w:rPr>
        <w:t>případě porušení jakékoli jednotlivé povinnosti stanovené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čl. </w:t>
      </w:r>
      <w:r w:rsidR="00AF7A35" w:rsidRPr="00F15DCD">
        <w:rPr>
          <w:rFonts w:ascii="Segoe UI" w:hAnsi="Segoe UI" w:cs="Segoe UI"/>
          <w:snapToGrid w:val="0"/>
          <w:sz w:val="22"/>
          <w:szCs w:val="22"/>
        </w:rPr>
        <w:fldChar w:fldCharType="begin"/>
      </w:r>
      <w:r w:rsidR="00AF7A35" w:rsidRPr="00F15DCD">
        <w:rPr>
          <w:rFonts w:ascii="Segoe UI" w:hAnsi="Segoe UI" w:cs="Segoe UI"/>
          <w:snapToGrid w:val="0"/>
          <w:sz w:val="22"/>
          <w:szCs w:val="22"/>
        </w:rPr>
        <w:instrText xml:space="preserve"> REF _Ref417032515 \r \h </w:instrText>
      </w:r>
      <w:r w:rsidR="007F4CFA" w:rsidRPr="00F15DCD">
        <w:rPr>
          <w:rFonts w:ascii="Segoe UI" w:hAnsi="Segoe UI" w:cs="Segoe UI"/>
          <w:snapToGrid w:val="0"/>
          <w:sz w:val="22"/>
          <w:szCs w:val="22"/>
        </w:rPr>
        <w:instrText xml:space="preserve"> \* MERGEFORMAT </w:instrText>
      </w:r>
      <w:r w:rsidR="00AF7A35" w:rsidRPr="00F15DCD">
        <w:rPr>
          <w:rFonts w:ascii="Segoe UI" w:hAnsi="Segoe UI" w:cs="Segoe UI"/>
          <w:snapToGrid w:val="0"/>
          <w:sz w:val="22"/>
          <w:szCs w:val="22"/>
        </w:rPr>
      </w:r>
      <w:r w:rsidR="00AF7A35"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00AF7A35"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je Zhotovitel povinen zaplatit Objednateli smluvní pokutu ve výši 100.000,- Kč za každý případ jednorázového porušení povinnosti a smluvní pokutu ve výši </w:t>
      </w:r>
      <w:r w:rsidR="00C1732E" w:rsidRPr="00F15DCD">
        <w:rPr>
          <w:rFonts w:ascii="Segoe UI" w:hAnsi="Segoe UI" w:cs="Segoe UI"/>
          <w:snapToGrid w:val="0"/>
          <w:sz w:val="22"/>
          <w:szCs w:val="22"/>
        </w:rPr>
        <w:t>7</w:t>
      </w:r>
      <w:r w:rsidRPr="00F15DCD">
        <w:rPr>
          <w:rFonts w:ascii="Segoe UI" w:hAnsi="Segoe UI" w:cs="Segoe UI"/>
          <w:snapToGrid w:val="0"/>
          <w:sz w:val="22"/>
          <w:szCs w:val="22"/>
        </w:rPr>
        <w:t xml:space="preserve">0 000,- Kč za </w:t>
      </w:r>
      <w:r w:rsidRPr="00F15DCD">
        <w:rPr>
          <w:rFonts w:ascii="Segoe UI" w:hAnsi="Segoe UI" w:cs="Segoe UI"/>
          <w:sz w:val="22"/>
        </w:rPr>
        <w:t>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 xml:space="preserve">případě trvajícího nebo opakujícího se porušení povinnosti. </w:t>
      </w:r>
      <w:r w:rsidRPr="00F15DCD">
        <w:rPr>
          <w:rFonts w:ascii="Segoe UI" w:hAnsi="Segoe UI" w:cs="Segoe UI"/>
          <w:snapToGrid w:val="0"/>
          <w:sz w:val="22"/>
          <w:szCs w:val="22"/>
        </w:rPr>
        <w:t xml:space="preserve"> </w:t>
      </w:r>
    </w:p>
    <w:p w14:paraId="76692D05" w14:textId="04EF04FB"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jakékoli jednotlivé povinnosti dle čl. </w:t>
      </w:r>
      <w:r w:rsidR="003641D7" w:rsidRPr="00F15DCD">
        <w:rPr>
          <w:rFonts w:ascii="Segoe UI" w:hAnsi="Segoe UI" w:cs="Segoe UI"/>
          <w:sz w:val="22"/>
        </w:rPr>
        <w:fldChar w:fldCharType="begin"/>
      </w:r>
      <w:r w:rsidR="003641D7" w:rsidRPr="00F15DCD">
        <w:rPr>
          <w:rFonts w:ascii="Segoe UI" w:hAnsi="Segoe UI" w:cs="Segoe UI"/>
          <w:sz w:val="22"/>
        </w:rPr>
        <w:instrText xml:space="preserve"> REF _Ref61364910 \r \h </w:instrText>
      </w:r>
      <w:r w:rsidR="006C01C0" w:rsidRPr="00F15DCD">
        <w:rPr>
          <w:rFonts w:ascii="Segoe UI" w:hAnsi="Segoe UI" w:cs="Segoe UI"/>
          <w:sz w:val="22"/>
        </w:rPr>
        <w:instrText xml:space="preserve"> \* MERGEFORMAT </w:instrText>
      </w:r>
      <w:r w:rsidR="003641D7" w:rsidRPr="00F15DCD">
        <w:rPr>
          <w:rFonts w:ascii="Segoe UI" w:hAnsi="Segoe UI" w:cs="Segoe UI"/>
          <w:sz w:val="22"/>
        </w:rPr>
      </w:r>
      <w:r w:rsidR="003641D7" w:rsidRPr="00F15DCD">
        <w:rPr>
          <w:rFonts w:ascii="Segoe UI" w:hAnsi="Segoe UI" w:cs="Segoe UI"/>
          <w:sz w:val="22"/>
        </w:rPr>
        <w:fldChar w:fldCharType="separate"/>
      </w:r>
      <w:r w:rsidR="00C4674D">
        <w:rPr>
          <w:rFonts w:ascii="Segoe UI" w:hAnsi="Segoe UI" w:cs="Segoe UI"/>
          <w:sz w:val="22"/>
        </w:rPr>
        <w:t>35</w:t>
      </w:r>
      <w:r w:rsidR="003641D7" w:rsidRPr="00F15DCD">
        <w:rPr>
          <w:rFonts w:ascii="Segoe UI" w:hAnsi="Segoe UI" w:cs="Segoe UI"/>
          <w:sz w:val="22"/>
        </w:rPr>
        <w:fldChar w:fldCharType="end"/>
      </w:r>
      <w:r w:rsidR="003641D7" w:rsidRPr="00F15DCD">
        <w:rPr>
          <w:rFonts w:ascii="Segoe UI" w:hAnsi="Segoe UI" w:cs="Segoe UI"/>
          <w:sz w:val="22"/>
        </w:rPr>
        <w:t xml:space="preserve"> </w:t>
      </w:r>
      <w:r w:rsidRPr="00F15DCD">
        <w:rPr>
          <w:rFonts w:ascii="Segoe UI" w:hAnsi="Segoe UI" w:cs="Segoe UI"/>
          <w:sz w:val="22"/>
        </w:rPr>
        <w:t xml:space="preserve">Smlouvy je Zhotovitel povinen zaplatit Objednateli smluvní pokutu ve výši 1.000.000,- Kč za každý případ jednorázového porušení povinnosti a smluvní pokutu ve výši </w:t>
      </w:r>
      <w:r w:rsidR="00C1732E" w:rsidRPr="00F15DCD">
        <w:rPr>
          <w:rFonts w:ascii="Segoe UI" w:hAnsi="Segoe UI" w:cs="Segoe UI"/>
          <w:sz w:val="22"/>
        </w:rPr>
        <w:t>30</w:t>
      </w:r>
      <w:r w:rsidRPr="00F15DCD">
        <w:rPr>
          <w:rFonts w:ascii="Segoe UI" w:hAnsi="Segoe UI" w:cs="Segoe UI"/>
          <w:sz w:val="22"/>
        </w:rPr>
        <w:t>.000,- za 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 xml:space="preserve">případě trvajícího nebo opakujícího se porušení povinnosti, nejedná-li se o zanedbatelné porušení, u kterého Zhotovitel prokáže, že jejím porušením nemohlo dojít ke škodě/újmě.   </w:t>
      </w:r>
    </w:p>
    <w:p w14:paraId="7309A462" w14:textId="1783151E"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jakékoli povinnosti či závazku Zhotovitele dle této Smlouvy, pokud takové porušení není Zhotovitelem napraveno ani v</w:t>
      </w:r>
      <w:r w:rsidR="00ED1567" w:rsidRPr="00F15DCD">
        <w:rPr>
          <w:rFonts w:ascii="Segoe UI" w:hAnsi="Segoe UI" w:cs="Segoe UI"/>
          <w:sz w:val="22"/>
        </w:rPr>
        <w:t> </w:t>
      </w:r>
      <w:r w:rsidRPr="00F15DCD">
        <w:rPr>
          <w:rFonts w:ascii="Segoe UI" w:hAnsi="Segoe UI" w:cs="Segoe UI"/>
          <w:sz w:val="22"/>
        </w:rPr>
        <w:t xml:space="preserve">dodatečné lhůtě </w:t>
      </w:r>
      <w:r w:rsidR="00797859" w:rsidRPr="00F15DCD">
        <w:rPr>
          <w:rFonts w:ascii="Segoe UI" w:hAnsi="Segoe UI" w:cs="Segoe UI"/>
          <w:sz w:val="22"/>
        </w:rPr>
        <w:t>7</w:t>
      </w:r>
      <w:r w:rsidRPr="00F15DCD">
        <w:rPr>
          <w:rFonts w:ascii="Segoe UI" w:hAnsi="Segoe UI" w:cs="Segoe UI"/>
          <w:sz w:val="22"/>
        </w:rPr>
        <w:t xml:space="preserve"> dnů ode dne, kdy Zhotovitel obdržel výzvu Objednatele k</w:t>
      </w:r>
      <w:r w:rsidR="00ED1567" w:rsidRPr="00F15DCD">
        <w:rPr>
          <w:rFonts w:ascii="Segoe UI" w:hAnsi="Segoe UI" w:cs="Segoe UI"/>
          <w:sz w:val="22"/>
        </w:rPr>
        <w:t> </w:t>
      </w:r>
      <w:r w:rsidRPr="00F15DCD">
        <w:rPr>
          <w:rFonts w:ascii="Segoe UI" w:hAnsi="Segoe UI" w:cs="Segoe UI"/>
          <w:sz w:val="22"/>
        </w:rPr>
        <w:t>nápravě (je-li náprava možná a pokud náprava možná není, Objednatel není povinen k</w:t>
      </w:r>
      <w:r w:rsidR="00ED1567" w:rsidRPr="00F15DCD">
        <w:rPr>
          <w:rFonts w:ascii="Segoe UI" w:hAnsi="Segoe UI" w:cs="Segoe UI"/>
          <w:sz w:val="22"/>
        </w:rPr>
        <w:t> </w:t>
      </w:r>
      <w:r w:rsidRPr="00F15DCD">
        <w:rPr>
          <w:rFonts w:ascii="Segoe UI" w:hAnsi="Segoe UI" w:cs="Segoe UI"/>
          <w:sz w:val="22"/>
        </w:rPr>
        <w:t xml:space="preserve">nápravě vyzývat), je Zhotovitel povinen zaplatit Objednateli smluvní pokutu ve výši </w:t>
      </w:r>
      <w:r w:rsidR="00797859" w:rsidRPr="00F15DCD">
        <w:rPr>
          <w:rFonts w:ascii="Segoe UI" w:hAnsi="Segoe UI" w:cs="Segoe UI"/>
          <w:sz w:val="22"/>
        </w:rPr>
        <w:t>7</w:t>
      </w:r>
      <w:r w:rsidRPr="00F15DCD">
        <w:rPr>
          <w:rFonts w:ascii="Segoe UI" w:hAnsi="Segoe UI" w:cs="Segoe UI"/>
          <w:sz w:val="22"/>
        </w:rPr>
        <w:t xml:space="preserve">0.000,- Kč za každý případ jednorázového porušení povinnosti a smluvní pokutu ve výši </w:t>
      </w:r>
      <w:r w:rsidR="00C1732E" w:rsidRPr="00F15DCD">
        <w:rPr>
          <w:rFonts w:ascii="Segoe UI" w:hAnsi="Segoe UI" w:cs="Segoe UI"/>
          <w:sz w:val="22"/>
        </w:rPr>
        <w:t>30</w:t>
      </w:r>
      <w:r w:rsidRPr="00F15DCD">
        <w:rPr>
          <w:rFonts w:ascii="Segoe UI" w:hAnsi="Segoe UI" w:cs="Segoe UI"/>
          <w:sz w:val="22"/>
        </w:rPr>
        <w:t>.000,- za 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případě trvajícího nebo opakujícího se porušení povinnosti.</w:t>
      </w:r>
      <w:r w:rsidR="002B2BB2" w:rsidRPr="00F15DCD">
        <w:rPr>
          <w:rFonts w:ascii="Segoe UI" w:hAnsi="Segoe UI" w:cs="Segoe UI"/>
          <w:sz w:val="22"/>
        </w:rPr>
        <w:t xml:space="preserve"> Smluvní pokuta dle tohoto odstavce </w:t>
      </w:r>
      <w:r w:rsidR="00CA40F8" w:rsidRPr="00F15DCD">
        <w:rPr>
          <w:rFonts w:ascii="Segoe UI" w:hAnsi="Segoe UI" w:cs="Segoe UI"/>
          <w:sz w:val="22"/>
        </w:rPr>
        <w:t>s</w:t>
      </w:r>
      <w:r w:rsidR="002B2BB2" w:rsidRPr="00F15DCD">
        <w:rPr>
          <w:rFonts w:ascii="Segoe UI" w:hAnsi="Segoe UI" w:cs="Segoe UI"/>
          <w:sz w:val="22"/>
        </w:rPr>
        <w:t>e neuplatní v</w:t>
      </w:r>
      <w:r w:rsidR="00ED1567" w:rsidRPr="00F15DCD">
        <w:rPr>
          <w:rFonts w:ascii="Segoe UI" w:hAnsi="Segoe UI" w:cs="Segoe UI"/>
          <w:sz w:val="22"/>
        </w:rPr>
        <w:t> </w:t>
      </w:r>
      <w:r w:rsidR="002B2BB2" w:rsidRPr="00F15DCD">
        <w:rPr>
          <w:rFonts w:ascii="Segoe UI" w:hAnsi="Segoe UI" w:cs="Segoe UI"/>
          <w:sz w:val="22"/>
        </w:rPr>
        <w:t>případě porušení povinnosti, k</w:t>
      </w:r>
      <w:r w:rsidR="00ED1567" w:rsidRPr="00F15DCD">
        <w:rPr>
          <w:rFonts w:ascii="Segoe UI" w:hAnsi="Segoe UI" w:cs="Segoe UI"/>
          <w:sz w:val="22"/>
        </w:rPr>
        <w:t> </w:t>
      </w:r>
      <w:r w:rsidR="002B2BB2" w:rsidRPr="00F15DCD">
        <w:rPr>
          <w:rFonts w:ascii="Segoe UI" w:hAnsi="Segoe UI" w:cs="Segoe UI"/>
          <w:sz w:val="22"/>
        </w:rPr>
        <w:t>jejímuž utvrzení je sjednána smluvní pokuta dle výše uvedených ustanovení nebo</w:t>
      </w:r>
      <w:r w:rsidR="00CA40F8" w:rsidRPr="00F15DCD">
        <w:rPr>
          <w:rFonts w:ascii="Segoe UI" w:hAnsi="Segoe UI" w:cs="Segoe UI"/>
          <w:sz w:val="22"/>
        </w:rPr>
        <w:t xml:space="preserve"> smluvní pokuty dle</w:t>
      </w:r>
      <w:r w:rsidR="002B2BB2" w:rsidRPr="00F15DCD">
        <w:rPr>
          <w:rFonts w:ascii="Segoe UI" w:hAnsi="Segoe UI" w:cs="Segoe UI"/>
          <w:sz w:val="22"/>
        </w:rPr>
        <w:t xml:space="preserve"> jiných </w:t>
      </w:r>
      <w:r w:rsidR="00CA40F8" w:rsidRPr="00F15DCD">
        <w:rPr>
          <w:rFonts w:ascii="Segoe UI" w:hAnsi="Segoe UI" w:cs="Segoe UI"/>
          <w:sz w:val="22"/>
        </w:rPr>
        <w:t>článk</w:t>
      </w:r>
      <w:r w:rsidR="002479C7" w:rsidRPr="00F15DCD">
        <w:rPr>
          <w:rFonts w:ascii="Segoe UI" w:hAnsi="Segoe UI" w:cs="Segoe UI"/>
          <w:sz w:val="22"/>
        </w:rPr>
        <w:t>ů</w:t>
      </w:r>
      <w:r w:rsidR="002B2BB2" w:rsidRPr="00F15DCD">
        <w:rPr>
          <w:rFonts w:ascii="Segoe UI" w:hAnsi="Segoe UI" w:cs="Segoe UI"/>
          <w:sz w:val="22"/>
        </w:rPr>
        <w:t xml:space="preserve"> Smlouvy</w:t>
      </w:r>
      <w:r w:rsidR="00CA40F8" w:rsidRPr="00F15DCD">
        <w:rPr>
          <w:rFonts w:ascii="Segoe UI" w:hAnsi="Segoe UI" w:cs="Segoe UI"/>
          <w:sz w:val="22"/>
        </w:rPr>
        <w:t xml:space="preserve"> nebo jejich příloh</w:t>
      </w:r>
      <w:r w:rsidR="002B2BB2" w:rsidRPr="00F15DCD">
        <w:rPr>
          <w:rFonts w:ascii="Segoe UI" w:hAnsi="Segoe UI" w:cs="Segoe UI"/>
          <w:sz w:val="22"/>
        </w:rPr>
        <w:t xml:space="preserve">. </w:t>
      </w:r>
    </w:p>
    <w:p w14:paraId="763D93A2" w14:textId="439E1394" w:rsidR="0055761A" w:rsidRPr="00F15DCD" w:rsidRDefault="00A76A80"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00FF7CEB" w:rsidRPr="00F15DCD">
        <w:rPr>
          <w:rFonts w:ascii="Segoe UI" w:hAnsi="Segoe UI" w:cs="Segoe UI"/>
          <w:sz w:val="22"/>
        </w:rPr>
        <w:t>případě</w:t>
      </w:r>
      <w:r w:rsidR="00AD7E56" w:rsidRPr="00F15DCD">
        <w:rPr>
          <w:rFonts w:ascii="Segoe UI" w:hAnsi="Segoe UI" w:cs="Segoe UI"/>
          <w:sz w:val="22"/>
        </w:rPr>
        <w:t xml:space="preserve"> nedodržení garantovaných hodnot specifikovaných v</w:t>
      </w:r>
      <w:r w:rsidR="00ED1567" w:rsidRPr="00F15DCD">
        <w:rPr>
          <w:rFonts w:ascii="Segoe UI" w:hAnsi="Segoe UI" w:cs="Segoe UI"/>
          <w:sz w:val="22"/>
        </w:rPr>
        <w:t> </w:t>
      </w:r>
      <w:r w:rsidR="00AD7E56" w:rsidRPr="00F15DCD">
        <w:rPr>
          <w:rFonts w:ascii="Segoe UI" w:hAnsi="Segoe UI" w:cs="Segoe UI"/>
          <w:sz w:val="22"/>
        </w:rPr>
        <w:t>příloze č. II.</w:t>
      </w:r>
      <w:r w:rsidR="00C1262D" w:rsidRPr="00F15DCD">
        <w:rPr>
          <w:rFonts w:ascii="Segoe UI" w:hAnsi="Segoe UI" w:cs="Segoe UI"/>
          <w:sz w:val="22"/>
        </w:rPr>
        <w:t>g</w:t>
      </w:r>
      <w:r w:rsidR="00AD7E56" w:rsidRPr="00F15DCD">
        <w:rPr>
          <w:rFonts w:ascii="Segoe UI" w:hAnsi="Segoe UI" w:cs="Segoe UI"/>
          <w:sz w:val="22"/>
        </w:rPr>
        <w:t xml:space="preserve"> Garantované parametry v</w:t>
      </w:r>
      <w:r w:rsidR="00ED1567" w:rsidRPr="00F15DCD">
        <w:rPr>
          <w:rFonts w:ascii="Segoe UI" w:hAnsi="Segoe UI" w:cs="Segoe UI"/>
          <w:sz w:val="22"/>
        </w:rPr>
        <w:t> </w:t>
      </w:r>
      <w:r w:rsidR="00AD7E56" w:rsidRPr="00F15DCD">
        <w:rPr>
          <w:rFonts w:ascii="Segoe UI" w:hAnsi="Segoe UI" w:cs="Segoe UI"/>
          <w:sz w:val="22"/>
        </w:rPr>
        <w:t xml:space="preserve">průběhu </w:t>
      </w:r>
      <w:r w:rsidR="00437557" w:rsidRPr="00F15DCD">
        <w:rPr>
          <w:rFonts w:ascii="Segoe UI" w:hAnsi="Segoe UI" w:cs="Segoe UI"/>
          <w:sz w:val="22"/>
        </w:rPr>
        <w:t>G</w:t>
      </w:r>
      <w:r w:rsidR="00AD7E56" w:rsidRPr="00F15DCD">
        <w:rPr>
          <w:rFonts w:ascii="Segoe UI" w:hAnsi="Segoe UI" w:cs="Segoe UI"/>
          <w:sz w:val="22"/>
        </w:rPr>
        <w:t xml:space="preserve">aranční doby dle odst. </w:t>
      </w:r>
      <w:r w:rsidR="003669FF" w:rsidRPr="00F15DCD">
        <w:rPr>
          <w:rFonts w:ascii="Segoe UI" w:hAnsi="Segoe UI" w:cs="Segoe UI"/>
          <w:sz w:val="22"/>
        </w:rPr>
        <w:fldChar w:fldCharType="begin"/>
      </w:r>
      <w:r w:rsidR="003669FF" w:rsidRPr="00F15DCD">
        <w:rPr>
          <w:rFonts w:ascii="Segoe UI" w:hAnsi="Segoe UI" w:cs="Segoe UI"/>
          <w:sz w:val="22"/>
        </w:rPr>
        <w:instrText xml:space="preserve"> REF _Ref68161538 \r \h </w:instrText>
      </w:r>
      <w:r w:rsidR="00F15DCD">
        <w:rPr>
          <w:rFonts w:ascii="Segoe UI" w:hAnsi="Segoe UI" w:cs="Segoe UI"/>
          <w:sz w:val="22"/>
        </w:rPr>
        <w:instrText xml:space="preserve"> \* MERGEFORMAT </w:instrText>
      </w:r>
      <w:r w:rsidR="003669FF" w:rsidRPr="00F15DCD">
        <w:rPr>
          <w:rFonts w:ascii="Segoe UI" w:hAnsi="Segoe UI" w:cs="Segoe UI"/>
          <w:sz w:val="22"/>
        </w:rPr>
      </w:r>
      <w:r w:rsidR="003669FF" w:rsidRPr="00F15DCD">
        <w:rPr>
          <w:rFonts w:ascii="Segoe UI" w:hAnsi="Segoe UI" w:cs="Segoe UI"/>
          <w:sz w:val="22"/>
        </w:rPr>
        <w:fldChar w:fldCharType="separate"/>
      </w:r>
      <w:r w:rsidR="00C4674D">
        <w:rPr>
          <w:rFonts w:ascii="Segoe UI" w:hAnsi="Segoe UI" w:cs="Segoe UI"/>
          <w:sz w:val="22"/>
        </w:rPr>
        <w:t>16.7</w:t>
      </w:r>
      <w:r w:rsidR="003669FF" w:rsidRPr="00F15DCD">
        <w:rPr>
          <w:rFonts w:ascii="Segoe UI" w:hAnsi="Segoe UI" w:cs="Segoe UI"/>
          <w:sz w:val="22"/>
        </w:rPr>
        <w:fldChar w:fldCharType="end"/>
      </w:r>
      <w:r w:rsidR="00A125D2" w:rsidRPr="00F15DCD">
        <w:rPr>
          <w:rFonts w:ascii="Segoe UI" w:hAnsi="Segoe UI" w:cs="Segoe UI"/>
          <w:sz w:val="22"/>
        </w:rPr>
        <w:t xml:space="preserve"> </w:t>
      </w:r>
      <w:r w:rsidR="00FF7CEB" w:rsidRPr="00F15DCD">
        <w:rPr>
          <w:rFonts w:ascii="Segoe UI" w:hAnsi="Segoe UI" w:cs="Segoe UI"/>
          <w:sz w:val="22"/>
        </w:rPr>
        <w:t xml:space="preserve">Smlouvy je Zhotovitel povinen zaplatit Objednateli taktéž smluvní pokuty, které </w:t>
      </w:r>
      <w:r w:rsidR="00AD7E56" w:rsidRPr="00F15DCD">
        <w:rPr>
          <w:rFonts w:ascii="Segoe UI" w:hAnsi="Segoe UI" w:cs="Segoe UI"/>
          <w:sz w:val="22"/>
        </w:rPr>
        <w:t>jsou uvedeny v</w:t>
      </w:r>
      <w:r w:rsidR="00ED1567" w:rsidRPr="00F15DCD">
        <w:rPr>
          <w:rFonts w:ascii="Segoe UI" w:hAnsi="Segoe UI" w:cs="Segoe UI"/>
          <w:sz w:val="22"/>
        </w:rPr>
        <w:t> </w:t>
      </w:r>
      <w:r w:rsidR="00AD7E56" w:rsidRPr="00F15DCD">
        <w:rPr>
          <w:rFonts w:ascii="Segoe UI" w:hAnsi="Segoe UI" w:cs="Segoe UI"/>
          <w:sz w:val="22"/>
        </w:rPr>
        <w:t>příloze č. II</w:t>
      </w:r>
      <w:r w:rsidR="00912F26" w:rsidRPr="00F15DCD">
        <w:rPr>
          <w:rFonts w:ascii="Segoe UI" w:hAnsi="Segoe UI" w:cs="Segoe UI"/>
          <w:sz w:val="22"/>
        </w:rPr>
        <w:t>.</w:t>
      </w:r>
      <w:r w:rsidR="00AD7E56" w:rsidRPr="00F15DCD">
        <w:rPr>
          <w:rFonts w:ascii="Segoe UI" w:hAnsi="Segoe UI" w:cs="Segoe UI"/>
          <w:sz w:val="22"/>
        </w:rPr>
        <w:t xml:space="preserve">c Smluvní pokuty za nedodržení hodnot. </w:t>
      </w:r>
      <w:r w:rsidR="0055761A" w:rsidRPr="00F15DCD">
        <w:rPr>
          <w:rFonts w:ascii="Segoe UI" w:hAnsi="Segoe UI" w:cs="Segoe UI"/>
          <w:sz w:val="22"/>
        </w:rPr>
        <w:t xml:space="preserve"> </w:t>
      </w:r>
    </w:p>
    <w:p w14:paraId="6513CD05" w14:textId="39F6DF45" w:rsidR="00AD7E56" w:rsidRPr="00F15DCD" w:rsidRDefault="0055761A"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Nestanoví-li Smlouva jinak, pro účely tohoto článku se měřené hodnoty dle přílohy č. II.</w:t>
      </w:r>
      <w:r w:rsidR="00C1262D" w:rsidRPr="00F15DCD">
        <w:rPr>
          <w:rFonts w:ascii="Segoe UI" w:hAnsi="Segoe UI" w:cs="Segoe UI"/>
          <w:sz w:val="22"/>
        </w:rPr>
        <w:t>g</w:t>
      </w:r>
      <w:r w:rsidRPr="00F15DCD">
        <w:rPr>
          <w:rFonts w:ascii="Segoe UI" w:hAnsi="Segoe UI" w:cs="Segoe UI"/>
          <w:sz w:val="22"/>
        </w:rPr>
        <w:t xml:space="preserve"> Garantované parametry považují za splněné, jestliže dosažené měřené výsledky bezprostředně po provedení příslušných testů vyhovují minimálním požadavkům, tedy že měřené výsledky nesmějí být vylepšovány doplňováním nejistoty měření a/nebo tolerance měření.</w:t>
      </w:r>
    </w:p>
    <w:p w14:paraId="1DCAF2A7" w14:textId="5212DB1A"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34" w:name="_Ref105401245"/>
      <w:r w:rsidRPr="00F15DCD">
        <w:rPr>
          <w:rFonts w:ascii="Segoe UI" w:hAnsi="Segoe UI" w:cs="Segoe UI"/>
          <w:sz w:val="22"/>
        </w:rPr>
        <w:t>Závazek Zhotovitele k</w:t>
      </w:r>
      <w:r w:rsidR="00ED1567" w:rsidRPr="00F15DCD">
        <w:rPr>
          <w:rFonts w:ascii="Segoe UI" w:hAnsi="Segoe UI" w:cs="Segoe UI"/>
          <w:sz w:val="22"/>
        </w:rPr>
        <w:t> </w:t>
      </w:r>
      <w:r w:rsidRPr="00F15DCD">
        <w:rPr>
          <w:rFonts w:ascii="Segoe UI" w:hAnsi="Segoe UI" w:cs="Segoe UI"/>
          <w:sz w:val="22"/>
        </w:rPr>
        <w:t>placení smluvní pokuty nevylučuje nárok Objednatele na náhradu škody (újmy) ve výši, v</w:t>
      </w:r>
      <w:r w:rsidR="00ED1567" w:rsidRPr="00F15DCD">
        <w:rPr>
          <w:rFonts w:ascii="Segoe UI" w:hAnsi="Segoe UI" w:cs="Segoe UI"/>
          <w:sz w:val="22"/>
        </w:rPr>
        <w:t> </w:t>
      </w:r>
      <w:r w:rsidRPr="00F15DCD">
        <w:rPr>
          <w:rFonts w:ascii="Segoe UI" w:hAnsi="Segoe UI" w:cs="Segoe UI"/>
          <w:sz w:val="22"/>
        </w:rPr>
        <w:t>jaké škoda převyšuje smluvní pokutu</w:t>
      </w:r>
      <w:r w:rsidR="00522061" w:rsidRPr="00F15DCD">
        <w:rPr>
          <w:rFonts w:ascii="Segoe UI" w:hAnsi="Segoe UI" w:cs="Segoe UI"/>
          <w:sz w:val="22"/>
        </w:rPr>
        <w:t xml:space="preserve">, </w:t>
      </w:r>
      <w:r w:rsidR="00B96E4D" w:rsidRPr="00F15DCD">
        <w:rPr>
          <w:rFonts w:ascii="Segoe UI" w:hAnsi="Segoe UI" w:cs="Segoe UI"/>
          <w:sz w:val="22"/>
        </w:rPr>
        <w:t xml:space="preserve">avšak jen </w:t>
      </w:r>
      <w:r w:rsidR="00522061" w:rsidRPr="00F15DCD">
        <w:rPr>
          <w:rFonts w:ascii="Segoe UI" w:hAnsi="Segoe UI" w:cs="Segoe UI"/>
          <w:sz w:val="22"/>
        </w:rPr>
        <w:t>do limitu sjednaného v </w:t>
      </w:r>
      <w:r w:rsidR="00B96E4D" w:rsidRPr="00F15DCD">
        <w:rPr>
          <w:rFonts w:ascii="Segoe UI" w:hAnsi="Segoe UI" w:cs="Segoe UI"/>
          <w:sz w:val="22"/>
        </w:rPr>
        <w:t>odst</w:t>
      </w:r>
      <w:r w:rsidR="00522061" w:rsidRPr="00F15DCD">
        <w:rPr>
          <w:rFonts w:ascii="Segoe UI" w:hAnsi="Segoe UI" w:cs="Segoe UI"/>
          <w:sz w:val="22"/>
        </w:rPr>
        <w:t>. 28.4</w:t>
      </w:r>
      <w:r w:rsidRPr="00F15DCD">
        <w:rPr>
          <w:rFonts w:ascii="Segoe UI" w:hAnsi="Segoe UI" w:cs="Segoe UI"/>
          <w:sz w:val="22"/>
        </w:rPr>
        <w:t>.</w:t>
      </w:r>
      <w:bookmarkEnd w:id="634"/>
      <w:r w:rsidRPr="00F15DCD">
        <w:rPr>
          <w:rFonts w:ascii="Segoe UI" w:hAnsi="Segoe UI" w:cs="Segoe UI"/>
          <w:sz w:val="22"/>
        </w:rPr>
        <w:t xml:space="preserve"> Celková výše smluvních pokut, které je Objednatel oprávněn požadovat po Zhotoviteli</w:t>
      </w:r>
      <w:r w:rsidR="00A85B0D" w:rsidRPr="00F15DCD">
        <w:rPr>
          <w:rFonts w:ascii="Segoe UI" w:hAnsi="Segoe UI" w:cs="Segoe UI"/>
          <w:sz w:val="22"/>
        </w:rPr>
        <w:t>,</w:t>
      </w:r>
      <w:r w:rsidRPr="00F15DCD">
        <w:rPr>
          <w:rFonts w:ascii="Segoe UI" w:hAnsi="Segoe UI" w:cs="Segoe UI"/>
          <w:sz w:val="22"/>
        </w:rPr>
        <w:t xml:space="preserve"> nepřekročí částku odpovídající </w:t>
      </w:r>
      <w:r w:rsidR="00472A99" w:rsidRPr="00F15DCD">
        <w:rPr>
          <w:rFonts w:ascii="Segoe UI" w:hAnsi="Segoe UI" w:cs="Segoe UI"/>
          <w:sz w:val="22"/>
        </w:rPr>
        <w:t>3</w:t>
      </w:r>
      <w:r w:rsidRPr="00F15DCD">
        <w:rPr>
          <w:rFonts w:ascii="Segoe UI" w:hAnsi="Segoe UI" w:cs="Segoe UI"/>
          <w:sz w:val="22"/>
        </w:rPr>
        <w:t xml:space="preserve">0 % </w:t>
      </w:r>
      <w:r w:rsidR="00A85B0D" w:rsidRPr="00F15DCD">
        <w:rPr>
          <w:rFonts w:ascii="Segoe UI" w:hAnsi="Segoe UI" w:cs="Segoe UI"/>
          <w:sz w:val="22"/>
        </w:rPr>
        <w:t>C</w:t>
      </w:r>
      <w:r w:rsidRPr="00F15DCD">
        <w:rPr>
          <w:rFonts w:ascii="Segoe UI" w:hAnsi="Segoe UI" w:cs="Segoe UI"/>
          <w:sz w:val="22"/>
        </w:rPr>
        <w:t>eny Díl</w:t>
      </w:r>
      <w:r w:rsidR="00A85B0D" w:rsidRPr="00F15DCD">
        <w:rPr>
          <w:rFonts w:ascii="Segoe UI" w:hAnsi="Segoe UI" w:cs="Segoe UI"/>
          <w:sz w:val="22"/>
        </w:rPr>
        <w:t>a</w:t>
      </w:r>
      <w:r w:rsidRPr="00F15DCD">
        <w:rPr>
          <w:rFonts w:ascii="Segoe UI" w:hAnsi="Segoe UI" w:cs="Segoe UI"/>
          <w:sz w:val="22"/>
        </w:rPr>
        <w:t xml:space="preserve"> bez DPH.</w:t>
      </w:r>
    </w:p>
    <w:p w14:paraId="3E871594" w14:textId="7AFFBFAF" w:rsidR="00F04D49" w:rsidRPr="00F15DCD" w:rsidRDefault="00F04D49" w:rsidP="002C047A">
      <w:pPr>
        <w:widowControl w:val="0"/>
        <w:numPr>
          <w:ilvl w:val="1"/>
          <w:numId w:val="40"/>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Sjednané smluvní pokuty / úroky z</w:t>
      </w:r>
      <w:r w:rsidR="00ED1567" w:rsidRPr="00F15DCD">
        <w:rPr>
          <w:rFonts w:ascii="Segoe UI" w:hAnsi="Segoe UI" w:cs="Segoe UI"/>
          <w:sz w:val="22"/>
          <w:szCs w:val="22"/>
        </w:rPr>
        <w:t> </w:t>
      </w:r>
      <w:r w:rsidRPr="00F15DCD">
        <w:rPr>
          <w:rFonts w:ascii="Segoe UI" w:hAnsi="Segoe UI" w:cs="Segoe UI"/>
          <w:sz w:val="22"/>
          <w:szCs w:val="22"/>
        </w:rPr>
        <w:t>prodlení zaplatí povinná strana nezávisle na zavinění a na tom, zda a v</w:t>
      </w:r>
      <w:r w:rsidR="00ED1567" w:rsidRPr="00F15DCD">
        <w:rPr>
          <w:rFonts w:ascii="Segoe UI" w:hAnsi="Segoe UI" w:cs="Segoe UI"/>
          <w:sz w:val="22"/>
          <w:szCs w:val="22"/>
        </w:rPr>
        <w:t> </w:t>
      </w:r>
      <w:r w:rsidRPr="00F15DCD">
        <w:rPr>
          <w:rFonts w:ascii="Segoe UI" w:hAnsi="Segoe UI" w:cs="Segoe UI"/>
          <w:sz w:val="22"/>
          <w:szCs w:val="22"/>
        </w:rPr>
        <w:t xml:space="preserve">jaké výši vznikne druhé straně škoda. </w:t>
      </w:r>
    </w:p>
    <w:p w14:paraId="138663E5" w14:textId="0F98FD0A"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 xml:space="preserve">Zhotovitel se zprostí povinnosti hradit smluvní pokutu, na jejíž zaplacení Objednateli vznikl nárok </w:t>
      </w:r>
      <w:r w:rsidR="00073738" w:rsidRPr="00F15DCD">
        <w:rPr>
          <w:rFonts w:ascii="Segoe UI" w:hAnsi="Segoe UI" w:cs="Segoe UI"/>
          <w:sz w:val="22"/>
        </w:rPr>
        <w:t xml:space="preserve">dle </w:t>
      </w:r>
      <w:r w:rsidRPr="00F15DCD">
        <w:rPr>
          <w:rFonts w:ascii="Segoe UI" w:hAnsi="Segoe UI" w:cs="Segoe UI"/>
          <w:sz w:val="22"/>
        </w:rPr>
        <w:t xml:space="preserve">odst. </w:t>
      </w:r>
      <w:r w:rsidR="00696915" w:rsidRPr="00F15DCD">
        <w:rPr>
          <w:rFonts w:ascii="Segoe UI" w:hAnsi="Segoe UI" w:cs="Segoe UI"/>
          <w:sz w:val="22"/>
        </w:rPr>
        <w:fldChar w:fldCharType="begin"/>
      </w:r>
      <w:r w:rsidR="00696915" w:rsidRPr="00F15DCD">
        <w:rPr>
          <w:rFonts w:ascii="Segoe UI" w:hAnsi="Segoe UI" w:cs="Segoe UI"/>
          <w:sz w:val="22"/>
        </w:rPr>
        <w:instrText xml:space="preserve"> REF _Ref64628042 \r \h </w:instrText>
      </w:r>
      <w:r w:rsidR="006C01C0" w:rsidRPr="00F15DCD">
        <w:rPr>
          <w:rFonts w:ascii="Segoe UI" w:hAnsi="Segoe UI" w:cs="Segoe UI"/>
          <w:sz w:val="22"/>
        </w:rPr>
        <w:instrText xml:space="preserve"> \* MERGEFORMAT </w:instrText>
      </w:r>
      <w:r w:rsidR="00696915" w:rsidRPr="00F15DCD">
        <w:rPr>
          <w:rFonts w:ascii="Segoe UI" w:hAnsi="Segoe UI" w:cs="Segoe UI"/>
          <w:sz w:val="22"/>
        </w:rPr>
      </w:r>
      <w:r w:rsidR="00696915" w:rsidRPr="00F15DCD">
        <w:rPr>
          <w:rFonts w:ascii="Segoe UI" w:hAnsi="Segoe UI" w:cs="Segoe UI"/>
          <w:sz w:val="22"/>
        </w:rPr>
        <w:fldChar w:fldCharType="separate"/>
      </w:r>
      <w:r w:rsidR="00C4674D">
        <w:rPr>
          <w:rFonts w:ascii="Segoe UI" w:hAnsi="Segoe UI" w:cs="Segoe UI"/>
          <w:sz w:val="22"/>
        </w:rPr>
        <w:t>31.5</w:t>
      </w:r>
      <w:r w:rsidR="00696915" w:rsidRPr="00F15DCD">
        <w:rPr>
          <w:rFonts w:ascii="Segoe UI" w:hAnsi="Segoe UI" w:cs="Segoe UI"/>
          <w:sz w:val="22"/>
        </w:rPr>
        <w:fldChar w:fldCharType="end"/>
      </w:r>
      <w:r w:rsidR="00AF7A35" w:rsidRPr="00F15DCD">
        <w:rPr>
          <w:rFonts w:ascii="Segoe UI" w:hAnsi="Segoe UI" w:cs="Segoe UI"/>
          <w:sz w:val="22"/>
        </w:rPr>
        <w:t xml:space="preserve"> </w:t>
      </w:r>
      <w:r w:rsidR="00073738" w:rsidRPr="00F15DCD">
        <w:rPr>
          <w:rFonts w:ascii="Segoe UI" w:hAnsi="Segoe UI" w:cs="Segoe UI"/>
          <w:sz w:val="22"/>
        </w:rPr>
        <w:t xml:space="preserve">a/nebo </w:t>
      </w:r>
      <w:r w:rsidR="00073738" w:rsidRPr="00F15DCD">
        <w:rPr>
          <w:rFonts w:ascii="Segoe UI" w:hAnsi="Segoe UI" w:cs="Segoe UI"/>
          <w:sz w:val="22"/>
        </w:rPr>
        <w:fldChar w:fldCharType="begin"/>
      </w:r>
      <w:r w:rsidR="00073738" w:rsidRPr="00F15DCD">
        <w:rPr>
          <w:rFonts w:ascii="Segoe UI" w:hAnsi="Segoe UI" w:cs="Segoe UI"/>
          <w:sz w:val="22"/>
        </w:rPr>
        <w:instrText xml:space="preserve"> REF _Ref60159829 \r \h </w:instrText>
      </w:r>
      <w:r w:rsidR="006C01C0" w:rsidRPr="00F15DCD">
        <w:rPr>
          <w:rFonts w:ascii="Segoe UI" w:hAnsi="Segoe UI" w:cs="Segoe UI"/>
          <w:sz w:val="22"/>
        </w:rPr>
        <w:instrText xml:space="preserve"> \* MERGEFORMAT </w:instrText>
      </w:r>
      <w:r w:rsidR="00073738" w:rsidRPr="00F15DCD">
        <w:rPr>
          <w:rFonts w:ascii="Segoe UI" w:hAnsi="Segoe UI" w:cs="Segoe UI"/>
          <w:sz w:val="22"/>
        </w:rPr>
      </w:r>
      <w:r w:rsidR="00073738" w:rsidRPr="00F15DCD">
        <w:rPr>
          <w:rFonts w:ascii="Segoe UI" w:hAnsi="Segoe UI" w:cs="Segoe UI"/>
          <w:sz w:val="22"/>
        </w:rPr>
        <w:fldChar w:fldCharType="separate"/>
      </w:r>
      <w:r w:rsidR="00C4674D">
        <w:rPr>
          <w:rFonts w:ascii="Segoe UI" w:hAnsi="Segoe UI" w:cs="Segoe UI"/>
          <w:sz w:val="22"/>
        </w:rPr>
        <w:t>31.6</w:t>
      </w:r>
      <w:r w:rsidR="00073738" w:rsidRPr="00F15DCD">
        <w:rPr>
          <w:rFonts w:ascii="Segoe UI" w:hAnsi="Segoe UI" w:cs="Segoe UI"/>
          <w:sz w:val="22"/>
        </w:rPr>
        <w:fldChar w:fldCharType="end"/>
      </w:r>
      <w:r w:rsidR="00073738" w:rsidRPr="00F15DCD">
        <w:rPr>
          <w:rFonts w:ascii="Segoe UI" w:hAnsi="Segoe UI" w:cs="Segoe UI"/>
          <w:sz w:val="22"/>
        </w:rPr>
        <w:t xml:space="preserve"> a/nebo </w:t>
      </w:r>
      <w:r w:rsidR="00073738" w:rsidRPr="00F15DCD">
        <w:rPr>
          <w:rFonts w:ascii="Segoe UI" w:hAnsi="Segoe UI" w:cs="Segoe UI"/>
          <w:sz w:val="22"/>
        </w:rPr>
        <w:fldChar w:fldCharType="begin"/>
      </w:r>
      <w:r w:rsidR="00073738" w:rsidRPr="00F15DCD">
        <w:rPr>
          <w:rFonts w:ascii="Segoe UI" w:hAnsi="Segoe UI" w:cs="Segoe UI"/>
          <w:sz w:val="22"/>
        </w:rPr>
        <w:instrText xml:space="preserve"> REF _Ref61280151 \r \h </w:instrText>
      </w:r>
      <w:r w:rsidR="006C01C0" w:rsidRPr="00F15DCD">
        <w:rPr>
          <w:rFonts w:ascii="Segoe UI" w:hAnsi="Segoe UI" w:cs="Segoe UI"/>
          <w:sz w:val="22"/>
        </w:rPr>
        <w:instrText xml:space="preserve"> \* MERGEFORMAT </w:instrText>
      </w:r>
      <w:r w:rsidR="00073738" w:rsidRPr="00F15DCD">
        <w:rPr>
          <w:rFonts w:ascii="Segoe UI" w:hAnsi="Segoe UI" w:cs="Segoe UI"/>
          <w:sz w:val="22"/>
        </w:rPr>
      </w:r>
      <w:r w:rsidR="00073738" w:rsidRPr="00F15DCD">
        <w:rPr>
          <w:rFonts w:ascii="Segoe UI" w:hAnsi="Segoe UI" w:cs="Segoe UI"/>
          <w:sz w:val="22"/>
        </w:rPr>
        <w:fldChar w:fldCharType="separate"/>
      </w:r>
      <w:r w:rsidR="00C4674D">
        <w:rPr>
          <w:rFonts w:ascii="Segoe UI" w:hAnsi="Segoe UI" w:cs="Segoe UI"/>
          <w:sz w:val="22"/>
        </w:rPr>
        <w:t>31.7</w:t>
      </w:r>
      <w:r w:rsidR="00073738" w:rsidRPr="00F15DCD">
        <w:rPr>
          <w:rFonts w:ascii="Segoe UI" w:hAnsi="Segoe UI" w:cs="Segoe UI"/>
          <w:sz w:val="22"/>
        </w:rPr>
        <w:fldChar w:fldCharType="end"/>
      </w:r>
      <w:r w:rsidRPr="00F15DCD">
        <w:rPr>
          <w:rFonts w:ascii="Segoe UI" w:hAnsi="Segoe UI" w:cs="Segoe UI"/>
          <w:sz w:val="22"/>
        </w:rPr>
        <w:t xml:space="preserve"> Smlouvy, a to </w:t>
      </w:r>
      <w:r w:rsidR="00073738" w:rsidRPr="00F15DCD">
        <w:rPr>
          <w:rFonts w:ascii="Segoe UI" w:hAnsi="Segoe UI" w:cs="Segoe UI"/>
          <w:sz w:val="22"/>
        </w:rPr>
        <w:t xml:space="preserve">pouze </w:t>
      </w:r>
      <w:r w:rsidRPr="00F15DCD">
        <w:rPr>
          <w:rFonts w:ascii="Segoe UI" w:hAnsi="Segoe UI" w:cs="Segoe UI"/>
          <w:sz w:val="22"/>
        </w:rPr>
        <w:t>za podmínky, že</w:t>
      </w:r>
      <w:r w:rsidR="00073738" w:rsidRPr="00F15DCD">
        <w:rPr>
          <w:rFonts w:ascii="Segoe UI" w:hAnsi="Segoe UI" w:cs="Segoe UI"/>
          <w:sz w:val="22"/>
        </w:rPr>
        <w:t xml:space="preserve"> v</w:t>
      </w:r>
      <w:r w:rsidR="00ED1567" w:rsidRPr="00F15DCD">
        <w:rPr>
          <w:rFonts w:ascii="Segoe UI" w:hAnsi="Segoe UI" w:cs="Segoe UI"/>
          <w:sz w:val="22"/>
        </w:rPr>
        <w:t> </w:t>
      </w:r>
      <w:r w:rsidR="00073738" w:rsidRPr="00F15DCD">
        <w:rPr>
          <w:rFonts w:ascii="Segoe UI" w:hAnsi="Segoe UI" w:cs="Segoe UI"/>
          <w:sz w:val="22"/>
        </w:rPr>
        <w:t>průběhu provádění Díla</w:t>
      </w:r>
      <w:r w:rsidRPr="00F15DCD">
        <w:rPr>
          <w:rFonts w:ascii="Segoe UI" w:hAnsi="Segoe UI" w:cs="Segoe UI"/>
          <w:sz w:val="22"/>
        </w:rPr>
        <w:t xml:space="preserve"> bude dodržen termín pro </w:t>
      </w:r>
      <w:r w:rsidR="00332000" w:rsidRPr="00F15DCD">
        <w:rPr>
          <w:rFonts w:ascii="Segoe UI" w:hAnsi="Segoe UI" w:cs="Segoe UI"/>
          <w:sz w:val="22"/>
        </w:rPr>
        <w:t>P</w:t>
      </w:r>
      <w:r w:rsidRPr="00F15DCD">
        <w:rPr>
          <w:rFonts w:ascii="Segoe UI" w:hAnsi="Segoe UI" w:cs="Segoe UI"/>
          <w:sz w:val="22"/>
        </w:rPr>
        <w:t xml:space="preserve">ředání Díla dle milníku č. </w:t>
      </w:r>
      <w:r w:rsidR="00592D81">
        <w:rPr>
          <w:rFonts w:ascii="Segoe UI" w:hAnsi="Segoe UI" w:cs="Segoe UI"/>
          <w:sz w:val="22"/>
        </w:rPr>
        <w:t>8</w:t>
      </w:r>
      <w:r w:rsidR="00361C7C" w:rsidRPr="00F15DCD">
        <w:rPr>
          <w:rFonts w:ascii="Segoe UI" w:hAnsi="Segoe UI" w:cs="Segoe UI"/>
          <w:sz w:val="22"/>
        </w:rPr>
        <w:t xml:space="preserve"> </w:t>
      </w:r>
      <w:r w:rsidR="00123B5C" w:rsidRPr="00F15DCD">
        <w:rPr>
          <w:rFonts w:ascii="Segoe UI" w:hAnsi="Segoe UI" w:cs="Segoe UI"/>
          <w:snapToGrid w:val="0"/>
          <w:sz w:val="22"/>
          <w:szCs w:val="22"/>
        </w:rPr>
        <w:t>uvedeného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Pr="00F15DCD">
        <w:rPr>
          <w:rFonts w:ascii="Segoe UI" w:hAnsi="Segoe UI" w:cs="Segoe UI"/>
          <w:sz w:val="22"/>
        </w:rPr>
        <w:t xml:space="preserve"> </w:t>
      </w:r>
      <w:r w:rsidR="00123B5C" w:rsidRPr="00F15DCD">
        <w:rPr>
          <w:rFonts w:ascii="Segoe UI" w:hAnsi="Segoe UI" w:cs="Segoe UI"/>
          <w:sz w:val="22"/>
        </w:rPr>
        <w:t>h</w:t>
      </w:r>
      <w:r w:rsidRPr="00F15DCD">
        <w:rPr>
          <w:rFonts w:ascii="Segoe UI" w:hAnsi="Segoe UI" w:cs="Segoe UI"/>
          <w:sz w:val="22"/>
        </w:rPr>
        <w:t xml:space="preserve">armonogram. </w:t>
      </w:r>
    </w:p>
    <w:p w14:paraId="4DAC92A2" w14:textId="210126C8" w:rsidR="00687681"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635" w:name="_Ref105168726"/>
      <w:r w:rsidRPr="00F15DCD">
        <w:rPr>
          <w:rFonts w:ascii="Segoe UI" w:hAnsi="Segoe UI" w:cs="Segoe UI"/>
          <w:sz w:val="22"/>
        </w:rPr>
        <w:t xml:space="preserve">Zhotovitel se zprostí povinnosti hradit smluvní pokutu dle tohoto článku Smlouvy, jestliže mu ve splnění dané povinnosti dočasně nebo trvale zabránila mimořádná a nepředvídatelná a nepřekonatelná překážka vzniklá nezávisle na jeho vůli. </w:t>
      </w:r>
      <w:r w:rsidR="00687681" w:rsidRPr="00F15DCD">
        <w:rPr>
          <w:rFonts w:ascii="Segoe UI" w:hAnsi="Segoe UI" w:cs="Segoe UI"/>
          <w:sz w:val="22"/>
        </w:rPr>
        <w:t xml:space="preserve">Takovou překážkou mohou být zejména živelní pohromy, války, revoluce, zemětřesení, povodně, záplavy, epidemie, karanténní omezení, dopravní embarga a další </w:t>
      </w:r>
      <w:r w:rsidR="00D442DC" w:rsidRPr="00F15DCD">
        <w:rPr>
          <w:rFonts w:ascii="Segoe UI" w:hAnsi="Segoe UI" w:cs="Segoe UI"/>
          <w:sz w:val="22"/>
        </w:rPr>
        <w:t>obdobné</w:t>
      </w:r>
      <w:r w:rsidR="00687681" w:rsidRPr="00F15DCD">
        <w:rPr>
          <w:rFonts w:ascii="Segoe UI" w:hAnsi="Segoe UI" w:cs="Segoe UI"/>
          <w:sz w:val="22"/>
        </w:rPr>
        <w:t xml:space="preserve"> skutečnosti, jestliže současně naplňují podmínky dle tohoto odstavce. </w:t>
      </w:r>
      <w:r w:rsidRPr="00F15DCD">
        <w:rPr>
          <w:rFonts w:ascii="Segoe UI" w:hAnsi="Segoe UI" w:cs="Segoe UI"/>
          <w:sz w:val="22"/>
        </w:rPr>
        <w:t>Překážka </w:t>
      </w:r>
    </w:p>
    <w:p w14:paraId="00DCCD29" w14:textId="277131E2"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 xml:space="preserve">vzniklá ze </w:t>
      </w:r>
      <w:r w:rsidR="00AD7E56" w:rsidRPr="00F15DCD">
        <w:rPr>
          <w:rFonts w:ascii="Segoe UI" w:hAnsi="Segoe UI" w:cs="Segoe UI"/>
          <w:sz w:val="22"/>
        </w:rPr>
        <w:t>Zhotovitelových osobních poměrů</w:t>
      </w:r>
      <w:r w:rsidR="00265355" w:rsidRPr="00F15DCD">
        <w:rPr>
          <w:rFonts w:ascii="Segoe UI" w:hAnsi="Segoe UI" w:cs="Segoe UI"/>
          <w:sz w:val="22"/>
        </w:rPr>
        <w:t xml:space="preserve"> či jeho pochybení nebo zanedbání</w:t>
      </w:r>
      <w:r w:rsidRPr="00F15DCD">
        <w:rPr>
          <w:rFonts w:ascii="Segoe UI" w:hAnsi="Segoe UI" w:cs="Segoe UI"/>
          <w:sz w:val="22"/>
        </w:rPr>
        <w:t>, nebo</w:t>
      </w:r>
    </w:p>
    <w:p w14:paraId="710A2908" w14:textId="77AF2A2E" w:rsidR="00687681" w:rsidRPr="00F15DCD" w:rsidRDefault="002C0A7C"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jejíž vznik Zhotovitel</w:t>
      </w:r>
      <w:r w:rsidR="00D442DC" w:rsidRPr="00F15DCD">
        <w:rPr>
          <w:rFonts w:ascii="Segoe UI" w:hAnsi="Segoe UI" w:cs="Segoe UI"/>
          <w:sz w:val="22"/>
        </w:rPr>
        <w:t xml:space="preserve"> či Poddodavatel</w:t>
      </w:r>
      <w:r w:rsidRPr="00F15DCD">
        <w:rPr>
          <w:rFonts w:ascii="Segoe UI" w:hAnsi="Segoe UI" w:cs="Segoe UI"/>
          <w:sz w:val="22"/>
        </w:rPr>
        <w:t xml:space="preserve"> zapříčinil či se na něm podílel</w:t>
      </w:r>
      <w:r w:rsidR="00687681" w:rsidRPr="00F15DCD">
        <w:rPr>
          <w:rFonts w:ascii="Segoe UI" w:hAnsi="Segoe UI" w:cs="Segoe UI"/>
          <w:sz w:val="22"/>
        </w:rPr>
        <w:t>,</w:t>
      </w:r>
      <w:r w:rsidRPr="00F15DCD">
        <w:rPr>
          <w:rFonts w:ascii="Segoe UI" w:hAnsi="Segoe UI" w:cs="Segoe UI"/>
          <w:sz w:val="22"/>
        </w:rPr>
        <w:t xml:space="preserve"> </w:t>
      </w:r>
      <w:r w:rsidR="00AD7E56" w:rsidRPr="00F15DCD">
        <w:rPr>
          <w:rFonts w:ascii="Segoe UI" w:hAnsi="Segoe UI" w:cs="Segoe UI"/>
          <w:sz w:val="22"/>
        </w:rPr>
        <w:t>nebo</w:t>
      </w:r>
    </w:p>
    <w:p w14:paraId="6BE8F1A3" w14:textId="440E5086" w:rsidR="00687681" w:rsidRPr="00F15DCD" w:rsidRDefault="00AD7E56"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vzniklá v</w:t>
      </w:r>
      <w:r w:rsidR="00ED1567" w:rsidRPr="00F15DCD">
        <w:rPr>
          <w:rFonts w:ascii="Segoe UI" w:hAnsi="Segoe UI" w:cs="Segoe UI"/>
          <w:sz w:val="22"/>
        </w:rPr>
        <w:t> </w:t>
      </w:r>
      <w:r w:rsidRPr="00F15DCD">
        <w:rPr>
          <w:rFonts w:ascii="Segoe UI" w:hAnsi="Segoe UI" w:cs="Segoe UI"/>
          <w:sz w:val="22"/>
        </w:rPr>
        <w:t>době, kdy byl Zhotovitel s</w:t>
      </w:r>
      <w:r w:rsidR="00ED1567" w:rsidRPr="00F15DCD">
        <w:rPr>
          <w:rFonts w:ascii="Segoe UI" w:hAnsi="Segoe UI" w:cs="Segoe UI"/>
          <w:sz w:val="22"/>
        </w:rPr>
        <w:t> </w:t>
      </w:r>
      <w:r w:rsidRPr="00F15DCD">
        <w:rPr>
          <w:rFonts w:ascii="Segoe UI" w:hAnsi="Segoe UI" w:cs="Segoe UI"/>
          <w:sz w:val="22"/>
        </w:rPr>
        <w:t>plněním smluvené povinnosti v</w:t>
      </w:r>
      <w:r w:rsidR="00ED1567" w:rsidRPr="00F15DCD">
        <w:rPr>
          <w:rFonts w:ascii="Segoe UI" w:hAnsi="Segoe UI" w:cs="Segoe UI"/>
          <w:sz w:val="22"/>
        </w:rPr>
        <w:t> </w:t>
      </w:r>
      <w:r w:rsidRPr="00F15DCD">
        <w:rPr>
          <w:rFonts w:ascii="Segoe UI" w:hAnsi="Segoe UI" w:cs="Segoe UI"/>
          <w:sz w:val="22"/>
        </w:rPr>
        <w:t>prodlení</w:t>
      </w:r>
      <w:r w:rsidR="00687681" w:rsidRPr="00F15DCD">
        <w:rPr>
          <w:rFonts w:ascii="Segoe UI" w:hAnsi="Segoe UI" w:cs="Segoe UI"/>
          <w:sz w:val="22"/>
        </w:rPr>
        <w:t xml:space="preserve">, nebo </w:t>
      </w:r>
    </w:p>
    <w:p w14:paraId="629B1734" w14:textId="34B36AA6" w:rsidR="00687681" w:rsidRPr="00F15DCD" w:rsidRDefault="00AD7E56"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kterou byl Zhotovitel podle Smlouvy povinen překonat</w:t>
      </w:r>
      <w:r w:rsidR="00687681" w:rsidRPr="00F15DCD">
        <w:rPr>
          <w:rFonts w:ascii="Segoe UI" w:hAnsi="Segoe UI" w:cs="Segoe UI"/>
          <w:sz w:val="22"/>
        </w:rPr>
        <w:t>, nebo</w:t>
      </w:r>
    </w:p>
    <w:p w14:paraId="5E18DB67" w14:textId="7433FC45"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vzniklá z</w:t>
      </w:r>
      <w:r w:rsidR="00ED1567" w:rsidRPr="00F15DCD">
        <w:rPr>
          <w:rFonts w:ascii="Segoe UI" w:hAnsi="Segoe UI" w:cs="Segoe UI"/>
          <w:sz w:val="22"/>
        </w:rPr>
        <w:t> </w:t>
      </w:r>
      <w:r w:rsidRPr="00F15DCD">
        <w:rPr>
          <w:rFonts w:ascii="Segoe UI" w:hAnsi="Segoe UI" w:cs="Segoe UI"/>
          <w:sz w:val="22"/>
        </w:rPr>
        <w:t>důvodu místní či podnikové stávky na úrovni Zhotovitele či Poddodavatele</w:t>
      </w:r>
      <w:r w:rsidR="00AD7E56" w:rsidRPr="00F15DCD">
        <w:rPr>
          <w:rFonts w:ascii="Segoe UI" w:hAnsi="Segoe UI" w:cs="Segoe UI"/>
          <w:sz w:val="22"/>
        </w:rPr>
        <w:t>,</w:t>
      </w:r>
      <w:r w:rsidRPr="00F15DCD">
        <w:rPr>
          <w:rFonts w:ascii="Segoe UI" w:hAnsi="Segoe UI" w:cs="Segoe UI"/>
          <w:sz w:val="22"/>
        </w:rPr>
        <w:t xml:space="preserve"> nebo </w:t>
      </w:r>
    </w:p>
    <w:p w14:paraId="1FC56989" w14:textId="6C8BE46E"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o které strany věděly nebo musely vědět ke dni uzavření Smlouvy</w:t>
      </w:r>
    </w:p>
    <w:p w14:paraId="031CDF79" w14:textId="042361BC" w:rsidR="00AD7E56" w:rsidRPr="00F15DCD" w:rsidRDefault="003B6C02" w:rsidP="007F4CFA">
      <w:pPr>
        <w:pStyle w:val="RLTextlnkuslovan"/>
        <w:spacing w:line="240" w:lineRule="auto"/>
        <w:ind w:left="1560"/>
        <w:rPr>
          <w:rFonts w:ascii="Segoe UI" w:hAnsi="Segoe UI" w:cs="Segoe UI"/>
          <w:sz w:val="22"/>
        </w:rPr>
      </w:pPr>
      <w:r w:rsidRPr="00F15DCD">
        <w:rPr>
          <w:rFonts w:ascii="Segoe UI" w:hAnsi="Segoe UI" w:cs="Segoe UI"/>
          <w:sz w:val="22"/>
        </w:rPr>
        <w:t>Zhotovitele</w:t>
      </w:r>
      <w:r w:rsidR="00AD7E56" w:rsidRPr="00F15DCD">
        <w:rPr>
          <w:rFonts w:ascii="Segoe UI" w:hAnsi="Segoe UI" w:cs="Segoe UI"/>
          <w:sz w:val="22"/>
        </w:rPr>
        <w:t xml:space="preserve"> </w:t>
      </w:r>
      <w:r w:rsidR="00ED1567" w:rsidRPr="00F15DCD">
        <w:rPr>
          <w:rFonts w:ascii="Segoe UI" w:hAnsi="Segoe UI" w:cs="Segoe UI"/>
          <w:sz w:val="22"/>
        </w:rPr>
        <w:t>povinnosti k </w:t>
      </w:r>
      <w:r w:rsidR="00AD7E56" w:rsidRPr="00F15DCD">
        <w:rPr>
          <w:rFonts w:ascii="Segoe UI" w:hAnsi="Segoe UI" w:cs="Segoe UI"/>
          <w:sz w:val="22"/>
        </w:rPr>
        <w:t>zaplacení dané smluvní pokuty nezprostí.</w:t>
      </w:r>
      <w:r w:rsidR="00687681" w:rsidRPr="00F15DCD">
        <w:rPr>
          <w:rFonts w:ascii="Segoe UI" w:hAnsi="Segoe UI" w:cs="Segoe UI"/>
          <w:sz w:val="22"/>
        </w:rPr>
        <w:t xml:space="preserve"> Překážkou dle tohoto odstavce není selhání Poddodavatele, pokud nenastalo z</w:t>
      </w:r>
      <w:r w:rsidR="00ED1567" w:rsidRPr="00F15DCD">
        <w:rPr>
          <w:rFonts w:ascii="Segoe UI" w:hAnsi="Segoe UI" w:cs="Segoe UI"/>
          <w:sz w:val="22"/>
        </w:rPr>
        <w:t> </w:t>
      </w:r>
      <w:r w:rsidR="00687681" w:rsidRPr="00F15DCD">
        <w:rPr>
          <w:rFonts w:ascii="Segoe UI" w:hAnsi="Segoe UI" w:cs="Segoe UI"/>
          <w:sz w:val="22"/>
        </w:rPr>
        <w:t>důvodů uvedených v</w:t>
      </w:r>
      <w:r w:rsidR="00ED1567" w:rsidRPr="00F15DCD">
        <w:rPr>
          <w:rFonts w:ascii="Segoe UI" w:hAnsi="Segoe UI" w:cs="Segoe UI"/>
          <w:sz w:val="22"/>
        </w:rPr>
        <w:t> </w:t>
      </w:r>
      <w:r w:rsidR="00687681" w:rsidRPr="00F15DCD">
        <w:rPr>
          <w:rFonts w:ascii="Segoe UI" w:hAnsi="Segoe UI" w:cs="Segoe UI"/>
          <w:sz w:val="22"/>
        </w:rPr>
        <w:t>tomto odstavci</w:t>
      </w:r>
      <w:r w:rsidR="00D442DC" w:rsidRPr="00F15DCD">
        <w:rPr>
          <w:rFonts w:ascii="Segoe UI" w:hAnsi="Segoe UI" w:cs="Segoe UI"/>
          <w:sz w:val="22"/>
        </w:rPr>
        <w:t xml:space="preserve"> a mělo přímý dopad na plnění povinností Zhotovitele dle této Smlouvy a Zhotovitel vyvinul maximální úsilí k</w:t>
      </w:r>
      <w:r w:rsidR="00ED1567" w:rsidRPr="00F15DCD">
        <w:rPr>
          <w:rFonts w:ascii="Segoe UI" w:hAnsi="Segoe UI" w:cs="Segoe UI"/>
          <w:sz w:val="22"/>
        </w:rPr>
        <w:t> </w:t>
      </w:r>
      <w:r w:rsidR="00D442DC" w:rsidRPr="00F15DCD">
        <w:rPr>
          <w:rFonts w:ascii="Segoe UI" w:hAnsi="Segoe UI" w:cs="Segoe UI"/>
          <w:sz w:val="22"/>
        </w:rPr>
        <w:t>nalezení jiného řešení</w:t>
      </w:r>
      <w:r w:rsidR="00687681" w:rsidRPr="00F15DCD">
        <w:rPr>
          <w:rFonts w:ascii="Segoe UI" w:hAnsi="Segoe UI" w:cs="Segoe UI"/>
          <w:sz w:val="22"/>
        </w:rPr>
        <w:t>.</w:t>
      </w:r>
      <w:r w:rsidR="00AD7E56" w:rsidRPr="00F15DCD">
        <w:rPr>
          <w:rFonts w:ascii="Segoe UI" w:hAnsi="Segoe UI" w:cs="Segoe UI"/>
          <w:sz w:val="22"/>
        </w:rPr>
        <w:t xml:space="preserve"> </w:t>
      </w:r>
      <w:r w:rsidR="00687681" w:rsidRPr="00F15DCD">
        <w:rPr>
          <w:rFonts w:ascii="Segoe UI" w:hAnsi="Segoe UI" w:cs="Segoe UI"/>
          <w:sz w:val="22"/>
        </w:rPr>
        <w:t xml:space="preserve">Zhotovitel je povinen o vzniku překážky dle tohoto odstavce bez zbytečného odkladu informovat Objednatele. </w:t>
      </w:r>
      <w:r w:rsidR="002C0A7C" w:rsidRPr="00F15DCD">
        <w:rPr>
          <w:rFonts w:ascii="Segoe UI" w:hAnsi="Segoe UI" w:cs="Segoe UI"/>
          <w:sz w:val="22"/>
        </w:rPr>
        <w:t>Zhotovitel má nárok na zproštění povinnosti hradit smluvní pokutu dle tohoto odstavce pouze v</w:t>
      </w:r>
      <w:r w:rsidR="00ED1567" w:rsidRPr="00F15DCD">
        <w:rPr>
          <w:rFonts w:ascii="Segoe UI" w:hAnsi="Segoe UI" w:cs="Segoe UI"/>
          <w:sz w:val="22"/>
        </w:rPr>
        <w:t> </w:t>
      </w:r>
      <w:r w:rsidR="002C0A7C" w:rsidRPr="00F15DCD">
        <w:rPr>
          <w:rFonts w:ascii="Segoe UI" w:hAnsi="Segoe UI" w:cs="Segoe UI"/>
          <w:sz w:val="22"/>
        </w:rPr>
        <w:t>případě, že Zhotovitel Objednateli doloží a prokáže, že jsou splněny všechny podmínky stanovené tímto odstavcem a že všechny tyto podmínky trvaly současně po</w:t>
      </w:r>
      <w:r w:rsidR="00CA40F8" w:rsidRPr="00F15DCD">
        <w:rPr>
          <w:rFonts w:ascii="Segoe UI" w:hAnsi="Segoe UI" w:cs="Segoe UI"/>
          <w:sz w:val="22"/>
        </w:rPr>
        <w:t xml:space="preserve"> celou</w:t>
      </w:r>
      <w:r w:rsidR="002C0A7C" w:rsidRPr="00F15DCD">
        <w:rPr>
          <w:rFonts w:ascii="Segoe UI" w:hAnsi="Segoe UI" w:cs="Segoe UI"/>
          <w:sz w:val="22"/>
        </w:rPr>
        <w:t xml:space="preserve"> dobu po kterou Zhotovitel tvrdí, že překážka dle tohoto odstavce trvala. </w:t>
      </w:r>
      <w:bookmarkEnd w:id="635"/>
    </w:p>
    <w:p w14:paraId="47BC22EA" w14:textId="5C69252A" w:rsidR="006F7633" w:rsidRPr="00F15DCD" w:rsidRDefault="00567FB2"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Smluvní pokuty budou hrazeny na základě vystavených faktur s</w:t>
      </w:r>
      <w:r w:rsidR="00ED1567" w:rsidRPr="00F15DCD">
        <w:rPr>
          <w:rFonts w:ascii="Segoe UI" w:hAnsi="Segoe UI" w:cs="Segoe UI"/>
          <w:sz w:val="22"/>
        </w:rPr>
        <w:t> </w:t>
      </w:r>
      <w:r w:rsidRPr="00F15DCD">
        <w:rPr>
          <w:rFonts w:ascii="Segoe UI" w:hAnsi="Segoe UI" w:cs="Segoe UI"/>
          <w:sz w:val="22"/>
        </w:rPr>
        <w:t>dobou splatnosti 30 dnů ode dne jejich doručení.</w:t>
      </w:r>
      <w:r w:rsidR="006F7633" w:rsidRPr="00F15DCD">
        <w:rPr>
          <w:rFonts w:ascii="Segoe UI" w:hAnsi="Segoe UI" w:cs="Segoe UI"/>
          <w:sz w:val="22"/>
        </w:rPr>
        <w:t xml:space="preserve"> </w:t>
      </w:r>
    </w:p>
    <w:p w14:paraId="21458AC7" w14:textId="0B58A95B" w:rsidR="004F673E" w:rsidRPr="00F15DCD" w:rsidRDefault="004F673E" w:rsidP="002C047A">
      <w:pPr>
        <w:pStyle w:val="RLlneksmlouvy"/>
        <w:numPr>
          <w:ilvl w:val="0"/>
          <w:numId w:val="39"/>
        </w:numPr>
        <w:spacing w:line="240" w:lineRule="auto"/>
        <w:ind w:left="851" w:hanging="851"/>
        <w:rPr>
          <w:rFonts w:cs="Segoe UI"/>
        </w:rPr>
      </w:pPr>
      <w:bookmarkStart w:id="636" w:name="_Toc60995324"/>
      <w:bookmarkStart w:id="637" w:name="_Toc60997694"/>
      <w:bookmarkStart w:id="638" w:name="_Toc60997761"/>
      <w:bookmarkStart w:id="639" w:name="_Toc60997870"/>
      <w:bookmarkStart w:id="640" w:name="_Toc60997937"/>
      <w:bookmarkStart w:id="641" w:name="_Toc60998038"/>
      <w:bookmarkStart w:id="642" w:name="_Toc60998257"/>
      <w:bookmarkStart w:id="643" w:name="_Toc60998426"/>
      <w:bookmarkStart w:id="644" w:name="_Toc60995325"/>
      <w:bookmarkStart w:id="645" w:name="_Toc60997695"/>
      <w:bookmarkStart w:id="646" w:name="_Toc60997762"/>
      <w:bookmarkStart w:id="647" w:name="_Toc60997871"/>
      <w:bookmarkStart w:id="648" w:name="_Toc60997938"/>
      <w:bookmarkStart w:id="649" w:name="_Toc60998039"/>
      <w:bookmarkStart w:id="650" w:name="_Toc60998258"/>
      <w:bookmarkStart w:id="651" w:name="_Toc60998427"/>
      <w:bookmarkStart w:id="652" w:name="_Toc60995326"/>
      <w:bookmarkStart w:id="653" w:name="_Toc60997696"/>
      <w:bookmarkStart w:id="654" w:name="_Toc60997763"/>
      <w:bookmarkStart w:id="655" w:name="_Toc60997872"/>
      <w:bookmarkStart w:id="656" w:name="_Toc60997939"/>
      <w:bookmarkStart w:id="657" w:name="_Toc60998040"/>
      <w:bookmarkStart w:id="658" w:name="_Toc60998259"/>
      <w:bookmarkStart w:id="659" w:name="_Toc60998428"/>
      <w:bookmarkStart w:id="660" w:name="_Toc60995327"/>
      <w:bookmarkStart w:id="661" w:name="_Toc60997697"/>
      <w:bookmarkStart w:id="662" w:name="_Toc60997764"/>
      <w:bookmarkStart w:id="663" w:name="_Toc60997873"/>
      <w:bookmarkStart w:id="664" w:name="_Toc60997940"/>
      <w:bookmarkStart w:id="665" w:name="_Toc60998041"/>
      <w:bookmarkStart w:id="666" w:name="_Toc60998260"/>
      <w:bookmarkStart w:id="667" w:name="_Toc60998429"/>
      <w:bookmarkStart w:id="668" w:name="_Toc60995328"/>
      <w:bookmarkStart w:id="669" w:name="_Toc60997698"/>
      <w:bookmarkStart w:id="670" w:name="_Toc60997765"/>
      <w:bookmarkStart w:id="671" w:name="_Toc60997874"/>
      <w:bookmarkStart w:id="672" w:name="_Toc60997941"/>
      <w:bookmarkStart w:id="673" w:name="_Toc60998042"/>
      <w:bookmarkStart w:id="674" w:name="_Toc60998261"/>
      <w:bookmarkStart w:id="675" w:name="_Toc60998430"/>
      <w:bookmarkStart w:id="676" w:name="_Toc60995329"/>
      <w:bookmarkStart w:id="677" w:name="_Toc60997699"/>
      <w:bookmarkStart w:id="678" w:name="_Toc60997766"/>
      <w:bookmarkStart w:id="679" w:name="_Toc60997875"/>
      <w:bookmarkStart w:id="680" w:name="_Toc60997942"/>
      <w:bookmarkStart w:id="681" w:name="_Toc60998043"/>
      <w:bookmarkStart w:id="682" w:name="_Toc60998262"/>
      <w:bookmarkStart w:id="683" w:name="_Toc60998431"/>
      <w:bookmarkStart w:id="684" w:name="_Toc60995331"/>
      <w:bookmarkStart w:id="685" w:name="_Toc60997701"/>
      <w:bookmarkStart w:id="686" w:name="_Toc60997768"/>
      <w:bookmarkStart w:id="687" w:name="_Toc60997877"/>
      <w:bookmarkStart w:id="688" w:name="_Toc60997944"/>
      <w:bookmarkStart w:id="689" w:name="_Toc60998045"/>
      <w:bookmarkStart w:id="690" w:name="_Toc60998264"/>
      <w:bookmarkStart w:id="691" w:name="_Toc60998433"/>
      <w:bookmarkStart w:id="692" w:name="_Toc60995332"/>
      <w:bookmarkStart w:id="693" w:name="_Toc60997702"/>
      <w:bookmarkStart w:id="694" w:name="_Toc60997769"/>
      <w:bookmarkStart w:id="695" w:name="_Toc60997878"/>
      <w:bookmarkStart w:id="696" w:name="_Toc60997945"/>
      <w:bookmarkStart w:id="697" w:name="_Toc60998046"/>
      <w:bookmarkStart w:id="698" w:name="_Toc60998265"/>
      <w:bookmarkStart w:id="699" w:name="_Toc60998434"/>
      <w:bookmarkStart w:id="700" w:name="_Toc60995333"/>
      <w:bookmarkStart w:id="701" w:name="_Toc60997703"/>
      <w:bookmarkStart w:id="702" w:name="_Toc60997770"/>
      <w:bookmarkStart w:id="703" w:name="_Toc60997879"/>
      <w:bookmarkStart w:id="704" w:name="_Toc60997946"/>
      <w:bookmarkStart w:id="705" w:name="_Toc60998047"/>
      <w:bookmarkStart w:id="706" w:name="_Toc60998266"/>
      <w:bookmarkStart w:id="707" w:name="_Toc60998435"/>
      <w:bookmarkStart w:id="708" w:name="_Toc60995334"/>
      <w:bookmarkStart w:id="709" w:name="_Toc60997704"/>
      <w:bookmarkStart w:id="710" w:name="_Toc60997771"/>
      <w:bookmarkStart w:id="711" w:name="_Toc60997880"/>
      <w:bookmarkStart w:id="712" w:name="_Toc60997947"/>
      <w:bookmarkStart w:id="713" w:name="_Toc60998048"/>
      <w:bookmarkStart w:id="714" w:name="_Toc60998267"/>
      <w:bookmarkStart w:id="715" w:name="_Toc60998436"/>
      <w:bookmarkStart w:id="716" w:name="_Toc60995335"/>
      <w:bookmarkStart w:id="717" w:name="_Toc60997705"/>
      <w:bookmarkStart w:id="718" w:name="_Toc60997772"/>
      <w:bookmarkStart w:id="719" w:name="_Toc60997881"/>
      <w:bookmarkStart w:id="720" w:name="_Toc60997948"/>
      <w:bookmarkStart w:id="721" w:name="_Toc60998049"/>
      <w:bookmarkStart w:id="722" w:name="_Toc60998268"/>
      <w:bookmarkStart w:id="723" w:name="_Toc60998437"/>
      <w:bookmarkStart w:id="724" w:name="_Toc60995336"/>
      <w:bookmarkStart w:id="725" w:name="_Toc60997706"/>
      <w:bookmarkStart w:id="726" w:name="_Toc60997773"/>
      <w:bookmarkStart w:id="727" w:name="_Toc60997882"/>
      <w:bookmarkStart w:id="728" w:name="_Toc60997949"/>
      <w:bookmarkStart w:id="729" w:name="_Toc60998050"/>
      <w:bookmarkStart w:id="730" w:name="_Toc60998269"/>
      <w:bookmarkStart w:id="731" w:name="_Toc60998438"/>
      <w:bookmarkStart w:id="732" w:name="_Toc60995337"/>
      <w:bookmarkStart w:id="733" w:name="_Toc60997707"/>
      <w:bookmarkStart w:id="734" w:name="_Toc60997774"/>
      <w:bookmarkStart w:id="735" w:name="_Toc60997883"/>
      <w:bookmarkStart w:id="736" w:name="_Toc60997950"/>
      <w:bookmarkStart w:id="737" w:name="_Toc60998051"/>
      <w:bookmarkStart w:id="738" w:name="_Toc60998270"/>
      <w:bookmarkStart w:id="739" w:name="_Toc60998439"/>
      <w:bookmarkStart w:id="740" w:name="_Toc60995338"/>
      <w:bookmarkStart w:id="741" w:name="_Toc60997708"/>
      <w:bookmarkStart w:id="742" w:name="_Toc60997775"/>
      <w:bookmarkStart w:id="743" w:name="_Toc60997884"/>
      <w:bookmarkStart w:id="744" w:name="_Toc60997951"/>
      <w:bookmarkStart w:id="745" w:name="_Toc60998052"/>
      <w:bookmarkStart w:id="746" w:name="_Toc60998271"/>
      <w:bookmarkStart w:id="747" w:name="_Toc60998440"/>
      <w:bookmarkStart w:id="748" w:name="_Ref61281590"/>
      <w:bookmarkStart w:id="749" w:name="_Toc192631562"/>
      <w:bookmarkStart w:id="750" w:name="_Toc169076950"/>
      <w:bookmarkStart w:id="751" w:name="_Ref51158463"/>
      <w:bookmarkStart w:id="752" w:name="_Ref53232973"/>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rsidRPr="00F15DCD">
        <w:rPr>
          <w:rFonts w:cs="Segoe UI"/>
        </w:rPr>
        <w:lastRenderedPageBreak/>
        <w:t>UKONČENÍ</w:t>
      </w:r>
      <w:r w:rsidR="00832874" w:rsidRPr="00F15DCD">
        <w:rPr>
          <w:rFonts w:cs="Segoe UI"/>
        </w:rPr>
        <w:t xml:space="preserve"> SMLOUVY</w:t>
      </w:r>
      <w:bookmarkEnd w:id="748"/>
      <w:bookmarkEnd w:id="749"/>
      <w:bookmarkEnd w:id="750"/>
      <w:r w:rsidR="00832874" w:rsidRPr="00F15DCD">
        <w:rPr>
          <w:rFonts w:cs="Segoe UI"/>
        </w:rPr>
        <w:t xml:space="preserve"> </w:t>
      </w:r>
      <w:r w:rsidRPr="00F15DCD">
        <w:rPr>
          <w:rFonts w:cs="Segoe UI"/>
        </w:rPr>
        <w:t xml:space="preserve">  </w:t>
      </w:r>
      <w:bookmarkEnd w:id="751"/>
      <w:bookmarkEnd w:id="752"/>
    </w:p>
    <w:p w14:paraId="468FA2BC" w14:textId="577FA944" w:rsidR="004F673E" w:rsidRPr="00F15DCD" w:rsidRDefault="004F673E" w:rsidP="002C047A">
      <w:pPr>
        <w:pStyle w:val="RLTextlnkuslovan"/>
        <w:numPr>
          <w:ilvl w:val="1"/>
          <w:numId w:val="41"/>
        </w:numPr>
        <w:spacing w:line="240" w:lineRule="auto"/>
        <w:ind w:left="1560" w:hanging="709"/>
        <w:rPr>
          <w:rFonts w:ascii="Segoe UI" w:hAnsi="Segoe UI" w:cs="Segoe UI"/>
          <w:sz w:val="22"/>
        </w:rPr>
      </w:pPr>
      <w:r w:rsidRPr="00F15DCD">
        <w:rPr>
          <w:rFonts w:ascii="Segoe UI" w:hAnsi="Segoe UI" w:cs="Segoe UI"/>
          <w:sz w:val="22"/>
        </w:rPr>
        <w:t>Smluvní strany mohou Smlouvu ukončit dohodou</w:t>
      </w:r>
      <w:r w:rsidR="00CE64C7" w:rsidRPr="00F15DCD">
        <w:rPr>
          <w:rFonts w:ascii="Segoe UI" w:hAnsi="Segoe UI" w:cs="Segoe UI"/>
          <w:sz w:val="22"/>
        </w:rPr>
        <w:t xml:space="preserve">, </w:t>
      </w:r>
      <w:r w:rsidRPr="00F15DCD">
        <w:rPr>
          <w:rFonts w:ascii="Segoe UI" w:hAnsi="Segoe UI" w:cs="Segoe UI"/>
          <w:sz w:val="22"/>
        </w:rPr>
        <w:t>odstoupením</w:t>
      </w:r>
      <w:r w:rsidR="00CE64C7" w:rsidRPr="00F15DCD">
        <w:rPr>
          <w:rFonts w:ascii="Segoe UI" w:hAnsi="Segoe UI" w:cs="Segoe UI"/>
          <w:sz w:val="22"/>
        </w:rPr>
        <w:t xml:space="preserve"> nebo výpovědí</w:t>
      </w:r>
      <w:r w:rsidRPr="00F15DCD">
        <w:rPr>
          <w:rFonts w:ascii="Segoe UI" w:hAnsi="Segoe UI" w:cs="Segoe UI"/>
          <w:sz w:val="22"/>
        </w:rPr>
        <w:t xml:space="preserve">, a to vždy písemně. </w:t>
      </w:r>
      <w:r w:rsidR="00A0326F" w:rsidRPr="00F15DCD">
        <w:rPr>
          <w:rFonts w:ascii="Segoe UI" w:hAnsi="Segoe UI" w:cs="Segoe UI"/>
          <w:sz w:val="22"/>
        </w:rPr>
        <w:t>Ukončení smlouvy výpovědí je možné pouze v případech výslovně předpokládaných touto Smlouvou.</w:t>
      </w:r>
    </w:p>
    <w:p w14:paraId="4454E453" w14:textId="1322A618" w:rsidR="001D6987" w:rsidRPr="00F15DCD" w:rsidRDefault="001D6987" w:rsidP="002C047A">
      <w:pPr>
        <w:pStyle w:val="Odstavecseseznamem"/>
        <w:widowControl w:val="0"/>
        <w:numPr>
          <w:ilvl w:val="1"/>
          <w:numId w:val="41"/>
        </w:numPr>
        <w:spacing w:line="240" w:lineRule="auto"/>
        <w:ind w:left="1560" w:hanging="709"/>
        <w:rPr>
          <w:rFonts w:ascii="Segoe UI" w:hAnsi="Segoe UI" w:cs="Segoe UI"/>
          <w:sz w:val="22"/>
          <w:szCs w:val="22"/>
        </w:rPr>
      </w:pPr>
      <w:bookmarkStart w:id="753" w:name="_Ref55219380"/>
      <w:r w:rsidRPr="00F15DCD">
        <w:rPr>
          <w:rFonts w:ascii="Segoe UI" w:hAnsi="Segoe UI" w:cs="Segoe UI"/>
          <w:sz w:val="22"/>
          <w:szCs w:val="22"/>
        </w:rPr>
        <w:t xml:space="preserve">Jestliže konkrétní porušení </w:t>
      </w:r>
      <w:r w:rsidR="000212C9" w:rsidRPr="00F15DCD">
        <w:rPr>
          <w:rFonts w:ascii="Segoe UI" w:hAnsi="Segoe UI" w:cs="Segoe UI"/>
          <w:sz w:val="22"/>
          <w:szCs w:val="22"/>
        </w:rPr>
        <w:t>S</w:t>
      </w:r>
      <w:r w:rsidRPr="00F15DCD">
        <w:rPr>
          <w:rFonts w:ascii="Segoe UI" w:hAnsi="Segoe UI" w:cs="Segoe UI"/>
          <w:sz w:val="22"/>
          <w:szCs w:val="22"/>
        </w:rPr>
        <w:t>mlouvy pokračovalo po dobu více než 1</w:t>
      </w:r>
      <w:r w:rsidR="00353AA0" w:rsidRPr="00F15DCD">
        <w:rPr>
          <w:rFonts w:ascii="Segoe UI" w:hAnsi="Segoe UI" w:cs="Segoe UI"/>
          <w:sz w:val="22"/>
          <w:szCs w:val="22"/>
        </w:rPr>
        <w:t>4</w:t>
      </w:r>
      <w:r w:rsidRPr="00F15DCD">
        <w:rPr>
          <w:rFonts w:ascii="Segoe UI" w:hAnsi="Segoe UI" w:cs="Segoe UI"/>
          <w:sz w:val="22"/>
          <w:szCs w:val="22"/>
        </w:rPr>
        <w:t xml:space="preserve"> dnů nebo k</w:t>
      </w:r>
      <w:r w:rsidR="00ED1567" w:rsidRPr="00F15DCD">
        <w:rPr>
          <w:rFonts w:ascii="Segoe UI" w:hAnsi="Segoe UI" w:cs="Segoe UI"/>
          <w:sz w:val="22"/>
          <w:szCs w:val="22"/>
        </w:rPr>
        <w:t> </w:t>
      </w:r>
      <w:r w:rsidRPr="00F15DCD">
        <w:rPr>
          <w:rFonts w:ascii="Segoe UI" w:hAnsi="Segoe UI" w:cs="Segoe UI"/>
          <w:sz w:val="22"/>
          <w:szCs w:val="22"/>
        </w:rPr>
        <w:t>němu došlo více než třikrát v</w:t>
      </w:r>
      <w:r w:rsidR="00ED1567" w:rsidRPr="00F15DCD">
        <w:rPr>
          <w:rFonts w:ascii="Segoe UI" w:hAnsi="Segoe UI" w:cs="Segoe UI"/>
          <w:sz w:val="22"/>
          <w:szCs w:val="22"/>
        </w:rPr>
        <w:t> </w:t>
      </w:r>
      <w:r w:rsidRPr="00F15DCD">
        <w:rPr>
          <w:rFonts w:ascii="Segoe UI" w:hAnsi="Segoe UI" w:cs="Segoe UI"/>
          <w:sz w:val="22"/>
          <w:szCs w:val="22"/>
        </w:rPr>
        <w:t>jakékoli době 6 měsíců</w:t>
      </w:r>
      <w:r w:rsidR="000212C9" w:rsidRPr="00F15DCD">
        <w:rPr>
          <w:rFonts w:ascii="Segoe UI" w:hAnsi="Segoe UI" w:cs="Segoe UI"/>
          <w:sz w:val="22"/>
          <w:szCs w:val="22"/>
        </w:rPr>
        <w:t xml:space="preserve"> po sobě jdoucích</w:t>
      </w:r>
      <w:r w:rsidRPr="00F15DCD">
        <w:rPr>
          <w:rFonts w:ascii="Segoe UI" w:hAnsi="Segoe UI" w:cs="Segoe UI"/>
          <w:sz w:val="22"/>
          <w:szCs w:val="22"/>
        </w:rPr>
        <w:t>, je Objednatel oprávněn doručit Zhotoviteli oznámení, které bude obsahovat:</w:t>
      </w:r>
      <w:bookmarkEnd w:id="753"/>
      <w:r w:rsidRPr="00F15DCD">
        <w:rPr>
          <w:rFonts w:ascii="Segoe UI" w:hAnsi="Segoe UI" w:cs="Segoe UI"/>
          <w:sz w:val="22"/>
          <w:szCs w:val="22"/>
        </w:rPr>
        <w:t xml:space="preserve"> </w:t>
      </w:r>
    </w:p>
    <w:p w14:paraId="3405E160" w14:textId="03D8CA61" w:rsidR="001D6987" w:rsidRPr="00F15DCD" w:rsidRDefault="001D6987" w:rsidP="002C047A">
      <w:pPr>
        <w:widowControl w:val="0"/>
        <w:numPr>
          <w:ilvl w:val="2"/>
          <w:numId w:val="41"/>
        </w:numPr>
        <w:spacing w:line="240" w:lineRule="auto"/>
        <w:ind w:left="2268"/>
        <w:rPr>
          <w:rFonts w:ascii="Segoe UI" w:hAnsi="Segoe UI" w:cs="Segoe UI"/>
          <w:sz w:val="22"/>
          <w:szCs w:val="22"/>
        </w:rPr>
      </w:pPr>
      <w:r w:rsidRPr="00F15DCD">
        <w:rPr>
          <w:rFonts w:ascii="Segoe UI" w:hAnsi="Segoe UI" w:cs="Segoe UI"/>
          <w:sz w:val="22"/>
          <w:szCs w:val="22"/>
        </w:rPr>
        <w:t>podrobnou specifikaci porušení Smlouvy s</w:t>
      </w:r>
      <w:r w:rsidR="00ED1567" w:rsidRPr="00F15DCD">
        <w:rPr>
          <w:rFonts w:ascii="Segoe UI" w:hAnsi="Segoe UI" w:cs="Segoe UI"/>
          <w:sz w:val="22"/>
          <w:szCs w:val="22"/>
        </w:rPr>
        <w:t> </w:t>
      </w:r>
      <w:r w:rsidRPr="00F15DCD">
        <w:rPr>
          <w:rFonts w:ascii="Segoe UI" w:hAnsi="Segoe UI" w:cs="Segoe UI"/>
          <w:sz w:val="22"/>
          <w:szCs w:val="22"/>
        </w:rPr>
        <w:t xml:space="preserve">odkazem na </w:t>
      </w:r>
      <w:r w:rsidR="00353AA0" w:rsidRPr="00F15DCD">
        <w:rPr>
          <w:rFonts w:ascii="Segoe UI" w:hAnsi="Segoe UI" w:cs="Segoe UI"/>
          <w:sz w:val="22"/>
          <w:szCs w:val="22"/>
        </w:rPr>
        <w:t xml:space="preserve">Zhotovitelem porušené </w:t>
      </w:r>
      <w:r w:rsidRPr="00F15DCD">
        <w:rPr>
          <w:rFonts w:ascii="Segoe UI" w:hAnsi="Segoe UI" w:cs="Segoe UI"/>
          <w:sz w:val="22"/>
          <w:szCs w:val="22"/>
        </w:rPr>
        <w:t>ujednání</w:t>
      </w:r>
      <w:r w:rsidR="00353AA0" w:rsidRPr="00F15DCD">
        <w:rPr>
          <w:rFonts w:ascii="Segoe UI" w:hAnsi="Segoe UI" w:cs="Segoe UI"/>
          <w:sz w:val="22"/>
          <w:szCs w:val="22"/>
        </w:rPr>
        <w:t xml:space="preserve"> Smlouvy</w:t>
      </w:r>
      <w:r w:rsidRPr="00F15DCD">
        <w:rPr>
          <w:rFonts w:ascii="Segoe UI" w:hAnsi="Segoe UI" w:cs="Segoe UI"/>
          <w:sz w:val="22"/>
          <w:szCs w:val="22"/>
        </w:rPr>
        <w:t xml:space="preserve">; </w:t>
      </w:r>
    </w:p>
    <w:p w14:paraId="52CB310D" w14:textId="446245C7" w:rsidR="001B2852" w:rsidRPr="00F15DCD" w:rsidRDefault="001D6987" w:rsidP="002C047A">
      <w:pPr>
        <w:widowControl w:val="0"/>
        <w:numPr>
          <w:ilvl w:val="2"/>
          <w:numId w:val="41"/>
        </w:numPr>
        <w:spacing w:line="240" w:lineRule="auto"/>
        <w:ind w:left="2268"/>
        <w:rPr>
          <w:rFonts w:ascii="Segoe UI" w:hAnsi="Segoe UI" w:cs="Segoe UI"/>
          <w:sz w:val="22"/>
          <w:szCs w:val="22"/>
        </w:rPr>
      </w:pPr>
      <w:r w:rsidRPr="00F15DCD">
        <w:rPr>
          <w:rFonts w:ascii="Segoe UI" w:hAnsi="Segoe UI" w:cs="Segoe UI"/>
          <w:sz w:val="22"/>
          <w:szCs w:val="22"/>
        </w:rPr>
        <w:t>upozornění, že bude-li porušení Smlouvy pokračovat po dobu delší než 2</w:t>
      </w:r>
      <w:r w:rsidR="00353AA0" w:rsidRPr="00F15DCD">
        <w:rPr>
          <w:rFonts w:ascii="Segoe UI" w:hAnsi="Segoe UI" w:cs="Segoe UI"/>
          <w:sz w:val="22"/>
          <w:szCs w:val="22"/>
        </w:rPr>
        <w:t>1</w:t>
      </w:r>
      <w:r w:rsidRPr="00F15DCD">
        <w:rPr>
          <w:rFonts w:ascii="Segoe UI" w:hAnsi="Segoe UI" w:cs="Segoe UI"/>
          <w:sz w:val="22"/>
          <w:szCs w:val="22"/>
        </w:rPr>
        <w:t xml:space="preserve"> dnů </w:t>
      </w:r>
      <w:r w:rsidR="00353AA0" w:rsidRPr="00F15DCD">
        <w:rPr>
          <w:rFonts w:ascii="Segoe UI" w:hAnsi="Segoe UI" w:cs="Segoe UI"/>
          <w:sz w:val="22"/>
          <w:szCs w:val="22"/>
        </w:rPr>
        <w:t xml:space="preserve">ode dne doručení tohoto oznámení </w:t>
      </w:r>
      <w:r w:rsidRPr="00F15DCD">
        <w:rPr>
          <w:rFonts w:ascii="Segoe UI" w:hAnsi="Segoe UI" w:cs="Segoe UI"/>
          <w:sz w:val="22"/>
          <w:szCs w:val="22"/>
        </w:rPr>
        <w:t>nebo k</w:t>
      </w:r>
      <w:r w:rsidR="00ED1567" w:rsidRPr="00F15DCD">
        <w:rPr>
          <w:rFonts w:ascii="Segoe UI" w:hAnsi="Segoe UI" w:cs="Segoe UI"/>
          <w:sz w:val="22"/>
          <w:szCs w:val="22"/>
        </w:rPr>
        <w:t> </w:t>
      </w:r>
      <w:r w:rsidRPr="00F15DCD">
        <w:rPr>
          <w:rFonts w:ascii="Segoe UI" w:hAnsi="Segoe UI" w:cs="Segoe UI"/>
          <w:sz w:val="22"/>
          <w:szCs w:val="22"/>
        </w:rPr>
        <w:t>němu opakovaně dojde ve dvou nebo více měsících v</w:t>
      </w:r>
      <w:r w:rsidR="00ED1567" w:rsidRPr="00F15DCD">
        <w:rPr>
          <w:rFonts w:ascii="Segoe UI" w:hAnsi="Segoe UI" w:cs="Segoe UI"/>
          <w:sz w:val="22"/>
          <w:szCs w:val="22"/>
        </w:rPr>
        <w:t> </w:t>
      </w:r>
      <w:r w:rsidRPr="00F15DCD">
        <w:rPr>
          <w:rFonts w:ascii="Segoe UI" w:hAnsi="Segoe UI" w:cs="Segoe UI"/>
          <w:sz w:val="22"/>
          <w:szCs w:val="22"/>
        </w:rPr>
        <w:t xml:space="preserve">době </w:t>
      </w:r>
      <w:r w:rsidR="00343668" w:rsidRPr="00F15DCD">
        <w:rPr>
          <w:rFonts w:ascii="Segoe UI" w:hAnsi="Segoe UI" w:cs="Segoe UI"/>
          <w:sz w:val="22"/>
          <w:szCs w:val="22"/>
        </w:rPr>
        <w:t>6</w:t>
      </w:r>
      <w:r w:rsidRPr="00F15DCD">
        <w:rPr>
          <w:rFonts w:ascii="Segoe UI" w:hAnsi="Segoe UI" w:cs="Segoe UI"/>
          <w:sz w:val="22"/>
          <w:szCs w:val="22"/>
        </w:rPr>
        <w:t xml:space="preserve"> měsíc</w:t>
      </w:r>
      <w:r w:rsidR="002B2BB2" w:rsidRPr="00F15DCD">
        <w:rPr>
          <w:rFonts w:ascii="Segoe UI" w:hAnsi="Segoe UI" w:cs="Segoe UI"/>
          <w:sz w:val="22"/>
          <w:szCs w:val="22"/>
        </w:rPr>
        <w:t>ů</w:t>
      </w:r>
      <w:r w:rsidR="000212C9" w:rsidRPr="00F15DCD">
        <w:rPr>
          <w:rFonts w:ascii="Segoe UI" w:hAnsi="Segoe UI" w:cs="Segoe UI"/>
          <w:sz w:val="22"/>
          <w:szCs w:val="22"/>
        </w:rPr>
        <w:t xml:space="preserve"> po sobě jdoucích</w:t>
      </w:r>
      <w:r w:rsidRPr="00F15DCD">
        <w:rPr>
          <w:rFonts w:ascii="Segoe UI" w:hAnsi="Segoe UI" w:cs="Segoe UI"/>
          <w:sz w:val="22"/>
          <w:szCs w:val="22"/>
        </w:rPr>
        <w:t xml:space="preserve"> </w:t>
      </w:r>
      <w:r w:rsidR="00353AA0" w:rsidRPr="00F15DCD">
        <w:rPr>
          <w:rFonts w:ascii="Segoe UI" w:hAnsi="Segoe UI" w:cs="Segoe UI"/>
          <w:sz w:val="22"/>
          <w:szCs w:val="22"/>
        </w:rPr>
        <w:t xml:space="preserve">ode dne </w:t>
      </w:r>
      <w:r w:rsidRPr="00F15DCD">
        <w:rPr>
          <w:rFonts w:ascii="Segoe UI" w:hAnsi="Segoe UI" w:cs="Segoe UI"/>
          <w:sz w:val="22"/>
          <w:szCs w:val="22"/>
        </w:rPr>
        <w:t xml:space="preserve">doručení </w:t>
      </w:r>
      <w:r w:rsidR="00353AA0" w:rsidRPr="00F15DCD">
        <w:rPr>
          <w:rFonts w:ascii="Segoe UI" w:hAnsi="Segoe UI" w:cs="Segoe UI"/>
          <w:sz w:val="22"/>
          <w:szCs w:val="22"/>
        </w:rPr>
        <w:t>oznámení</w:t>
      </w:r>
      <w:r w:rsidRPr="00F15DCD">
        <w:rPr>
          <w:rFonts w:ascii="Segoe UI" w:hAnsi="Segoe UI" w:cs="Segoe UI"/>
          <w:sz w:val="22"/>
          <w:szCs w:val="22"/>
        </w:rPr>
        <w:t xml:space="preserve"> dle tohoto odstavce</w:t>
      </w:r>
      <w:r w:rsidR="00353AA0" w:rsidRPr="00F15DCD">
        <w:rPr>
          <w:rFonts w:ascii="Segoe UI" w:hAnsi="Segoe UI" w:cs="Segoe UI"/>
          <w:sz w:val="22"/>
          <w:szCs w:val="22"/>
        </w:rPr>
        <w:t xml:space="preserve"> Zhotoviteli</w:t>
      </w:r>
      <w:r w:rsidR="00DE5637" w:rsidRPr="00F15DCD">
        <w:rPr>
          <w:rFonts w:ascii="Segoe UI" w:hAnsi="Segoe UI" w:cs="Segoe UI"/>
          <w:sz w:val="22"/>
          <w:szCs w:val="22"/>
        </w:rPr>
        <w:t xml:space="preserve">, je Objednatel oprávněn od Smlouvy odstoupit. </w:t>
      </w:r>
      <w:r w:rsidR="00712F51" w:rsidRPr="00F15DCD">
        <w:rPr>
          <w:rFonts w:ascii="Segoe UI" w:hAnsi="Segoe UI" w:cs="Segoe UI"/>
          <w:sz w:val="22"/>
          <w:szCs w:val="22"/>
        </w:rPr>
        <w:t xml:space="preserve"> </w:t>
      </w:r>
      <w:r w:rsidR="001B2852" w:rsidRPr="00F15DCD">
        <w:rPr>
          <w:rFonts w:ascii="Segoe UI" w:hAnsi="Segoe UI" w:cs="Segoe UI"/>
          <w:sz w:val="22"/>
          <w:szCs w:val="22"/>
        </w:rPr>
        <w:t xml:space="preserve">  </w:t>
      </w:r>
    </w:p>
    <w:p w14:paraId="71BB2C94" w14:textId="260EC72A" w:rsidR="001B2852" w:rsidRPr="00F15DCD" w:rsidRDefault="001B2852"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Objednatel je oprávněn odstoupit od Smlouvy, jestliže bude Zhotovitel postupovat tak, že to bude závažným způsobem narušovat činnost a/nebo fungování Objednatele. V</w:t>
      </w:r>
      <w:r w:rsidR="00ED1567" w:rsidRPr="00F15DCD">
        <w:rPr>
          <w:rFonts w:ascii="Segoe UI" w:hAnsi="Segoe UI" w:cs="Segoe UI"/>
          <w:sz w:val="22"/>
          <w:szCs w:val="22"/>
        </w:rPr>
        <w:t> </w:t>
      </w:r>
      <w:r w:rsidRPr="00F15DCD">
        <w:rPr>
          <w:rFonts w:ascii="Segoe UI" w:hAnsi="Segoe UI" w:cs="Segoe UI"/>
          <w:sz w:val="22"/>
          <w:szCs w:val="22"/>
        </w:rPr>
        <w:t xml:space="preserve">takovém případě Objednatel </w:t>
      </w:r>
      <w:r w:rsidR="007C1B91" w:rsidRPr="00F15DCD">
        <w:rPr>
          <w:rFonts w:ascii="Segoe UI" w:hAnsi="Segoe UI" w:cs="Segoe UI"/>
          <w:sz w:val="22"/>
          <w:szCs w:val="22"/>
        </w:rPr>
        <w:t xml:space="preserve">Zhotoviteli písemně </w:t>
      </w:r>
      <w:r w:rsidR="002650F8" w:rsidRPr="00F15DCD">
        <w:rPr>
          <w:rFonts w:ascii="Segoe UI" w:hAnsi="Segoe UI" w:cs="Segoe UI"/>
          <w:sz w:val="22"/>
          <w:szCs w:val="22"/>
        </w:rPr>
        <w:t>sdělí, jakým způsobem jeho činnost narušuje a vyzve jej k</w:t>
      </w:r>
      <w:r w:rsidR="00ED1567" w:rsidRPr="00F15DCD">
        <w:rPr>
          <w:rFonts w:ascii="Segoe UI" w:hAnsi="Segoe UI" w:cs="Segoe UI"/>
          <w:sz w:val="22"/>
          <w:szCs w:val="22"/>
        </w:rPr>
        <w:t> </w:t>
      </w:r>
      <w:r w:rsidR="002650F8" w:rsidRPr="00F15DCD">
        <w:rPr>
          <w:rFonts w:ascii="Segoe UI" w:hAnsi="Segoe UI" w:cs="Segoe UI"/>
          <w:sz w:val="22"/>
          <w:szCs w:val="22"/>
        </w:rPr>
        <w:t>bezodkladnému ukončení narušení jeho činnosti. Pokud i přes tuto výzvu nedojde k</w:t>
      </w:r>
      <w:r w:rsidR="00ED1567" w:rsidRPr="00F15DCD">
        <w:rPr>
          <w:rFonts w:ascii="Segoe UI" w:hAnsi="Segoe UI" w:cs="Segoe UI"/>
          <w:sz w:val="22"/>
          <w:szCs w:val="22"/>
        </w:rPr>
        <w:t> </w:t>
      </w:r>
      <w:r w:rsidR="002650F8" w:rsidRPr="00F15DCD">
        <w:rPr>
          <w:rFonts w:ascii="Segoe UI" w:hAnsi="Segoe UI" w:cs="Segoe UI"/>
          <w:sz w:val="22"/>
          <w:szCs w:val="22"/>
        </w:rPr>
        <w:t>ukončení narušení činnosti a/nebo fungování Objednatele, je Objednatel oprávněn od smlouvy odstoupit, a to ohledně nesplněného zbytku plnění</w:t>
      </w:r>
      <w:r w:rsidRPr="00F15DCD">
        <w:rPr>
          <w:rFonts w:ascii="Segoe UI" w:hAnsi="Segoe UI" w:cs="Segoe UI"/>
          <w:sz w:val="22"/>
          <w:szCs w:val="22"/>
        </w:rPr>
        <w:t xml:space="preserve">. </w:t>
      </w:r>
    </w:p>
    <w:p w14:paraId="036EB387" w14:textId="1F021DB7"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Objednatel nebo Zhotovitel mají právo od </w:t>
      </w:r>
      <w:r w:rsidR="00353AA0" w:rsidRPr="00F15DCD">
        <w:rPr>
          <w:rFonts w:ascii="Segoe UI" w:hAnsi="Segoe UI" w:cs="Segoe UI"/>
          <w:sz w:val="22"/>
          <w:szCs w:val="22"/>
        </w:rPr>
        <w:t>S</w:t>
      </w:r>
      <w:r w:rsidRPr="00F15DCD">
        <w:rPr>
          <w:rFonts w:ascii="Segoe UI" w:hAnsi="Segoe UI" w:cs="Segoe UI"/>
          <w:sz w:val="22"/>
          <w:szCs w:val="22"/>
        </w:rPr>
        <w:t>mlouvy odstoupit v</w:t>
      </w:r>
      <w:r w:rsidR="00ED1567" w:rsidRPr="00F15DCD">
        <w:rPr>
          <w:rFonts w:ascii="Segoe UI" w:hAnsi="Segoe UI" w:cs="Segoe UI"/>
          <w:sz w:val="22"/>
          <w:szCs w:val="22"/>
        </w:rPr>
        <w:t> </w:t>
      </w:r>
      <w:r w:rsidRPr="00F15DCD">
        <w:rPr>
          <w:rFonts w:ascii="Segoe UI" w:hAnsi="Segoe UI" w:cs="Segoe UI"/>
          <w:sz w:val="22"/>
          <w:szCs w:val="22"/>
        </w:rPr>
        <w:t xml:space="preserve">případě podstatného porušení smlouvy druhou smluvní stranou. </w:t>
      </w:r>
      <w:r w:rsidR="00522061" w:rsidRPr="00F15DCD">
        <w:rPr>
          <w:rFonts w:ascii="Segoe UI" w:hAnsi="Segoe UI" w:cs="Segoe UI"/>
          <w:snapToGrid w:val="0"/>
          <w:sz w:val="22"/>
          <w:szCs w:val="22"/>
        </w:rPr>
        <w:t xml:space="preserve">V případech, kdy vzniklo právo Objednatele na odstoupení od této Smlouvy v souvislosti s porušením závazků Zhotovitele, se odchylně od ust. § 2002 odst. 1 OZ sjednává, že právo odstoupit od Smlouvy lze vykonat nikoli bez zbytečného odkladu, ale ve lhůtě 6 </w:t>
      </w:r>
      <w:r w:rsidR="00707350" w:rsidRPr="00F15DCD">
        <w:rPr>
          <w:rFonts w:ascii="Segoe UI" w:hAnsi="Segoe UI" w:cs="Segoe UI"/>
          <w:snapToGrid w:val="0"/>
          <w:sz w:val="22"/>
          <w:szCs w:val="22"/>
        </w:rPr>
        <w:t xml:space="preserve">měsíců </w:t>
      </w:r>
      <w:r w:rsidR="00522061" w:rsidRPr="00F15DCD">
        <w:rPr>
          <w:rFonts w:ascii="Segoe UI" w:hAnsi="Segoe UI" w:cs="Segoe UI"/>
          <w:snapToGrid w:val="0"/>
          <w:sz w:val="22"/>
          <w:szCs w:val="22"/>
        </w:rPr>
        <w:t>ode dne, kdy se Objednatel dozvěděl, že mu právo na odstoupení od Smlouvy vzniklo.</w:t>
      </w:r>
      <w:r w:rsidR="00522061" w:rsidRPr="00F15DCD">
        <w:rPr>
          <w:rFonts w:ascii="Segoe UI" w:hAnsi="Segoe UI" w:cs="Segoe UI"/>
          <w:sz w:val="22"/>
          <w:szCs w:val="22"/>
        </w:rPr>
        <w:t xml:space="preserve"> V této lhůtě lze Zhotovitele rovněž informovat o tom, že se jedná o podstatné porušení Smlouvy.</w:t>
      </w:r>
    </w:p>
    <w:p w14:paraId="3ED0251E" w14:textId="39951753"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Za podstatné porušení smlouvy pokládají smluvní strany tato porušení smluvních závazků:</w:t>
      </w:r>
    </w:p>
    <w:p w14:paraId="13700886" w14:textId="55983FC7" w:rsidR="00014E15" w:rsidRPr="00F15DCD" w:rsidRDefault="00980C47"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bookmarkStart w:id="754" w:name="_Ref61442983"/>
      <w:r w:rsidRPr="00F15DCD">
        <w:rPr>
          <w:rFonts w:ascii="Segoe UI" w:hAnsi="Segoe UI" w:cs="Segoe UI"/>
          <w:snapToGrid w:val="0"/>
          <w:sz w:val="22"/>
          <w:szCs w:val="22"/>
        </w:rPr>
        <w:t>v</w:t>
      </w:r>
      <w:r w:rsidR="003F0C06" w:rsidRPr="00F15DCD">
        <w:rPr>
          <w:rFonts w:ascii="Segoe UI" w:hAnsi="Segoe UI" w:cs="Segoe UI"/>
          <w:snapToGrid w:val="0"/>
          <w:sz w:val="22"/>
          <w:szCs w:val="22"/>
        </w:rPr>
        <w:t xml:space="preserve">ýše </w:t>
      </w:r>
      <w:r w:rsidR="00891097" w:rsidRPr="00F15DCD">
        <w:rPr>
          <w:rFonts w:ascii="Segoe UI" w:hAnsi="Segoe UI" w:cs="Segoe UI"/>
          <w:snapToGrid w:val="0"/>
          <w:sz w:val="22"/>
          <w:szCs w:val="22"/>
        </w:rPr>
        <w:t xml:space="preserve">částky smluvní pokuty dle </w:t>
      </w:r>
      <w:r w:rsidR="008C2548" w:rsidRPr="00F15DCD">
        <w:rPr>
          <w:rFonts w:ascii="Segoe UI" w:hAnsi="Segoe UI" w:cs="Segoe UI"/>
          <w:snapToGrid w:val="0"/>
          <w:sz w:val="22"/>
          <w:szCs w:val="22"/>
        </w:rPr>
        <w:t>odst.</w:t>
      </w:r>
      <w:r w:rsidR="00014E15" w:rsidRPr="00F15DCD">
        <w:rPr>
          <w:rFonts w:ascii="Segoe UI" w:hAnsi="Segoe UI" w:cs="Segoe UI"/>
          <w:snapToGrid w:val="0"/>
          <w:sz w:val="22"/>
          <w:szCs w:val="22"/>
        </w:rPr>
        <w:t xml:space="preserve"> </w:t>
      </w:r>
      <w:r w:rsidR="008C2548" w:rsidRPr="00F15DCD">
        <w:rPr>
          <w:rFonts w:ascii="Segoe UI" w:hAnsi="Segoe UI" w:cs="Segoe UI"/>
          <w:snapToGrid w:val="0"/>
          <w:sz w:val="22"/>
          <w:szCs w:val="22"/>
        </w:rPr>
        <w:fldChar w:fldCharType="begin"/>
      </w:r>
      <w:r w:rsidR="008C2548" w:rsidRPr="00F15DCD">
        <w:rPr>
          <w:rFonts w:ascii="Segoe UI" w:hAnsi="Segoe UI" w:cs="Segoe UI"/>
          <w:snapToGrid w:val="0"/>
          <w:sz w:val="22"/>
          <w:szCs w:val="22"/>
        </w:rPr>
        <w:instrText xml:space="preserve"> REF _Ref64628042 \r \h </w:instrText>
      </w:r>
      <w:r w:rsidR="007F4CFA" w:rsidRPr="00F15DCD">
        <w:rPr>
          <w:rFonts w:ascii="Segoe UI" w:hAnsi="Segoe UI" w:cs="Segoe UI"/>
          <w:snapToGrid w:val="0"/>
          <w:sz w:val="22"/>
          <w:szCs w:val="22"/>
        </w:rPr>
        <w:instrText xml:space="preserve"> \* MERGEFORMAT </w:instrText>
      </w:r>
      <w:r w:rsidR="008C2548" w:rsidRPr="00F15DCD">
        <w:rPr>
          <w:rFonts w:ascii="Segoe UI" w:hAnsi="Segoe UI" w:cs="Segoe UI"/>
          <w:snapToGrid w:val="0"/>
          <w:sz w:val="22"/>
          <w:szCs w:val="22"/>
        </w:rPr>
      </w:r>
      <w:r w:rsidR="008C2548" w:rsidRPr="00F15DCD">
        <w:rPr>
          <w:rFonts w:ascii="Segoe UI" w:hAnsi="Segoe UI" w:cs="Segoe UI"/>
          <w:snapToGrid w:val="0"/>
          <w:sz w:val="22"/>
          <w:szCs w:val="22"/>
        </w:rPr>
        <w:fldChar w:fldCharType="separate"/>
      </w:r>
      <w:r w:rsidR="00C4674D">
        <w:rPr>
          <w:rFonts w:ascii="Segoe UI" w:hAnsi="Segoe UI" w:cs="Segoe UI"/>
          <w:snapToGrid w:val="0"/>
          <w:sz w:val="22"/>
          <w:szCs w:val="22"/>
        </w:rPr>
        <w:t>31.5</w:t>
      </w:r>
      <w:r w:rsidR="008C2548" w:rsidRPr="00F15DCD">
        <w:rPr>
          <w:rFonts w:ascii="Segoe UI" w:hAnsi="Segoe UI" w:cs="Segoe UI"/>
          <w:snapToGrid w:val="0"/>
          <w:sz w:val="22"/>
          <w:szCs w:val="22"/>
        </w:rPr>
        <w:fldChar w:fldCharType="end"/>
      </w:r>
      <w:r w:rsidR="00014E15" w:rsidRPr="00F15DCD">
        <w:rPr>
          <w:rFonts w:ascii="Segoe UI" w:hAnsi="Segoe UI" w:cs="Segoe UI"/>
          <w:snapToGrid w:val="0"/>
          <w:sz w:val="22"/>
          <w:szCs w:val="22"/>
        </w:rPr>
        <w:t xml:space="preserve"> a/nebo </w:t>
      </w:r>
      <w:r w:rsidR="00014E15" w:rsidRPr="00F15DCD">
        <w:rPr>
          <w:rFonts w:ascii="Segoe UI" w:hAnsi="Segoe UI" w:cs="Segoe UI"/>
          <w:snapToGrid w:val="0"/>
          <w:sz w:val="22"/>
          <w:szCs w:val="22"/>
        </w:rPr>
        <w:fldChar w:fldCharType="begin"/>
      </w:r>
      <w:r w:rsidR="00014E15" w:rsidRPr="00F15DCD">
        <w:rPr>
          <w:rFonts w:ascii="Segoe UI" w:hAnsi="Segoe UI" w:cs="Segoe UI"/>
          <w:snapToGrid w:val="0"/>
          <w:sz w:val="22"/>
          <w:szCs w:val="22"/>
        </w:rPr>
        <w:instrText xml:space="preserve"> REF _Ref60159829 \r \h </w:instrText>
      </w:r>
      <w:r w:rsidR="007F4CFA" w:rsidRPr="00F15DCD">
        <w:rPr>
          <w:rFonts w:ascii="Segoe UI" w:hAnsi="Segoe UI" w:cs="Segoe UI"/>
          <w:snapToGrid w:val="0"/>
          <w:sz w:val="22"/>
          <w:szCs w:val="22"/>
        </w:rPr>
        <w:instrText xml:space="preserve"> \* MERGEFORMAT </w:instrText>
      </w:r>
      <w:r w:rsidR="00014E15" w:rsidRPr="00F15DCD">
        <w:rPr>
          <w:rFonts w:ascii="Segoe UI" w:hAnsi="Segoe UI" w:cs="Segoe UI"/>
          <w:snapToGrid w:val="0"/>
          <w:sz w:val="22"/>
          <w:szCs w:val="22"/>
        </w:rPr>
      </w:r>
      <w:r w:rsidR="00014E15" w:rsidRPr="00F15DCD">
        <w:rPr>
          <w:rFonts w:ascii="Segoe UI" w:hAnsi="Segoe UI" w:cs="Segoe UI"/>
          <w:snapToGrid w:val="0"/>
          <w:sz w:val="22"/>
          <w:szCs w:val="22"/>
        </w:rPr>
        <w:fldChar w:fldCharType="separate"/>
      </w:r>
      <w:r w:rsidR="00C4674D">
        <w:rPr>
          <w:rFonts w:ascii="Segoe UI" w:hAnsi="Segoe UI" w:cs="Segoe UI"/>
          <w:snapToGrid w:val="0"/>
          <w:sz w:val="22"/>
          <w:szCs w:val="22"/>
        </w:rPr>
        <w:t>31.6</w:t>
      </w:r>
      <w:r w:rsidR="00014E15" w:rsidRPr="00F15DCD">
        <w:rPr>
          <w:rFonts w:ascii="Segoe UI" w:hAnsi="Segoe UI" w:cs="Segoe UI"/>
          <w:snapToGrid w:val="0"/>
          <w:sz w:val="22"/>
          <w:szCs w:val="22"/>
        </w:rPr>
        <w:fldChar w:fldCharType="end"/>
      </w:r>
      <w:r w:rsidR="00014E15" w:rsidRPr="00F15DCD">
        <w:rPr>
          <w:rFonts w:ascii="Segoe UI" w:hAnsi="Segoe UI" w:cs="Segoe UI"/>
          <w:snapToGrid w:val="0"/>
          <w:sz w:val="22"/>
          <w:szCs w:val="22"/>
        </w:rPr>
        <w:t xml:space="preserve"> a/nebo </w:t>
      </w:r>
      <w:r w:rsidR="00014E15" w:rsidRPr="00F15DCD">
        <w:rPr>
          <w:rFonts w:ascii="Segoe UI" w:hAnsi="Segoe UI" w:cs="Segoe UI"/>
          <w:snapToGrid w:val="0"/>
          <w:sz w:val="22"/>
          <w:szCs w:val="22"/>
        </w:rPr>
        <w:fldChar w:fldCharType="begin"/>
      </w:r>
      <w:r w:rsidR="00014E15" w:rsidRPr="00F15DCD">
        <w:rPr>
          <w:rFonts w:ascii="Segoe UI" w:hAnsi="Segoe UI" w:cs="Segoe UI"/>
          <w:snapToGrid w:val="0"/>
          <w:sz w:val="22"/>
          <w:szCs w:val="22"/>
        </w:rPr>
        <w:instrText xml:space="preserve"> REF _Ref61280151 \r \h </w:instrText>
      </w:r>
      <w:r w:rsidR="007F4CFA" w:rsidRPr="00F15DCD">
        <w:rPr>
          <w:rFonts w:ascii="Segoe UI" w:hAnsi="Segoe UI" w:cs="Segoe UI"/>
          <w:snapToGrid w:val="0"/>
          <w:sz w:val="22"/>
          <w:szCs w:val="22"/>
        </w:rPr>
        <w:instrText xml:space="preserve"> \* MERGEFORMAT </w:instrText>
      </w:r>
      <w:r w:rsidR="00014E15" w:rsidRPr="00F15DCD">
        <w:rPr>
          <w:rFonts w:ascii="Segoe UI" w:hAnsi="Segoe UI" w:cs="Segoe UI"/>
          <w:snapToGrid w:val="0"/>
          <w:sz w:val="22"/>
          <w:szCs w:val="22"/>
        </w:rPr>
      </w:r>
      <w:r w:rsidR="00014E15" w:rsidRPr="00F15DCD">
        <w:rPr>
          <w:rFonts w:ascii="Segoe UI" w:hAnsi="Segoe UI" w:cs="Segoe UI"/>
          <w:snapToGrid w:val="0"/>
          <w:sz w:val="22"/>
          <w:szCs w:val="22"/>
        </w:rPr>
        <w:fldChar w:fldCharType="separate"/>
      </w:r>
      <w:r w:rsidR="00C4674D">
        <w:rPr>
          <w:rFonts w:ascii="Segoe UI" w:hAnsi="Segoe UI" w:cs="Segoe UI"/>
          <w:snapToGrid w:val="0"/>
          <w:sz w:val="22"/>
          <w:szCs w:val="22"/>
        </w:rPr>
        <w:t>31.7</w:t>
      </w:r>
      <w:r w:rsidR="00014E15"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w:t>
      </w:r>
      <w:r w:rsidR="00891097" w:rsidRPr="00F15DCD">
        <w:rPr>
          <w:rFonts w:ascii="Segoe UI" w:hAnsi="Segoe UI" w:cs="Segoe UI"/>
          <w:snapToGrid w:val="0"/>
          <w:sz w:val="22"/>
          <w:szCs w:val="22"/>
        </w:rPr>
        <w:t>a</w:t>
      </w:r>
      <w:r w:rsidRPr="00F15DCD">
        <w:rPr>
          <w:rFonts w:ascii="Segoe UI" w:hAnsi="Segoe UI" w:cs="Segoe UI"/>
          <w:snapToGrid w:val="0"/>
          <w:sz w:val="22"/>
          <w:szCs w:val="22"/>
        </w:rPr>
        <w:t>/nebo</w:t>
      </w:r>
      <w:r w:rsidR="00891097" w:rsidRPr="00F15DCD">
        <w:rPr>
          <w:rFonts w:ascii="Segoe UI" w:hAnsi="Segoe UI" w:cs="Segoe UI"/>
          <w:snapToGrid w:val="0"/>
          <w:sz w:val="22"/>
          <w:szCs w:val="22"/>
        </w:rPr>
        <w:t xml:space="preserve"> </w:t>
      </w:r>
      <w:r w:rsidR="00891097" w:rsidRPr="00F15DCD">
        <w:rPr>
          <w:rFonts w:ascii="Segoe UI" w:hAnsi="Segoe UI" w:cs="Segoe UI"/>
          <w:snapToGrid w:val="0"/>
          <w:sz w:val="22"/>
          <w:szCs w:val="22"/>
        </w:rPr>
        <w:fldChar w:fldCharType="begin"/>
      </w:r>
      <w:r w:rsidR="00891097" w:rsidRPr="00F15DCD">
        <w:rPr>
          <w:rFonts w:ascii="Segoe UI" w:hAnsi="Segoe UI" w:cs="Segoe UI"/>
          <w:snapToGrid w:val="0"/>
          <w:sz w:val="22"/>
          <w:szCs w:val="22"/>
        </w:rPr>
        <w:instrText xml:space="preserve"> REF _Ref60160151 \r \h </w:instrText>
      </w:r>
      <w:r w:rsidRPr="00F15DCD">
        <w:rPr>
          <w:rFonts w:ascii="Segoe UI" w:hAnsi="Segoe UI" w:cs="Segoe UI"/>
          <w:snapToGrid w:val="0"/>
          <w:sz w:val="22"/>
          <w:szCs w:val="22"/>
        </w:rPr>
        <w:instrText xml:space="preserve"> \* MERGEFORMAT </w:instrText>
      </w:r>
      <w:r w:rsidR="00891097" w:rsidRPr="00F15DCD">
        <w:rPr>
          <w:rFonts w:ascii="Segoe UI" w:hAnsi="Segoe UI" w:cs="Segoe UI"/>
          <w:snapToGrid w:val="0"/>
          <w:sz w:val="22"/>
          <w:szCs w:val="22"/>
        </w:rPr>
      </w:r>
      <w:r w:rsidR="00891097" w:rsidRPr="00F15DCD">
        <w:rPr>
          <w:rFonts w:ascii="Segoe UI" w:hAnsi="Segoe UI" w:cs="Segoe UI"/>
          <w:snapToGrid w:val="0"/>
          <w:sz w:val="22"/>
          <w:szCs w:val="22"/>
        </w:rPr>
        <w:fldChar w:fldCharType="separate"/>
      </w:r>
      <w:r w:rsidR="00C4674D">
        <w:rPr>
          <w:rFonts w:ascii="Segoe UI" w:hAnsi="Segoe UI" w:cs="Segoe UI"/>
          <w:snapToGrid w:val="0"/>
          <w:sz w:val="22"/>
          <w:szCs w:val="22"/>
        </w:rPr>
        <w:t>31.8</w:t>
      </w:r>
      <w:r w:rsidR="00891097" w:rsidRPr="00F15DCD">
        <w:rPr>
          <w:rFonts w:ascii="Segoe UI" w:hAnsi="Segoe UI" w:cs="Segoe UI"/>
          <w:snapToGrid w:val="0"/>
          <w:sz w:val="22"/>
          <w:szCs w:val="22"/>
        </w:rPr>
        <w:fldChar w:fldCharType="end"/>
      </w:r>
      <w:r w:rsidR="0027187E">
        <w:rPr>
          <w:rFonts w:ascii="Segoe UI" w:hAnsi="Segoe UI" w:cs="Segoe UI"/>
          <w:snapToGrid w:val="0"/>
          <w:sz w:val="22"/>
          <w:szCs w:val="22"/>
        </w:rPr>
        <w:t xml:space="preserve"> a/nebo 31.9</w:t>
      </w:r>
      <w:r w:rsidR="003F0C06" w:rsidRPr="00F15DCD">
        <w:rPr>
          <w:rFonts w:ascii="Segoe UI" w:hAnsi="Segoe UI" w:cs="Segoe UI"/>
          <w:snapToGrid w:val="0"/>
          <w:sz w:val="22"/>
          <w:szCs w:val="22"/>
        </w:rPr>
        <w:t xml:space="preserve"> </w:t>
      </w:r>
      <w:r w:rsidRPr="00F15DCD">
        <w:rPr>
          <w:rFonts w:ascii="Segoe UI" w:hAnsi="Segoe UI" w:cs="Segoe UI"/>
          <w:snapToGrid w:val="0"/>
          <w:sz w:val="22"/>
          <w:szCs w:val="22"/>
        </w:rPr>
        <w:t xml:space="preserve">Smlouvy </w:t>
      </w:r>
      <w:r w:rsidR="00891097" w:rsidRPr="00F15DCD">
        <w:rPr>
          <w:rFonts w:ascii="Segoe UI" w:hAnsi="Segoe UI" w:cs="Segoe UI"/>
          <w:snapToGrid w:val="0"/>
          <w:sz w:val="22"/>
          <w:szCs w:val="22"/>
        </w:rPr>
        <w:t xml:space="preserve">dosáhne částky, která odpovídá 10 % </w:t>
      </w:r>
      <w:r w:rsidR="00A85B0D" w:rsidRPr="00F15DCD">
        <w:rPr>
          <w:rFonts w:ascii="Segoe UI" w:hAnsi="Segoe UI" w:cs="Segoe UI"/>
          <w:snapToGrid w:val="0"/>
          <w:sz w:val="22"/>
          <w:szCs w:val="22"/>
        </w:rPr>
        <w:t>C</w:t>
      </w:r>
      <w:r w:rsidR="00891097" w:rsidRPr="00F15DCD">
        <w:rPr>
          <w:rFonts w:ascii="Segoe UI" w:hAnsi="Segoe UI" w:cs="Segoe UI"/>
          <w:snapToGrid w:val="0"/>
          <w:sz w:val="22"/>
          <w:szCs w:val="22"/>
        </w:rPr>
        <w:t>eny Díla</w:t>
      </w:r>
      <w:r w:rsidR="00014E15" w:rsidRPr="00F15DCD">
        <w:rPr>
          <w:rFonts w:ascii="Segoe UI" w:hAnsi="Segoe UI" w:cs="Segoe UI"/>
          <w:snapToGrid w:val="0"/>
          <w:sz w:val="22"/>
          <w:szCs w:val="22"/>
        </w:rPr>
        <w:t>;</w:t>
      </w:r>
      <w:bookmarkEnd w:id="754"/>
      <w:r w:rsidR="00014E15" w:rsidRPr="00F15DCD">
        <w:rPr>
          <w:rFonts w:ascii="Segoe UI" w:hAnsi="Segoe UI" w:cs="Segoe UI"/>
          <w:snapToGrid w:val="0"/>
          <w:sz w:val="22"/>
          <w:szCs w:val="22"/>
        </w:rPr>
        <w:t xml:space="preserve"> </w:t>
      </w:r>
    </w:p>
    <w:p w14:paraId="034A4A42" w14:textId="4FE6CAAC" w:rsidR="001374D6" w:rsidRPr="00F15DCD" w:rsidRDefault="00980C47"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r w:rsidRPr="00F15DCD">
        <w:rPr>
          <w:rFonts w:ascii="Segoe UI" w:hAnsi="Segoe UI" w:cs="Segoe UI"/>
          <w:snapToGrid w:val="0"/>
          <w:sz w:val="22"/>
          <w:szCs w:val="22"/>
        </w:rPr>
        <w:t>počet dnů prodlení Zhotovitele s</w:t>
      </w:r>
      <w:r w:rsidR="00ED1567" w:rsidRPr="00F15DCD">
        <w:rPr>
          <w:rFonts w:ascii="Segoe UI" w:hAnsi="Segoe UI" w:cs="Segoe UI"/>
          <w:snapToGrid w:val="0"/>
          <w:sz w:val="22"/>
          <w:szCs w:val="22"/>
        </w:rPr>
        <w:t> </w:t>
      </w:r>
      <w:r w:rsidR="00014E15" w:rsidRPr="00F15DCD">
        <w:rPr>
          <w:rFonts w:ascii="Segoe UI" w:hAnsi="Segoe UI" w:cs="Segoe UI"/>
          <w:snapToGrid w:val="0"/>
          <w:sz w:val="22"/>
          <w:szCs w:val="22"/>
        </w:rPr>
        <w:t>ne</w:t>
      </w:r>
      <w:r w:rsidRPr="00F15DCD">
        <w:rPr>
          <w:rFonts w:ascii="Segoe UI" w:hAnsi="Segoe UI" w:cs="Segoe UI"/>
          <w:snapToGrid w:val="0"/>
          <w:sz w:val="22"/>
          <w:szCs w:val="22"/>
        </w:rPr>
        <w:t xml:space="preserve">dodržením termínů dle milníků č. </w:t>
      </w:r>
      <w:bookmarkStart w:id="755" w:name="_Hlk192853631"/>
      <w:r w:rsidRPr="00F15DCD">
        <w:rPr>
          <w:rFonts w:ascii="Segoe UI" w:hAnsi="Segoe UI" w:cs="Segoe UI"/>
          <w:snapToGrid w:val="0"/>
          <w:sz w:val="22"/>
          <w:szCs w:val="22"/>
        </w:rPr>
        <w:t xml:space="preserve">2, č. 4., č. </w:t>
      </w:r>
      <w:r w:rsidR="00A45A8A">
        <w:rPr>
          <w:rFonts w:ascii="Segoe UI" w:hAnsi="Segoe UI" w:cs="Segoe UI"/>
          <w:snapToGrid w:val="0"/>
          <w:sz w:val="22"/>
          <w:szCs w:val="22"/>
        </w:rPr>
        <w:t xml:space="preserve">6, č. 7, </w:t>
      </w:r>
      <w:r w:rsidRPr="00F15DCD">
        <w:rPr>
          <w:rFonts w:ascii="Segoe UI" w:hAnsi="Segoe UI" w:cs="Segoe UI"/>
          <w:snapToGrid w:val="0"/>
          <w:sz w:val="22"/>
          <w:szCs w:val="22"/>
        </w:rPr>
        <w:t xml:space="preserve">8 a/nebo č. </w:t>
      </w:r>
      <w:r w:rsidR="00A45A8A">
        <w:rPr>
          <w:rFonts w:ascii="Segoe UI" w:hAnsi="Segoe UI" w:cs="Segoe UI"/>
          <w:snapToGrid w:val="0"/>
          <w:sz w:val="22"/>
          <w:szCs w:val="22"/>
        </w:rPr>
        <w:t>9</w:t>
      </w:r>
      <w:r w:rsidR="00123B5C" w:rsidRPr="00F15DCD">
        <w:rPr>
          <w:rFonts w:ascii="Segoe UI" w:hAnsi="Segoe UI" w:cs="Segoe UI"/>
          <w:snapToGrid w:val="0"/>
          <w:sz w:val="22"/>
          <w:szCs w:val="22"/>
        </w:rPr>
        <w:t xml:space="preserve"> </w:t>
      </w:r>
      <w:bookmarkEnd w:id="755"/>
      <w:r w:rsidR="00123B5C" w:rsidRPr="00F15DCD">
        <w:rPr>
          <w:rFonts w:ascii="Segoe UI" w:hAnsi="Segoe UI" w:cs="Segoe UI"/>
          <w:snapToGrid w:val="0"/>
          <w:sz w:val="22"/>
          <w:szCs w:val="22"/>
        </w:rPr>
        <w:t>uvedených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r w:rsidR="00BD22C1" w:rsidRPr="00F15DCD">
        <w:rPr>
          <w:rFonts w:ascii="Segoe UI" w:hAnsi="Segoe UI" w:cs="Segoe UI"/>
          <w:snapToGrid w:val="0"/>
          <w:sz w:val="22"/>
          <w:szCs w:val="22"/>
        </w:rPr>
        <w:t>II.h</w:t>
      </w:r>
      <w:r w:rsidR="00123B5C" w:rsidRPr="00F15DCD">
        <w:rPr>
          <w:rFonts w:ascii="Segoe UI" w:hAnsi="Segoe UI" w:cs="Segoe UI"/>
          <w:snapToGrid w:val="0"/>
          <w:sz w:val="22"/>
          <w:szCs w:val="22"/>
        </w:rPr>
        <w:t xml:space="preserve"> Smluvní</w:t>
      </w:r>
      <w:r w:rsidRPr="00F15DCD">
        <w:rPr>
          <w:rFonts w:ascii="Segoe UI" w:hAnsi="Segoe UI" w:cs="Segoe UI"/>
          <w:snapToGrid w:val="0"/>
          <w:sz w:val="22"/>
          <w:szCs w:val="22"/>
        </w:rPr>
        <w:t xml:space="preserve"> </w:t>
      </w:r>
      <w:r w:rsidR="00123B5C" w:rsidRPr="00F15DCD">
        <w:rPr>
          <w:rFonts w:ascii="Segoe UI" w:hAnsi="Segoe UI" w:cs="Segoe UI"/>
          <w:snapToGrid w:val="0"/>
          <w:sz w:val="22"/>
          <w:szCs w:val="22"/>
        </w:rPr>
        <w:t>h</w:t>
      </w:r>
      <w:r w:rsidRPr="00F15DCD">
        <w:rPr>
          <w:rFonts w:ascii="Segoe UI" w:hAnsi="Segoe UI" w:cs="Segoe UI"/>
          <w:snapToGrid w:val="0"/>
          <w:sz w:val="22"/>
          <w:szCs w:val="22"/>
        </w:rPr>
        <w:t>armonogram dosáhne v</w:t>
      </w:r>
      <w:r w:rsidR="00ED1567" w:rsidRPr="00F15DCD">
        <w:rPr>
          <w:rFonts w:ascii="Segoe UI" w:hAnsi="Segoe UI" w:cs="Segoe UI"/>
          <w:snapToGrid w:val="0"/>
          <w:sz w:val="22"/>
          <w:szCs w:val="22"/>
        </w:rPr>
        <w:t> </w:t>
      </w:r>
      <w:r w:rsidRPr="00F15DCD">
        <w:rPr>
          <w:rFonts w:ascii="Segoe UI" w:hAnsi="Segoe UI" w:cs="Segoe UI"/>
          <w:snapToGrid w:val="0"/>
          <w:sz w:val="22"/>
          <w:szCs w:val="22"/>
        </w:rPr>
        <w:t>souhrnu 365 dnů</w:t>
      </w:r>
      <w:r w:rsidR="00F97707" w:rsidRPr="00F15DCD">
        <w:rPr>
          <w:rFonts w:ascii="Segoe UI" w:hAnsi="Segoe UI" w:cs="Segoe UI"/>
          <w:snapToGrid w:val="0"/>
          <w:sz w:val="22"/>
          <w:szCs w:val="22"/>
        </w:rPr>
        <w:t xml:space="preserve">; </w:t>
      </w:r>
      <w:r w:rsidR="001374D6" w:rsidRPr="00F15DCD">
        <w:rPr>
          <w:rFonts w:ascii="Segoe UI" w:hAnsi="Segoe UI" w:cs="Segoe UI"/>
          <w:snapToGrid w:val="0"/>
          <w:sz w:val="22"/>
          <w:szCs w:val="22"/>
        </w:rPr>
        <w:t xml:space="preserve"> </w:t>
      </w:r>
    </w:p>
    <w:p w14:paraId="2F9B4094" w14:textId="363410F5" w:rsidR="00891097" w:rsidRPr="00F15DCD" w:rsidRDefault="001374D6"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r w:rsidRPr="00F15DCD">
        <w:rPr>
          <w:rFonts w:ascii="Segoe UI" w:hAnsi="Segoe UI" w:cs="Segoe UI"/>
          <w:snapToGrid w:val="0"/>
          <w:sz w:val="22"/>
          <w:szCs w:val="22"/>
        </w:rPr>
        <w:t xml:space="preserve">neprokázání existence pojištění dle čl.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_Ref417032515 \r \h </w:instrText>
      </w:r>
      <w:r w:rsidR="00353AA0"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w:t>
      </w:r>
    </w:p>
    <w:p w14:paraId="17C1E5EE" w14:textId="475023DB"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napToGrid w:val="0"/>
          <w:sz w:val="22"/>
          <w:szCs w:val="22"/>
        </w:rPr>
        <w:lastRenderedPageBreak/>
        <w:t>Zhotovitel poruší jakoukoli ze svých povinností, která pro něj vyplývá z</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čl.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_Ref417032515 \r \h </w:instrText>
      </w:r>
      <w:r w:rsidR="00353AA0"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w:t>
      </w:r>
    </w:p>
    <w:p w14:paraId="14472541" w14:textId="0598A316" w:rsidR="004F673E" w:rsidRPr="00F15DCD" w:rsidRDefault="004F673E"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napToGrid w:val="0"/>
          <w:sz w:val="22"/>
          <w:szCs w:val="22"/>
        </w:rPr>
        <w:t xml:space="preserve">porušení povinností Zhotovitele týkajících se </w:t>
      </w:r>
      <w:r w:rsidR="00437879" w:rsidRPr="00F15DCD">
        <w:rPr>
          <w:rFonts w:ascii="Segoe UI" w:hAnsi="Segoe UI" w:cs="Segoe UI"/>
          <w:snapToGrid w:val="0"/>
          <w:sz w:val="22"/>
          <w:szCs w:val="22"/>
        </w:rPr>
        <w:t>Jistoty</w:t>
      </w:r>
      <w:r w:rsidRPr="00F15DCD">
        <w:rPr>
          <w:rFonts w:ascii="Segoe UI" w:hAnsi="Segoe UI" w:cs="Segoe UI"/>
          <w:sz w:val="22"/>
          <w:szCs w:val="22"/>
        </w:rPr>
        <w:t xml:space="preserve"> </w:t>
      </w:r>
      <w:r w:rsidRPr="00F15DCD">
        <w:rPr>
          <w:rFonts w:ascii="Segoe UI" w:hAnsi="Segoe UI" w:cs="Segoe UI"/>
          <w:snapToGrid w:val="0"/>
          <w:sz w:val="22"/>
          <w:szCs w:val="22"/>
        </w:rPr>
        <w:t xml:space="preserve">dle čl. </w:t>
      </w:r>
      <w:r w:rsidR="006055D9" w:rsidRPr="00F15DCD">
        <w:rPr>
          <w:rFonts w:ascii="Segoe UI" w:hAnsi="Segoe UI" w:cs="Segoe UI"/>
          <w:snapToGrid w:val="0"/>
          <w:sz w:val="22"/>
          <w:szCs w:val="22"/>
        </w:rPr>
        <w:fldChar w:fldCharType="begin"/>
      </w:r>
      <w:r w:rsidR="006055D9" w:rsidRPr="00F15DCD">
        <w:rPr>
          <w:rFonts w:ascii="Segoe UI" w:hAnsi="Segoe UI" w:cs="Segoe UI"/>
          <w:snapToGrid w:val="0"/>
          <w:sz w:val="22"/>
          <w:szCs w:val="22"/>
        </w:rPr>
        <w:instrText xml:space="preserve"> REF _Ref50986071 \r \h </w:instrText>
      </w:r>
      <w:r w:rsidR="007F4CFA" w:rsidRPr="00F15DCD">
        <w:rPr>
          <w:rFonts w:ascii="Segoe UI" w:hAnsi="Segoe UI" w:cs="Segoe UI"/>
          <w:snapToGrid w:val="0"/>
          <w:sz w:val="22"/>
          <w:szCs w:val="22"/>
        </w:rPr>
        <w:instrText xml:space="preserve"> \* MERGEFORMAT </w:instrText>
      </w:r>
      <w:r w:rsidR="006055D9" w:rsidRPr="00F15DCD">
        <w:rPr>
          <w:rFonts w:ascii="Segoe UI" w:hAnsi="Segoe UI" w:cs="Segoe UI"/>
          <w:snapToGrid w:val="0"/>
          <w:sz w:val="22"/>
          <w:szCs w:val="22"/>
        </w:rPr>
      </w:r>
      <w:r w:rsidR="006055D9" w:rsidRPr="00F15DCD">
        <w:rPr>
          <w:rFonts w:ascii="Segoe UI" w:hAnsi="Segoe UI" w:cs="Segoe UI"/>
          <w:snapToGrid w:val="0"/>
          <w:sz w:val="22"/>
          <w:szCs w:val="22"/>
        </w:rPr>
        <w:fldChar w:fldCharType="separate"/>
      </w:r>
      <w:r w:rsidR="00C4674D">
        <w:rPr>
          <w:rFonts w:ascii="Segoe UI" w:hAnsi="Segoe UI" w:cs="Segoe UI"/>
          <w:snapToGrid w:val="0"/>
          <w:sz w:val="22"/>
          <w:szCs w:val="22"/>
        </w:rPr>
        <w:t>29</w:t>
      </w:r>
      <w:r w:rsidR="006055D9" w:rsidRPr="00F15DCD">
        <w:rPr>
          <w:rFonts w:ascii="Segoe UI" w:hAnsi="Segoe UI" w:cs="Segoe UI"/>
          <w:snapToGrid w:val="0"/>
          <w:sz w:val="22"/>
          <w:szCs w:val="22"/>
        </w:rPr>
        <w:fldChar w:fldCharType="end"/>
      </w:r>
      <w:r w:rsidR="006055D9" w:rsidRPr="00F15DCD">
        <w:rPr>
          <w:rFonts w:ascii="Segoe UI" w:hAnsi="Segoe UI" w:cs="Segoe UI"/>
          <w:snapToGrid w:val="0"/>
          <w:sz w:val="22"/>
          <w:szCs w:val="22"/>
        </w:rPr>
        <w:t xml:space="preserve"> Smlouvy</w:t>
      </w:r>
      <w:r w:rsidRPr="00F15DCD">
        <w:rPr>
          <w:rFonts w:ascii="Segoe UI" w:hAnsi="Segoe UI" w:cs="Segoe UI"/>
          <w:snapToGrid w:val="0"/>
          <w:sz w:val="22"/>
          <w:szCs w:val="22"/>
        </w:rPr>
        <w:t xml:space="preserve">; </w:t>
      </w:r>
    </w:p>
    <w:p w14:paraId="6170893E" w14:textId="3122BC34" w:rsidR="00F97707" w:rsidRPr="00F15DCD" w:rsidRDefault="004F673E"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ostatní případy podstatného porušení smlouvy ze strany Zhotovitele výslovně v</w:t>
      </w:r>
      <w:r w:rsidR="00ED1567" w:rsidRPr="00F15DCD">
        <w:rPr>
          <w:rFonts w:ascii="Segoe UI" w:hAnsi="Segoe UI" w:cs="Segoe UI"/>
          <w:sz w:val="22"/>
          <w:szCs w:val="22"/>
        </w:rPr>
        <w:t> </w:t>
      </w:r>
      <w:r w:rsidRPr="00F15DCD">
        <w:rPr>
          <w:rFonts w:ascii="Segoe UI" w:hAnsi="Segoe UI" w:cs="Segoe UI"/>
          <w:sz w:val="22"/>
          <w:szCs w:val="22"/>
        </w:rPr>
        <w:t xml:space="preserve">této </w:t>
      </w:r>
      <w:r w:rsidR="00007940" w:rsidRPr="00F15DCD">
        <w:rPr>
          <w:rFonts w:ascii="Segoe UI" w:hAnsi="Segoe UI" w:cs="Segoe UI"/>
          <w:sz w:val="22"/>
          <w:szCs w:val="22"/>
        </w:rPr>
        <w:t>S</w:t>
      </w:r>
      <w:r w:rsidRPr="00F15DCD">
        <w:rPr>
          <w:rFonts w:ascii="Segoe UI" w:hAnsi="Segoe UI" w:cs="Segoe UI"/>
          <w:sz w:val="22"/>
          <w:szCs w:val="22"/>
        </w:rPr>
        <w:t>mlouvě</w:t>
      </w:r>
      <w:r w:rsidR="004E7E75" w:rsidRPr="00F15DCD">
        <w:rPr>
          <w:rFonts w:ascii="Segoe UI" w:hAnsi="Segoe UI" w:cs="Segoe UI"/>
          <w:sz w:val="22"/>
          <w:szCs w:val="22"/>
        </w:rPr>
        <w:t xml:space="preserve"> nebo jejích přílohách (zejména v</w:t>
      </w:r>
      <w:r w:rsidR="00ED1567" w:rsidRPr="00F15DCD">
        <w:rPr>
          <w:rFonts w:ascii="Segoe UI" w:hAnsi="Segoe UI" w:cs="Segoe UI"/>
          <w:sz w:val="22"/>
          <w:szCs w:val="22"/>
        </w:rPr>
        <w:t> </w:t>
      </w:r>
      <w:r w:rsidR="004E7E75" w:rsidRPr="00F15DCD">
        <w:rPr>
          <w:rFonts w:ascii="Segoe UI" w:hAnsi="Segoe UI" w:cs="Segoe UI"/>
          <w:sz w:val="22"/>
          <w:szCs w:val="22"/>
        </w:rPr>
        <w:t>příloze č. II.c Smluvní pokuty za nedodržení hodnot)</w:t>
      </w:r>
      <w:r w:rsidRPr="00F15DCD">
        <w:rPr>
          <w:rFonts w:ascii="Segoe UI" w:hAnsi="Segoe UI" w:cs="Segoe UI"/>
          <w:sz w:val="22"/>
          <w:szCs w:val="22"/>
        </w:rPr>
        <w:t xml:space="preserve"> označené jako podstatné porušení </w:t>
      </w:r>
      <w:r w:rsidR="00007940" w:rsidRPr="00F15DCD">
        <w:rPr>
          <w:rFonts w:ascii="Segoe UI" w:hAnsi="Segoe UI" w:cs="Segoe UI"/>
          <w:sz w:val="22"/>
          <w:szCs w:val="22"/>
        </w:rPr>
        <w:t>S</w:t>
      </w:r>
      <w:r w:rsidRPr="00F15DCD">
        <w:rPr>
          <w:rFonts w:ascii="Segoe UI" w:hAnsi="Segoe UI" w:cs="Segoe UI"/>
          <w:sz w:val="22"/>
          <w:szCs w:val="22"/>
        </w:rPr>
        <w:t>mlouvy</w:t>
      </w:r>
      <w:r w:rsidR="00F97707" w:rsidRPr="00F15DCD">
        <w:rPr>
          <w:rFonts w:ascii="Segoe UI" w:hAnsi="Segoe UI" w:cs="Segoe UI"/>
          <w:sz w:val="22"/>
          <w:szCs w:val="22"/>
        </w:rPr>
        <w:t xml:space="preserve">; </w:t>
      </w:r>
    </w:p>
    <w:p w14:paraId="27C734B0" w14:textId="3FC4BC62" w:rsidR="00C66ECC" w:rsidRPr="00F15DCD" w:rsidRDefault="00F97707"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Zhotovitel postoupí Smlouvu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odst.</w:t>
      </w:r>
      <w:r w:rsidR="00353AA0" w:rsidRPr="00F15DCD">
        <w:rPr>
          <w:rFonts w:ascii="Segoe UI" w:hAnsi="Segoe UI" w:cs="Segoe UI"/>
          <w:sz w:val="22"/>
          <w:szCs w:val="22"/>
        </w:rPr>
        <w:t xml:space="preserve"> </w:t>
      </w:r>
      <w:del w:id="756" w:author="Radko Majerčík" w:date="2025-03-24T15:30:00Z" w16du:dateUtc="2025-03-24T14:30:00Z">
        <w:r w:rsidR="00DE1D08" w:rsidRPr="00F15DCD" w:rsidDel="007229CC">
          <w:rPr>
            <w:rFonts w:ascii="Segoe UI" w:hAnsi="Segoe UI" w:cs="Segoe UI"/>
            <w:sz w:val="22"/>
            <w:szCs w:val="22"/>
          </w:rPr>
          <w:fldChar w:fldCharType="begin"/>
        </w:r>
        <w:r w:rsidR="00DE1D08" w:rsidRPr="00F15DCD" w:rsidDel="007229CC">
          <w:rPr>
            <w:rFonts w:ascii="Segoe UI" w:hAnsi="Segoe UI" w:cs="Segoe UI"/>
            <w:sz w:val="22"/>
            <w:szCs w:val="22"/>
          </w:rPr>
          <w:delInstrText xml:space="preserve"> REF _Ref70334093 \r \h </w:delInstrText>
        </w:r>
        <w:r w:rsidR="007F4CFA" w:rsidRPr="00F15DCD" w:rsidDel="007229CC">
          <w:rPr>
            <w:rFonts w:ascii="Segoe UI" w:hAnsi="Segoe UI" w:cs="Segoe UI"/>
            <w:sz w:val="22"/>
            <w:szCs w:val="22"/>
          </w:rPr>
          <w:delInstrText xml:space="preserve"> \* MERGEFORMAT </w:delInstrText>
        </w:r>
        <w:r w:rsidR="00DE1D08" w:rsidRPr="00F15DCD" w:rsidDel="007229CC">
          <w:rPr>
            <w:rFonts w:ascii="Segoe UI" w:hAnsi="Segoe UI" w:cs="Segoe UI"/>
            <w:sz w:val="22"/>
            <w:szCs w:val="22"/>
          </w:rPr>
        </w:r>
        <w:r w:rsidR="00DE1D08" w:rsidRPr="00F15DCD" w:rsidDel="007229CC">
          <w:rPr>
            <w:rFonts w:ascii="Segoe UI" w:hAnsi="Segoe UI" w:cs="Segoe UI"/>
            <w:sz w:val="22"/>
            <w:szCs w:val="22"/>
          </w:rPr>
          <w:fldChar w:fldCharType="separate"/>
        </w:r>
        <w:r w:rsidR="00C4674D" w:rsidDel="007229CC">
          <w:rPr>
            <w:rFonts w:ascii="Segoe UI" w:hAnsi="Segoe UI" w:cs="Segoe UI"/>
            <w:sz w:val="22"/>
            <w:szCs w:val="22"/>
          </w:rPr>
          <w:delText>3438.7</w:delText>
        </w:r>
        <w:r w:rsidR="00DE1D08" w:rsidRPr="00F15DCD" w:rsidDel="007229CC">
          <w:rPr>
            <w:rFonts w:ascii="Segoe UI" w:hAnsi="Segoe UI" w:cs="Segoe UI"/>
            <w:sz w:val="22"/>
            <w:szCs w:val="22"/>
          </w:rPr>
          <w:fldChar w:fldCharType="end"/>
        </w:r>
      </w:del>
      <w:ins w:id="757" w:author="Radko Majerčík" w:date="2025-03-24T15:35:00Z" w16du:dateUtc="2025-03-24T14:35:00Z">
        <w:r w:rsidR="00B326A1">
          <w:rPr>
            <w:rFonts w:ascii="Segoe UI" w:hAnsi="Segoe UI" w:cs="Segoe UI"/>
            <w:sz w:val="22"/>
            <w:szCs w:val="22"/>
          </w:rPr>
          <w:fldChar w:fldCharType="begin"/>
        </w:r>
        <w:r w:rsidR="00B326A1">
          <w:rPr>
            <w:rFonts w:ascii="Segoe UI" w:hAnsi="Segoe UI" w:cs="Segoe UI"/>
            <w:sz w:val="22"/>
            <w:szCs w:val="22"/>
          </w:rPr>
          <w:instrText xml:space="preserve"> REF _Ref193722972 \n </w:instrText>
        </w:r>
        <w:r w:rsidR="00B326A1">
          <w:rPr>
            <w:rFonts w:ascii="Segoe UI" w:hAnsi="Segoe UI" w:cs="Segoe UI"/>
            <w:sz w:val="22"/>
            <w:szCs w:val="22"/>
          </w:rPr>
          <w:fldChar w:fldCharType="separate"/>
        </w:r>
        <w:r w:rsidR="00B326A1">
          <w:rPr>
            <w:rFonts w:ascii="Segoe UI" w:hAnsi="Segoe UI" w:cs="Segoe UI"/>
            <w:sz w:val="22"/>
            <w:szCs w:val="22"/>
          </w:rPr>
          <w:t>38.7</w:t>
        </w:r>
        <w:r w:rsidR="00B326A1">
          <w:rPr>
            <w:rFonts w:ascii="Segoe UI" w:hAnsi="Segoe UI" w:cs="Segoe UI"/>
            <w:sz w:val="22"/>
            <w:szCs w:val="22"/>
          </w:rPr>
          <w:fldChar w:fldCharType="end"/>
        </w:r>
      </w:ins>
      <w:r w:rsidR="00DE1D08" w:rsidRPr="00F15DCD">
        <w:rPr>
          <w:rFonts w:ascii="Segoe UI" w:hAnsi="Segoe UI" w:cs="Segoe UI"/>
          <w:sz w:val="22"/>
          <w:szCs w:val="22"/>
        </w:rPr>
        <w:t xml:space="preserve"> </w:t>
      </w:r>
      <w:r w:rsidRPr="00F15DCD">
        <w:rPr>
          <w:rFonts w:ascii="Segoe UI" w:hAnsi="Segoe UI" w:cs="Segoe UI"/>
          <w:sz w:val="22"/>
          <w:szCs w:val="22"/>
        </w:rPr>
        <w:t>Smlouvy</w:t>
      </w:r>
      <w:r w:rsidR="00C66ECC" w:rsidRPr="00F15DCD">
        <w:rPr>
          <w:rFonts w:ascii="Segoe UI" w:hAnsi="Segoe UI" w:cs="Segoe UI"/>
          <w:sz w:val="22"/>
          <w:szCs w:val="22"/>
        </w:rPr>
        <w:t xml:space="preserve">; </w:t>
      </w:r>
    </w:p>
    <w:p w14:paraId="6480BED4" w14:textId="624F8552"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dojde ke změně Smlouvy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 xml:space="preserve">ust. § 222 ZZVZ; </w:t>
      </w:r>
    </w:p>
    <w:p w14:paraId="49291B07" w14:textId="77777777"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bookmarkStart w:id="758" w:name="_Ref53166169"/>
      <w:r w:rsidRPr="00F15DCD">
        <w:rPr>
          <w:rFonts w:ascii="Segoe UI" w:hAnsi="Segoe UI" w:cs="Segoe UI"/>
          <w:sz w:val="22"/>
          <w:szCs w:val="22"/>
        </w:rPr>
        <w:t>Zhotovitel předá nebo nabízí (ať již přímo či nepřímo) jakékoli osobě jakýkoli úplatek, dar, jakoukoli prémii, provizi či jinou hodnotnou věc jako pobídku nebo odměnu:</w:t>
      </w:r>
      <w:bookmarkEnd w:id="758"/>
      <w:r w:rsidRPr="00F15DCD">
        <w:rPr>
          <w:rFonts w:ascii="Segoe UI" w:hAnsi="Segoe UI" w:cs="Segoe UI"/>
          <w:sz w:val="22"/>
          <w:szCs w:val="22"/>
        </w:rPr>
        <w:t xml:space="preserve"> </w:t>
      </w:r>
    </w:p>
    <w:p w14:paraId="086CDF65" w14:textId="1FBA96A6" w:rsidR="004F673E" w:rsidRPr="00F15DCD" w:rsidRDefault="004603DF" w:rsidP="002C047A">
      <w:pPr>
        <w:pStyle w:val="Odstavecseseznamem"/>
        <w:widowControl w:val="0"/>
        <w:numPr>
          <w:ilvl w:val="0"/>
          <w:numId w:val="37"/>
        </w:numPr>
        <w:spacing w:line="240" w:lineRule="auto"/>
        <w:ind w:left="2835" w:hanging="425"/>
        <w:contextualSpacing w:val="0"/>
        <w:rPr>
          <w:rFonts w:ascii="Segoe UI" w:hAnsi="Segoe UI" w:cs="Segoe UI"/>
          <w:snapToGrid w:val="0"/>
          <w:sz w:val="22"/>
          <w:szCs w:val="22"/>
        </w:rPr>
      </w:pPr>
      <w:r w:rsidRPr="00F15DCD">
        <w:rPr>
          <w:rFonts w:ascii="Segoe UI" w:hAnsi="Segoe UI" w:cs="Segoe UI"/>
          <w:snapToGrid w:val="0"/>
          <w:sz w:val="22"/>
          <w:szCs w:val="22"/>
        </w:rPr>
        <w:t>za provedení nebo naopak neprovedení jakéhokoli jednání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souvislosti se Smlouvou, nebo </w:t>
      </w:r>
    </w:p>
    <w:p w14:paraId="0D0CB863" w14:textId="54321B72" w:rsidR="004603DF" w:rsidRPr="00F15DCD" w:rsidRDefault="004603DF" w:rsidP="002C047A">
      <w:pPr>
        <w:pStyle w:val="Odstavecseseznamem"/>
        <w:widowControl w:val="0"/>
        <w:numPr>
          <w:ilvl w:val="0"/>
          <w:numId w:val="37"/>
        </w:numPr>
        <w:spacing w:line="240" w:lineRule="auto"/>
        <w:ind w:left="2835" w:hanging="425"/>
        <w:contextualSpacing w:val="0"/>
        <w:rPr>
          <w:rFonts w:ascii="Segoe UI" w:hAnsi="Segoe UI" w:cs="Segoe UI"/>
          <w:snapToGrid w:val="0"/>
          <w:sz w:val="22"/>
          <w:szCs w:val="22"/>
        </w:rPr>
      </w:pPr>
      <w:r w:rsidRPr="00F15DCD">
        <w:rPr>
          <w:rFonts w:ascii="Segoe UI" w:hAnsi="Segoe UI" w:cs="Segoe UI"/>
          <w:snapToGrid w:val="0"/>
          <w:sz w:val="22"/>
          <w:szCs w:val="22"/>
        </w:rPr>
        <w:t>za prokázání nebo naopak neprokázání přízně nebo nepřízně jakékoli osobě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souvislosti se Smlouvou, </w:t>
      </w:r>
    </w:p>
    <w:p w14:paraId="4DAB00C1" w14:textId="53C2F2D2" w:rsidR="004603DF" w:rsidRPr="00F15DCD" w:rsidRDefault="004603DF" w:rsidP="007F4CFA">
      <w:pPr>
        <w:widowControl w:val="0"/>
        <w:spacing w:line="240" w:lineRule="auto"/>
        <w:ind w:left="2268" w:firstLine="0"/>
        <w:rPr>
          <w:rFonts w:ascii="Segoe UI" w:hAnsi="Segoe UI" w:cs="Segoe UI"/>
          <w:snapToGrid w:val="0"/>
          <w:sz w:val="22"/>
          <w:szCs w:val="22"/>
        </w:rPr>
      </w:pPr>
      <w:r w:rsidRPr="00F15DCD">
        <w:rPr>
          <w:rFonts w:ascii="Segoe UI" w:hAnsi="Segoe UI" w:cs="Segoe UI"/>
          <w:snapToGrid w:val="0"/>
          <w:sz w:val="22"/>
          <w:szCs w:val="22"/>
        </w:rPr>
        <w:t xml:space="preserve">nebo pokud jakákoli Osoba na straně Zhotovitel nabízí předat (ať již přímo či nepřímo) jakékoli osobě jakoukoli takovou nabídku nebo odměnu dle odst.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_Ref53166169 \r \h </w:instrText>
      </w:r>
      <w:r w:rsidR="007F4CFA"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32.5.9</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w:t>
      </w:r>
    </w:p>
    <w:p w14:paraId="767F27DE" w14:textId="0761D563" w:rsidR="004F673E" w:rsidRPr="00F15DCD" w:rsidRDefault="004F673E" w:rsidP="002C047A">
      <w:pPr>
        <w:pStyle w:val="Odstavecseseznamem"/>
        <w:widowControl w:val="0"/>
        <w:numPr>
          <w:ilvl w:val="2"/>
          <w:numId w:val="41"/>
        </w:numPr>
        <w:spacing w:line="240" w:lineRule="auto"/>
        <w:ind w:left="2410" w:hanging="850"/>
        <w:contextualSpacing w:val="0"/>
        <w:rPr>
          <w:rFonts w:ascii="Segoe UI" w:hAnsi="Segoe UI" w:cs="Segoe UI"/>
          <w:snapToGrid w:val="0"/>
          <w:sz w:val="22"/>
          <w:szCs w:val="22"/>
        </w:rPr>
      </w:pPr>
      <w:bookmarkStart w:id="759" w:name="_Ref50560174"/>
      <w:r w:rsidRPr="00F15DCD">
        <w:rPr>
          <w:rFonts w:ascii="Segoe UI" w:hAnsi="Segoe UI" w:cs="Segoe UI"/>
          <w:snapToGrid w:val="0"/>
          <w:sz w:val="22"/>
          <w:szCs w:val="22"/>
        </w:rPr>
        <w:t>prodlení Objednatele s</w:t>
      </w:r>
      <w:r w:rsidR="00ED1567" w:rsidRPr="00F15DCD">
        <w:rPr>
          <w:rFonts w:ascii="Segoe UI" w:hAnsi="Segoe UI" w:cs="Segoe UI"/>
          <w:snapToGrid w:val="0"/>
          <w:sz w:val="22"/>
          <w:szCs w:val="22"/>
        </w:rPr>
        <w:t> </w:t>
      </w:r>
      <w:r w:rsidRPr="00F15DCD">
        <w:rPr>
          <w:rFonts w:ascii="Segoe UI" w:hAnsi="Segoe UI" w:cs="Segoe UI"/>
          <w:snapToGrid w:val="0"/>
          <w:sz w:val="22"/>
          <w:szCs w:val="22"/>
        </w:rPr>
        <w:t>úhradou</w:t>
      </w:r>
      <w:r w:rsidRPr="00F15DCD">
        <w:rPr>
          <w:rFonts w:ascii="Segoe UI" w:hAnsi="Segoe UI" w:cs="Segoe UI"/>
          <w:sz w:val="22"/>
          <w:szCs w:val="22"/>
        </w:rPr>
        <w:t xml:space="preserve"> dlužné částky delší než </w:t>
      </w:r>
      <w:r w:rsidR="00251013" w:rsidRPr="00F15DCD">
        <w:rPr>
          <w:rFonts w:ascii="Segoe UI" w:hAnsi="Segoe UI" w:cs="Segoe UI"/>
          <w:sz w:val="22"/>
          <w:szCs w:val="22"/>
        </w:rPr>
        <w:t>45</w:t>
      </w:r>
      <w:r w:rsidRPr="00F15DCD">
        <w:rPr>
          <w:rFonts w:ascii="Segoe UI" w:hAnsi="Segoe UI" w:cs="Segoe UI"/>
          <w:sz w:val="22"/>
          <w:szCs w:val="22"/>
        </w:rPr>
        <w:t xml:space="preserve"> dnů,</w:t>
      </w:r>
      <w:bookmarkEnd w:id="759"/>
    </w:p>
    <w:p w14:paraId="20C22ACF" w14:textId="63FA1979" w:rsidR="00A42797" w:rsidRPr="00F15DCD" w:rsidRDefault="004F673E" w:rsidP="002C047A">
      <w:pPr>
        <w:pStyle w:val="Odstavecseseznamem"/>
        <w:widowControl w:val="0"/>
        <w:numPr>
          <w:ilvl w:val="2"/>
          <w:numId w:val="41"/>
        </w:numPr>
        <w:spacing w:line="240" w:lineRule="auto"/>
        <w:ind w:left="2410" w:hanging="850"/>
        <w:contextualSpacing w:val="0"/>
        <w:rPr>
          <w:rFonts w:ascii="Segoe UI" w:hAnsi="Segoe UI" w:cs="Segoe UI"/>
          <w:sz w:val="22"/>
          <w:szCs w:val="22"/>
        </w:rPr>
      </w:pPr>
      <w:r w:rsidRPr="00F15DCD">
        <w:rPr>
          <w:rFonts w:ascii="Segoe UI" w:hAnsi="Segoe UI" w:cs="Segoe UI"/>
          <w:sz w:val="22"/>
          <w:szCs w:val="22"/>
        </w:rPr>
        <w:t xml:space="preserve">Zhotovitel postupuje při provádění díla způsobem, který zjevně neodpovídá dohodnutému rozsahu </w:t>
      </w:r>
      <w:r w:rsidR="00891097" w:rsidRPr="00F15DCD">
        <w:rPr>
          <w:rFonts w:ascii="Segoe UI" w:hAnsi="Segoe UI" w:cs="Segoe UI"/>
          <w:sz w:val="22"/>
          <w:szCs w:val="22"/>
        </w:rPr>
        <w:t>D</w:t>
      </w:r>
      <w:r w:rsidRPr="00F15DCD">
        <w:rPr>
          <w:rFonts w:ascii="Segoe UI" w:hAnsi="Segoe UI" w:cs="Segoe UI"/>
          <w:sz w:val="22"/>
          <w:szCs w:val="22"/>
        </w:rPr>
        <w:t xml:space="preserve">íla a sjednané lhůtě </w:t>
      </w:r>
      <w:r w:rsidR="00332000" w:rsidRPr="00F15DCD">
        <w:rPr>
          <w:rFonts w:ascii="Segoe UI" w:hAnsi="Segoe UI" w:cs="Segoe UI"/>
          <w:sz w:val="22"/>
          <w:szCs w:val="22"/>
        </w:rPr>
        <w:t>P</w:t>
      </w:r>
      <w:r w:rsidR="00891097" w:rsidRPr="00F15DCD">
        <w:rPr>
          <w:rFonts w:ascii="Segoe UI" w:hAnsi="Segoe UI" w:cs="Segoe UI"/>
          <w:sz w:val="22"/>
          <w:szCs w:val="22"/>
        </w:rPr>
        <w:t xml:space="preserve">ředání </w:t>
      </w:r>
      <w:r w:rsidR="00437879" w:rsidRPr="00F15DCD">
        <w:rPr>
          <w:rFonts w:ascii="Segoe UI" w:hAnsi="Segoe UI" w:cs="Segoe UI"/>
          <w:sz w:val="22"/>
          <w:szCs w:val="22"/>
        </w:rPr>
        <w:t>D</w:t>
      </w:r>
      <w:r w:rsidRPr="00F15DCD">
        <w:rPr>
          <w:rFonts w:ascii="Segoe UI" w:hAnsi="Segoe UI" w:cs="Segoe UI"/>
          <w:sz w:val="22"/>
          <w:szCs w:val="22"/>
        </w:rPr>
        <w:t>íla a jeho předání Objednateli</w:t>
      </w:r>
      <w:r w:rsidR="00A42797" w:rsidRPr="00F15DCD">
        <w:rPr>
          <w:rFonts w:ascii="Segoe UI" w:hAnsi="Segoe UI" w:cs="Segoe UI"/>
          <w:sz w:val="22"/>
          <w:szCs w:val="22"/>
        </w:rPr>
        <w:t xml:space="preserve">. </w:t>
      </w:r>
    </w:p>
    <w:p w14:paraId="57F1DB31" w14:textId="5EC27741" w:rsidR="004F673E" w:rsidRPr="00F15DCD" w:rsidRDefault="009569B7" w:rsidP="002C047A">
      <w:pPr>
        <w:pStyle w:val="Odstavecseseznamem"/>
        <w:widowControl w:val="0"/>
        <w:numPr>
          <w:ilvl w:val="1"/>
          <w:numId w:val="41"/>
        </w:numPr>
        <w:spacing w:line="240" w:lineRule="auto"/>
        <w:ind w:left="1560" w:hanging="709"/>
        <w:contextualSpacing w:val="0"/>
        <w:rPr>
          <w:rFonts w:ascii="Segoe UI" w:hAnsi="Segoe UI" w:cs="Segoe UI"/>
          <w:sz w:val="22"/>
          <w:szCs w:val="22"/>
        </w:rPr>
      </w:pPr>
      <w:bookmarkStart w:id="760" w:name="_Ref53125533"/>
      <w:r w:rsidRPr="00F15DCD">
        <w:rPr>
          <w:rFonts w:ascii="Segoe UI" w:hAnsi="Segoe UI" w:cs="Segoe UI"/>
          <w:sz w:val="22"/>
          <w:szCs w:val="22"/>
        </w:rPr>
        <w:t xml:space="preserve">Smluvní strana </w:t>
      </w:r>
      <w:r w:rsidR="004F673E" w:rsidRPr="00F15DCD">
        <w:rPr>
          <w:rFonts w:ascii="Segoe UI" w:hAnsi="Segoe UI" w:cs="Segoe UI"/>
          <w:sz w:val="22"/>
          <w:szCs w:val="22"/>
        </w:rPr>
        <w:t>je dále oprávněn</w:t>
      </w:r>
      <w:r w:rsidRPr="00F15DCD">
        <w:rPr>
          <w:rFonts w:ascii="Segoe UI" w:hAnsi="Segoe UI" w:cs="Segoe UI"/>
          <w:sz w:val="22"/>
          <w:szCs w:val="22"/>
        </w:rPr>
        <w:t>a</w:t>
      </w:r>
      <w:r w:rsidR="004F673E" w:rsidRPr="00F15DCD">
        <w:rPr>
          <w:rFonts w:ascii="Segoe UI" w:hAnsi="Segoe UI" w:cs="Segoe UI"/>
          <w:sz w:val="22"/>
          <w:szCs w:val="22"/>
        </w:rPr>
        <w:t xml:space="preserve"> od </w:t>
      </w:r>
      <w:r w:rsidR="00437879" w:rsidRPr="00F15DCD">
        <w:rPr>
          <w:rFonts w:ascii="Segoe UI" w:hAnsi="Segoe UI" w:cs="Segoe UI"/>
          <w:sz w:val="22"/>
          <w:szCs w:val="22"/>
        </w:rPr>
        <w:t>S</w:t>
      </w:r>
      <w:r w:rsidR="004F673E" w:rsidRPr="00F15DCD">
        <w:rPr>
          <w:rFonts w:ascii="Segoe UI" w:hAnsi="Segoe UI" w:cs="Segoe UI"/>
          <w:sz w:val="22"/>
          <w:szCs w:val="22"/>
        </w:rPr>
        <w:t>mlouvy odstoupit v</w:t>
      </w:r>
      <w:r w:rsidR="00ED1567" w:rsidRPr="00F15DCD">
        <w:rPr>
          <w:rFonts w:ascii="Segoe UI" w:hAnsi="Segoe UI" w:cs="Segoe UI"/>
          <w:sz w:val="22"/>
          <w:szCs w:val="22"/>
        </w:rPr>
        <w:t> </w:t>
      </w:r>
      <w:r w:rsidR="004F673E" w:rsidRPr="00F15DCD">
        <w:rPr>
          <w:rFonts w:ascii="Segoe UI" w:hAnsi="Segoe UI" w:cs="Segoe UI"/>
          <w:sz w:val="22"/>
          <w:szCs w:val="22"/>
        </w:rPr>
        <w:t>těchto případech:</w:t>
      </w:r>
      <w:bookmarkEnd w:id="760"/>
    </w:p>
    <w:p w14:paraId="7472BFAA" w14:textId="6565EDE0" w:rsidR="004F673E" w:rsidRPr="00F15DCD" w:rsidRDefault="004F673E" w:rsidP="002C047A">
      <w:pPr>
        <w:pStyle w:val="Odstavecseseznamem"/>
        <w:widowControl w:val="0"/>
        <w:numPr>
          <w:ilvl w:val="2"/>
          <w:numId w:val="41"/>
        </w:numPr>
        <w:spacing w:line="240" w:lineRule="auto"/>
        <w:ind w:left="2268"/>
        <w:contextualSpacing w:val="0"/>
        <w:rPr>
          <w:rFonts w:ascii="Segoe UI" w:hAnsi="Segoe UI" w:cs="Segoe UI"/>
          <w:sz w:val="22"/>
          <w:szCs w:val="22"/>
        </w:rPr>
      </w:pPr>
      <w:r w:rsidRPr="00F15DCD">
        <w:rPr>
          <w:rFonts w:ascii="Segoe UI" w:hAnsi="Segoe UI" w:cs="Segoe UI"/>
          <w:sz w:val="22"/>
          <w:szCs w:val="22"/>
        </w:rPr>
        <w:t>bylo-li příslušným soudem rozhodnuto o tom, že je</w:t>
      </w:r>
      <w:r w:rsidR="009569B7" w:rsidRPr="00F15DCD">
        <w:rPr>
          <w:rFonts w:ascii="Segoe UI" w:hAnsi="Segoe UI" w:cs="Segoe UI"/>
          <w:sz w:val="22"/>
          <w:szCs w:val="22"/>
        </w:rPr>
        <w:t xml:space="preserve"> druhá </w:t>
      </w:r>
      <w:r w:rsidR="00014CF8" w:rsidRPr="00F15DCD">
        <w:rPr>
          <w:rFonts w:ascii="Segoe UI" w:hAnsi="Segoe UI" w:cs="Segoe UI"/>
          <w:sz w:val="22"/>
          <w:szCs w:val="22"/>
        </w:rPr>
        <w:t xml:space="preserve">smluvní </w:t>
      </w:r>
      <w:r w:rsidR="00B96E4D" w:rsidRPr="00F15DCD">
        <w:rPr>
          <w:rFonts w:ascii="Segoe UI" w:hAnsi="Segoe UI" w:cs="Segoe UI"/>
          <w:sz w:val="22"/>
          <w:szCs w:val="22"/>
        </w:rPr>
        <w:t xml:space="preserve">strana </w:t>
      </w:r>
      <w:r w:rsidRPr="00F15DCD">
        <w:rPr>
          <w:rFonts w:ascii="Segoe UI" w:hAnsi="Segoe UI" w:cs="Segoe UI"/>
          <w:sz w:val="22"/>
          <w:szCs w:val="22"/>
        </w:rPr>
        <w:t>v</w:t>
      </w:r>
      <w:r w:rsidR="00ED1567" w:rsidRPr="00F15DCD">
        <w:rPr>
          <w:rFonts w:ascii="Segoe UI" w:hAnsi="Segoe UI" w:cs="Segoe UI"/>
          <w:sz w:val="22"/>
          <w:szCs w:val="22"/>
        </w:rPr>
        <w:t> </w:t>
      </w:r>
      <w:r w:rsidRPr="00F15DCD">
        <w:rPr>
          <w:rFonts w:ascii="Segoe UI" w:hAnsi="Segoe UI" w:cs="Segoe UI"/>
          <w:sz w:val="22"/>
          <w:szCs w:val="22"/>
        </w:rPr>
        <w:t xml:space="preserve">úpadku ve smyslu zákona č. 182/2006 Sb., o úpadku a způsobech jeho řešení (insolvenční zákon), ve znění pozdějších předpisů (a to bez ohledu na právní moc tohoto rozhodnutí); </w:t>
      </w:r>
    </w:p>
    <w:p w14:paraId="6C1037C2" w14:textId="26A624B0" w:rsidR="006B13B1" w:rsidRPr="00F15DCD" w:rsidRDefault="004F673E" w:rsidP="002C047A">
      <w:pPr>
        <w:pStyle w:val="Odstavecseseznamem"/>
        <w:widowControl w:val="0"/>
        <w:numPr>
          <w:ilvl w:val="2"/>
          <w:numId w:val="41"/>
        </w:numPr>
        <w:spacing w:line="240" w:lineRule="auto"/>
        <w:ind w:left="2268"/>
        <w:contextualSpacing w:val="0"/>
        <w:rPr>
          <w:rFonts w:ascii="Segoe UI" w:hAnsi="Segoe UI" w:cs="Segoe UI"/>
          <w:sz w:val="22"/>
          <w:szCs w:val="22"/>
        </w:rPr>
      </w:pPr>
      <w:r w:rsidRPr="00F15DCD">
        <w:rPr>
          <w:rFonts w:ascii="Segoe UI" w:hAnsi="Segoe UI" w:cs="Segoe UI"/>
          <w:sz w:val="22"/>
          <w:szCs w:val="22"/>
        </w:rPr>
        <w:t xml:space="preserve">bylo-li zahájeno insolvenční řízení </w:t>
      </w:r>
      <w:r w:rsidR="00712F51" w:rsidRPr="00F15DCD">
        <w:rPr>
          <w:rFonts w:ascii="Segoe UI" w:hAnsi="Segoe UI" w:cs="Segoe UI"/>
          <w:sz w:val="22"/>
          <w:szCs w:val="22"/>
        </w:rPr>
        <w:t xml:space="preserve">na návrh </w:t>
      </w:r>
      <w:r w:rsidR="009569B7" w:rsidRPr="00F15DCD">
        <w:rPr>
          <w:rFonts w:ascii="Segoe UI" w:hAnsi="Segoe UI" w:cs="Segoe UI"/>
          <w:sz w:val="22"/>
          <w:szCs w:val="22"/>
        </w:rPr>
        <w:t>smluvní strany vůči sobě</w:t>
      </w:r>
      <w:r w:rsidR="00712F51" w:rsidRPr="00F15DCD">
        <w:rPr>
          <w:rFonts w:ascii="Segoe UI" w:hAnsi="Segoe UI" w:cs="Segoe UI"/>
          <w:sz w:val="22"/>
          <w:szCs w:val="22"/>
        </w:rPr>
        <w:t xml:space="preserve">, je </w:t>
      </w:r>
      <w:r w:rsidR="009569B7" w:rsidRPr="00F15DCD">
        <w:rPr>
          <w:rFonts w:ascii="Segoe UI" w:hAnsi="Segoe UI" w:cs="Segoe UI"/>
          <w:sz w:val="22"/>
          <w:szCs w:val="22"/>
        </w:rPr>
        <w:t xml:space="preserve">druhá smluvní strana </w:t>
      </w:r>
      <w:r w:rsidR="00712F51" w:rsidRPr="00F15DCD">
        <w:rPr>
          <w:rFonts w:ascii="Segoe UI" w:hAnsi="Segoe UI" w:cs="Segoe UI"/>
          <w:sz w:val="22"/>
          <w:szCs w:val="22"/>
        </w:rPr>
        <w:t>oprávněn</w:t>
      </w:r>
      <w:r w:rsidR="009569B7" w:rsidRPr="00F15DCD">
        <w:rPr>
          <w:rFonts w:ascii="Segoe UI" w:hAnsi="Segoe UI" w:cs="Segoe UI"/>
          <w:sz w:val="22"/>
          <w:szCs w:val="22"/>
        </w:rPr>
        <w:t>a</w:t>
      </w:r>
      <w:r w:rsidR="00712F51" w:rsidRPr="00F15DCD">
        <w:rPr>
          <w:rFonts w:ascii="Segoe UI" w:hAnsi="Segoe UI" w:cs="Segoe UI"/>
          <w:sz w:val="22"/>
          <w:szCs w:val="22"/>
        </w:rPr>
        <w:t xml:space="preserve"> odstoupit od Smlouvy po podání takového návrhu. Byl-li podán návrh na zahájení insolvenčního řízení </w:t>
      </w:r>
      <w:r w:rsidR="006B13B1" w:rsidRPr="00F15DCD">
        <w:rPr>
          <w:rFonts w:ascii="Segoe UI" w:hAnsi="Segoe UI" w:cs="Segoe UI"/>
          <w:sz w:val="22"/>
          <w:szCs w:val="22"/>
        </w:rPr>
        <w:t>vůči</w:t>
      </w:r>
      <w:r w:rsidR="00C66ECC" w:rsidRPr="00F15DCD">
        <w:rPr>
          <w:rFonts w:ascii="Segoe UI" w:hAnsi="Segoe UI" w:cs="Segoe UI"/>
          <w:sz w:val="22"/>
          <w:szCs w:val="22"/>
        </w:rPr>
        <w:t xml:space="preserve"> </w:t>
      </w:r>
      <w:r w:rsidR="009569B7" w:rsidRPr="00F15DCD">
        <w:rPr>
          <w:rFonts w:ascii="Segoe UI" w:hAnsi="Segoe UI" w:cs="Segoe UI"/>
          <w:sz w:val="22"/>
          <w:szCs w:val="22"/>
        </w:rPr>
        <w:t xml:space="preserve">smluvní straně </w:t>
      </w:r>
      <w:r w:rsidR="00712F51" w:rsidRPr="00F15DCD">
        <w:rPr>
          <w:rFonts w:ascii="Segoe UI" w:hAnsi="Segoe UI" w:cs="Segoe UI"/>
          <w:sz w:val="22"/>
          <w:szCs w:val="22"/>
        </w:rPr>
        <w:t xml:space="preserve">jinou osobou či orgánem veřejné moci, je </w:t>
      </w:r>
      <w:r w:rsidR="009569B7" w:rsidRPr="00F15DCD">
        <w:rPr>
          <w:rFonts w:ascii="Segoe UI" w:hAnsi="Segoe UI" w:cs="Segoe UI"/>
          <w:sz w:val="22"/>
          <w:szCs w:val="22"/>
        </w:rPr>
        <w:t xml:space="preserve">druhá smluvní strana </w:t>
      </w:r>
      <w:r w:rsidR="00712F51" w:rsidRPr="00F15DCD">
        <w:rPr>
          <w:rFonts w:ascii="Segoe UI" w:hAnsi="Segoe UI" w:cs="Segoe UI"/>
          <w:sz w:val="22"/>
          <w:szCs w:val="22"/>
        </w:rPr>
        <w:t>oprávněn</w:t>
      </w:r>
      <w:r w:rsidR="009569B7" w:rsidRPr="00F15DCD">
        <w:rPr>
          <w:rFonts w:ascii="Segoe UI" w:hAnsi="Segoe UI" w:cs="Segoe UI"/>
          <w:sz w:val="22"/>
          <w:szCs w:val="22"/>
        </w:rPr>
        <w:t>a</w:t>
      </w:r>
      <w:r w:rsidR="00712F51" w:rsidRPr="00F15DCD">
        <w:rPr>
          <w:rFonts w:ascii="Segoe UI" w:hAnsi="Segoe UI" w:cs="Segoe UI"/>
          <w:sz w:val="22"/>
          <w:szCs w:val="22"/>
        </w:rPr>
        <w:t xml:space="preserve"> odstoupit od Smlouvy,</w:t>
      </w:r>
      <w:r w:rsidR="00934C1A" w:rsidRPr="00F15DCD">
        <w:rPr>
          <w:rFonts w:ascii="Segoe UI" w:hAnsi="Segoe UI" w:cs="Segoe UI"/>
          <w:sz w:val="22"/>
          <w:szCs w:val="22"/>
        </w:rPr>
        <w:t xml:space="preserve"> jestliže bylo vůči </w:t>
      </w:r>
      <w:r w:rsidR="009569B7" w:rsidRPr="00F15DCD">
        <w:rPr>
          <w:rFonts w:ascii="Segoe UI" w:hAnsi="Segoe UI" w:cs="Segoe UI"/>
          <w:sz w:val="22"/>
          <w:szCs w:val="22"/>
        </w:rPr>
        <w:t xml:space="preserve">smluvní straně </w:t>
      </w:r>
      <w:r w:rsidR="00934C1A" w:rsidRPr="00F15DCD">
        <w:rPr>
          <w:rFonts w:ascii="Segoe UI" w:hAnsi="Segoe UI" w:cs="Segoe UI"/>
          <w:sz w:val="22"/>
          <w:szCs w:val="22"/>
        </w:rPr>
        <w:t xml:space="preserve">vydáno rozhodnutí o úpadku, byla </w:t>
      </w:r>
      <w:r w:rsidR="009569B7" w:rsidRPr="00F15DCD">
        <w:rPr>
          <w:rFonts w:ascii="Segoe UI" w:hAnsi="Segoe UI" w:cs="Segoe UI"/>
          <w:sz w:val="22"/>
          <w:szCs w:val="22"/>
        </w:rPr>
        <w:t xml:space="preserve">smluvní straně </w:t>
      </w:r>
      <w:r w:rsidR="00934C1A" w:rsidRPr="00F15DCD">
        <w:rPr>
          <w:rFonts w:ascii="Segoe UI" w:hAnsi="Segoe UI" w:cs="Segoe UI"/>
          <w:sz w:val="22"/>
          <w:szCs w:val="22"/>
        </w:rPr>
        <w:t xml:space="preserve">nařízena nucená správa podle jiného právního předpisu nebo nastane-li u </w:t>
      </w:r>
      <w:r w:rsidR="009569B7" w:rsidRPr="00F15DCD">
        <w:rPr>
          <w:rFonts w:ascii="Segoe UI" w:hAnsi="Segoe UI" w:cs="Segoe UI"/>
          <w:sz w:val="22"/>
          <w:szCs w:val="22"/>
        </w:rPr>
        <w:t xml:space="preserve">smluvní strany </w:t>
      </w:r>
      <w:r w:rsidR="00934C1A" w:rsidRPr="00F15DCD">
        <w:rPr>
          <w:rFonts w:ascii="Segoe UI" w:hAnsi="Segoe UI" w:cs="Segoe UI"/>
          <w:sz w:val="22"/>
          <w:szCs w:val="22"/>
        </w:rPr>
        <w:t>obdobná situace podle právního řádu země jeho sídla</w:t>
      </w:r>
      <w:r w:rsidR="00526605" w:rsidRPr="00F15DCD">
        <w:rPr>
          <w:rFonts w:ascii="Segoe UI" w:hAnsi="Segoe UI" w:cs="Segoe UI"/>
          <w:sz w:val="22"/>
          <w:szCs w:val="22"/>
        </w:rPr>
        <w:t>.</w:t>
      </w:r>
      <w:r w:rsidR="006B13B1" w:rsidRPr="00F15DCD">
        <w:rPr>
          <w:rFonts w:ascii="Segoe UI" w:hAnsi="Segoe UI" w:cs="Segoe UI"/>
          <w:sz w:val="22"/>
          <w:szCs w:val="22"/>
        </w:rPr>
        <w:t xml:space="preserve"> </w:t>
      </w:r>
    </w:p>
    <w:p w14:paraId="50EF8123" w14:textId="161158CF" w:rsidR="004F673E" w:rsidRPr="00F15DCD" w:rsidRDefault="004F673E" w:rsidP="002C047A">
      <w:pPr>
        <w:pStyle w:val="Odstavecseseznamem"/>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 xml:space="preserve">Odstoupení je účinné od dne doručení písemného oznámení druhé smluvní straně. </w:t>
      </w:r>
      <w:r w:rsidR="009E488A" w:rsidRPr="00F15DCD">
        <w:rPr>
          <w:rFonts w:ascii="Segoe UI" w:hAnsi="Segoe UI" w:cs="Segoe UI"/>
          <w:sz w:val="22"/>
          <w:szCs w:val="22"/>
        </w:rPr>
        <w:t>V</w:t>
      </w:r>
      <w:r w:rsidR="00ED1567" w:rsidRPr="00F15DCD">
        <w:rPr>
          <w:rFonts w:ascii="Segoe UI" w:hAnsi="Segoe UI" w:cs="Segoe UI"/>
          <w:sz w:val="22"/>
          <w:szCs w:val="22"/>
        </w:rPr>
        <w:t> </w:t>
      </w:r>
      <w:r w:rsidR="009E488A" w:rsidRPr="00F15DCD">
        <w:rPr>
          <w:rFonts w:ascii="Segoe UI" w:hAnsi="Segoe UI" w:cs="Segoe UI"/>
          <w:sz w:val="22"/>
          <w:szCs w:val="22"/>
        </w:rPr>
        <w:t>odstoupení od Smlouvy Objednatel uvede, zda se Smlouva ruší od počátku nebo zda je odstupováno od nesplněné části Smlouvy</w:t>
      </w:r>
      <w:r w:rsidR="00C87E6A" w:rsidRPr="00F15DCD">
        <w:rPr>
          <w:rFonts w:ascii="Segoe UI" w:hAnsi="Segoe UI" w:cs="Segoe UI"/>
          <w:sz w:val="22"/>
          <w:szCs w:val="22"/>
        </w:rPr>
        <w:t xml:space="preserve">. </w:t>
      </w:r>
      <w:r w:rsidR="00760B53" w:rsidRPr="00F15DCD">
        <w:rPr>
          <w:rFonts w:ascii="Segoe UI" w:hAnsi="Segoe UI" w:cs="Segoe UI"/>
          <w:sz w:val="22"/>
          <w:szCs w:val="22"/>
        </w:rPr>
        <w:t>Objednatel deklaruje, že má</w:t>
      </w:r>
      <w:r w:rsidR="00A403AB" w:rsidRPr="00F15DCD">
        <w:rPr>
          <w:rFonts w:ascii="Segoe UI" w:hAnsi="Segoe UI" w:cs="Segoe UI"/>
          <w:sz w:val="22"/>
          <w:szCs w:val="22"/>
        </w:rPr>
        <w:t xml:space="preserve"> </w:t>
      </w:r>
      <w:r w:rsidR="00760B53" w:rsidRPr="00F15DCD">
        <w:rPr>
          <w:rFonts w:ascii="Segoe UI" w:hAnsi="Segoe UI" w:cs="Segoe UI"/>
          <w:sz w:val="22"/>
          <w:szCs w:val="22"/>
        </w:rPr>
        <w:t>zájem na dokončení a dodání kompletního Díla</w:t>
      </w:r>
      <w:r w:rsidR="00A403AB" w:rsidRPr="00F15DCD">
        <w:rPr>
          <w:rFonts w:ascii="Segoe UI" w:hAnsi="Segoe UI" w:cs="Segoe UI"/>
          <w:sz w:val="22"/>
          <w:szCs w:val="22"/>
        </w:rPr>
        <w:t xml:space="preserve"> v mezích právních předpisů a ujednání Smlouvy</w:t>
      </w:r>
      <w:r w:rsidR="00760B53" w:rsidRPr="00F15DCD">
        <w:rPr>
          <w:rFonts w:ascii="Segoe UI" w:hAnsi="Segoe UI" w:cs="Segoe UI"/>
          <w:sz w:val="22"/>
          <w:szCs w:val="22"/>
        </w:rPr>
        <w:t>. To však nemá vliv na právo Objednatele určit, zda je odstoupeno od počátku či zda je odstoupeno jen od nesplněné části Díla</w:t>
      </w:r>
      <w:r w:rsidR="00C87E6A" w:rsidRPr="00F15DCD">
        <w:rPr>
          <w:rFonts w:ascii="Segoe UI" w:hAnsi="Segoe UI" w:cs="Segoe UI"/>
          <w:sz w:val="22"/>
          <w:szCs w:val="22"/>
        </w:rPr>
        <w:t xml:space="preserve"> a které části Díla si Objednatel ponechá, jak </w:t>
      </w:r>
      <w:r w:rsidR="00E07317" w:rsidRPr="00F15DCD">
        <w:rPr>
          <w:rFonts w:ascii="Segoe UI" w:hAnsi="Segoe UI" w:cs="Segoe UI"/>
          <w:sz w:val="22"/>
          <w:szCs w:val="22"/>
        </w:rPr>
        <w:t xml:space="preserve">je </w:t>
      </w:r>
      <w:r w:rsidR="00C87E6A" w:rsidRPr="00F15DCD">
        <w:rPr>
          <w:rFonts w:ascii="Segoe UI" w:hAnsi="Segoe UI" w:cs="Segoe UI"/>
          <w:sz w:val="22"/>
          <w:szCs w:val="22"/>
        </w:rPr>
        <w:t>určeno v </w:t>
      </w:r>
      <w:r w:rsidR="00E07317" w:rsidRPr="00F15DCD">
        <w:rPr>
          <w:rFonts w:ascii="Segoe UI" w:hAnsi="Segoe UI" w:cs="Segoe UI"/>
          <w:sz w:val="22"/>
          <w:szCs w:val="22"/>
        </w:rPr>
        <w:t>p</w:t>
      </w:r>
      <w:r w:rsidR="00C87E6A" w:rsidRPr="00F15DCD">
        <w:rPr>
          <w:rFonts w:ascii="Segoe UI" w:hAnsi="Segoe UI" w:cs="Segoe UI"/>
          <w:sz w:val="22"/>
          <w:szCs w:val="22"/>
        </w:rPr>
        <w:t xml:space="preserve">říloze </w:t>
      </w:r>
      <w:r w:rsidR="00E07317" w:rsidRPr="00F15DCD">
        <w:rPr>
          <w:rFonts w:ascii="Segoe UI" w:hAnsi="Segoe UI" w:cs="Segoe UI"/>
          <w:sz w:val="22"/>
          <w:szCs w:val="22"/>
        </w:rPr>
        <w:t xml:space="preserve">č. </w:t>
      </w:r>
      <w:r w:rsidR="00C87E6A" w:rsidRPr="00F15DCD">
        <w:rPr>
          <w:rFonts w:ascii="Segoe UI" w:hAnsi="Segoe UI" w:cs="Segoe UI"/>
          <w:sz w:val="22"/>
          <w:szCs w:val="22"/>
        </w:rPr>
        <w:t>II.b</w:t>
      </w:r>
      <w:r w:rsidR="00760B53" w:rsidRPr="00F15DCD">
        <w:rPr>
          <w:rFonts w:ascii="Segoe UI" w:hAnsi="Segoe UI" w:cs="Segoe UI"/>
          <w:sz w:val="22"/>
          <w:szCs w:val="22"/>
        </w:rPr>
        <w:t>.</w:t>
      </w:r>
    </w:p>
    <w:p w14:paraId="0F39EC1E" w14:textId="4D6EFB6B"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Odstoupením od </w:t>
      </w:r>
      <w:r w:rsidR="00305C6B" w:rsidRPr="00F15DCD">
        <w:rPr>
          <w:rFonts w:ascii="Segoe UI" w:hAnsi="Segoe UI" w:cs="Segoe UI"/>
          <w:sz w:val="22"/>
          <w:szCs w:val="22"/>
        </w:rPr>
        <w:t>S</w:t>
      </w:r>
      <w:r w:rsidRPr="00F15DCD">
        <w:rPr>
          <w:rFonts w:ascii="Segoe UI" w:hAnsi="Segoe UI" w:cs="Segoe UI"/>
          <w:sz w:val="22"/>
          <w:szCs w:val="22"/>
        </w:rPr>
        <w:t>mlouvy není dotčeno právo oprávněné smluvní strany na zaplacení smluvní pokuty, úroků z</w:t>
      </w:r>
      <w:r w:rsidR="00ED1567" w:rsidRPr="00F15DCD">
        <w:rPr>
          <w:rFonts w:ascii="Segoe UI" w:hAnsi="Segoe UI" w:cs="Segoe UI"/>
          <w:sz w:val="22"/>
          <w:szCs w:val="22"/>
        </w:rPr>
        <w:t> </w:t>
      </w:r>
      <w:r w:rsidRPr="00F15DCD">
        <w:rPr>
          <w:rFonts w:ascii="Segoe UI" w:hAnsi="Segoe UI" w:cs="Segoe UI"/>
          <w:sz w:val="22"/>
          <w:szCs w:val="22"/>
        </w:rPr>
        <w:t xml:space="preserve">prodlení ani na náhradu </w:t>
      </w:r>
      <w:r w:rsidR="00D125F2" w:rsidRPr="00F15DCD">
        <w:rPr>
          <w:rFonts w:ascii="Segoe UI" w:hAnsi="Segoe UI" w:cs="Segoe UI"/>
          <w:sz w:val="22"/>
          <w:szCs w:val="22"/>
        </w:rPr>
        <w:t>újmy</w:t>
      </w:r>
      <w:r w:rsidRPr="00F15DCD">
        <w:rPr>
          <w:rFonts w:ascii="Segoe UI" w:hAnsi="Segoe UI" w:cs="Segoe UI"/>
          <w:sz w:val="22"/>
          <w:szCs w:val="22"/>
        </w:rPr>
        <w:t xml:space="preserve"> </w:t>
      </w:r>
      <w:r w:rsidR="00D125F2" w:rsidRPr="00F15DCD">
        <w:rPr>
          <w:rFonts w:ascii="Segoe UI" w:hAnsi="Segoe UI" w:cs="Segoe UI"/>
          <w:sz w:val="22"/>
          <w:szCs w:val="22"/>
        </w:rPr>
        <w:t xml:space="preserve">dle čl. </w:t>
      </w:r>
      <w:r w:rsidR="00123B5C" w:rsidRPr="00F15DCD">
        <w:rPr>
          <w:rFonts w:ascii="Segoe UI" w:hAnsi="Segoe UI" w:cs="Segoe UI"/>
          <w:sz w:val="22"/>
          <w:szCs w:val="22"/>
        </w:rPr>
        <w:fldChar w:fldCharType="begin"/>
      </w:r>
      <w:r w:rsidR="00123B5C" w:rsidRPr="00F15DCD">
        <w:rPr>
          <w:rFonts w:ascii="Segoe UI" w:hAnsi="Segoe UI" w:cs="Segoe UI"/>
          <w:sz w:val="22"/>
          <w:szCs w:val="22"/>
        </w:rPr>
        <w:instrText xml:space="preserve"> REF _Ref68185762 \r \h </w:instrText>
      </w:r>
      <w:r w:rsidR="007F4CFA" w:rsidRPr="00F15DCD">
        <w:rPr>
          <w:rFonts w:ascii="Segoe UI" w:hAnsi="Segoe UI" w:cs="Segoe UI"/>
          <w:sz w:val="22"/>
          <w:szCs w:val="22"/>
        </w:rPr>
        <w:instrText xml:space="preserve"> \* MERGEFORMAT </w:instrText>
      </w:r>
      <w:r w:rsidR="00123B5C" w:rsidRPr="00F15DCD">
        <w:rPr>
          <w:rFonts w:ascii="Segoe UI" w:hAnsi="Segoe UI" w:cs="Segoe UI"/>
          <w:sz w:val="22"/>
          <w:szCs w:val="22"/>
        </w:rPr>
      </w:r>
      <w:r w:rsidR="00123B5C" w:rsidRPr="00F15DCD">
        <w:rPr>
          <w:rFonts w:ascii="Segoe UI" w:hAnsi="Segoe UI" w:cs="Segoe UI"/>
          <w:sz w:val="22"/>
          <w:szCs w:val="22"/>
        </w:rPr>
        <w:fldChar w:fldCharType="separate"/>
      </w:r>
      <w:r w:rsidR="00C4674D">
        <w:rPr>
          <w:rFonts w:ascii="Segoe UI" w:hAnsi="Segoe UI" w:cs="Segoe UI"/>
          <w:sz w:val="22"/>
          <w:szCs w:val="22"/>
        </w:rPr>
        <w:t>28</w:t>
      </w:r>
      <w:r w:rsidR="00123B5C" w:rsidRPr="00F15DCD">
        <w:rPr>
          <w:rFonts w:ascii="Segoe UI" w:hAnsi="Segoe UI" w:cs="Segoe UI"/>
          <w:sz w:val="22"/>
          <w:szCs w:val="22"/>
        </w:rPr>
        <w:fldChar w:fldCharType="end"/>
      </w:r>
      <w:r w:rsidR="00AF7A35" w:rsidRPr="00F15DCD">
        <w:rPr>
          <w:rFonts w:ascii="Segoe UI" w:hAnsi="Segoe UI" w:cs="Segoe UI"/>
          <w:sz w:val="22"/>
          <w:szCs w:val="22"/>
        </w:rPr>
        <w:t xml:space="preserve"> </w:t>
      </w:r>
      <w:r w:rsidR="00D125F2" w:rsidRPr="00F15DCD">
        <w:rPr>
          <w:rFonts w:ascii="Segoe UI" w:hAnsi="Segoe UI" w:cs="Segoe UI"/>
          <w:sz w:val="22"/>
          <w:szCs w:val="22"/>
        </w:rPr>
        <w:t>Smlouvy</w:t>
      </w:r>
      <w:r w:rsidRPr="00F15DCD">
        <w:rPr>
          <w:rFonts w:ascii="Segoe UI" w:hAnsi="Segoe UI" w:cs="Segoe UI"/>
          <w:sz w:val="22"/>
          <w:szCs w:val="22"/>
        </w:rPr>
        <w:t>, licenční ujednání,</w:t>
      </w:r>
      <w:r w:rsidR="00277AA7" w:rsidRPr="00F15DCD">
        <w:rPr>
          <w:rFonts w:ascii="Segoe UI" w:hAnsi="Segoe UI" w:cs="Segoe UI"/>
          <w:sz w:val="22"/>
          <w:szCs w:val="22"/>
        </w:rPr>
        <w:t xml:space="preserve"> ujednání o vlastnickém právu,</w:t>
      </w:r>
      <w:r w:rsidRPr="00F15DCD">
        <w:rPr>
          <w:rFonts w:ascii="Segoe UI" w:hAnsi="Segoe UI" w:cs="Segoe UI"/>
          <w:sz w:val="22"/>
          <w:szCs w:val="22"/>
        </w:rPr>
        <w:t xml:space="preserve"> ani další ujednání, která mají vzhledem ke své povaze zavazovat smluvní strany i po odstoupení od </w:t>
      </w:r>
      <w:r w:rsidR="00305C6B" w:rsidRPr="00F15DCD">
        <w:rPr>
          <w:rFonts w:ascii="Segoe UI" w:hAnsi="Segoe UI" w:cs="Segoe UI"/>
          <w:sz w:val="22"/>
          <w:szCs w:val="22"/>
        </w:rPr>
        <w:t>S</w:t>
      </w:r>
      <w:r w:rsidRPr="00F15DCD">
        <w:rPr>
          <w:rFonts w:ascii="Segoe UI" w:hAnsi="Segoe UI" w:cs="Segoe UI"/>
          <w:sz w:val="22"/>
          <w:szCs w:val="22"/>
        </w:rPr>
        <w:t>mlouvy anebo která mají trvat dle výslovného ujednání v</w:t>
      </w:r>
      <w:r w:rsidR="00ED1567" w:rsidRPr="00F15DCD">
        <w:rPr>
          <w:rFonts w:ascii="Segoe UI" w:hAnsi="Segoe UI" w:cs="Segoe UI"/>
          <w:sz w:val="22"/>
          <w:szCs w:val="22"/>
        </w:rPr>
        <w:t> </w:t>
      </w:r>
      <w:r w:rsidRPr="00F15DCD">
        <w:rPr>
          <w:rFonts w:ascii="Segoe UI" w:hAnsi="Segoe UI" w:cs="Segoe UI"/>
          <w:sz w:val="22"/>
          <w:szCs w:val="22"/>
        </w:rPr>
        <w:t xml:space="preserve">jiných částech </w:t>
      </w:r>
      <w:r w:rsidR="00C07FD3" w:rsidRPr="00F15DCD">
        <w:rPr>
          <w:rFonts w:ascii="Segoe UI" w:hAnsi="Segoe UI" w:cs="Segoe UI"/>
          <w:sz w:val="22"/>
          <w:szCs w:val="22"/>
        </w:rPr>
        <w:t>S</w:t>
      </w:r>
      <w:r w:rsidRPr="00F15DCD">
        <w:rPr>
          <w:rFonts w:ascii="Segoe UI" w:hAnsi="Segoe UI" w:cs="Segoe UI"/>
          <w:sz w:val="22"/>
          <w:szCs w:val="22"/>
        </w:rPr>
        <w:t xml:space="preserve">mlouvy. Odstoupením od </w:t>
      </w:r>
      <w:r w:rsidR="00C07FD3" w:rsidRPr="00F15DCD">
        <w:rPr>
          <w:rFonts w:ascii="Segoe UI" w:hAnsi="Segoe UI" w:cs="Segoe UI"/>
          <w:sz w:val="22"/>
          <w:szCs w:val="22"/>
        </w:rPr>
        <w:t>S</w:t>
      </w:r>
      <w:r w:rsidRPr="00F15DCD">
        <w:rPr>
          <w:rFonts w:ascii="Segoe UI" w:hAnsi="Segoe UI" w:cs="Segoe UI"/>
          <w:sz w:val="22"/>
          <w:szCs w:val="22"/>
        </w:rPr>
        <w:t xml:space="preserve">mlouvy není dotčena odpovědnost za </w:t>
      </w:r>
      <w:r w:rsidR="00277B2B" w:rsidRPr="00F15DCD">
        <w:rPr>
          <w:rFonts w:ascii="Segoe UI" w:hAnsi="Segoe UI" w:cs="Segoe UI"/>
          <w:sz w:val="22"/>
          <w:szCs w:val="22"/>
        </w:rPr>
        <w:t>V</w:t>
      </w:r>
      <w:r w:rsidRPr="00F15DCD">
        <w:rPr>
          <w:rFonts w:ascii="Segoe UI" w:hAnsi="Segoe UI" w:cs="Segoe UI"/>
          <w:sz w:val="22"/>
          <w:szCs w:val="22"/>
        </w:rPr>
        <w:t xml:space="preserve">ady, které existují na doposud zhotovené části </w:t>
      </w:r>
      <w:r w:rsidR="00C07FD3" w:rsidRPr="00F15DCD">
        <w:rPr>
          <w:rFonts w:ascii="Segoe UI" w:hAnsi="Segoe UI" w:cs="Segoe UI"/>
          <w:sz w:val="22"/>
          <w:szCs w:val="22"/>
        </w:rPr>
        <w:t>D</w:t>
      </w:r>
      <w:r w:rsidRPr="00F15DCD">
        <w:rPr>
          <w:rFonts w:ascii="Segoe UI" w:hAnsi="Segoe UI" w:cs="Segoe UI"/>
          <w:sz w:val="22"/>
          <w:szCs w:val="22"/>
        </w:rPr>
        <w:t>íla ke dni odstoupení.</w:t>
      </w:r>
      <w:r w:rsidR="00277AA7" w:rsidRPr="00F15DCD">
        <w:rPr>
          <w:rFonts w:ascii="Segoe UI" w:hAnsi="Segoe UI" w:cs="Segoe UI"/>
          <w:snapToGrid w:val="0"/>
          <w:sz w:val="22"/>
          <w:szCs w:val="22"/>
        </w:rPr>
        <w:t xml:space="preserve"> Na dosud odvedené práce na zhotovení Díla se přiměřeně vztahují ujednání o </w:t>
      </w:r>
      <w:r w:rsidR="002B2BB2" w:rsidRPr="00F15DCD">
        <w:rPr>
          <w:rFonts w:ascii="Segoe UI" w:hAnsi="Segoe UI" w:cs="Segoe UI"/>
          <w:snapToGrid w:val="0"/>
          <w:sz w:val="22"/>
          <w:szCs w:val="22"/>
        </w:rPr>
        <w:t>Záruce za jakost</w:t>
      </w:r>
      <w:r w:rsidR="00277AA7" w:rsidRPr="00F15DCD">
        <w:rPr>
          <w:rFonts w:ascii="Segoe UI" w:hAnsi="Segoe UI" w:cs="Segoe UI"/>
          <w:snapToGrid w:val="0"/>
          <w:sz w:val="22"/>
          <w:szCs w:val="22"/>
        </w:rPr>
        <w:t xml:space="preserve"> dle Smlouvy. Za odstraněné části Díla není Zhotovitel oprávněn požadovat na Objednateli zaplacení odpovídající části sjednané ceny.</w:t>
      </w:r>
    </w:p>
    <w:p w14:paraId="6607E922" w14:textId="09CC6451" w:rsidR="004F673E" w:rsidRPr="00F15DCD" w:rsidRDefault="00277AA7" w:rsidP="002C047A">
      <w:pPr>
        <w:widowControl w:val="0"/>
        <w:numPr>
          <w:ilvl w:val="1"/>
          <w:numId w:val="41"/>
        </w:numPr>
        <w:spacing w:line="240" w:lineRule="auto"/>
        <w:ind w:left="1560" w:hanging="709"/>
        <w:rPr>
          <w:rFonts w:ascii="Segoe UI" w:hAnsi="Segoe UI" w:cs="Segoe UI"/>
          <w:snapToGrid w:val="0"/>
          <w:sz w:val="22"/>
          <w:szCs w:val="22"/>
        </w:rPr>
      </w:pPr>
      <w:r w:rsidRPr="00F15DCD">
        <w:rPr>
          <w:rFonts w:ascii="Segoe UI" w:hAnsi="Segoe UI" w:cs="Segoe UI"/>
          <w:snapToGrid w:val="0"/>
          <w:sz w:val="22"/>
          <w:szCs w:val="22"/>
        </w:rPr>
        <w:t>Postup, kterým se budou smluvní strany řídit po ukončení Smlouvy je specifikován v</w:t>
      </w:r>
      <w:r w:rsidR="00ED1567" w:rsidRPr="00F15DCD">
        <w:rPr>
          <w:rFonts w:ascii="Segoe UI" w:hAnsi="Segoe UI" w:cs="Segoe UI"/>
          <w:snapToGrid w:val="0"/>
          <w:sz w:val="22"/>
          <w:szCs w:val="22"/>
        </w:rPr>
        <w:t> </w:t>
      </w:r>
      <w:r w:rsidRPr="00F15DCD">
        <w:rPr>
          <w:rFonts w:ascii="Segoe UI" w:hAnsi="Segoe UI" w:cs="Segoe UI"/>
          <w:snapToGrid w:val="0"/>
          <w:sz w:val="22"/>
          <w:szCs w:val="22"/>
        </w:rPr>
        <w:t>příloze č.</w:t>
      </w:r>
      <w:r w:rsidR="00DD4413" w:rsidRPr="00F15DCD">
        <w:rPr>
          <w:rFonts w:ascii="Segoe UI" w:hAnsi="Segoe UI" w:cs="Segoe UI"/>
          <w:snapToGrid w:val="0"/>
          <w:sz w:val="22"/>
          <w:szCs w:val="22"/>
        </w:rPr>
        <w:t xml:space="preserve"> II</w:t>
      </w:r>
      <w:r w:rsidR="00954E60" w:rsidRPr="00F15DCD">
        <w:rPr>
          <w:rFonts w:ascii="Segoe UI" w:hAnsi="Segoe UI" w:cs="Segoe UI"/>
          <w:snapToGrid w:val="0"/>
          <w:sz w:val="22"/>
          <w:szCs w:val="22"/>
        </w:rPr>
        <w:t>.</w:t>
      </w:r>
      <w:r w:rsidR="00DD4413" w:rsidRPr="00F15DCD">
        <w:rPr>
          <w:rFonts w:ascii="Segoe UI" w:hAnsi="Segoe UI" w:cs="Segoe UI"/>
          <w:snapToGrid w:val="0"/>
          <w:sz w:val="22"/>
          <w:szCs w:val="22"/>
        </w:rPr>
        <w:t xml:space="preserve">b </w:t>
      </w:r>
      <w:r w:rsidR="004928BD" w:rsidRPr="00F15DCD">
        <w:rPr>
          <w:rFonts w:ascii="Segoe UI" w:hAnsi="Segoe UI" w:cs="Segoe UI"/>
          <w:snapToGrid w:val="0"/>
          <w:sz w:val="22"/>
          <w:szCs w:val="22"/>
        </w:rPr>
        <w:t>U</w:t>
      </w:r>
      <w:r w:rsidRPr="00F15DCD">
        <w:rPr>
          <w:rFonts w:ascii="Segoe UI" w:hAnsi="Segoe UI" w:cs="Segoe UI"/>
          <w:snapToGrid w:val="0"/>
          <w:sz w:val="22"/>
          <w:szCs w:val="22"/>
        </w:rPr>
        <w:t>končení</w:t>
      </w:r>
      <w:r w:rsidR="004928BD" w:rsidRPr="00F15DCD">
        <w:rPr>
          <w:rFonts w:ascii="Segoe UI" w:hAnsi="Segoe UI" w:cs="Segoe UI"/>
          <w:snapToGrid w:val="0"/>
          <w:sz w:val="22"/>
          <w:szCs w:val="22"/>
        </w:rPr>
        <w:t xml:space="preserve"> Smlouvy</w:t>
      </w:r>
      <w:r w:rsidR="00DD4413" w:rsidRPr="00F15DCD">
        <w:rPr>
          <w:rFonts w:ascii="Segoe UI" w:hAnsi="Segoe UI" w:cs="Segoe UI"/>
          <w:snapToGrid w:val="0"/>
          <w:sz w:val="22"/>
          <w:szCs w:val="22"/>
        </w:rPr>
        <w:t xml:space="preserve"> a stanovení náklad</w:t>
      </w:r>
      <w:r w:rsidR="00946B5A" w:rsidRPr="00F15DCD">
        <w:rPr>
          <w:rFonts w:ascii="Segoe UI" w:hAnsi="Segoe UI" w:cs="Segoe UI"/>
          <w:snapToGrid w:val="0"/>
          <w:sz w:val="22"/>
          <w:szCs w:val="22"/>
        </w:rPr>
        <w:t>ů</w:t>
      </w:r>
      <w:r w:rsidRPr="00F15DCD">
        <w:rPr>
          <w:rFonts w:ascii="Segoe UI" w:hAnsi="Segoe UI" w:cs="Segoe UI"/>
          <w:snapToGrid w:val="0"/>
          <w:sz w:val="22"/>
          <w:szCs w:val="22"/>
        </w:rPr>
        <w:t>.</w:t>
      </w:r>
      <w:r w:rsidR="004F673E" w:rsidRPr="00F15DCD">
        <w:rPr>
          <w:rFonts w:ascii="Segoe UI" w:hAnsi="Segoe UI" w:cs="Segoe UI"/>
          <w:snapToGrid w:val="0"/>
          <w:sz w:val="22"/>
          <w:szCs w:val="22"/>
        </w:rPr>
        <w:t xml:space="preserve"> </w:t>
      </w:r>
    </w:p>
    <w:p w14:paraId="5D64185F" w14:textId="7400B530" w:rsidR="00832874" w:rsidRPr="00F15DCD" w:rsidRDefault="004F673E" w:rsidP="002C047A">
      <w:pPr>
        <w:widowControl w:val="0"/>
        <w:numPr>
          <w:ilvl w:val="1"/>
          <w:numId w:val="41"/>
        </w:numPr>
        <w:spacing w:line="240" w:lineRule="auto"/>
        <w:ind w:left="1560" w:hanging="709"/>
        <w:rPr>
          <w:rFonts w:ascii="Segoe UI" w:hAnsi="Segoe UI" w:cs="Segoe UI"/>
          <w:snapToGrid w:val="0"/>
          <w:sz w:val="22"/>
          <w:szCs w:val="22"/>
        </w:rPr>
      </w:pPr>
      <w:r w:rsidRPr="00F15DCD">
        <w:rPr>
          <w:rFonts w:ascii="Segoe UI" w:hAnsi="Segoe UI" w:cs="Segoe UI"/>
          <w:snapToGrid w:val="0"/>
          <w:sz w:val="22"/>
          <w:szCs w:val="22"/>
        </w:rPr>
        <w:t>Smluvní strana, která svým jednáním, zdržením nebo opomenutím zavdala příčinu pro odstoupení druhé smluvní strany od </w:t>
      </w:r>
      <w:r w:rsidR="00D125F2" w:rsidRPr="00F15DCD">
        <w:rPr>
          <w:rFonts w:ascii="Segoe UI" w:hAnsi="Segoe UI" w:cs="Segoe UI"/>
          <w:snapToGrid w:val="0"/>
          <w:sz w:val="22"/>
          <w:szCs w:val="22"/>
        </w:rPr>
        <w:t>S</w:t>
      </w:r>
      <w:r w:rsidRPr="00F15DCD">
        <w:rPr>
          <w:rFonts w:ascii="Segoe UI" w:hAnsi="Segoe UI" w:cs="Segoe UI"/>
          <w:snapToGrid w:val="0"/>
          <w:sz w:val="22"/>
          <w:szCs w:val="22"/>
        </w:rPr>
        <w:t>mlouvy, je povinna uhradit této druhé smluvní straně náklady vzniklé z</w:t>
      </w:r>
      <w:r w:rsidR="00ED1567" w:rsidRPr="00F15DCD">
        <w:rPr>
          <w:rFonts w:ascii="Segoe UI" w:hAnsi="Segoe UI" w:cs="Segoe UI"/>
          <w:snapToGrid w:val="0"/>
          <w:sz w:val="22"/>
          <w:szCs w:val="22"/>
        </w:rPr>
        <w:t> </w:t>
      </w:r>
      <w:r w:rsidRPr="00F15DCD">
        <w:rPr>
          <w:rFonts w:ascii="Segoe UI" w:hAnsi="Segoe UI" w:cs="Segoe UI"/>
          <w:snapToGrid w:val="0"/>
          <w:sz w:val="22"/>
          <w:szCs w:val="22"/>
        </w:rPr>
        <w:t>důvodů odstoupení od </w:t>
      </w:r>
      <w:r w:rsidR="001746F1" w:rsidRPr="00F15DCD">
        <w:rPr>
          <w:rFonts w:ascii="Segoe UI" w:hAnsi="Segoe UI" w:cs="Segoe UI"/>
          <w:snapToGrid w:val="0"/>
          <w:sz w:val="22"/>
          <w:szCs w:val="22"/>
        </w:rPr>
        <w:t>S</w:t>
      </w:r>
      <w:r w:rsidRPr="00F15DCD">
        <w:rPr>
          <w:rFonts w:ascii="Segoe UI" w:hAnsi="Segoe UI" w:cs="Segoe UI"/>
          <w:snapToGrid w:val="0"/>
          <w:sz w:val="22"/>
          <w:szCs w:val="22"/>
        </w:rPr>
        <w:t xml:space="preserve">mlouvy. </w:t>
      </w:r>
      <w:r w:rsidR="007969C1" w:rsidRPr="00F15DCD">
        <w:rPr>
          <w:rFonts w:ascii="Segoe UI" w:hAnsi="Segoe UI" w:cs="Segoe UI"/>
          <w:snapToGrid w:val="0"/>
          <w:sz w:val="22"/>
          <w:szCs w:val="22"/>
        </w:rPr>
        <w:t>Způsob určení nákladů</w:t>
      </w:r>
      <w:r w:rsidR="00277AA7"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277AA7" w:rsidRPr="00F15DCD">
        <w:rPr>
          <w:rFonts w:ascii="Segoe UI" w:hAnsi="Segoe UI" w:cs="Segoe UI"/>
          <w:snapToGrid w:val="0"/>
          <w:sz w:val="22"/>
          <w:szCs w:val="22"/>
        </w:rPr>
        <w:t>případně ukončení Smlouvy z</w:t>
      </w:r>
      <w:r w:rsidR="00ED1567" w:rsidRPr="00F15DCD">
        <w:rPr>
          <w:rFonts w:ascii="Segoe UI" w:hAnsi="Segoe UI" w:cs="Segoe UI"/>
          <w:snapToGrid w:val="0"/>
          <w:sz w:val="22"/>
          <w:szCs w:val="22"/>
        </w:rPr>
        <w:t> </w:t>
      </w:r>
      <w:r w:rsidR="00277AA7" w:rsidRPr="00F15DCD">
        <w:rPr>
          <w:rFonts w:ascii="Segoe UI" w:hAnsi="Segoe UI" w:cs="Segoe UI"/>
          <w:snapToGrid w:val="0"/>
          <w:sz w:val="22"/>
          <w:szCs w:val="22"/>
        </w:rPr>
        <w:t>důvodů na straně Zhotovitele</w:t>
      </w:r>
      <w:r w:rsidR="007969C1" w:rsidRPr="00F15DCD">
        <w:rPr>
          <w:rFonts w:ascii="Segoe UI" w:hAnsi="Segoe UI" w:cs="Segoe UI"/>
          <w:snapToGrid w:val="0"/>
          <w:sz w:val="22"/>
          <w:szCs w:val="22"/>
        </w:rPr>
        <w:t xml:space="preserve"> je specifikován v</w:t>
      </w:r>
      <w:r w:rsidR="00ED1567" w:rsidRPr="00F15DCD">
        <w:rPr>
          <w:rFonts w:ascii="Segoe UI" w:hAnsi="Segoe UI" w:cs="Segoe UI"/>
          <w:snapToGrid w:val="0"/>
          <w:sz w:val="22"/>
          <w:szCs w:val="22"/>
        </w:rPr>
        <w:t> </w:t>
      </w:r>
      <w:r w:rsidR="007969C1" w:rsidRPr="00F15DCD">
        <w:rPr>
          <w:rFonts w:ascii="Segoe UI" w:hAnsi="Segoe UI" w:cs="Segoe UI"/>
          <w:snapToGrid w:val="0"/>
          <w:sz w:val="22"/>
          <w:szCs w:val="22"/>
        </w:rPr>
        <w:t>příloze č.</w:t>
      </w:r>
      <w:r w:rsidR="00DD4413" w:rsidRPr="00F15DCD">
        <w:rPr>
          <w:rFonts w:ascii="Segoe UI" w:hAnsi="Segoe UI" w:cs="Segoe UI"/>
          <w:snapToGrid w:val="0"/>
          <w:sz w:val="22"/>
          <w:szCs w:val="22"/>
        </w:rPr>
        <w:t xml:space="preserve"> II</w:t>
      </w:r>
      <w:r w:rsidR="00954E60" w:rsidRPr="00F15DCD">
        <w:rPr>
          <w:rFonts w:ascii="Segoe UI" w:hAnsi="Segoe UI" w:cs="Segoe UI"/>
          <w:snapToGrid w:val="0"/>
          <w:sz w:val="22"/>
          <w:szCs w:val="22"/>
        </w:rPr>
        <w:t>.</w:t>
      </w:r>
      <w:r w:rsidR="00DD4413" w:rsidRPr="00F15DCD">
        <w:rPr>
          <w:rFonts w:ascii="Segoe UI" w:hAnsi="Segoe UI" w:cs="Segoe UI"/>
          <w:snapToGrid w:val="0"/>
          <w:sz w:val="22"/>
          <w:szCs w:val="22"/>
        </w:rPr>
        <w:t>b</w:t>
      </w:r>
      <w:r w:rsidR="007969C1" w:rsidRPr="00F15DCD">
        <w:rPr>
          <w:rFonts w:ascii="Segoe UI" w:hAnsi="Segoe UI" w:cs="Segoe UI"/>
          <w:snapToGrid w:val="0"/>
          <w:sz w:val="22"/>
          <w:szCs w:val="22"/>
        </w:rPr>
        <w:t xml:space="preserve"> </w:t>
      </w:r>
      <w:r w:rsidR="00DD4413" w:rsidRPr="00F15DCD">
        <w:rPr>
          <w:rFonts w:ascii="Segoe UI" w:hAnsi="Segoe UI" w:cs="Segoe UI"/>
          <w:snapToGrid w:val="0"/>
          <w:sz w:val="22"/>
          <w:szCs w:val="22"/>
        </w:rPr>
        <w:t>Ukončení smlouvy a stanovení nákladů.</w:t>
      </w:r>
      <w:r w:rsidR="007969C1" w:rsidRPr="00F15DCD">
        <w:rPr>
          <w:rFonts w:ascii="Segoe UI" w:hAnsi="Segoe UI" w:cs="Segoe UI"/>
          <w:snapToGrid w:val="0"/>
          <w:sz w:val="22"/>
          <w:szCs w:val="22"/>
        </w:rPr>
        <w:t xml:space="preserve"> Ujednání</w:t>
      </w:r>
      <w:r w:rsidR="00DD4413" w:rsidRPr="00F15DCD">
        <w:rPr>
          <w:rFonts w:ascii="Segoe UI" w:hAnsi="Segoe UI" w:cs="Segoe UI"/>
          <w:snapToGrid w:val="0"/>
          <w:sz w:val="22"/>
          <w:szCs w:val="22"/>
        </w:rPr>
        <w:t>m</w:t>
      </w:r>
      <w:r w:rsidR="007969C1" w:rsidRPr="00F15DCD">
        <w:rPr>
          <w:rFonts w:ascii="Segoe UI" w:hAnsi="Segoe UI" w:cs="Segoe UI"/>
          <w:snapToGrid w:val="0"/>
          <w:sz w:val="22"/>
          <w:szCs w:val="22"/>
        </w:rPr>
        <w:t xml:space="preserve"> dle tohoto odstavce</w:t>
      </w:r>
      <w:r w:rsidRPr="00F15DCD">
        <w:rPr>
          <w:rFonts w:ascii="Segoe UI" w:hAnsi="Segoe UI" w:cs="Segoe UI"/>
          <w:snapToGrid w:val="0"/>
          <w:sz w:val="22"/>
          <w:szCs w:val="22"/>
        </w:rPr>
        <w:t xml:space="preserve"> není dotčeno právo odstupující smluvní strany na zaplacení případné smluvní pokuty, kterou je sankcionováno porušení povinnosti, které je důvodem pro odstoupení.</w:t>
      </w:r>
      <w:r w:rsidR="008C2548" w:rsidRPr="00F15DCD">
        <w:rPr>
          <w:rFonts w:ascii="Segoe UI" w:hAnsi="Segoe UI" w:cs="Segoe UI"/>
          <w:snapToGrid w:val="0"/>
          <w:sz w:val="22"/>
          <w:szCs w:val="22"/>
        </w:rPr>
        <w:t xml:space="preserve"> </w:t>
      </w:r>
      <w:r w:rsidRPr="00F15DCD">
        <w:rPr>
          <w:rFonts w:ascii="Segoe UI" w:hAnsi="Segoe UI" w:cs="Segoe UI"/>
          <w:snapToGrid w:val="0"/>
          <w:sz w:val="22"/>
          <w:szCs w:val="22"/>
        </w:rPr>
        <w:t>Uvedené náklady jsou splatné bezhotovostně na účet oprávněné smluvní strany do 30 dnů ode dne, kdy je tato oprávněná smluvní strana povinné straně vyčíslí, nejpozději však do 2 let</w:t>
      </w:r>
      <w:r w:rsidR="004928BD" w:rsidRPr="00F15DCD">
        <w:rPr>
          <w:rFonts w:ascii="Segoe UI" w:hAnsi="Segoe UI" w:cs="Segoe UI"/>
          <w:snapToGrid w:val="0"/>
          <w:sz w:val="22"/>
          <w:szCs w:val="22"/>
        </w:rPr>
        <w:t xml:space="preserve"> ode dne ukončení Smlouvy</w:t>
      </w:r>
      <w:r w:rsidRPr="00F15DCD">
        <w:rPr>
          <w:rFonts w:ascii="Segoe UI" w:hAnsi="Segoe UI" w:cs="Segoe UI"/>
          <w:snapToGrid w:val="0"/>
          <w:sz w:val="22"/>
          <w:szCs w:val="22"/>
        </w:rPr>
        <w:t>.</w:t>
      </w:r>
      <w:r w:rsidR="004E10F7" w:rsidRPr="00F15DCD">
        <w:rPr>
          <w:rFonts w:ascii="Segoe UI" w:hAnsi="Segoe UI" w:cs="Segoe UI"/>
          <w:snapToGrid w:val="0"/>
          <w:sz w:val="22"/>
          <w:szCs w:val="22"/>
        </w:rPr>
        <w:t xml:space="preserve"> </w:t>
      </w:r>
      <w:r w:rsidR="008C2548" w:rsidRPr="00F15DCD">
        <w:rPr>
          <w:rFonts w:ascii="Segoe UI" w:hAnsi="Segoe UI" w:cs="Segoe UI"/>
          <w:snapToGrid w:val="0"/>
          <w:sz w:val="22"/>
          <w:szCs w:val="22"/>
        </w:rPr>
        <w:t>Uplatněním postupu dle přílohy č. II.b Ukončení smlouvy a stanovení nákladů není dotčeno právo Objednatele na zaplacení smluvních pokut či náhradu újmy ze strany Zhotovitele základě této Smlouvy.</w:t>
      </w:r>
    </w:p>
    <w:p w14:paraId="680B9651" w14:textId="40FA29E4" w:rsidR="00A85B0D" w:rsidRPr="00F15DCD" w:rsidRDefault="00A85B0D" w:rsidP="002C047A">
      <w:pPr>
        <w:widowControl w:val="0"/>
        <w:numPr>
          <w:ilvl w:val="1"/>
          <w:numId w:val="41"/>
        </w:numPr>
        <w:spacing w:line="240" w:lineRule="auto"/>
        <w:ind w:left="1418" w:hanging="709"/>
        <w:rPr>
          <w:rFonts w:ascii="Segoe UI" w:hAnsi="Segoe UI" w:cs="Segoe UI"/>
          <w:snapToGrid w:val="0"/>
          <w:sz w:val="22"/>
          <w:szCs w:val="22"/>
        </w:rPr>
      </w:pPr>
      <w:r w:rsidRPr="00864336">
        <w:rPr>
          <w:rFonts w:ascii="Segoe UI" w:hAnsi="Segoe UI" w:cs="Segoe UI"/>
          <w:snapToGrid w:val="0"/>
          <w:sz w:val="22"/>
          <w:szCs w:val="22"/>
        </w:rPr>
        <w:t>Smluvní strany souhlasí s</w:t>
      </w:r>
      <w:r w:rsidR="00ED1567" w:rsidRPr="00864336">
        <w:rPr>
          <w:rFonts w:ascii="Segoe UI" w:hAnsi="Segoe UI" w:cs="Segoe UI"/>
          <w:snapToGrid w:val="0"/>
          <w:sz w:val="22"/>
          <w:szCs w:val="22"/>
        </w:rPr>
        <w:t> </w:t>
      </w:r>
      <w:r w:rsidRPr="00864336">
        <w:rPr>
          <w:rFonts w:ascii="Segoe UI" w:hAnsi="Segoe UI" w:cs="Segoe UI"/>
          <w:snapToGrid w:val="0"/>
          <w:sz w:val="22"/>
          <w:szCs w:val="22"/>
        </w:rPr>
        <w:t>tím, že v</w:t>
      </w:r>
      <w:r w:rsidR="00ED1567" w:rsidRPr="00864336">
        <w:rPr>
          <w:rFonts w:ascii="Segoe UI" w:hAnsi="Segoe UI" w:cs="Segoe UI"/>
          <w:snapToGrid w:val="0"/>
          <w:sz w:val="22"/>
          <w:szCs w:val="22"/>
        </w:rPr>
        <w:t> </w:t>
      </w:r>
      <w:r w:rsidRPr="00864336">
        <w:rPr>
          <w:rFonts w:ascii="Segoe UI" w:hAnsi="Segoe UI" w:cs="Segoe UI"/>
          <w:snapToGrid w:val="0"/>
          <w:sz w:val="22"/>
          <w:szCs w:val="22"/>
        </w:rPr>
        <w:t xml:space="preserve">případě postupu dle odst. </w:t>
      </w:r>
      <w:r w:rsidRPr="00864336">
        <w:rPr>
          <w:rFonts w:ascii="Segoe UI" w:hAnsi="Segoe UI" w:cs="Segoe UI"/>
          <w:snapToGrid w:val="0"/>
          <w:sz w:val="22"/>
          <w:szCs w:val="22"/>
        </w:rPr>
        <w:fldChar w:fldCharType="begin"/>
      </w:r>
      <w:r w:rsidRPr="00864336">
        <w:rPr>
          <w:rFonts w:ascii="Segoe UI" w:hAnsi="Segoe UI" w:cs="Segoe UI"/>
          <w:snapToGrid w:val="0"/>
          <w:sz w:val="22"/>
          <w:szCs w:val="22"/>
        </w:rPr>
        <w:instrText xml:space="preserve"> REF _Ref61442983 \r \h </w:instrText>
      </w:r>
      <w:r w:rsidR="007F4CFA" w:rsidRPr="00864336">
        <w:rPr>
          <w:rFonts w:ascii="Segoe UI" w:hAnsi="Segoe UI" w:cs="Segoe UI"/>
          <w:snapToGrid w:val="0"/>
          <w:sz w:val="22"/>
          <w:szCs w:val="22"/>
        </w:rPr>
        <w:instrText xml:space="preserve"> \* MERGEFORMAT </w:instrText>
      </w:r>
      <w:r w:rsidRPr="00864336">
        <w:rPr>
          <w:rFonts w:ascii="Segoe UI" w:hAnsi="Segoe UI" w:cs="Segoe UI"/>
          <w:snapToGrid w:val="0"/>
          <w:sz w:val="22"/>
          <w:szCs w:val="22"/>
        </w:rPr>
      </w:r>
      <w:r w:rsidRPr="00864336">
        <w:rPr>
          <w:rFonts w:ascii="Segoe UI" w:hAnsi="Segoe UI" w:cs="Segoe UI"/>
          <w:snapToGrid w:val="0"/>
          <w:sz w:val="22"/>
          <w:szCs w:val="22"/>
        </w:rPr>
        <w:fldChar w:fldCharType="separate"/>
      </w:r>
      <w:r w:rsidR="00C4674D">
        <w:rPr>
          <w:rFonts w:ascii="Segoe UI" w:hAnsi="Segoe UI" w:cs="Segoe UI"/>
          <w:snapToGrid w:val="0"/>
          <w:sz w:val="22"/>
          <w:szCs w:val="22"/>
        </w:rPr>
        <w:t>32.5.1</w:t>
      </w:r>
      <w:r w:rsidRPr="00864336">
        <w:rPr>
          <w:rFonts w:ascii="Segoe UI" w:hAnsi="Segoe UI" w:cs="Segoe UI"/>
          <w:snapToGrid w:val="0"/>
          <w:sz w:val="22"/>
          <w:szCs w:val="22"/>
        </w:rPr>
        <w:fldChar w:fldCharType="end"/>
      </w:r>
      <w:r w:rsidRPr="00864336">
        <w:rPr>
          <w:rFonts w:ascii="Segoe UI" w:hAnsi="Segoe UI" w:cs="Segoe UI"/>
          <w:snapToGrid w:val="0"/>
          <w:sz w:val="22"/>
          <w:szCs w:val="22"/>
        </w:rPr>
        <w:t xml:space="preserve"> Smlouvy není rozhodné, zda byla výše smluvních pokut dle uvedeného odstavce z</w:t>
      </w:r>
      <w:r w:rsidR="00ED1567" w:rsidRPr="00864336">
        <w:rPr>
          <w:rFonts w:ascii="Segoe UI" w:hAnsi="Segoe UI" w:cs="Segoe UI"/>
          <w:snapToGrid w:val="0"/>
          <w:sz w:val="22"/>
          <w:szCs w:val="22"/>
        </w:rPr>
        <w:t> </w:t>
      </w:r>
      <w:r w:rsidRPr="00864336">
        <w:rPr>
          <w:rFonts w:ascii="Segoe UI" w:hAnsi="Segoe UI" w:cs="Segoe UI"/>
          <w:snapToGrid w:val="0"/>
          <w:sz w:val="22"/>
          <w:szCs w:val="22"/>
        </w:rPr>
        <w:t xml:space="preserve">jakéhokoli důvodu snížena či zvýšena, a to zejména </w:t>
      </w:r>
      <w:r w:rsidR="00B63111" w:rsidRPr="00864336">
        <w:rPr>
          <w:rFonts w:ascii="Segoe UI" w:hAnsi="Segoe UI" w:cs="Segoe UI"/>
          <w:snapToGrid w:val="0"/>
          <w:sz w:val="22"/>
          <w:szCs w:val="22"/>
        </w:rPr>
        <w:t>z</w:t>
      </w:r>
      <w:r w:rsidR="00ED1567" w:rsidRPr="00864336">
        <w:rPr>
          <w:rFonts w:ascii="Segoe UI" w:hAnsi="Segoe UI" w:cs="Segoe UI"/>
          <w:snapToGrid w:val="0"/>
          <w:sz w:val="22"/>
          <w:szCs w:val="22"/>
        </w:rPr>
        <w:t> </w:t>
      </w:r>
      <w:r w:rsidR="00B63111" w:rsidRPr="00864336">
        <w:rPr>
          <w:rFonts w:ascii="Segoe UI" w:hAnsi="Segoe UI" w:cs="Segoe UI"/>
          <w:snapToGrid w:val="0"/>
          <w:sz w:val="22"/>
          <w:szCs w:val="22"/>
        </w:rPr>
        <w:t xml:space="preserve">důvodu </w:t>
      </w:r>
      <w:r w:rsidRPr="00864336">
        <w:rPr>
          <w:rFonts w:ascii="Segoe UI" w:hAnsi="Segoe UI" w:cs="Segoe UI"/>
          <w:snapToGrid w:val="0"/>
          <w:sz w:val="22"/>
          <w:szCs w:val="22"/>
        </w:rPr>
        <w:t>rozhodnutí</w:t>
      </w:r>
      <w:r w:rsidRPr="00F15DCD">
        <w:rPr>
          <w:rFonts w:ascii="Segoe UI" w:hAnsi="Segoe UI" w:cs="Segoe UI"/>
          <w:snapToGrid w:val="0"/>
          <w:sz w:val="22"/>
          <w:szCs w:val="22"/>
        </w:rPr>
        <w:t xml:space="preserve"> soudu.  </w:t>
      </w:r>
      <w:r w:rsidR="006B52B4" w:rsidRPr="00F15DCD">
        <w:rPr>
          <w:rFonts w:ascii="Segoe UI" w:hAnsi="Segoe UI" w:cs="Segoe UI"/>
          <w:snapToGrid w:val="0"/>
          <w:sz w:val="22"/>
          <w:szCs w:val="22"/>
        </w:rPr>
        <w:t xml:space="preserve"> </w:t>
      </w:r>
    </w:p>
    <w:p w14:paraId="7534812E" w14:textId="14954B6B" w:rsidR="000218AD" w:rsidRPr="00F15DCD" w:rsidRDefault="006B52B4" w:rsidP="002C047A">
      <w:pPr>
        <w:widowControl w:val="0"/>
        <w:numPr>
          <w:ilvl w:val="1"/>
          <w:numId w:val="41"/>
        </w:numPr>
        <w:spacing w:line="240" w:lineRule="auto"/>
        <w:ind w:left="1418" w:hanging="709"/>
        <w:rPr>
          <w:rFonts w:ascii="Segoe UI" w:hAnsi="Segoe UI" w:cs="Segoe UI"/>
          <w:snapToGrid w:val="0"/>
          <w:sz w:val="22"/>
          <w:szCs w:val="22"/>
        </w:rPr>
      </w:pPr>
      <w:bookmarkStart w:id="761" w:name="_Ref105508584"/>
      <w:bookmarkStart w:id="762" w:name="_Ref108181175"/>
      <w:r w:rsidRPr="00F15DCD">
        <w:rPr>
          <w:rFonts w:ascii="Segoe UI" w:hAnsi="Segoe UI" w:cs="Segoe UI"/>
          <w:snapToGrid w:val="0"/>
          <w:sz w:val="22"/>
          <w:szCs w:val="22"/>
        </w:rPr>
        <w:t xml:space="preserve">Objednatel je oprávněn </w:t>
      </w:r>
      <w:r w:rsidR="00440D7B" w:rsidRPr="00F15DCD">
        <w:rPr>
          <w:rFonts w:ascii="Segoe UI" w:hAnsi="Segoe UI" w:cs="Segoe UI"/>
          <w:snapToGrid w:val="0"/>
          <w:sz w:val="22"/>
          <w:szCs w:val="22"/>
        </w:rPr>
        <w:t>vypovědět</w:t>
      </w:r>
      <w:r w:rsidR="009F666D" w:rsidRPr="00F15DCD">
        <w:rPr>
          <w:rFonts w:ascii="Segoe UI" w:hAnsi="Segoe UI" w:cs="Segoe UI"/>
          <w:snapToGrid w:val="0"/>
          <w:sz w:val="22"/>
          <w:szCs w:val="22"/>
        </w:rPr>
        <w:t xml:space="preserve"> </w:t>
      </w:r>
      <w:r w:rsidRPr="00F15DCD">
        <w:rPr>
          <w:rFonts w:ascii="Segoe UI" w:hAnsi="Segoe UI" w:cs="Segoe UI"/>
          <w:snapToGrid w:val="0"/>
          <w:sz w:val="22"/>
          <w:szCs w:val="22"/>
        </w:rPr>
        <w:t>Smlouv</w:t>
      </w:r>
      <w:r w:rsidR="00440D7B" w:rsidRPr="00F15DCD">
        <w:rPr>
          <w:rFonts w:ascii="Segoe UI" w:hAnsi="Segoe UI" w:cs="Segoe UI"/>
          <w:snapToGrid w:val="0"/>
          <w:sz w:val="22"/>
          <w:szCs w:val="22"/>
        </w:rPr>
        <w:t>u</w:t>
      </w:r>
      <w:r w:rsidR="007F4CFA" w:rsidRPr="00F15DCD">
        <w:rPr>
          <w:rFonts w:ascii="Segoe UI" w:hAnsi="Segoe UI" w:cs="Segoe UI"/>
          <w:snapToGrid w:val="0"/>
          <w:sz w:val="22"/>
          <w:szCs w:val="22"/>
        </w:rPr>
        <w:t xml:space="preserve"> tak, aby byla Smlouva ukončena</w:t>
      </w:r>
      <w:r w:rsidRPr="00F15DCD">
        <w:rPr>
          <w:rFonts w:ascii="Segoe UI" w:hAnsi="Segoe UI" w:cs="Segoe UI"/>
          <w:snapToGrid w:val="0"/>
          <w:sz w:val="22"/>
          <w:szCs w:val="22"/>
        </w:rPr>
        <w:t xml:space="preserve"> po</w:t>
      </w:r>
      <w:r w:rsidR="009F666D" w:rsidRPr="00F15DCD">
        <w:rPr>
          <w:rFonts w:ascii="Segoe UI" w:hAnsi="Segoe UI" w:cs="Segoe UI"/>
          <w:snapToGrid w:val="0"/>
          <w:sz w:val="22"/>
          <w:szCs w:val="22"/>
        </w:rPr>
        <w:t xml:space="preserve"> fázi </w:t>
      </w:r>
      <w:r w:rsidR="000218AD" w:rsidRPr="00F15DCD">
        <w:rPr>
          <w:rFonts w:ascii="Segoe UI" w:hAnsi="Segoe UI" w:cs="Segoe UI"/>
          <w:snapToGrid w:val="0"/>
          <w:sz w:val="22"/>
          <w:szCs w:val="22"/>
        </w:rPr>
        <w:t xml:space="preserve">zhotovení </w:t>
      </w:r>
      <w:r w:rsidR="00E07317" w:rsidRPr="00F15DCD">
        <w:rPr>
          <w:rFonts w:ascii="Segoe UI" w:hAnsi="Segoe UI" w:cs="Segoe UI"/>
          <w:snapToGrid w:val="0"/>
          <w:sz w:val="22"/>
          <w:szCs w:val="22"/>
        </w:rPr>
        <w:t>P</w:t>
      </w:r>
      <w:r w:rsidR="000218AD" w:rsidRPr="00F15DCD">
        <w:rPr>
          <w:rFonts w:ascii="Segoe UI" w:hAnsi="Segoe UI" w:cs="Segoe UI"/>
          <w:snapToGrid w:val="0"/>
          <w:sz w:val="22"/>
          <w:szCs w:val="22"/>
        </w:rPr>
        <w:t>rojektové dokumentace Díla</w:t>
      </w:r>
      <w:r w:rsidR="00842C58" w:rsidRPr="00F15DCD">
        <w:rPr>
          <w:rFonts w:ascii="Segoe UI" w:hAnsi="Segoe UI" w:cs="Segoe UI"/>
          <w:snapToGrid w:val="0"/>
          <w:sz w:val="22"/>
          <w:szCs w:val="22"/>
        </w:rPr>
        <w:t xml:space="preserve">, a to </w:t>
      </w:r>
      <w:r w:rsidR="00E07317" w:rsidRPr="00F15DCD">
        <w:rPr>
          <w:rFonts w:ascii="Segoe UI" w:hAnsi="Segoe UI" w:cs="Segoe UI"/>
          <w:snapToGrid w:val="0"/>
          <w:sz w:val="22"/>
          <w:szCs w:val="22"/>
        </w:rPr>
        <w:t xml:space="preserve">v části </w:t>
      </w:r>
      <w:r w:rsidR="00842C58" w:rsidRPr="00F15DCD">
        <w:rPr>
          <w:rFonts w:ascii="Segoe UI" w:hAnsi="Segoe UI" w:cs="Segoe UI"/>
          <w:snapToGrid w:val="0"/>
          <w:sz w:val="22"/>
          <w:szCs w:val="22"/>
        </w:rPr>
        <w:t>PD1, LD1 a CD1 (včetně dokumentace pro stavební povolení) v</w:t>
      </w:r>
      <w:r w:rsidR="00ED1567" w:rsidRPr="00F15DCD">
        <w:rPr>
          <w:rFonts w:ascii="Segoe UI" w:hAnsi="Segoe UI" w:cs="Segoe UI"/>
          <w:snapToGrid w:val="0"/>
          <w:sz w:val="22"/>
          <w:szCs w:val="22"/>
        </w:rPr>
        <w:t> </w:t>
      </w:r>
      <w:r w:rsidR="00842C58" w:rsidRPr="00F15DCD">
        <w:rPr>
          <w:rFonts w:ascii="Segoe UI" w:hAnsi="Segoe UI" w:cs="Segoe UI"/>
          <w:snapToGrid w:val="0"/>
          <w:sz w:val="22"/>
          <w:szCs w:val="22"/>
        </w:rPr>
        <w:t>rozsahu definovaném v</w:t>
      </w:r>
      <w:r w:rsidR="00ED1567" w:rsidRPr="00F15DCD">
        <w:rPr>
          <w:rFonts w:ascii="Segoe UI" w:hAnsi="Segoe UI" w:cs="Segoe UI"/>
          <w:snapToGrid w:val="0"/>
          <w:sz w:val="22"/>
          <w:szCs w:val="22"/>
        </w:rPr>
        <w:t> </w:t>
      </w:r>
      <w:r w:rsidR="00842C58" w:rsidRPr="00F15DCD">
        <w:rPr>
          <w:rFonts w:ascii="Segoe UI" w:hAnsi="Segoe UI" w:cs="Segoe UI"/>
          <w:snapToGrid w:val="0"/>
          <w:sz w:val="22"/>
          <w:szCs w:val="22"/>
        </w:rPr>
        <w:t xml:space="preserve">části III. Požadavků Objednatele, příloha č. C1 Revidovatelná projektová a konstrukční </w:t>
      </w:r>
      <w:r w:rsidR="00842C58" w:rsidRPr="00F15DCD">
        <w:rPr>
          <w:rFonts w:ascii="Segoe UI" w:hAnsi="Segoe UI" w:cs="Segoe UI"/>
          <w:snapToGrid w:val="0"/>
          <w:sz w:val="22"/>
          <w:szCs w:val="22"/>
        </w:rPr>
        <w:lastRenderedPageBreak/>
        <w:t>data</w:t>
      </w:r>
      <w:r w:rsidR="000218AD" w:rsidRPr="00F15DCD">
        <w:rPr>
          <w:rFonts w:ascii="Segoe UI" w:hAnsi="Segoe UI" w:cs="Segoe UI"/>
          <w:snapToGrid w:val="0"/>
          <w:sz w:val="22"/>
          <w:szCs w:val="22"/>
        </w:rPr>
        <w:t xml:space="preserve">. Za provedení takových prací by Zhotoviteli náležela odměna </w:t>
      </w:r>
      <w:r w:rsidR="006D532B" w:rsidRPr="00F15DCD">
        <w:rPr>
          <w:rFonts w:ascii="Segoe UI" w:hAnsi="Segoe UI" w:cs="Segoe UI"/>
          <w:snapToGrid w:val="0"/>
          <w:sz w:val="22"/>
          <w:szCs w:val="22"/>
        </w:rPr>
        <w:t>ve výši</w:t>
      </w:r>
      <w:r w:rsidR="000218AD" w:rsidRPr="00F15DCD">
        <w:rPr>
          <w:rFonts w:ascii="Segoe UI" w:hAnsi="Segoe UI" w:cs="Segoe UI"/>
          <w:snapToGrid w:val="0"/>
          <w:sz w:val="22"/>
          <w:szCs w:val="22"/>
        </w:rPr>
        <w:t xml:space="preserve"> </w:t>
      </w:r>
      <w:r w:rsidR="000218AD" w:rsidRPr="00F15DCD">
        <w:rPr>
          <w:rFonts w:ascii="Segoe UI" w:hAnsi="Segoe UI" w:cs="Segoe UI"/>
          <w:snapToGrid w:val="0"/>
          <w:sz w:val="22"/>
          <w:szCs w:val="22"/>
          <w:highlight w:val="yellow"/>
        </w:rPr>
        <w:t>___________</w:t>
      </w:r>
      <w:r w:rsidR="00CE64C7" w:rsidRPr="00F15DCD">
        <w:rPr>
          <w:rFonts w:ascii="Segoe UI" w:hAnsi="Segoe UI" w:cs="Segoe UI"/>
          <w:snapToGrid w:val="0"/>
          <w:sz w:val="22"/>
          <w:szCs w:val="22"/>
        </w:rPr>
        <w:t xml:space="preserve"> </w:t>
      </w:r>
      <w:r w:rsidR="00CE599B" w:rsidRPr="00F15DCD">
        <w:rPr>
          <w:rFonts w:ascii="Segoe UI" w:hAnsi="Segoe UI" w:cs="Segoe UI"/>
          <w:snapToGrid w:val="0"/>
          <w:sz w:val="22"/>
          <w:szCs w:val="22"/>
        </w:rPr>
        <w:t>Kč bez DPH</w:t>
      </w:r>
      <w:r w:rsidR="00CC7468" w:rsidRPr="00F15DCD">
        <w:rPr>
          <w:rFonts w:ascii="Segoe UI" w:hAnsi="Segoe UI" w:cs="Segoe UI"/>
          <w:snapToGrid w:val="0"/>
          <w:sz w:val="22"/>
          <w:szCs w:val="22"/>
        </w:rPr>
        <w:t>, nejvýše však</w:t>
      </w:r>
      <w:r w:rsidR="00C563BA" w:rsidRPr="00F15DCD">
        <w:rPr>
          <w:rFonts w:ascii="Segoe UI" w:hAnsi="Segoe UI" w:cs="Segoe UI"/>
          <w:snapToGrid w:val="0"/>
          <w:sz w:val="22"/>
          <w:szCs w:val="22"/>
        </w:rPr>
        <w:t xml:space="preserve"> 0,</w:t>
      </w:r>
      <w:r w:rsidR="00361C7C" w:rsidRPr="00F15DCD">
        <w:rPr>
          <w:rFonts w:ascii="Segoe UI" w:hAnsi="Segoe UI" w:cs="Segoe UI"/>
          <w:snapToGrid w:val="0"/>
          <w:sz w:val="22"/>
          <w:szCs w:val="22"/>
        </w:rPr>
        <w:t>5</w:t>
      </w:r>
      <w:r w:rsidR="00C563BA" w:rsidRPr="00F15DCD">
        <w:rPr>
          <w:rFonts w:ascii="Segoe UI" w:hAnsi="Segoe UI" w:cs="Segoe UI"/>
          <w:snapToGrid w:val="0"/>
          <w:sz w:val="22"/>
          <w:szCs w:val="22"/>
        </w:rPr>
        <w:t xml:space="preserve"> % </w:t>
      </w:r>
      <w:r w:rsidR="00E07317" w:rsidRPr="00F15DCD">
        <w:rPr>
          <w:rFonts w:ascii="Segoe UI" w:hAnsi="Segoe UI" w:cs="Segoe UI"/>
          <w:snapToGrid w:val="0"/>
          <w:sz w:val="22"/>
          <w:szCs w:val="22"/>
        </w:rPr>
        <w:t xml:space="preserve">z </w:t>
      </w:r>
      <w:r w:rsidR="00C563BA" w:rsidRPr="007437D6">
        <w:rPr>
          <w:rFonts w:ascii="Segoe UI" w:hAnsi="Segoe UI"/>
          <w:sz w:val="22"/>
          <w:highlight w:val="yellow"/>
        </w:rPr>
        <w:t>Ceny Díla</w:t>
      </w:r>
      <w:r w:rsidR="00C563BA" w:rsidRPr="00F15DCD">
        <w:rPr>
          <w:rFonts w:ascii="Segoe UI" w:hAnsi="Segoe UI" w:cs="Segoe UI"/>
          <w:snapToGrid w:val="0"/>
          <w:sz w:val="22"/>
          <w:szCs w:val="22"/>
        </w:rPr>
        <w:t xml:space="preserve"> bez DPH</w:t>
      </w:r>
      <w:r w:rsidR="00A24E7B" w:rsidRPr="00F15DCD">
        <w:rPr>
          <w:rFonts w:ascii="Segoe UI" w:hAnsi="Segoe UI" w:cs="Segoe UI"/>
          <w:snapToGrid w:val="0"/>
          <w:sz w:val="22"/>
          <w:szCs w:val="22"/>
        </w:rPr>
        <w:t xml:space="preserve"> </w:t>
      </w:r>
      <w:r w:rsidR="00B00FED" w:rsidRPr="00F15DCD">
        <w:rPr>
          <w:rFonts w:ascii="Segoe UI" w:hAnsi="Segoe UI" w:cs="Segoe UI"/>
          <w:i/>
          <w:iCs/>
          <w:snapToGrid w:val="0"/>
          <w:color w:val="FF0000"/>
          <w:sz w:val="22"/>
          <w:szCs w:val="22"/>
        </w:rPr>
        <w:t>[</w:t>
      </w:r>
      <w:r w:rsidR="00377CD1" w:rsidRPr="00F15DCD">
        <w:rPr>
          <w:rFonts w:ascii="Segoe UI" w:hAnsi="Segoe UI" w:cs="Segoe UI"/>
          <w:color w:val="FF0000"/>
          <w:sz w:val="22"/>
          <w:highlight w:val="yellow"/>
        </w:rPr>
        <w:t xml:space="preserve">ZHOTOVITEL </w:t>
      </w:r>
      <w:r w:rsidR="001E15BC" w:rsidRPr="00F15DCD">
        <w:rPr>
          <w:rFonts w:ascii="Segoe UI" w:hAnsi="Segoe UI" w:cs="Segoe UI"/>
          <w:color w:val="FF0000"/>
          <w:sz w:val="22"/>
          <w:highlight w:val="yellow"/>
        </w:rPr>
        <w:t xml:space="preserve">DOPLNÍ </w:t>
      </w:r>
      <w:r w:rsidR="00917708" w:rsidRPr="00F15DCD">
        <w:rPr>
          <w:rFonts w:ascii="Segoe UI" w:hAnsi="Segoe UI" w:cs="Segoe UI"/>
          <w:color w:val="FF0000"/>
          <w:sz w:val="22"/>
          <w:highlight w:val="yellow"/>
        </w:rPr>
        <w:t>V </w:t>
      </w:r>
      <w:r w:rsidR="00A03D6E" w:rsidRPr="00F15DCD">
        <w:rPr>
          <w:rFonts w:ascii="Segoe UI" w:hAnsi="Segoe UI" w:cs="Segoe UI"/>
          <w:color w:val="FF0000"/>
          <w:sz w:val="22"/>
          <w:highlight w:val="yellow"/>
        </w:rPr>
        <w:t>KONEČNÉ</w:t>
      </w:r>
      <w:r w:rsidR="00917708" w:rsidRPr="00F15DCD">
        <w:rPr>
          <w:rFonts w:ascii="Segoe UI" w:hAnsi="Segoe UI" w:cs="Segoe UI"/>
          <w:color w:val="FF0000"/>
          <w:sz w:val="22"/>
          <w:highlight w:val="yellow"/>
        </w:rPr>
        <w:t xml:space="preserve"> NABÍDCE</w:t>
      </w:r>
      <w:r w:rsidR="00CC7468" w:rsidRPr="00F15DCD">
        <w:rPr>
          <w:rFonts w:ascii="Segoe UI" w:hAnsi="Segoe UI" w:cs="Segoe UI"/>
          <w:color w:val="FF0000"/>
          <w:sz w:val="22"/>
          <w:highlight w:val="yellow"/>
        </w:rPr>
        <w:t>, PŘIČEMŽ NEPŘEKROČÍ UVEDENOU HODNOTU</w:t>
      </w:r>
      <w:r w:rsidR="00B00FED" w:rsidRPr="00F15DCD">
        <w:rPr>
          <w:rFonts w:ascii="Segoe UI" w:hAnsi="Segoe UI" w:cs="Segoe UI"/>
          <w:i/>
          <w:iCs/>
          <w:snapToGrid w:val="0"/>
          <w:color w:val="FF0000"/>
          <w:sz w:val="22"/>
          <w:szCs w:val="22"/>
        </w:rPr>
        <w:t>]</w:t>
      </w:r>
      <w:r w:rsidR="000218AD" w:rsidRPr="00F15DCD">
        <w:rPr>
          <w:rFonts w:ascii="Segoe UI" w:hAnsi="Segoe UI" w:cs="Segoe UI"/>
          <w:snapToGrid w:val="0"/>
          <w:sz w:val="22"/>
          <w:szCs w:val="22"/>
        </w:rPr>
        <w:t xml:space="preserve">. Při platbě za provedení takových prací se přiměřeně aplikují ujednání dle čl. </w:t>
      </w:r>
      <w:r w:rsidR="000218AD" w:rsidRPr="00F15DCD">
        <w:rPr>
          <w:rFonts w:ascii="Segoe UI" w:hAnsi="Segoe UI" w:cs="Segoe UI"/>
          <w:snapToGrid w:val="0"/>
          <w:sz w:val="22"/>
          <w:szCs w:val="22"/>
        </w:rPr>
        <w:fldChar w:fldCharType="begin"/>
      </w:r>
      <w:r w:rsidR="000218AD" w:rsidRPr="00F15DCD">
        <w:rPr>
          <w:rFonts w:ascii="Segoe UI" w:hAnsi="Segoe UI" w:cs="Segoe UI"/>
          <w:snapToGrid w:val="0"/>
          <w:sz w:val="22"/>
          <w:szCs w:val="22"/>
        </w:rPr>
        <w:instrText xml:space="preserve"> REF _Ref50557598 \r \h </w:instrText>
      </w:r>
      <w:r w:rsidR="007F4CFA" w:rsidRPr="00F15DCD">
        <w:rPr>
          <w:rFonts w:ascii="Segoe UI" w:hAnsi="Segoe UI" w:cs="Segoe UI"/>
          <w:snapToGrid w:val="0"/>
          <w:sz w:val="22"/>
          <w:szCs w:val="22"/>
        </w:rPr>
        <w:instrText xml:space="preserve"> \* MERGEFORMAT </w:instrText>
      </w:r>
      <w:r w:rsidR="000218AD" w:rsidRPr="00F15DCD">
        <w:rPr>
          <w:rFonts w:ascii="Segoe UI" w:hAnsi="Segoe UI" w:cs="Segoe UI"/>
          <w:snapToGrid w:val="0"/>
          <w:sz w:val="22"/>
          <w:szCs w:val="22"/>
        </w:rPr>
      </w:r>
      <w:r w:rsidR="000218AD" w:rsidRPr="00F15DCD">
        <w:rPr>
          <w:rFonts w:ascii="Segoe UI" w:hAnsi="Segoe UI" w:cs="Segoe UI"/>
          <w:snapToGrid w:val="0"/>
          <w:sz w:val="22"/>
          <w:szCs w:val="22"/>
        </w:rPr>
        <w:fldChar w:fldCharType="separate"/>
      </w:r>
      <w:r w:rsidR="00C4674D">
        <w:rPr>
          <w:rFonts w:ascii="Segoe UI" w:hAnsi="Segoe UI" w:cs="Segoe UI"/>
          <w:snapToGrid w:val="0"/>
          <w:sz w:val="22"/>
          <w:szCs w:val="22"/>
        </w:rPr>
        <w:t>26</w:t>
      </w:r>
      <w:r w:rsidR="000218AD" w:rsidRPr="00F15DCD">
        <w:rPr>
          <w:rFonts w:ascii="Segoe UI" w:hAnsi="Segoe UI" w:cs="Segoe UI"/>
          <w:snapToGrid w:val="0"/>
          <w:sz w:val="22"/>
          <w:szCs w:val="22"/>
        </w:rPr>
        <w:fldChar w:fldCharType="end"/>
      </w:r>
      <w:r w:rsidR="000218AD" w:rsidRPr="00F15DCD">
        <w:rPr>
          <w:rFonts w:ascii="Segoe UI" w:hAnsi="Segoe UI" w:cs="Segoe UI"/>
          <w:snapToGrid w:val="0"/>
          <w:sz w:val="22"/>
          <w:szCs w:val="22"/>
        </w:rPr>
        <w:t xml:space="preserve"> Smlouvy.</w:t>
      </w:r>
      <w:bookmarkEnd w:id="761"/>
      <w:r w:rsidR="00440D7B" w:rsidRPr="00F15DCD">
        <w:rPr>
          <w:rFonts w:ascii="Segoe UI" w:hAnsi="Segoe UI" w:cs="Segoe UI"/>
          <w:snapToGrid w:val="0"/>
          <w:sz w:val="22"/>
          <w:szCs w:val="22"/>
        </w:rPr>
        <w:t xml:space="preserve"> Na projektovou dokumentaci dle tohoto odstavce Zhotovitel poskytne Záruku za jakost v souladu s odst. </w:t>
      </w:r>
      <w:r w:rsidR="00440D7B" w:rsidRPr="00F15DCD">
        <w:rPr>
          <w:rFonts w:ascii="Segoe UI" w:hAnsi="Segoe UI" w:cs="Segoe UI"/>
          <w:snapToGrid w:val="0"/>
          <w:sz w:val="22"/>
          <w:szCs w:val="22"/>
        </w:rPr>
        <w:fldChar w:fldCharType="begin"/>
      </w:r>
      <w:r w:rsidR="00440D7B" w:rsidRPr="00F15DCD">
        <w:rPr>
          <w:rFonts w:ascii="Segoe UI" w:hAnsi="Segoe UI" w:cs="Segoe UI"/>
          <w:snapToGrid w:val="0"/>
          <w:sz w:val="22"/>
          <w:szCs w:val="22"/>
        </w:rPr>
        <w:instrText xml:space="preserve"> REF _Ref108180433 \r \h </w:instrText>
      </w:r>
      <w:r w:rsidR="007F4CFA" w:rsidRPr="00F15DCD">
        <w:rPr>
          <w:rFonts w:ascii="Segoe UI" w:hAnsi="Segoe UI" w:cs="Segoe UI"/>
          <w:snapToGrid w:val="0"/>
          <w:sz w:val="22"/>
          <w:szCs w:val="22"/>
        </w:rPr>
        <w:instrText xml:space="preserve"> \* MERGEFORMAT </w:instrText>
      </w:r>
      <w:r w:rsidR="00440D7B" w:rsidRPr="00F15DCD">
        <w:rPr>
          <w:rFonts w:ascii="Segoe UI" w:hAnsi="Segoe UI" w:cs="Segoe UI"/>
          <w:snapToGrid w:val="0"/>
          <w:sz w:val="22"/>
          <w:szCs w:val="22"/>
        </w:rPr>
      </w:r>
      <w:r w:rsidR="00440D7B" w:rsidRPr="00F15DCD">
        <w:rPr>
          <w:rFonts w:ascii="Segoe UI" w:hAnsi="Segoe UI" w:cs="Segoe UI"/>
          <w:snapToGrid w:val="0"/>
          <w:sz w:val="22"/>
          <w:szCs w:val="22"/>
        </w:rPr>
        <w:fldChar w:fldCharType="separate"/>
      </w:r>
      <w:r w:rsidR="00C4674D">
        <w:rPr>
          <w:rFonts w:ascii="Segoe UI" w:hAnsi="Segoe UI" w:cs="Segoe UI"/>
          <w:snapToGrid w:val="0"/>
          <w:sz w:val="22"/>
          <w:szCs w:val="22"/>
        </w:rPr>
        <w:t>11.13</w:t>
      </w:r>
      <w:r w:rsidR="00440D7B" w:rsidRPr="00F15DCD">
        <w:rPr>
          <w:rFonts w:ascii="Segoe UI" w:hAnsi="Segoe UI" w:cs="Segoe UI"/>
          <w:snapToGrid w:val="0"/>
          <w:sz w:val="22"/>
          <w:szCs w:val="22"/>
        </w:rPr>
        <w:fldChar w:fldCharType="end"/>
      </w:r>
      <w:r w:rsidR="00440D7B" w:rsidRPr="00F15DCD">
        <w:rPr>
          <w:rFonts w:ascii="Segoe UI" w:hAnsi="Segoe UI" w:cs="Segoe UI"/>
          <w:snapToGrid w:val="0"/>
          <w:sz w:val="22"/>
          <w:szCs w:val="22"/>
        </w:rPr>
        <w:t xml:space="preserve"> a čl. </w:t>
      </w:r>
      <w:r w:rsidR="00440D7B" w:rsidRPr="00F15DCD">
        <w:rPr>
          <w:rFonts w:ascii="Segoe UI" w:hAnsi="Segoe UI" w:cs="Segoe UI"/>
          <w:snapToGrid w:val="0"/>
          <w:sz w:val="22"/>
          <w:szCs w:val="22"/>
        </w:rPr>
        <w:fldChar w:fldCharType="begin"/>
      </w:r>
      <w:r w:rsidR="00440D7B" w:rsidRPr="00F15DCD">
        <w:rPr>
          <w:rFonts w:ascii="Segoe UI" w:hAnsi="Segoe UI" w:cs="Segoe UI"/>
          <w:snapToGrid w:val="0"/>
          <w:sz w:val="22"/>
          <w:szCs w:val="22"/>
        </w:rPr>
        <w:instrText xml:space="preserve"> REF _Ref60248322 \r \h </w:instrText>
      </w:r>
      <w:r w:rsidR="007F4CFA" w:rsidRPr="00F15DCD">
        <w:rPr>
          <w:rFonts w:ascii="Segoe UI" w:hAnsi="Segoe UI" w:cs="Segoe UI"/>
          <w:snapToGrid w:val="0"/>
          <w:sz w:val="22"/>
          <w:szCs w:val="22"/>
        </w:rPr>
        <w:instrText xml:space="preserve"> \* MERGEFORMAT </w:instrText>
      </w:r>
      <w:r w:rsidR="00440D7B" w:rsidRPr="00F15DCD">
        <w:rPr>
          <w:rFonts w:ascii="Segoe UI" w:hAnsi="Segoe UI" w:cs="Segoe UI"/>
          <w:snapToGrid w:val="0"/>
          <w:sz w:val="22"/>
          <w:szCs w:val="22"/>
        </w:rPr>
      </w:r>
      <w:r w:rsidR="00440D7B" w:rsidRPr="00F15DCD">
        <w:rPr>
          <w:rFonts w:ascii="Segoe UI" w:hAnsi="Segoe UI" w:cs="Segoe UI"/>
          <w:snapToGrid w:val="0"/>
          <w:sz w:val="22"/>
          <w:szCs w:val="22"/>
        </w:rPr>
        <w:fldChar w:fldCharType="separate"/>
      </w:r>
      <w:r w:rsidR="00C4674D">
        <w:rPr>
          <w:rFonts w:ascii="Segoe UI" w:hAnsi="Segoe UI" w:cs="Segoe UI"/>
          <w:snapToGrid w:val="0"/>
          <w:sz w:val="22"/>
          <w:szCs w:val="22"/>
        </w:rPr>
        <w:t>19</w:t>
      </w:r>
      <w:r w:rsidR="00440D7B" w:rsidRPr="00F15DCD">
        <w:rPr>
          <w:rFonts w:ascii="Segoe UI" w:hAnsi="Segoe UI" w:cs="Segoe UI"/>
          <w:snapToGrid w:val="0"/>
          <w:sz w:val="22"/>
          <w:szCs w:val="22"/>
        </w:rPr>
        <w:fldChar w:fldCharType="end"/>
      </w:r>
      <w:r w:rsidR="00440D7B" w:rsidRPr="00F15DCD">
        <w:rPr>
          <w:rFonts w:ascii="Segoe UI" w:hAnsi="Segoe UI" w:cs="Segoe UI"/>
          <w:snapToGrid w:val="0"/>
          <w:sz w:val="22"/>
          <w:szCs w:val="22"/>
        </w:rPr>
        <w:t xml:space="preserve"> Smlouvy.</w:t>
      </w:r>
      <w:bookmarkEnd w:id="762"/>
      <w:r w:rsidR="00440D7B"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 xml:space="preserve"> </w:t>
      </w:r>
    </w:p>
    <w:p w14:paraId="6B4294E7" w14:textId="7648D174" w:rsidR="000218AD" w:rsidRPr="00F15DCD" w:rsidRDefault="000218AD" w:rsidP="007437D6">
      <w:pPr>
        <w:widowControl w:val="0"/>
        <w:numPr>
          <w:ilvl w:val="1"/>
          <w:numId w:val="41"/>
        </w:numPr>
        <w:tabs>
          <w:tab w:val="left" w:pos="4962"/>
        </w:tabs>
        <w:spacing w:line="240" w:lineRule="auto"/>
        <w:ind w:left="1418" w:hanging="709"/>
        <w:rPr>
          <w:rFonts w:ascii="Segoe UI" w:hAnsi="Segoe UI" w:cs="Segoe UI"/>
          <w:snapToGrid w:val="0"/>
          <w:sz w:val="22"/>
          <w:szCs w:val="22"/>
        </w:rPr>
      </w:pPr>
      <w:bookmarkStart w:id="763" w:name="_Ref105687160"/>
      <w:r w:rsidRPr="00F15DCD">
        <w:rPr>
          <w:rFonts w:ascii="Segoe UI" w:hAnsi="Segoe UI" w:cs="Segoe UI"/>
          <w:snapToGrid w:val="0"/>
          <w:sz w:val="22"/>
          <w:szCs w:val="22"/>
        </w:rPr>
        <w:t xml:space="preserve">Objednatel </w:t>
      </w:r>
      <w:r w:rsidR="00440D7B" w:rsidRPr="00F15DCD">
        <w:rPr>
          <w:rFonts w:ascii="Segoe UI" w:hAnsi="Segoe UI" w:cs="Segoe UI"/>
          <w:snapToGrid w:val="0"/>
          <w:sz w:val="22"/>
          <w:szCs w:val="22"/>
        </w:rPr>
        <w:t>výpověď</w:t>
      </w:r>
      <w:r w:rsidRPr="00F15DCD">
        <w:rPr>
          <w:rFonts w:ascii="Segoe UI" w:hAnsi="Segoe UI" w:cs="Segoe UI"/>
          <w:snapToGrid w:val="0"/>
          <w:sz w:val="22"/>
          <w:szCs w:val="22"/>
        </w:rPr>
        <w:t xml:space="preserve"> </w:t>
      </w:r>
      <w:r w:rsidR="001E15BC" w:rsidRPr="00F15DCD">
        <w:rPr>
          <w:rFonts w:ascii="Segoe UI" w:hAnsi="Segoe UI" w:cs="Segoe UI"/>
          <w:snapToGrid w:val="0"/>
          <w:sz w:val="22"/>
          <w:szCs w:val="22"/>
        </w:rPr>
        <w:t>S</w:t>
      </w:r>
      <w:r w:rsidRPr="00F15DCD">
        <w:rPr>
          <w:rFonts w:ascii="Segoe UI" w:hAnsi="Segoe UI" w:cs="Segoe UI"/>
          <w:snapToGrid w:val="0"/>
          <w:sz w:val="22"/>
          <w:szCs w:val="22"/>
        </w:rPr>
        <w:t xml:space="preserve">mlouvy dle odst. </w:t>
      </w:r>
      <w:r w:rsidR="00522061" w:rsidRPr="00F15DCD">
        <w:rPr>
          <w:rFonts w:ascii="Segoe UI" w:hAnsi="Segoe UI" w:cs="Segoe UI"/>
          <w:snapToGrid w:val="0"/>
          <w:sz w:val="22"/>
          <w:szCs w:val="22"/>
        </w:rPr>
        <w:t>32.12</w:t>
      </w:r>
      <w:r w:rsidRPr="00F15DCD">
        <w:rPr>
          <w:rFonts w:ascii="Segoe UI" w:hAnsi="Segoe UI" w:cs="Segoe UI"/>
          <w:snapToGrid w:val="0"/>
          <w:sz w:val="22"/>
          <w:szCs w:val="22"/>
        </w:rPr>
        <w:t xml:space="preserve"> Smlouvy Zhotoviteli oznámí nejpozději do </w:t>
      </w:r>
      <w:r w:rsidR="006D532B" w:rsidRPr="00F15DCD">
        <w:rPr>
          <w:rFonts w:ascii="Segoe UI" w:hAnsi="Segoe UI" w:cs="Segoe UI"/>
          <w:snapToGrid w:val="0"/>
          <w:sz w:val="22"/>
          <w:szCs w:val="22"/>
        </w:rPr>
        <w:t>3 měsíců ode Dne účinnosti</w:t>
      </w:r>
      <w:r w:rsidR="00B67C20"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jinak právo</w:t>
      </w:r>
      <w:r w:rsidR="00B67C20" w:rsidRPr="00F15DCD">
        <w:rPr>
          <w:rFonts w:ascii="Segoe UI" w:hAnsi="Segoe UI" w:cs="Segoe UI"/>
          <w:snapToGrid w:val="0"/>
          <w:sz w:val="22"/>
          <w:szCs w:val="22"/>
        </w:rPr>
        <w:t xml:space="preserve"> </w:t>
      </w:r>
      <w:r w:rsidR="00440D7B" w:rsidRPr="00F15DCD">
        <w:rPr>
          <w:rFonts w:ascii="Segoe UI" w:hAnsi="Segoe UI" w:cs="Segoe UI"/>
          <w:snapToGrid w:val="0"/>
          <w:sz w:val="22"/>
          <w:szCs w:val="22"/>
        </w:rPr>
        <w:t>výpovědi</w:t>
      </w:r>
      <w:r w:rsidR="00B67C20" w:rsidRPr="00F15DCD">
        <w:rPr>
          <w:rFonts w:ascii="Segoe UI" w:hAnsi="Segoe UI" w:cs="Segoe UI"/>
          <w:snapToGrid w:val="0"/>
          <w:sz w:val="22"/>
          <w:szCs w:val="22"/>
        </w:rPr>
        <w:t xml:space="preserve"> dle tohoto odstavce </w:t>
      </w:r>
      <w:r w:rsidR="00B67C20" w:rsidRPr="00F15DCD">
        <w:rPr>
          <w:rFonts w:ascii="Segoe UI" w:hAnsi="Segoe UI" w:cs="Segoe UI"/>
          <w:snapToGrid w:val="0"/>
          <w:sz w:val="22"/>
          <w:szCs w:val="22"/>
        </w:rPr>
        <w:fldChar w:fldCharType="begin"/>
      </w:r>
      <w:r w:rsidR="00B67C20" w:rsidRPr="00F15DCD">
        <w:rPr>
          <w:rFonts w:ascii="Segoe UI" w:hAnsi="Segoe UI" w:cs="Segoe UI"/>
          <w:snapToGrid w:val="0"/>
          <w:sz w:val="22"/>
          <w:szCs w:val="22"/>
        </w:rPr>
        <w:instrText xml:space="preserve"> REF _Ref105687160 \r \h </w:instrText>
      </w:r>
      <w:r w:rsidR="007F4CFA" w:rsidRPr="00F15DCD">
        <w:rPr>
          <w:rFonts w:ascii="Segoe UI" w:hAnsi="Segoe UI" w:cs="Segoe UI"/>
          <w:snapToGrid w:val="0"/>
          <w:sz w:val="22"/>
          <w:szCs w:val="22"/>
        </w:rPr>
        <w:instrText xml:space="preserve"> \* MERGEFORMAT </w:instrText>
      </w:r>
      <w:r w:rsidR="00B67C20" w:rsidRPr="00F15DCD">
        <w:rPr>
          <w:rFonts w:ascii="Segoe UI" w:hAnsi="Segoe UI" w:cs="Segoe UI"/>
          <w:snapToGrid w:val="0"/>
          <w:sz w:val="22"/>
          <w:szCs w:val="22"/>
        </w:rPr>
      </w:r>
      <w:r w:rsidR="00B67C20" w:rsidRPr="00F15DCD">
        <w:rPr>
          <w:rFonts w:ascii="Segoe UI" w:hAnsi="Segoe UI" w:cs="Segoe UI"/>
          <w:snapToGrid w:val="0"/>
          <w:sz w:val="22"/>
          <w:szCs w:val="22"/>
        </w:rPr>
        <w:fldChar w:fldCharType="separate"/>
      </w:r>
      <w:r w:rsidR="00C4674D">
        <w:rPr>
          <w:rFonts w:ascii="Segoe UI" w:hAnsi="Segoe UI" w:cs="Segoe UI"/>
          <w:snapToGrid w:val="0"/>
          <w:sz w:val="22"/>
          <w:szCs w:val="22"/>
        </w:rPr>
        <w:t>32.13</w:t>
      </w:r>
      <w:r w:rsidR="00B67C20" w:rsidRPr="00F15DCD">
        <w:rPr>
          <w:rFonts w:ascii="Segoe UI" w:hAnsi="Segoe UI" w:cs="Segoe UI"/>
          <w:snapToGrid w:val="0"/>
          <w:sz w:val="22"/>
          <w:szCs w:val="22"/>
        </w:rPr>
        <w:fldChar w:fldCharType="end"/>
      </w:r>
      <w:r w:rsidR="009F666D" w:rsidRPr="00F15DCD">
        <w:rPr>
          <w:rFonts w:ascii="Segoe UI" w:hAnsi="Segoe UI" w:cs="Segoe UI"/>
          <w:snapToGrid w:val="0"/>
          <w:sz w:val="22"/>
          <w:szCs w:val="22"/>
        </w:rPr>
        <w:t xml:space="preserve"> zaniká</w:t>
      </w:r>
      <w:r w:rsidRPr="00F15DCD">
        <w:rPr>
          <w:rFonts w:ascii="Segoe UI" w:hAnsi="Segoe UI" w:cs="Segoe UI"/>
          <w:snapToGrid w:val="0"/>
          <w:sz w:val="22"/>
          <w:szCs w:val="22"/>
        </w:rPr>
        <w:t>.</w:t>
      </w:r>
      <w:bookmarkEnd w:id="763"/>
      <w:r w:rsidRPr="00F15DCD">
        <w:rPr>
          <w:rFonts w:ascii="Segoe UI" w:hAnsi="Segoe UI" w:cs="Segoe UI"/>
          <w:snapToGrid w:val="0"/>
          <w:sz w:val="22"/>
          <w:szCs w:val="22"/>
        </w:rPr>
        <w:t xml:space="preserve"> </w:t>
      </w:r>
      <w:r w:rsidR="00CE64C7" w:rsidRPr="00F15DCD">
        <w:rPr>
          <w:rFonts w:ascii="Segoe UI" w:hAnsi="Segoe UI" w:cs="Segoe UI"/>
          <w:snapToGrid w:val="0"/>
          <w:sz w:val="22"/>
          <w:szCs w:val="22"/>
        </w:rPr>
        <w:t xml:space="preserve">Výpovědní doba končí dnem, ve kterém Objednatel převezme </w:t>
      </w:r>
      <w:r w:rsidR="00300EB6" w:rsidRPr="00F15DCD">
        <w:rPr>
          <w:rFonts w:ascii="Segoe UI" w:hAnsi="Segoe UI" w:cs="Segoe UI"/>
          <w:snapToGrid w:val="0"/>
          <w:sz w:val="22"/>
          <w:szCs w:val="22"/>
        </w:rPr>
        <w:t xml:space="preserve">řádně zpracovanou </w:t>
      </w:r>
      <w:r w:rsidR="00CE64C7" w:rsidRPr="00F15DCD">
        <w:rPr>
          <w:rFonts w:ascii="Segoe UI" w:hAnsi="Segoe UI" w:cs="Segoe UI"/>
          <w:snapToGrid w:val="0"/>
          <w:sz w:val="22"/>
          <w:szCs w:val="22"/>
        </w:rPr>
        <w:t xml:space="preserve">projektovou dokumentaci uvedenou v odst. </w:t>
      </w:r>
      <w:r w:rsidR="00CE64C7" w:rsidRPr="00F15DCD">
        <w:rPr>
          <w:rFonts w:ascii="Segoe UI" w:hAnsi="Segoe UI" w:cs="Segoe UI"/>
          <w:snapToGrid w:val="0"/>
          <w:sz w:val="22"/>
          <w:szCs w:val="22"/>
        </w:rPr>
        <w:fldChar w:fldCharType="begin"/>
      </w:r>
      <w:r w:rsidR="00CE64C7" w:rsidRPr="00F15DCD">
        <w:rPr>
          <w:rFonts w:ascii="Segoe UI" w:hAnsi="Segoe UI" w:cs="Segoe UI"/>
          <w:snapToGrid w:val="0"/>
          <w:sz w:val="22"/>
          <w:szCs w:val="22"/>
        </w:rPr>
        <w:instrText xml:space="preserve"> REF _Ref108181175 \r \h </w:instrText>
      </w:r>
      <w:r w:rsidR="007F4CFA" w:rsidRPr="00F15DCD">
        <w:rPr>
          <w:rFonts w:ascii="Segoe UI" w:hAnsi="Segoe UI" w:cs="Segoe UI"/>
          <w:snapToGrid w:val="0"/>
          <w:sz w:val="22"/>
          <w:szCs w:val="22"/>
        </w:rPr>
        <w:instrText xml:space="preserve"> \* MERGEFORMAT </w:instrText>
      </w:r>
      <w:r w:rsidR="00CE64C7" w:rsidRPr="00F15DCD">
        <w:rPr>
          <w:rFonts w:ascii="Segoe UI" w:hAnsi="Segoe UI" w:cs="Segoe UI"/>
          <w:snapToGrid w:val="0"/>
          <w:sz w:val="22"/>
          <w:szCs w:val="22"/>
        </w:rPr>
      </w:r>
      <w:r w:rsidR="00CE64C7" w:rsidRPr="00F15DCD">
        <w:rPr>
          <w:rFonts w:ascii="Segoe UI" w:hAnsi="Segoe UI" w:cs="Segoe UI"/>
          <w:snapToGrid w:val="0"/>
          <w:sz w:val="22"/>
          <w:szCs w:val="22"/>
        </w:rPr>
        <w:fldChar w:fldCharType="separate"/>
      </w:r>
      <w:r w:rsidR="00C4674D">
        <w:rPr>
          <w:rFonts w:ascii="Segoe UI" w:hAnsi="Segoe UI" w:cs="Segoe UI"/>
          <w:snapToGrid w:val="0"/>
          <w:sz w:val="22"/>
          <w:szCs w:val="22"/>
        </w:rPr>
        <w:t>32.12</w:t>
      </w:r>
      <w:r w:rsidR="00CE64C7" w:rsidRPr="00F15DCD">
        <w:rPr>
          <w:rFonts w:ascii="Segoe UI" w:hAnsi="Segoe UI" w:cs="Segoe UI"/>
          <w:snapToGrid w:val="0"/>
          <w:sz w:val="22"/>
          <w:szCs w:val="22"/>
        </w:rPr>
        <w:fldChar w:fldCharType="end"/>
      </w:r>
      <w:r w:rsidR="00CE64C7" w:rsidRPr="00F15DCD">
        <w:rPr>
          <w:rFonts w:ascii="Segoe UI" w:hAnsi="Segoe UI" w:cs="Segoe UI"/>
          <w:snapToGrid w:val="0"/>
          <w:sz w:val="22"/>
          <w:szCs w:val="22"/>
        </w:rPr>
        <w:t xml:space="preserve"> Smlouvy, přičemž Zhotovitel se zavazuje, že tuto projektovou dokumentaci předá Objednateli nejpozději do 5 měsíců ode Dne účinnosti.   </w:t>
      </w:r>
    </w:p>
    <w:p w14:paraId="193AA83A" w14:textId="0822F4FA" w:rsidR="006B52B4" w:rsidRPr="00F15DCD" w:rsidRDefault="006D532B" w:rsidP="002C047A">
      <w:pPr>
        <w:widowControl w:val="0"/>
        <w:numPr>
          <w:ilvl w:val="1"/>
          <w:numId w:val="41"/>
        </w:numPr>
        <w:spacing w:line="240" w:lineRule="auto"/>
        <w:ind w:left="1418" w:hanging="709"/>
        <w:rPr>
          <w:rFonts w:ascii="Segoe UI" w:hAnsi="Segoe UI" w:cs="Segoe UI"/>
          <w:snapToGrid w:val="0"/>
          <w:sz w:val="22"/>
          <w:szCs w:val="22"/>
        </w:rPr>
      </w:pPr>
      <w:r w:rsidRPr="00F15DCD">
        <w:rPr>
          <w:rFonts w:ascii="Segoe UI" w:hAnsi="Segoe UI" w:cs="Segoe UI"/>
          <w:snapToGrid w:val="0"/>
          <w:sz w:val="22"/>
          <w:szCs w:val="22"/>
        </w:rPr>
        <w:t xml:space="preserve">Namísto </w:t>
      </w:r>
      <w:r w:rsidR="00440D7B" w:rsidRPr="00F15DCD">
        <w:rPr>
          <w:rFonts w:ascii="Segoe UI" w:hAnsi="Segoe UI" w:cs="Segoe UI"/>
          <w:snapToGrid w:val="0"/>
          <w:sz w:val="22"/>
          <w:szCs w:val="22"/>
        </w:rPr>
        <w:t>výpovědi</w:t>
      </w:r>
      <w:r w:rsidR="000218AD" w:rsidRPr="00F15DCD">
        <w:rPr>
          <w:rFonts w:ascii="Segoe UI" w:hAnsi="Segoe UI" w:cs="Segoe UI"/>
          <w:snapToGrid w:val="0"/>
          <w:sz w:val="22"/>
          <w:szCs w:val="22"/>
        </w:rPr>
        <w:t xml:space="preserve"> Smlouvy dle předchozího odstavce je Objednatel oprávněn dát Zhotoviteli </w:t>
      </w:r>
      <w:r w:rsidR="009F666D" w:rsidRPr="00F15DCD">
        <w:rPr>
          <w:rFonts w:ascii="Segoe UI" w:hAnsi="Segoe UI" w:cs="Segoe UI"/>
          <w:snapToGrid w:val="0"/>
          <w:sz w:val="22"/>
          <w:szCs w:val="22"/>
        </w:rPr>
        <w:t xml:space="preserve">ve lhůtě dle odst. </w:t>
      </w:r>
      <w:r w:rsidR="009F666D" w:rsidRPr="00F15DCD">
        <w:rPr>
          <w:rFonts w:ascii="Segoe UI" w:hAnsi="Segoe UI" w:cs="Segoe UI"/>
          <w:snapToGrid w:val="0"/>
          <w:sz w:val="22"/>
          <w:szCs w:val="22"/>
        </w:rPr>
        <w:fldChar w:fldCharType="begin"/>
      </w:r>
      <w:r w:rsidR="009F666D" w:rsidRPr="00F15DCD">
        <w:rPr>
          <w:rFonts w:ascii="Segoe UI" w:hAnsi="Segoe UI" w:cs="Segoe UI"/>
          <w:snapToGrid w:val="0"/>
          <w:sz w:val="22"/>
          <w:szCs w:val="22"/>
        </w:rPr>
        <w:instrText xml:space="preserve"> REF _Ref105687160 \r \h </w:instrText>
      </w:r>
      <w:r w:rsidR="007F4CFA" w:rsidRPr="00F15DCD">
        <w:rPr>
          <w:rFonts w:ascii="Segoe UI" w:hAnsi="Segoe UI" w:cs="Segoe UI"/>
          <w:snapToGrid w:val="0"/>
          <w:sz w:val="22"/>
          <w:szCs w:val="22"/>
        </w:rPr>
        <w:instrText xml:space="preserve"> \* MERGEFORMAT </w:instrText>
      </w:r>
      <w:r w:rsidR="009F666D" w:rsidRPr="00F15DCD">
        <w:rPr>
          <w:rFonts w:ascii="Segoe UI" w:hAnsi="Segoe UI" w:cs="Segoe UI"/>
          <w:snapToGrid w:val="0"/>
          <w:sz w:val="22"/>
          <w:szCs w:val="22"/>
        </w:rPr>
      </w:r>
      <w:r w:rsidR="009F666D" w:rsidRPr="00F15DCD">
        <w:rPr>
          <w:rFonts w:ascii="Segoe UI" w:hAnsi="Segoe UI" w:cs="Segoe UI"/>
          <w:snapToGrid w:val="0"/>
          <w:sz w:val="22"/>
          <w:szCs w:val="22"/>
        </w:rPr>
        <w:fldChar w:fldCharType="separate"/>
      </w:r>
      <w:r w:rsidR="00C4674D">
        <w:rPr>
          <w:rFonts w:ascii="Segoe UI" w:hAnsi="Segoe UI" w:cs="Segoe UI"/>
          <w:snapToGrid w:val="0"/>
          <w:sz w:val="22"/>
          <w:szCs w:val="22"/>
        </w:rPr>
        <w:t>32.13</w:t>
      </w:r>
      <w:r w:rsidR="009F666D" w:rsidRPr="00F15DCD">
        <w:rPr>
          <w:rFonts w:ascii="Segoe UI" w:hAnsi="Segoe UI" w:cs="Segoe UI"/>
          <w:snapToGrid w:val="0"/>
          <w:sz w:val="22"/>
          <w:szCs w:val="22"/>
        </w:rPr>
        <w:fldChar w:fldCharType="end"/>
      </w:r>
      <w:r w:rsidR="009F666D" w:rsidRPr="00F15DCD">
        <w:rPr>
          <w:rFonts w:ascii="Segoe UI" w:hAnsi="Segoe UI" w:cs="Segoe UI"/>
          <w:snapToGrid w:val="0"/>
          <w:sz w:val="22"/>
          <w:szCs w:val="22"/>
        </w:rPr>
        <w:t xml:space="preserve"> </w:t>
      </w:r>
      <w:r w:rsidR="00300EB6" w:rsidRPr="00F15DCD">
        <w:rPr>
          <w:rFonts w:ascii="Segoe UI" w:hAnsi="Segoe UI" w:cs="Segoe UI"/>
          <w:snapToGrid w:val="0"/>
          <w:sz w:val="22"/>
          <w:szCs w:val="22"/>
        </w:rPr>
        <w:t xml:space="preserve">věty první </w:t>
      </w:r>
      <w:r w:rsidR="000218AD" w:rsidRPr="00F15DCD">
        <w:rPr>
          <w:rFonts w:ascii="Segoe UI" w:hAnsi="Segoe UI" w:cs="Segoe UI"/>
          <w:snapToGrid w:val="0"/>
          <w:sz w:val="22"/>
          <w:szCs w:val="22"/>
        </w:rPr>
        <w:t>pokyn k přerušení provádění Díla</w:t>
      </w:r>
      <w:r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ve vztahu k fázi po zhotovení projektové dokumentace Díla, a to nejdéle na</w:t>
      </w:r>
      <w:r w:rsidRPr="00F15DCD">
        <w:rPr>
          <w:rFonts w:ascii="Segoe UI" w:hAnsi="Segoe UI" w:cs="Segoe UI"/>
          <w:snapToGrid w:val="0"/>
          <w:sz w:val="22"/>
          <w:szCs w:val="22"/>
        </w:rPr>
        <w:t xml:space="preserve"> dobu </w:t>
      </w:r>
      <w:r w:rsidR="000218AD" w:rsidRPr="00F15DCD">
        <w:rPr>
          <w:rFonts w:ascii="Segoe UI" w:hAnsi="Segoe UI" w:cs="Segoe UI"/>
          <w:snapToGrid w:val="0"/>
          <w:sz w:val="22"/>
          <w:szCs w:val="22"/>
        </w:rPr>
        <w:t>6 měsíců ode dne učinění takového pokynu</w:t>
      </w:r>
      <w:r w:rsidRPr="00F15DCD">
        <w:rPr>
          <w:rFonts w:ascii="Segoe UI" w:hAnsi="Segoe UI" w:cs="Segoe UI"/>
          <w:snapToGrid w:val="0"/>
          <w:sz w:val="22"/>
          <w:szCs w:val="22"/>
        </w:rPr>
        <w:t xml:space="preserve"> Objednatele k přerušení prací</w:t>
      </w:r>
      <w:r w:rsidR="000218AD" w:rsidRPr="00F15DCD">
        <w:rPr>
          <w:rFonts w:ascii="Segoe UI" w:hAnsi="Segoe UI" w:cs="Segoe UI"/>
          <w:snapToGrid w:val="0"/>
          <w:sz w:val="22"/>
          <w:szCs w:val="22"/>
        </w:rPr>
        <w:t>.</w:t>
      </w:r>
      <w:r w:rsidR="0087340A"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 xml:space="preserve">Zhotovitel provádění Díla obnoví na pokyn Objednatele, přičemž Zhotovitel je povinen na základě takového pokynu </w:t>
      </w:r>
      <w:r w:rsidR="002110AA" w:rsidRPr="00F15DCD">
        <w:rPr>
          <w:rFonts w:ascii="Segoe UI" w:hAnsi="Segoe UI" w:cs="Segoe UI"/>
          <w:snapToGrid w:val="0"/>
          <w:sz w:val="22"/>
          <w:szCs w:val="22"/>
        </w:rPr>
        <w:t xml:space="preserve">řádně </w:t>
      </w:r>
      <w:r w:rsidR="000218AD" w:rsidRPr="00F15DCD">
        <w:rPr>
          <w:rFonts w:ascii="Segoe UI" w:hAnsi="Segoe UI" w:cs="Segoe UI"/>
          <w:snapToGrid w:val="0"/>
          <w:sz w:val="22"/>
          <w:szCs w:val="22"/>
        </w:rPr>
        <w:t>obnovit provádění Díla nejpozději do 14 dnů ode dne obdržení pokynu Objednatele k obnově provádění Díla.</w:t>
      </w:r>
      <w:r w:rsidR="0087340A"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Jestliže Objednatel nedá Zhotovitel</w:t>
      </w:r>
      <w:r w:rsidR="0087340A" w:rsidRPr="00F15DCD">
        <w:rPr>
          <w:rFonts w:ascii="Segoe UI" w:hAnsi="Segoe UI" w:cs="Segoe UI"/>
          <w:snapToGrid w:val="0"/>
          <w:sz w:val="22"/>
          <w:szCs w:val="22"/>
        </w:rPr>
        <w:t>i</w:t>
      </w:r>
      <w:r w:rsidR="000218AD" w:rsidRPr="00F15DCD">
        <w:rPr>
          <w:rFonts w:ascii="Segoe UI" w:hAnsi="Segoe UI" w:cs="Segoe UI"/>
          <w:snapToGrid w:val="0"/>
          <w:sz w:val="22"/>
          <w:szCs w:val="22"/>
        </w:rPr>
        <w:t xml:space="preserve"> pokyn k</w:t>
      </w:r>
      <w:r w:rsidR="0087340A" w:rsidRPr="00F15DCD">
        <w:rPr>
          <w:rFonts w:ascii="Segoe UI" w:hAnsi="Segoe UI" w:cs="Segoe UI"/>
          <w:snapToGrid w:val="0"/>
          <w:sz w:val="22"/>
          <w:szCs w:val="22"/>
        </w:rPr>
        <w:t> </w:t>
      </w:r>
      <w:r w:rsidR="000218AD" w:rsidRPr="00F15DCD">
        <w:rPr>
          <w:rFonts w:ascii="Segoe UI" w:hAnsi="Segoe UI" w:cs="Segoe UI"/>
          <w:snapToGrid w:val="0"/>
          <w:sz w:val="22"/>
          <w:szCs w:val="22"/>
        </w:rPr>
        <w:t>obnově provádění Díla dle tohoto odstavce,</w:t>
      </w:r>
      <w:r w:rsidRPr="00F15DCD">
        <w:rPr>
          <w:rFonts w:ascii="Segoe UI" w:hAnsi="Segoe UI" w:cs="Segoe UI"/>
          <w:snapToGrid w:val="0"/>
          <w:sz w:val="22"/>
          <w:szCs w:val="22"/>
        </w:rPr>
        <w:t xml:space="preserve"> je </w:t>
      </w:r>
      <w:r w:rsidR="009F666D" w:rsidRPr="00F15DCD">
        <w:rPr>
          <w:rFonts w:ascii="Segoe UI" w:hAnsi="Segoe UI" w:cs="Segoe UI"/>
          <w:snapToGrid w:val="0"/>
          <w:sz w:val="22"/>
          <w:szCs w:val="22"/>
        </w:rPr>
        <w:t xml:space="preserve">Zhotovitel </w:t>
      </w:r>
      <w:r w:rsidRPr="00F15DCD">
        <w:rPr>
          <w:rFonts w:ascii="Segoe UI" w:hAnsi="Segoe UI" w:cs="Segoe UI"/>
          <w:snapToGrid w:val="0"/>
          <w:sz w:val="22"/>
          <w:szCs w:val="22"/>
        </w:rPr>
        <w:t>oprávněn od Smlouvy odstoupit, a to nejpozději d</w:t>
      </w:r>
      <w:r w:rsidR="0087340A" w:rsidRPr="00F15DCD">
        <w:rPr>
          <w:rFonts w:ascii="Segoe UI" w:hAnsi="Segoe UI" w:cs="Segoe UI"/>
          <w:snapToGrid w:val="0"/>
          <w:sz w:val="22"/>
          <w:szCs w:val="22"/>
        </w:rPr>
        <w:t xml:space="preserve">o uplynutí </w:t>
      </w:r>
      <w:r w:rsidR="009F666D" w:rsidRPr="00F15DCD">
        <w:rPr>
          <w:rFonts w:ascii="Segoe UI" w:hAnsi="Segoe UI" w:cs="Segoe UI"/>
          <w:snapToGrid w:val="0"/>
          <w:sz w:val="22"/>
          <w:szCs w:val="22"/>
        </w:rPr>
        <w:t>7</w:t>
      </w:r>
      <w:r w:rsidR="0087340A" w:rsidRPr="00F15DCD">
        <w:rPr>
          <w:rFonts w:ascii="Segoe UI" w:hAnsi="Segoe UI" w:cs="Segoe UI"/>
          <w:snapToGrid w:val="0"/>
          <w:sz w:val="22"/>
          <w:szCs w:val="22"/>
        </w:rPr>
        <w:t xml:space="preserve"> měsíců ode dne</w:t>
      </w:r>
      <w:r w:rsidRPr="00F15DCD">
        <w:rPr>
          <w:rFonts w:ascii="Segoe UI" w:hAnsi="Segoe UI" w:cs="Segoe UI"/>
          <w:snapToGrid w:val="0"/>
          <w:sz w:val="22"/>
          <w:szCs w:val="22"/>
        </w:rPr>
        <w:t>, ve kterém Zhotovitel obdrží</w:t>
      </w:r>
      <w:r w:rsidR="0087340A" w:rsidRPr="00F15DCD">
        <w:rPr>
          <w:rFonts w:ascii="Segoe UI" w:hAnsi="Segoe UI" w:cs="Segoe UI"/>
          <w:snapToGrid w:val="0"/>
          <w:sz w:val="22"/>
          <w:szCs w:val="22"/>
        </w:rPr>
        <w:t xml:space="preserve"> pokyn Objednatele dle první věty tohoto odstavce</w:t>
      </w:r>
      <w:r w:rsidR="000218AD"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 xml:space="preserve">O dobu přerušení a dobu pro nástup na obnovení provádění Díla se prodlužuje Doba pro provedení </w:t>
      </w:r>
      <w:r w:rsidR="00376212" w:rsidRPr="00F15DCD">
        <w:rPr>
          <w:rFonts w:ascii="Segoe UI" w:hAnsi="Segoe UI" w:cs="Segoe UI"/>
          <w:snapToGrid w:val="0"/>
          <w:sz w:val="22"/>
          <w:szCs w:val="22"/>
        </w:rPr>
        <w:t>D</w:t>
      </w:r>
      <w:r w:rsidR="009F666D" w:rsidRPr="00F15DCD">
        <w:rPr>
          <w:rFonts w:ascii="Segoe UI" w:hAnsi="Segoe UI" w:cs="Segoe UI"/>
          <w:snapToGrid w:val="0"/>
          <w:sz w:val="22"/>
          <w:szCs w:val="22"/>
        </w:rPr>
        <w:t>íla; za uvedené přerušení nenáleží Zhotoviteli náhrada.</w:t>
      </w:r>
      <w:r w:rsidR="000218AD" w:rsidRPr="00F15DCD">
        <w:rPr>
          <w:rFonts w:ascii="Segoe UI" w:hAnsi="Segoe UI" w:cs="Segoe UI"/>
          <w:snapToGrid w:val="0"/>
          <w:sz w:val="22"/>
          <w:szCs w:val="22"/>
        </w:rPr>
        <w:t xml:space="preserve">  </w:t>
      </w:r>
      <w:r w:rsidR="00A125D2" w:rsidRPr="00F15DCD">
        <w:rPr>
          <w:rFonts w:ascii="Segoe UI" w:hAnsi="Segoe UI" w:cs="Segoe UI"/>
          <w:snapToGrid w:val="0"/>
          <w:sz w:val="22"/>
          <w:szCs w:val="22"/>
        </w:rPr>
        <w:t xml:space="preserve"> </w:t>
      </w:r>
    </w:p>
    <w:p w14:paraId="2E61C39D" w14:textId="1BD3FB25" w:rsidR="00882651" w:rsidRPr="00F15DCD" w:rsidRDefault="00E80F77" w:rsidP="002C047A">
      <w:pPr>
        <w:pStyle w:val="RLlneksmlouvy"/>
        <w:numPr>
          <w:ilvl w:val="0"/>
          <w:numId w:val="39"/>
        </w:numPr>
        <w:spacing w:line="240" w:lineRule="auto"/>
        <w:ind w:left="851" w:hanging="851"/>
        <w:rPr>
          <w:rFonts w:cs="Segoe UI"/>
        </w:rPr>
      </w:pPr>
      <w:bookmarkStart w:id="764" w:name="_Ref192140326"/>
      <w:bookmarkStart w:id="765" w:name="_Toc192631563"/>
      <w:bookmarkStart w:id="766" w:name="_Toc169076951"/>
      <w:r w:rsidRPr="00F15DCD">
        <w:rPr>
          <w:rFonts w:cs="Segoe UI"/>
        </w:rPr>
        <w:t>DOBA PRO PROVEDENÍ DÍLA</w:t>
      </w:r>
      <w:bookmarkEnd w:id="764"/>
      <w:bookmarkEnd w:id="765"/>
      <w:bookmarkEnd w:id="766"/>
      <w:r w:rsidR="00882651" w:rsidRPr="00F15DCD">
        <w:rPr>
          <w:rFonts w:cs="Segoe UI"/>
        </w:rPr>
        <w:t xml:space="preserve">  </w:t>
      </w:r>
    </w:p>
    <w:p w14:paraId="5D6F26C0" w14:textId="4EFEAFF7" w:rsidR="00F93795" w:rsidRPr="00F15DCD" w:rsidRDefault="00F93795" w:rsidP="002C047A">
      <w:pPr>
        <w:pStyle w:val="Odstavecseseznamem"/>
        <w:numPr>
          <w:ilvl w:val="3"/>
          <w:numId w:val="66"/>
        </w:numPr>
        <w:spacing w:line="240" w:lineRule="auto"/>
        <w:ind w:left="1560" w:hanging="709"/>
        <w:contextualSpacing w:val="0"/>
        <w:rPr>
          <w:rFonts w:ascii="Segoe UI" w:hAnsi="Segoe UI" w:cs="Segoe UI"/>
          <w:sz w:val="22"/>
          <w:szCs w:val="22"/>
        </w:rPr>
      </w:pPr>
      <w:r w:rsidRPr="00F15DCD">
        <w:rPr>
          <w:rFonts w:ascii="Segoe UI" w:hAnsi="Segoe UI" w:cs="Segoe UI"/>
          <w:sz w:val="22"/>
          <w:szCs w:val="22"/>
        </w:rPr>
        <w:t>Zhotovitel se zavazuje řádně provést Dílo a předat jej Objednateli v</w:t>
      </w:r>
      <w:r w:rsidR="00E80F77" w:rsidRPr="00F15DCD">
        <w:rPr>
          <w:rFonts w:ascii="Segoe UI" w:hAnsi="Segoe UI" w:cs="Segoe UI"/>
          <w:sz w:val="22"/>
          <w:szCs w:val="22"/>
        </w:rPr>
        <w:t> </w:t>
      </w:r>
      <w:r w:rsidRPr="00F15DCD">
        <w:rPr>
          <w:rFonts w:ascii="Segoe UI" w:hAnsi="Segoe UI" w:cs="Segoe UI"/>
          <w:sz w:val="22"/>
          <w:szCs w:val="22"/>
        </w:rPr>
        <w:t>souladu s</w:t>
      </w:r>
      <w:r w:rsidR="00E80F77" w:rsidRPr="00F15DCD">
        <w:rPr>
          <w:rFonts w:ascii="Segoe UI" w:hAnsi="Segoe UI" w:cs="Segoe UI"/>
          <w:sz w:val="22"/>
          <w:szCs w:val="22"/>
        </w:rPr>
        <w:t> </w:t>
      </w:r>
      <w:r w:rsidRPr="00F15DCD">
        <w:rPr>
          <w:rFonts w:ascii="Segoe UI" w:hAnsi="Segoe UI" w:cs="Segoe UI"/>
          <w:sz w:val="22"/>
          <w:szCs w:val="22"/>
        </w:rPr>
        <w:t xml:space="preserve">Harmonogramem. </w:t>
      </w:r>
      <w:r w:rsidR="000E0057" w:rsidRPr="00F15DCD">
        <w:rPr>
          <w:rFonts w:ascii="Segoe UI" w:hAnsi="Segoe UI" w:cs="Segoe UI"/>
          <w:sz w:val="22"/>
          <w:szCs w:val="22"/>
        </w:rPr>
        <w:t>Zhotovitel se zavazuje realizovat Dílo tak, aby</w:t>
      </w:r>
      <w:r w:rsidR="00E719C0" w:rsidRPr="00F15DCD">
        <w:rPr>
          <w:rFonts w:ascii="Segoe UI" w:hAnsi="Segoe UI" w:cs="Segoe UI"/>
          <w:sz w:val="22"/>
          <w:szCs w:val="22"/>
        </w:rPr>
        <w:t xml:space="preserve"> </w:t>
      </w:r>
      <w:r w:rsidR="00C52AFA" w:rsidRPr="00F15DCD">
        <w:rPr>
          <w:rFonts w:ascii="Segoe UI" w:hAnsi="Segoe UI" w:cs="Segoe UI"/>
          <w:sz w:val="22"/>
          <w:szCs w:val="22"/>
        </w:rPr>
        <w:t xml:space="preserve">Předání Díla nastalo </w:t>
      </w:r>
      <w:r w:rsidR="000E0057" w:rsidRPr="00F15DCD">
        <w:rPr>
          <w:rFonts w:ascii="Segoe UI" w:hAnsi="Segoe UI" w:cs="Segoe UI"/>
          <w:sz w:val="22"/>
          <w:szCs w:val="22"/>
        </w:rPr>
        <w:t>nejpozději</w:t>
      </w:r>
      <w:r w:rsidR="002110AA" w:rsidRPr="00F15DCD">
        <w:rPr>
          <w:rFonts w:ascii="Segoe UI" w:hAnsi="Segoe UI" w:cs="Segoe UI"/>
          <w:sz w:val="22"/>
          <w:szCs w:val="22"/>
        </w:rPr>
        <w:t xml:space="preserve"> do </w:t>
      </w:r>
      <w:r w:rsidR="00C61CEB" w:rsidRPr="00F15DCD">
        <w:rPr>
          <w:rFonts w:ascii="Segoe UI" w:hAnsi="Segoe UI" w:cs="Segoe UI"/>
          <w:sz w:val="22"/>
          <w:szCs w:val="22"/>
          <w:highlight w:val="yellow"/>
        </w:rPr>
        <w:t>__________</w:t>
      </w:r>
      <w:r w:rsidR="00B2499A" w:rsidRPr="00F15DCD">
        <w:rPr>
          <w:rFonts w:ascii="Segoe UI" w:hAnsi="Segoe UI" w:cs="Segoe UI"/>
          <w:sz w:val="22"/>
          <w:szCs w:val="22"/>
        </w:rPr>
        <w:t xml:space="preserve"> </w:t>
      </w:r>
      <w:r w:rsidR="00B2499A" w:rsidRPr="00F15DCD">
        <w:rPr>
          <w:rFonts w:ascii="Segoe UI" w:hAnsi="Segoe UI" w:cs="Segoe UI"/>
          <w:i/>
          <w:iCs/>
          <w:color w:val="FF0000"/>
          <w:sz w:val="22"/>
        </w:rPr>
        <w:t>[</w:t>
      </w:r>
      <w:r w:rsidR="00B2499A" w:rsidRPr="00F15DCD">
        <w:rPr>
          <w:rFonts w:ascii="Segoe UI" w:hAnsi="Segoe UI" w:cs="Segoe UI"/>
          <w:i/>
          <w:iCs/>
          <w:color w:val="FF0000"/>
          <w:sz w:val="22"/>
          <w:highlight w:val="yellow"/>
        </w:rPr>
        <w:t>DOPLNÍ ZHOTOVITEL V AKTUALIZOVANÉ PŘEDBĚŽNÉ NABÍDCE, NEJVÝŠE VŠAK 34 MĚSÍCŮ</w:t>
      </w:r>
      <w:r w:rsidR="00B2499A" w:rsidRPr="00F15DCD">
        <w:rPr>
          <w:rFonts w:ascii="Segoe UI" w:hAnsi="Segoe UI" w:cs="Segoe UI"/>
          <w:i/>
          <w:iCs/>
          <w:color w:val="FF0000"/>
          <w:sz w:val="22"/>
        </w:rPr>
        <w:t>]</w:t>
      </w:r>
      <w:r w:rsidR="00B2499A" w:rsidRPr="00F15DCD">
        <w:rPr>
          <w:rFonts w:ascii="Segoe UI" w:hAnsi="Segoe UI" w:cs="Segoe UI"/>
          <w:color w:val="FF0000"/>
          <w:sz w:val="22"/>
        </w:rPr>
        <w:t xml:space="preserve"> </w:t>
      </w:r>
      <w:r w:rsidR="002110AA" w:rsidRPr="00F15DCD">
        <w:rPr>
          <w:rFonts w:ascii="Segoe UI" w:hAnsi="Segoe UI" w:cs="Segoe UI"/>
          <w:sz w:val="22"/>
          <w:szCs w:val="22"/>
        </w:rPr>
        <w:t>ode Dne účinnosti</w:t>
      </w:r>
      <w:r w:rsidR="00C0544F" w:rsidRPr="00F15DCD">
        <w:rPr>
          <w:rFonts w:ascii="Segoe UI" w:hAnsi="Segoe UI" w:cs="Segoe UI"/>
          <w:sz w:val="22"/>
          <w:szCs w:val="22"/>
        </w:rPr>
        <w:t xml:space="preserve"> a splnění závazků ze Smlouvy spočívajících v zajištění kolaudačního rozhodnutí a ukončení Zkušebního provozu nastalo nejpozději do</w:t>
      </w:r>
      <w:r w:rsidR="00C61CEB" w:rsidRPr="00F15DCD">
        <w:rPr>
          <w:rFonts w:ascii="Segoe UI" w:hAnsi="Segoe UI" w:cs="Segoe UI"/>
          <w:sz w:val="22"/>
          <w:szCs w:val="22"/>
        </w:rPr>
        <w:t xml:space="preserve"> </w:t>
      </w:r>
      <w:r w:rsidR="00C61CEB" w:rsidRPr="00F15DCD">
        <w:rPr>
          <w:rFonts w:ascii="Segoe UI" w:hAnsi="Segoe UI" w:cs="Segoe UI"/>
          <w:sz w:val="22"/>
          <w:szCs w:val="22"/>
          <w:highlight w:val="yellow"/>
        </w:rPr>
        <w:t>__________</w:t>
      </w:r>
      <w:r w:rsidR="00C61CEB" w:rsidRPr="00F15DCD">
        <w:rPr>
          <w:rFonts w:ascii="Segoe UI" w:hAnsi="Segoe UI" w:cs="Segoe UI"/>
          <w:sz w:val="22"/>
          <w:szCs w:val="22"/>
        </w:rPr>
        <w:t xml:space="preserve"> </w:t>
      </w:r>
      <w:r w:rsidR="00C0544F" w:rsidRPr="00F15DCD">
        <w:rPr>
          <w:rFonts w:ascii="Segoe UI" w:hAnsi="Segoe UI" w:cs="Segoe UI"/>
          <w:sz w:val="22"/>
          <w:szCs w:val="22"/>
        </w:rPr>
        <w:t xml:space="preserve"> </w:t>
      </w:r>
      <w:r w:rsidR="00C0544F" w:rsidRPr="00F15DCD">
        <w:rPr>
          <w:rFonts w:ascii="Segoe UI" w:hAnsi="Segoe UI" w:cs="Segoe UI"/>
          <w:i/>
          <w:iCs/>
          <w:color w:val="FF0000"/>
          <w:sz w:val="22"/>
        </w:rPr>
        <w:t>[</w:t>
      </w:r>
      <w:r w:rsidR="00C0544F" w:rsidRPr="00F15DCD">
        <w:rPr>
          <w:rFonts w:ascii="Segoe UI" w:hAnsi="Segoe UI" w:cs="Segoe UI"/>
          <w:i/>
          <w:iCs/>
          <w:color w:val="FF0000"/>
          <w:sz w:val="22"/>
          <w:highlight w:val="yellow"/>
        </w:rPr>
        <w:t>DOPLNÍ ZHOTOVITEL V AKTUALIZOVANÉ PŘEDBĚŽNÉ NABÍDCE, NEJVÝŠE VŠAK</w:t>
      </w:r>
      <w:r w:rsidR="00AA249A">
        <w:rPr>
          <w:rFonts w:ascii="Segoe UI" w:hAnsi="Segoe UI" w:cs="Segoe UI"/>
          <w:i/>
          <w:iCs/>
          <w:color w:val="FF0000"/>
          <w:sz w:val="22"/>
          <w:highlight w:val="yellow"/>
        </w:rPr>
        <w:t xml:space="preserve"> 4 MĚSÍCE ODE DNE PŘEDÁNÍ DÍLA</w:t>
      </w:r>
      <w:r w:rsidR="00C0544F" w:rsidRPr="00F15DCD">
        <w:rPr>
          <w:rFonts w:ascii="Segoe UI" w:hAnsi="Segoe UI" w:cs="Segoe UI"/>
          <w:i/>
          <w:iCs/>
          <w:color w:val="FF0000"/>
          <w:sz w:val="22"/>
          <w:highlight w:val="yellow"/>
        </w:rPr>
        <w:t xml:space="preserve"> </w:t>
      </w:r>
      <w:r w:rsidR="00014CF8" w:rsidRPr="00F15DCD">
        <w:rPr>
          <w:rFonts w:ascii="Segoe UI" w:hAnsi="Segoe UI" w:cs="Segoe UI"/>
          <w:sz w:val="22"/>
          <w:szCs w:val="22"/>
        </w:rPr>
        <w:t>.</w:t>
      </w:r>
      <w:r w:rsidR="00937E78" w:rsidRPr="00F15DCD">
        <w:rPr>
          <w:rFonts w:ascii="Segoe UI" w:hAnsi="Segoe UI" w:cs="Segoe UI"/>
          <w:sz w:val="22"/>
          <w:szCs w:val="22"/>
        </w:rPr>
        <w:t xml:space="preserve"> </w:t>
      </w:r>
    </w:p>
    <w:p w14:paraId="21B10594" w14:textId="322F93EA" w:rsidR="002D70B0" w:rsidRPr="00F15DCD" w:rsidRDefault="00E80F77" w:rsidP="002C047A">
      <w:pPr>
        <w:pStyle w:val="Odstavecseseznamem"/>
        <w:numPr>
          <w:ilvl w:val="1"/>
          <w:numId w:val="95"/>
        </w:numPr>
        <w:spacing w:line="240" w:lineRule="auto"/>
        <w:ind w:left="1560" w:hanging="709"/>
        <w:contextualSpacing w:val="0"/>
        <w:rPr>
          <w:rFonts w:ascii="Segoe UI" w:hAnsi="Segoe UI" w:cs="Segoe UI"/>
          <w:sz w:val="22"/>
          <w:szCs w:val="22"/>
        </w:rPr>
      </w:pPr>
      <w:bookmarkStart w:id="767" w:name="_Ref105170013"/>
      <w:r w:rsidRPr="00F15DCD">
        <w:rPr>
          <w:rFonts w:ascii="Segoe UI" w:hAnsi="Segoe UI" w:cs="Segoe UI"/>
          <w:sz w:val="22"/>
          <w:szCs w:val="22"/>
        </w:rPr>
        <w:t>Zhotovitel má nárok na</w:t>
      </w:r>
      <w:r w:rsidR="00CA40F8" w:rsidRPr="00F15DCD">
        <w:rPr>
          <w:rFonts w:ascii="Segoe UI" w:hAnsi="Segoe UI" w:cs="Segoe UI"/>
          <w:sz w:val="22"/>
          <w:szCs w:val="22"/>
        </w:rPr>
        <w:t xml:space="preserve"> </w:t>
      </w:r>
      <w:r w:rsidR="000D2950" w:rsidRPr="00F15DCD">
        <w:rPr>
          <w:rFonts w:ascii="Segoe UI" w:hAnsi="Segoe UI" w:cs="Segoe UI"/>
          <w:sz w:val="22"/>
          <w:szCs w:val="22"/>
        </w:rPr>
        <w:t xml:space="preserve">přiměřené </w:t>
      </w:r>
      <w:r w:rsidRPr="00F15DCD">
        <w:rPr>
          <w:rFonts w:ascii="Segoe UI" w:hAnsi="Segoe UI" w:cs="Segoe UI"/>
          <w:sz w:val="22"/>
          <w:szCs w:val="22"/>
        </w:rPr>
        <w:t xml:space="preserve">prodloužení termínů pro provedení Díla uvedených </w:t>
      </w:r>
      <w:r w:rsidR="005F421E">
        <w:rPr>
          <w:rFonts w:ascii="Segoe UI" w:hAnsi="Segoe UI" w:cs="Segoe UI"/>
          <w:sz w:val="22"/>
          <w:szCs w:val="22"/>
        </w:rPr>
        <w:t>Harmonogramu</w:t>
      </w:r>
      <w:r w:rsidR="000D2559" w:rsidRPr="00F15DCD">
        <w:rPr>
          <w:rFonts w:ascii="Segoe UI" w:hAnsi="Segoe UI" w:cs="Segoe UI"/>
          <w:sz w:val="22"/>
          <w:szCs w:val="22"/>
        </w:rPr>
        <w:t xml:space="preserve"> </w:t>
      </w:r>
      <w:r w:rsidRPr="00F15DCD">
        <w:rPr>
          <w:rFonts w:ascii="Segoe UI" w:hAnsi="Segoe UI" w:cs="Segoe UI"/>
          <w:sz w:val="22"/>
          <w:szCs w:val="22"/>
        </w:rPr>
        <w:t>u v případě, že v průběhu provádění Díla n</w:t>
      </w:r>
      <w:r w:rsidR="00CA40F8" w:rsidRPr="00F15DCD">
        <w:rPr>
          <w:rFonts w:ascii="Segoe UI" w:hAnsi="Segoe UI" w:cs="Segoe UI"/>
          <w:sz w:val="22"/>
          <w:szCs w:val="22"/>
        </w:rPr>
        <w:t>astane</w:t>
      </w:r>
      <w:r w:rsidRPr="00F15DCD">
        <w:rPr>
          <w:rFonts w:ascii="Segoe UI" w:hAnsi="Segoe UI" w:cs="Segoe UI"/>
          <w:sz w:val="22"/>
          <w:szCs w:val="22"/>
        </w:rPr>
        <w:t xml:space="preserve"> překážka </w:t>
      </w:r>
      <w:r w:rsidR="002D70B0" w:rsidRPr="00F15DCD">
        <w:rPr>
          <w:rFonts w:ascii="Segoe UI" w:hAnsi="Segoe UI" w:cs="Segoe UI"/>
          <w:sz w:val="22"/>
          <w:szCs w:val="22"/>
        </w:rPr>
        <w:t>splňují podmínky stanovené v </w:t>
      </w:r>
      <w:r w:rsidRPr="00F15DCD">
        <w:rPr>
          <w:rFonts w:ascii="Segoe UI" w:hAnsi="Segoe UI" w:cs="Segoe UI"/>
          <w:sz w:val="22"/>
          <w:szCs w:val="22"/>
        </w:rPr>
        <w:t xml:space="preserve">odst. </w:t>
      </w:r>
      <w:r w:rsidR="00CA1E47">
        <w:rPr>
          <w:rFonts w:ascii="Segoe UI" w:hAnsi="Segoe UI" w:cs="Segoe UI"/>
          <w:sz w:val="22"/>
          <w:szCs w:val="22"/>
        </w:rPr>
        <w:t>31.23</w:t>
      </w:r>
      <w:r w:rsidRPr="00F15DCD">
        <w:rPr>
          <w:rFonts w:ascii="Segoe UI" w:hAnsi="Segoe UI" w:cs="Segoe UI"/>
          <w:sz w:val="22"/>
          <w:szCs w:val="22"/>
        </w:rPr>
        <w:t xml:space="preserve"> Smlouvy</w:t>
      </w:r>
      <w:r w:rsidR="002D70B0" w:rsidRPr="00F15DCD">
        <w:rPr>
          <w:rFonts w:ascii="Segoe UI" w:hAnsi="Segoe UI" w:cs="Segoe UI"/>
          <w:sz w:val="22"/>
          <w:szCs w:val="22"/>
        </w:rPr>
        <w:t xml:space="preserve"> a</w:t>
      </w:r>
      <w:r w:rsidR="002A2C47" w:rsidRPr="00F15DCD">
        <w:rPr>
          <w:rFonts w:ascii="Segoe UI" w:hAnsi="Segoe UI" w:cs="Segoe UI"/>
          <w:sz w:val="22"/>
          <w:szCs w:val="22"/>
        </w:rPr>
        <w:t xml:space="preserve"> současně že</w:t>
      </w:r>
      <w:r w:rsidR="002D70B0" w:rsidRPr="00F15DCD">
        <w:rPr>
          <w:rFonts w:ascii="Segoe UI" w:hAnsi="Segoe UI" w:cs="Segoe UI"/>
          <w:sz w:val="22"/>
          <w:szCs w:val="22"/>
        </w:rPr>
        <w:t xml:space="preserve"> překážka splňující takové podmínky zapříčiní, že Zhotovitel </w:t>
      </w:r>
      <w:r w:rsidR="00143F0E" w:rsidRPr="00F15DCD">
        <w:rPr>
          <w:rFonts w:ascii="Segoe UI" w:hAnsi="Segoe UI" w:cs="Segoe UI"/>
          <w:sz w:val="22"/>
          <w:szCs w:val="22"/>
        </w:rPr>
        <w:t xml:space="preserve">prokazatelně </w:t>
      </w:r>
      <w:r w:rsidR="002D70B0" w:rsidRPr="00F15DCD">
        <w:rPr>
          <w:rFonts w:ascii="Segoe UI" w:hAnsi="Segoe UI" w:cs="Segoe UI"/>
          <w:sz w:val="22"/>
          <w:szCs w:val="22"/>
        </w:rPr>
        <w:t xml:space="preserve">není </w:t>
      </w:r>
      <w:r w:rsidR="00CA40F8" w:rsidRPr="00F15DCD">
        <w:rPr>
          <w:rFonts w:ascii="Segoe UI" w:hAnsi="Segoe UI" w:cs="Segoe UI"/>
          <w:sz w:val="22"/>
          <w:szCs w:val="22"/>
        </w:rPr>
        <w:t xml:space="preserve">nebo prokazatelně nebude </w:t>
      </w:r>
      <w:r w:rsidR="002D70B0" w:rsidRPr="00F15DCD">
        <w:rPr>
          <w:rFonts w:ascii="Segoe UI" w:hAnsi="Segoe UI" w:cs="Segoe UI"/>
          <w:sz w:val="22"/>
          <w:szCs w:val="22"/>
        </w:rPr>
        <w:t xml:space="preserve">schopen splnit milník č. </w:t>
      </w:r>
      <w:r w:rsidR="00A45A8A">
        <w:rPr>
          <w:rFonts w:ascii="Segoe UI" w:hAnsi="Segoe UI" w:cs="Segoe UI"/>
          <w:sz w:val="22"/>
          <w:szCs w:val="22"/>
        </w:rPr>
        <w:t>8</w:t>
      </w:r>
      <w:r w:rsidR="002D70B0" w:rsidRPr="00F15DCD">
        <w:rPr>
          <w:rFonts w:ascii="Segoe UI" w:hAnsi="Segoe UI" w:cs="Segoe UI"/>
          <w:sz w:val="22"/>
          <w:szCs w:val="22"/>
        </w:rPr>
        <w:t xml:space="preserve"> </w:t>
      </w:r>
      <w:r w:rsidR="000D2559">
        <w:rPr>
          <w:rFonts w:ascii="Segoe UI" w:hAnsi="Segoe UI" w:cs="Segoe UI"/>
          <w:sz w:val="22"/>
          <w:szCs w:val="22"/>
        </w:rPr>
        <w:t xml:space="preserve">uvedený </w:t>
      </w:r>
      <w:r w:rsidR="00A45A8A">
        <w:rPr>
          <w:rFonts w:ascii="Segoe UI" w:hAnsi="Segoe UI" w:cs="Segoe UI"/>
          <w:sz w:val="22"/>
          <w:szCs w:val="22"/>
        </w:rPr>
        <w:t xml:space="preserve">v </w:t>
      </w:r>
      <w:r w:rsidR="00A45A8A" w:rsidRPr="00F15DCD">
        <w:rPr>
          <w:rFonts w:ascii="Segoe UI" w:hAnsi="Segoe UI" w:cs="Segoe UI"/>
          <w:snapToGrid w:val="0"/>
          <w:sz w:val="22"/>
          <w:szCs w:val="22"/>
        </w:rPr>
        <w:t>čl. 1 přílohy č. II.h Smluvní harmonogram</w:t>
      </w:r>
      <w:r w:rsidR="00FE587B" w:rsidRPr="00F15DCD">
        <w:rPr>
          <w:rFonts w:ascii="Segoe UI" w:hAnsi="Segoe UI" w:cs="Segoe UI"/>
          <w:sz w:val="22"/>
          <w:szCs w:val="22"/>
        </w:rPr>
        <w:t xml:space="preserve">, </w:t>
      </w:r>
      <w:r w:rsidR="00CA40F8" w:rsidRPr="00F15DCD">
        <w:rPr>
          <w:rFonts w:ascii="Segoe UI" w:hAnsi="Segoe UI" w:cs="Segoe UI"/>
          <w:sz w:val="22"/>
          <w:szCs w:val="22"/>
        </w:rPr>
        <w:t>resp. že překážka na straně Zhotovitele způsob</w:t>
      </w:r>
      <w:r w:rsidR="00DD2054" w:rsidRPr="00F15DCD">
        <w:rPr>
          <w:rFonts w:ascii="Segoe UI" w:hAnsi="Segoe UI" w:cs="Segoe UI"/>
          <w:sz w:val="22"/>
          <w:szCs w:val="22"/>
        </w:rPr>
        <w:t xml:space="preserve">í </w:t>
      </w:r>
      <w:r w:rsidR="00DD2054" w:rsidRPr="00F15DCD">
        <w:rPr>
          <w:rFonts w:ascii="Segoe UI" w:hAnsi="Segoe UI" w:cs="Segoe UI"/>
          <w:sz w:val="22"/>
          <w:szCs w:val="22"/>
        </w:rPr>
        <w:lastRenderedPageBreak/>
        <w:t>nemožnost</w:t>
      </w:r>
      <w:r w:rsidR="00FE587B" w:rsidRPr="00F15DCD">
        <w:rPr>
          <w:rFonts w:ascii="Segoe UI" w:hAnsi="Segoe UI" w:cs="Segoe UI"/>
          <w:sz w:val="22"/>
          <w:szCs w:val="22"/>
        </w:rPr>
        <w:t xml:space="preserve"> Zhotovitel</w:t>
      </w:r>
      <w:r w:rsidR="00DD2054" w:rsidRPr="00F15DCD">
        <w:rPr>
          <w:rFonts w:ascii="Segoe UI" w:hAnsi="Segoe UI" w:cs="Segoe UI"/>
          <w:sz w:val="22"/>
          <w:szCs w:val="22"/>
        </w:rPr>
        <w:t>e</w:t>
      </w:r>
      <w:r w:rsidR="00FE587B" w:rsidRPr="00F15DCD">
        <w:rPr>
          <w:rFonts w:ascii="Segoe UI" w:hAnsi="Segoe UI" w:cs="Segoe UI"/>
          <w:sz w:val="22"/>
          <w:szCs w:val="22"/>
        </w:rPr>
        <w:t xml:space="preserve"> postupova</w:t>
      </w:r>
      <w:r w:rsidR="00DD2054" w:rsidRPr="00F15DCD">
        <w:rPr>
          <w:rFonts w:ascii="Segoe UI" w:hAnsi="Segoe UI" w:cs="Segoe UI"/>
          <w:sz w:val="22"/>
          <w:szCs w:val="22"/>
        </w:rPr>
        <w:t>t</w:t>
      </w:r>
      <w:r w:rsidR="00FE587B" w:rsidRPr="00F15DCD">
        <w:rPr>
          <w:rFonts w:ascii="Segoe UI" w:hAnsi="Segoe UI" w:cs="Segoe UI"/>
          <w:sz w:val="22"/>
          <w:szCs w:val="22"/>
        </w:rPr>
        <w:t xml:space="preserve"> v souladu</w:t>
      </w:r>
      <w:r w:rsidR="00CA40F8" w:rsidRPr="00F15DCD">
        <w:rPr>
          <w:rFonts w:ascii="Segoe UI" w:hAnsi="Segoe UI" w:cs="Segoe UI"/>
          <w:sz w:val="22"/>
          <w:szCs w:val="22"/>
        </w:rPr>
        <w:t xml:space="preserve"> </w:t>
      </w:r>
      <w:r w:rsidR="00FE587B" w:rsidRPr="00F15DCD">
        <w:rPr>
          <w:rFonts w:ascii="Segoe UI" w:hAnsi="Segoe UI" w:cs="Segoe UI"/>
          <w:sz w:val="22"/>
          <w:szCs w:val="22"/>
        </w:rPr>
        <w:t>s kritickou cestou provádění Díla, kterou sestavil za účelem provedení Díla metodou kritické cesty před tím, než překážka dle tohoto odstavce nastala</w:t>
      </w:r>
      <w:r w:rsidR="00076BB0" w:rsidRPr="00F15DCD">
        <w:rPr>
          <w:rFonts w:ascii="Segoe UI" w:hAnsi="Segoe UI" w:cs="Segoe UI"/>
          <w:sz w:val="22"/>
          <w:szCs w:val="22"/>
        </w:rPr>
        <w:t>, přičemž kritickou cestu provádění Díla Zhotovitel promítl do Podrobného harmonogramu</w:t>
      </w:r>
      <w:r w:rsidRPr="00F15DCD">
        <w:rPr>
          <w:rFonts w:ascii="Segoe UI" w:hAnsi="Segoe UI" w:cs="Segoe UI"/>
          <w:sz w:val="22"/>
          <w:szCs w:val="22"/>
        </w:rPr>
        <w:t xml:space="preserve">. </w:t>
      </w:r>
      <w:r w:rsidR="00DD2054" w:rsidRPr="00F15DCD">
        <w:rPr>
          <w:rFonts w:ascii="Segoe UI" w:hAnsi="Segoe UI" w:cs="Segoe UI"/>
          <w:sz w:val="22"/>
          <w:szCs w:val="22"/>
        </w:rPr>
        <w:t xml:space="preserve">Zhotovitel je povinen informovat Objednatele bezodkladně o vzniku překážky a uvést alespoň odhad doby, po kterou bude překážka trvat. </w:t>
      </w:r>
      <w:r w:rsidRPr="00F15DCD">
        <w:rPr>
          <w:rFonts w:ascii="Segoe UI" w:hAnsi="Segoe UI" w:cs="Segoe UI"/>
          <w:sz w:val="22"/>
          <w:szCs w:val="22"/>
        </w:rPr>
        <w:t>Aby Zhotovitel</w:t>
      </w:r>
      <w:r w:rsidR="00CA40F8" w:rsidRPr="00F15DCD">
        <w:rPr>
          <w:rFonts w:ascii="Segoe UI" w:hAnsi="Segoe UI" w:cs="Segoe UI"/>
          <w:sz w:val="22"/>
          <w:szCs w:val="22"/>
        </w:rPr>
        <w:t>i vznikl</w:t>
      </w:r>
      <w:r w:rsidRPr="00F15DCD">
        <w:rPr>
          <w:rFonts w:ascii="Segoe UI" w:hAnsi="Segoe UI" w:cs="Segoe UI"/>
          <w:sz w:val="22"/>
          <w:szCs w:val="22"/>
        </w:rPr>
        <w:t xml:space="preserve"> nárok na prodloužení</w:t>
      </w:r>
      <w:r w:rsidR="00DD2054" w:rsidRPr="00F15DCD">
        <w:rPr>
          <w:rFonts w:ascii="Segoe UI" w:hAnsi="Segoe UI" w:cs="Segoe UI"/>
          <w:sz w:val="22"/>
          <w:szCs w:val="22"/>
        </w:rPr>
        <w:t xml:space="preserve"> termínů pro provedení</w:t>
      </w:r>
      <w:r w:rsidRPr="00F15DCD">
        <w:rPr>
          <w:rFonts w:ascii="Segoe UI" w:hAnsi="Segoe UI" w:cs="Segoe UI"/>
          <w:sz w:val="22"/>
          <w:szCs w:val="22"/>
        </w:rPr>
        <w:t xml:space="preserve"> Díla podle tohoto odstavce, musí být splněny všechny podmínky stanovené v</w:t>
      </w:r>
      <w:r w:rsidR="002D70B0" w:rsidRPr="00F15DCD">
        <w:rPr>
          <w:rFonts w:ascii="Segoe UI" w:hAnsi="Segoe UI" w:cs="Segoe UI"/>
          <w:sz w:val="22"/>
          <w:szCs w:val="22"/>
        </w:rPr>
        <w:t> </w:t>
      </w:r>
      <w:r w:rsidRPr="00F15DCD">
        <w:rPr>
          <w:rFonts w:ascii="Segoe UI" w:hAnsi="Segoe UI" w:cs="Segoe UI"/>
          <w:sz w:val="22"/>
          <w:szCs w:val="22"/>
        </w:rPr>
        <w:t xml:space="preserve">odst. </w:t>
      </w:r>
      <w:r w:rsidR="00CA1E47">
        <w:rPr>
          <w:rFonts w:ascii="Segoe UI" w:hAnsi="Segoe UI" w:cs="Segoe UI"/>
          <w:sz w:val="22"/>
          <w:szCs w:val="22"/>
        </w:rPr>
        <w:t>31.23</w:t>
      </w:r>
      <w:r w:rsidRPr="00F15DCD">
        <w:rPr>
          <w:rFonts w:ascii="Segoe UI" w:hAnsi="Segoe UI" w:cs="Segoe UI"/>
          <w:sz w:val="22"/>
          <w:szCs w:val="22"/>
        </w:rPr>
        <w:t xml:space="preserve"> Smlouvy a Zhotovitel musí Objednateli předložit všechny požadované </w:t>
      </w:r>
      <w:r w:rsidR="002D70B0" w:rsidRPr="00F15DCD">
        <w:rPr>
          <w:rFonts w:ascii="Segoe UI" w:hAnsi="Segoe UI" w:cs="Segoe UI"/>
          <w:sz w:val="22"/>
          <w:szCs w:val="22"/>
        </w:rPr>
        <w:t>podklady dle uvedeného odstavce</w:t>
      </w:r>
      <w:r w:rsidR="00CA40F8" w:rsidRPr="00F15DCD">
        <w:rPr>
          <w:rFonts w:ascii="Segoe UI" w:hAnsi="Segoe UI" w:cs="Segoe UI"/>
          <w:sz w:val="22"/>
          <w:szCs w:val="22"/>
        </w:rPr>
        <w:t xml:space="preserve"> (přičemž současně musí </w:t>
      </w:r>
      <w:r w:rsidR="00143F0E" w:rsidRPr="00F15DCD">
        <w:rPr>
          <w:rFonts w:ascii="Segoe UI" w:hAnsi="Segoe UI" w:cs="Segoe UI"/>
          <w:sz w:val="22"/>
          <w:szCs w:val="22"/>
        </w:rPr>
        <w:t xml:space="preserve">specifikovat a </w:t>
      </w:r>
      <w:r w:rsidR="006B52B4" w:rsidRPr="00F15DCD">
        <w:rPr>
          <w:rFonts w:ascii="Segoe UI" w:hAnsi="Segoe UI" w:cs="Segoe UI"/>
          <w:sz w:val="22"/>
          <w:szCs w:val="22"/>
        </w:rPr>
        <w:t>prokázat</w:t>
      </w:r>
      <w:r w:rsidR="00CA40F8" w:rsidRPr="00F15DCD">
        <w:rPr>
          <w:rFonts w:ascii="Segoe UI" w:hAnsi="Segoe UI" w:cs="Segoe UI"/>
          <w:sz w:val="22"/>
          <w:szCs w:val="22"/>
        </w:rPr>
        <w:t xml:space="preserve">, že taková překážka zapříčila, že není nebo nebude schopen splnit milník č. </w:t>
      </w:r>
      <w:r w:rsidR="00A45A8A">
        <w:rPr>
          <w:rFonts w:ascii="Segoe UI" w:hAnsi="Segoe UI" w:cs="Segoe UI"/>
          <w:sz w:val="22"/>
          <w:szCs w:val="22"/>
        </w:rPr>
        <w:t xml:space="preserve">8 </w:t>
      </w:r>
      <w:r w:rsidR="000D2559">
        <w:rPr>
          <w:rFonts w:ascii="Segoe UI" w:hAnsi="Segoe UI" w:cs="Segoe UI"/>
          <w:sz w:val="22"/>
          <w:szCs w:val="22"/>
        </w:rPr>
        <w:t xml:space="preserve">uvedený </w:t>
      </w:r>
      <w:r w:rsidR="00A45A8A">
        <w:rPr>
          <w:rFonts w:ascii="Segoe UI" w:hAnsi="Segoe UI" w:cs="Segoe UI"/>
          <w:sz w:val="22"/>
          <w:szCs w:val="22"/>
        </w:rPr>
        <w:t>v</w:t>
      </w:r>
      <w:r w:rsidR="00CA40F8" w:rsidRPr="00F15DCD">
        <w:rPr>
          <w:rFonts w:ascii="Segoe UI" w:hAnsi="Segoe UI" w:cs="Segoe UI"/>
          <w:sz w:val="22"/>
          <w:szCs w:val="22"/>
        </w:rPr>
        <w:t xml:space="preserve"> </w:t>
      </w:r>
      <w:r w:rsidR="00A45A8A" w:rsidRPr="00F15DCD">
        <w:rPr>
          <w:rFonts w:ascii="Segoe UI" w:hAnsi="Segoe UI" w:cs="Segoe UI"/>
          <w:snapToGrid w:val="0"/>
          <w:sz w:val="22"/>
          <w:szCs w:val="22"/>
        </w:rPr>
        <w:t>čl. 1 přílohy č. II.h Smluvní harmonogram</w:t>
      </w:r>
      <w:r w:rsidR="00CA40F8" w:rsidRPr="00F15DCD">
        <w:rPr>
          <w:rFonts w:ascii="Segoe UI" w:hAnsi="Segoe UI" w:cs="Segoe UI"/>
          <w:sz w:val="22"/>
          <w:szCs w:val="22"/>
        </w:rPr>
        <w:t>)</w:t>
      </w:r>
      <w:r w:rsidR="002D70B0" w:rsidRPr="00F15DCD">
        <w:rPr>
          <w:rFonts w:ascii="Segoe UI" w:hAnsi="Segoe UI" w:cs="Segoe UI"/>
          <w:sz w:val="22"/>
          <w:szCs w:val="22"/>
        </w:rPr>
        <w:t>, a to</w:t>
      </w:r>
      <w:r w:rsidRPr="00F15DCD">
        <w:rPr>
          <w:rFonts w:ascii="Segoe UI" w:hAnsi="Segoe UI" w:cs="Segoe UI"/>
          <w:sz w:val="22"/>
          <w:szCs w:val="22"/>
        </w:rPr>
        <w:t xml:space="preserve"> v</w:t>
      </w:r>
      <w:r w:rsidR="002D70B0" w:rsidRPr="00F15DCD">
        <w:rPr>
          <w:rFonts w:ascii="Segoe UI" w:hAnsi="Segoe UI" w:cs="Segoe UI"/>
          <w:sz w:val="22"/>
          <w:szCs w:val="22"/>
        </w:rPr>
        <w:t> </w:t>
      </w:r>
      <w:r w:rsidRPr="00F15DCD">
        <w:rPr>
          <w:rFonts w:ascii="Segoe UI" w:hAnsi="Segoe UI" w:cs="Segoe UI"/>
          <w:sz w:val="22"/>
          <w:szCs w:val="22"/>
        </w:rPr>
        <w:t xml:space="preserve">termínu </w:t>
      </w:r>
      <w:r w:rsidR="002A2C47" w:rsidRPr="00F15DCD">
        <w:rPr>
          <w:rFonts w:ascii="Segoe UI" w:hAnsi="Segoe UI" w:cs="Segoe UI"/>
          <w:sz w:val="22"/>
          <w:szCs w:val="22"/>
        </w:rPr>
        <w:t xml:space="preserve">uvedeném </w:t>
      </w:r>
      <w:r w:rsidRPr="00F15DCD">
        <w:rPr>
          <w:rFonts w:ascii="Segoe UI" w:hAnsi="Segoe UI" w:cs="Segoe UI"/>
          <w:sz w:val="22"/>
          <w:szCs w:val="22"/>
        </w:rPr>
        <w:t>v</w:t>
      </w:r>
      <w:r w:rsidR="002D70B0" w:rsidRPr="00F15DCD">
        <w:rPr>
          <w:rFonts w:ascii="Segoe UI" w:hAnsi="Segoe UI" w:cs="Segoe UI"/>
          <w:sz w:val="22"/>
          <w:szCs w:val="22"/>
        </w:rPr>
        <w:t> </w:t>
      </w:r>
      <w:r w:rsidR="002A2C47" w:rsidRPr="00F15DCD">
        <w:rPr>
          <w:rFonts w:ascii="Segoe UI" w:hAnsi="Segoe UI" w:cs="Segoe UI"/>
          <w:sz w:val="22"/>
          <w:szCs w:val="22"/>
        </w:rPr>
        <w:t xml:space="preserve">odst. </w:t>
      </w:r>
      <w:r w:rsidR="00AA249A">
        <w:rPr>
          <w:rFonts w:ascii="Segoe UI" w:hAnsi="Segoe UI" w:cs="Segoe UI"/>
          <w:sz w:val="22"/>
          <w:szCs w:val="22"/>
        </w:rPr>
        <w:t>31.23</w:t>
      </w:r>
      <w:r w:rsidRPr="00F15DCD">
        <w:rPr>
          <w:rFonts w:ascii="Segoe UI" w:hAnsi="Segoe UI" w:cs="Segoe UI"/>
          <w:sz w:val="22"/>
          <w:szCs w:val="22"/>
        </w:rPr>
        <w:t xml:space="preserve">. </w:t>
      </w:r>
      <w:r w:rsidR="002D70B0" w:rsidRPr="00F15DCD">
        <w:rPr>
          <w:rFonts w:ascii="Segoe UI" w:hAnsi="Segoe UI" w:cs="Segoe UI"/>
          <w:sz w:val="22"/>
          <w:szCs w:val="22"/>
        </w:rPr>
        <w:t xml:space="preserve">Z podkladů dle předchozí věty musí současně vyplývat, z jakého důvodu překážka splňující podmínky dle odst. </w:t>
      </w:r>
      <w:r w:rsidR="00CA1E47">
        <w:rPr>
          <w:rFonts w:ascii="Segoe UI" w:hAnsi="Segoe UI" w:cs="Segoe UI"/>
          <w:sz w:val="22"/>
          <w:szCs w:val="22"/>
        </w:rPr>
        <w:t>31.23</w:t>
      </w:r>
      <w:r w:rsidR="002D70B0" w:rsidRPr="00F15DCD">
        <w:rPr>
          <w:rFonts w:ascii="Segoe UI" w:hAnsi="Segoe UI" w:cs="Segoe UI"/>
          <w:sz w:val="22"/>
          <w:szCs w:val="22"/>
        </w:rPr>
        <w:t xml:space="preserve"> Smlouvy zapříčinila nemožnost splnit milník č. </w:t>
      </w:r>
      <w:r w:rsidR="00A45A8A">
        <w:rPr>
          <w:rFonts w:ascii="Segoe UI" w:hAnsi="Segoe UI" w:cs="Segoe UI"/>
          <w:sz w:val="22"/>
          <w:szCs w:val="22"/>
        </w:rPr>
        <w:t>8</w:t>
      </w:r>
      <w:r w:rsidR="002D70B0" w:rsidRPr="00F15DCD">
        <w:rPr>
          <w:rFonts w:ascii="Segoe UI" w:hAnsi="Segoe UI" w:cs="Segoe UI"/>
          <w:sz w:val="22"/>
          <w:szCs w:val="22"/>
        </w:rPr>
        <w:t xml:space="preserve"> </w:t>
      </w:r>
      <w:r w:rsidR="00DF5F2B">
        <w:rPr>
          <w:rFonts w:ascii="Segoe UI" w:hAnsi="Segoe UI" w:cs="Segoe UI"/>
          <w:sz w:val="22"/>
          <w:szCs w:val="22"/>
        </w:rPr>
        <w:t>uvedený v</w:t>
      </w:r>
      <w:r w:rsidR="002D70B0" w:rsidRPr="00F15DCD">
        <w:rPr>
          <w:rFonts w:ascii="Segoe UI" w:hAnsi="Segoe UI" w:cs="Segoe UI"/>
          <w:sz w:val="22"/>
          <w:szCs w:val="22"/>
        </w:rPr>
        <w:t xml:space="preserve"> </w:t>
      </w:r>
      <w:r w:rsidR="00DF5F2B" w:rsidRPr="00F15DCD">
        <w:rPr>
          <w:rFonts w:ascii="Segoe UI" w:hAnsi="Segoe UI" w:cs="Segoe UI"/>
          <w:snapToGrid w:val="0"/>
          <w:sz w:val="22"/>
          <w:szCs w:val="22"/>
        </w:rPr>
        <w:t>čl. 1 přílohy č. II.h Smluvní harmonogram</w:t>
      </w:r>
      <w:r w:rsidR="002D70B0" w:rsidRPr="00F15DCD">
        <w:rPr>
          <w:rFonts w:ascii="Segoe UI" w:hAnsi="Segoe UI" w:cs="Segoe UI"/>
          <w:sz w:val="22"/>
          <w:szCs w:val="22"/>
        </w:rPr>
        <w:t>.</w:t>
      </w:r>
      <w:bookmarkEnd w:id="767"/>
      <w:r w:rsidR="002D70B0" w:rsidRPr="00F15DCD">
        <w:rPr>
          <w:rFonts w:ascii="Segoe UI" w:hAnsi="Segoe UI" w:cs="Segoe UI"/>
          <w:sz w:val="22"/>
          <w:szCs w:val="22"/>
        </w:rPr>
        <w:t xml:space="preserve">   </w:t>
      </w:r>
    </w:p>
    <w:p w14:paraId="5593B120" w14:textId="31148971" w:rsidR="00265355" w:rsidRPr="00F15DCD" w:rsidRDefault="002D70B0"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O dobu, po kterou jsou splněny všechny podmínky stanovené v odst.</w:t>
      </w:r>
      <w:r w:rsidR="00E80F77" w:rsidRPr="00F15DCD">
        <w:rPr>
          <w:rFonts w:ascii="Segoe UI" w:hAnsi="Segoe UI" w:cs="Segoe UI"/>
          <w:sz w:val="22"/>
          <w:szCs w:val="22"/>
        </w:rPr>
        <w:t xml:space="preserve">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a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_Ref105170013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33.2</w:t>
      </w:r>
      <w:r w:rsidRPr="00F15DCD">
        <w:rPr>
          <w:rFonts w:ascii="Segoe UI" w:hAnsi="Segoe UI" w:cs="Segoe UI"/>
          <w:sz w:val="22"/>
          <w:szCs w:val="22"/>
        </w:rPr>
        <w:fldChar w:fldCharType="end"/>
      </w:r>
      <w:r w:rsidRPr="00F15DCD">
        <w:rPr>
          <w:rFonts w:ascii="Segoe UI" w:hAnsi="Segoe UI" w:cs="Segoe UI"/>
          <w:sz w:val="22"/>
          <w:szCs w:val="22"/>
        </w:rPr>
        <w:t xml:space="preserve"> Smlouvy, má Zhotovitel nárok na prodloužení termínu či termínů uvedených v </w:t>
      </w:r>
      <w:r w:rsidR="00DF5F2B" w:rsidRPr="00F15DCD">
        <w:rPr>
          <w:rFonts w:ascii="Segoe UI" w:hAnsi="Segoe UI" w:cs="Segoe UI"/>
          <w:snapToGrid w:val="0"/>
          <w:sz w:val="22"/>
          <w:szCs w:val="22"/>
        </w:rPr>
        <w:t xml:space="preserve"> přílo</w:t>
      </w:r>
      <w:r w:rsidR="00DF5F2B">
        <w:rPr>
          <w:rFonts w:ascii="Segoe UI" w:hAnsi="Segoe UI" w:cs="Segoe UI"/>
          <w:snapToGrid w:val="0"/>
          <w:sz w:val="22"/>
          <w:szCs w:val="22"/>
        </w:rPr>
        <w:t>ze</w:t>
      </w:r>
      <w:r w:rsidR="00DF5F2B" w:rsidRPr="00F15DCD">
        <w:rPr>
          <w:rFonts w:ascii="Segoe UI" w:hAnsi="Segoe UI" w:cs="Segoe UI"/>
          <w:snapToGrid w:val="0"/>
          <w:sz w:val="22"/>
          <w:szCs w:val="22"/>
        </w:rPr>
        <w:t xml:space="preserve"> č. II.h Smluvní harmonogram</w:t>
      </w:r>
      <w:r w:rsidRPr="00F15DCD">
        <w:rPr>
          <w:rFonts w:ascii="Segoe UI" w:hAnsi="Segoe UI" w:cs="Segoe UI"/>
          <w:sz w:val="22"/>
          <w:szCs w:val="22"/>
        </w:rPr>
        <w:t>, které jsou trváním překážky</w:t>
      </w:r>
      <w:r w:rsidR="008F48F4" w:rsidRPr="00F15DCD">
        <w:rPr>
          <w:rFonts w:ascii="Segoe UI" w:hAnsi="Segoe UI" w:cs="Segoe UI"/>
          <w:sz w:val="22"/>
          <w:szCs w:val="22"/>
        </w:rPr>
        <w:t xml:space="preserve"> nebo jejich bezprostředních následků prokazatelně bránících provádění Díla, které mohou trvat maximálně 7 dnů po odpadnutí překážky,</w:t>
      </w:r>
      <w:r w:rsidRPr="00F15DCD">
        <w:rPr>
          <w:rFonts w:ascii="Segoe UI" w:hAnsi="Segoe UI" w:cs="Segoe UI"/>
          <w:sz w:val="22"/>
          <w:szCs w:val="22"/>
        </w:rPr>
        <w:t xml:space="preserve"> podle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Smlouvy dotčeny. Doba dle předchozí věty se prodlužuje nejvýše o </w:t>
      </w:r>
      <w:r w:rsidR="00143F0E" w:rsidRPr="00F15DCD">
        <w:rPr>
          <w:rFonts w:ascii="Segoe UI" w:hAnsi="Segoe UI" w:cs="Segoe UI"/>
          <w:sz w:val="22"/>
          <w:szCs w:val="22"/>
        </w:rPr>
        <w:t>2</w:t>
      </w:r>
      <w:r w:rsidRPr="00F15DCD">
        <w:rPr>
          <w:rFonts w:ascii="Segoe UI" w:hAnsi="Segoe UI" w:cs="Segoe UI"/>
          <w:sz w:val="22"/>
          <w:szCs w:val="22"/>
        </w:rPr>
        <w:t xml:space="preserve"> týdny</w:t>
      </w:r>
      <w:r w:rsidR="00143F0E" w:rsidRPr="00F15DCD">
        <w:rPr>
          <w:rFonts w:ascii="Segoe UI" w:hAnsi="Segoe UI" w:cs="Segoe UI"/>
          <w:sz w:val="22"/>
          <w:szCs w:val="22"/>
        </w:rPr>
        <w:t xml:space="preserve"> od odpadnutí překážky</w:t>
      </w:r>
      <w:r w:rsidR="008F48F4" w:rsidRPr="00F15DCD">
        <w:rPr>
          <w:rFonts w:ascii="Segoe UI" w:hAnsi="Segoe UI" w:cs="Segoe UI"/>
          <w:sz w:val="22"/>
          <w:szCs w:val="22"/>
        </w:rPr>
        <w:t xml:space="preserve"> nebo jejich </w:t>
      </w:r>
      <w:r w:rsidR="00014CF8" w:rsidRPr="00F15DCD">
        <w:rPr>
          <w:rFonts w:ascii="Segoe UI" w:hAnsi="Segoe UI" w:cs="Segoe UI"/>
          <w:sz w:val="22"/>
          <w:szCs w:val="22"/>
        </w:rPr>
        <w:t xml:space="preserve">výše uvedených </w:t>
      </w:r>
      <w:r w:rsidR="008F48F4" w:rsidRPr="00F15DCD">
        <w:rPr>
          <w:rFonts w:ascii="Segoe UI" w:hAnsi="Segoe UI" w:cs="Segoe UI"/>
          <w:sz w:val="22"/>
          <w:szCs w:val="22"/>
        </w:rPr>
        <w:t>následků</w:t>
      </w:r>
      <w:r w:rsidR="00143F0E" w:rsidRPr="00F15DCD">
        <w:rPr>
          <w:rFonts w:ascii="Segoe UI" w:hAnsi="Segoe UI" w:cs="Segoe UI"/>
          <w:sz w:val="22"/>
          <w:szCs w:val="22"/>
        </w:rPr>
        <w:t xml:space="preserve"> specifikované v odst. </w:t>
      </w:r>
      <w:r w:rsidR="00143F0E" w:rsidRPr="00F15DCD">
        <w:rPr>
          <w:rFonts w:ascii="Segoe UI" w:hAnsi="Segoe UI" w:cs="Segoe UI"/>
          <w:sz w:val="22"/>
          <w:szCs w:val="22"/>
        </w:rPr>
        <w:fldChar w:fldCharType="begin"/>
      </w:r>
      <w:r w:rsidR="00143F0E"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00143F0E" w:rsidRPr="00F15DCD">
        <w:rPr>
          <w:rFonts w:ascii="Segoe UI" w:hAnsi="Segoe UI" w:cs="Segoe UI"/>
          <w:sz w:val="22"/>
          <w:szCs w:val="22"/>
        </w:rPr>
      </w:r>
      <w:r w:rsidR="00143F0E" w:rsidRPr="00F15DCD">
        <w:rPr>
          <w:rFonts w:ascii="Segoe UI" w:hAnsi="Segoe UI" w:cs="Segoe UI"/>
          <w:sz w:val="22"/>
          <w:szCs w:val="22"/>
        </w:rPr>
        <w:fldChar w:fldCharType="separate"/>
      </w:r>
      <w:r w:rsidR="00C4674D">
        <w:rPr>
          <w:rFonts w:ascii="Segoe UI" w:hAnsi="Segoe UI" w:cs="Segoe UI"/>
          <w:sz w:val="22"/>
          <w:szCs w:val="22"/>
        </w:rPr>
        <w:t>31.23</w:t>
      </w:r>
      <w:r w:rsidR="00143F0E" w:rsidRPr="00F15DCD">
        <w:rPr>
          <w:rFonts w:ascii="Segoe UI" w:hAnsi="Segoe UI" w:cs="Segoe UI"/>
          <w:sz w:val="22"/>
          <w:szCs w:val="22"/>
        </w:rPr>
        <w:fldChar w:fldCharType="end"/>
      </w:r>
      <w:r w:rsidR="00143F0E" w:rsidRPr="00F15DCD">
        <w:rPr>
          <w:rFonts w:ascii="Segoe UI" w:hAnsi="Segoe UI" w:cs="Segoe UI"/>
          <w:sz w:val="22"/>
          <w:szCs w:val="22"/>
        </w:rPr>
        <w:t xml:space="preserve"> a </w:t>
      </w:r>
      <w:r w:rsidR="00143F0E" w:rsidRPr="00F15DCD">
        <w:rPr>
          <w:rFonts w:ascii="Segoe UI" w:hAnsi="Segoe UI" w:cs="Segoe UI"/>
          <w:sz w:val="22"/>
          <w:szCs w:val="22"/>
        </w:rPr>
        <w:fldChar w:fldCharType="begin"/>
      </w:r>
      <w:r w:rsidR="00143F0E" w:rsidRPr="00F15DCD">
        <w:rPr>
          <w:rFonts w:ascii="Segoe UI" w:hAnsi="Segoe UI" w:cs="Segoe UI"/>
          <w:sz w:val="22"/>
          <w:szCs w:val="22"/>
        </w:rPr>
        <w:instrText xml:space="preserve"> REF _Ref105170013 \r \h </w:instrText>
      </w:r>
      <w:r w:rsidR="007F4CFA" w:rsidRPr="00F15DCD">
        <w:rPr>
          <w:rFonts w:ascii="Segoe UI" w:hAnsi="Segoe UI" w:cs="Segoe UI"/>
          <w:sz w:val="22"/>
          <w:szCs w:val="22"/>
        </w:rPr>
        <w:instrText xml:space="preserve"> \* MERGEFORMAT </w:instrText>
      </w:r>
      <w:r w:rsidR="00143F0E" w:rsidRPr="00F15DCD">
        <w:rPr>
          <w:rFonts w:ascii="Segoe UI" w:hAnsi="Segoe UI" w:cs="Segoe UI"/>
          <w:sz w:val="22"/>
          <w:szCs w:val="22"/>
        </w:rPr>
      </w:r>
      <w:r w:rsidR="00143F0E" w:rsidRPr="00F15DCD">
        <w:rPr>
          <w:rFonts w:ascii="Segoe UI" w:hAnsi="Segoe UI" w:cs="Segoe UI"/>
          <w:sz w:val="22"/>
          <w:szCs w:val="22"/>
        </w:rPr>
        <w:fldChar w:fldCharType="separate"/>
      </w:r>
      <w:r w:rsidR="00C4674D">
        <w:rPr>
          <w:rFonts w:ascii="Segoe UI" w:hAnsi="Segoe UI" w:cs="Segoe UI"/>
          <w:sz w:val="22"/>
          <w:szCs w:val="22"/>
        </w:rPr>
        <w:t>33.2</w:t>
      </w:r>
      <w:r w:rsidR="00143F0E" w:rsidRPr="00F15DCD">
        <w:rPr>
          <w:rFonts w:ascii="Segoe UI" w:hAnsi="Segoe UI" w:cs="Segoe UI"/>
          <w:sz w:val="22"/>
          <w:szCs w:val="22"/>
        </w:rPr>
        <w:fldChar w:fldCharType="end"/>
      </w:r>
      <w:r w:rsidR="00143F0E" w:rsidRPr="00F15DCD">
        <w:rPr>
          <w:rFonts w:ascii="Segoe UI" w:hAnsi="Segoe UI" w:cs="Segoe UI"/>
          <w:sz w:val="22"/>
          <w:szCs w:val="22"/>
        </w:rPr>
        <w:t xml:space="preserve"> Smlouvy</w:t>
      </w:r>
      <w:r w:rsidRPr="00F15DCD">
        <w:rPr>
          <w:rFonts w:ascii="Segoe UI" w:hAnsi="Segoe UI" w:cs="Segoe UI"/>
          <w:sz w:val="22"/>
          <w:szCs w:val="22"/>
        </w:rPr>
        <w:t xml:space="preserve">, bude-li to pro Zhotovitele nezbytné za účelem </w:t>
      </w:r>
      <w:r w:rsidR="00DD2054" w:rsidRPr="00F15DCD">
        <w:rPr>
          <w:rFonts w:ascii="Segoe UI" w:hAnsi="Segoe UI" w:cs="Segoe UI"/>
          <w:sz w:val="22"/>
          <w:szCs w:val="22"/>
        </w:rPr>
        <w:t xml:space="preserve">obnovení </w:t>
      </w:r>
      <w:r w:rsidR="00143F0E" w:rsidRPr="00F15DCD">
        <w:rPr>
          <w:rFonts w:ascii="Segoe UI" w:hAnsi="Segoe UI" w:cs="Segoe UI"/>
          <w:sz w:val="22"/>
          <w:szCs w:val="22"/>
        </w:rPr>
        <w:t>pokračování v</w:t>
      </w:r>
      <w:r w:rsidRPr="00F15DCD">
        <w:rPr>
          <w:rFonts w:ascii="Segoe UI" w:hAnsi="Segoe UI" w:cs="Segoe UI"/>
          <w:sz w:val="22"/>
          <w:szCs w:val="22"/>
        </w:rPr>
        <w:t xml:space="preserve"> provádění Díla (zejména z důvodu zajištění Pracovníků, Poddodavatelů apod.)</w:t>
      </w:r>
      <w:r w:rsidR="00DD2054" w:rsidRPr="00F15DCD">
        <w:rPr>
          <w:rFonts w:ascii="Segoe UI" w:hAnsi="Segoe UI" w:cs="Segoe UI"/>
          <w:sz w:val="22"/>
          <w:szCs w:val="22"/>
        </w:rPr>
        <w:t xml:space="preserve"> a</w:t>
      </w:r>
      <w:r w:rsidRPr="00F15DCD">
        <w:rPr>
          <w:rFonts w:ascii="Segoe UI" w:hAnsi="Segoe UI" w:cs="Segoe UI"/>
          <w:sz w:val="22"/>
          <w:szCs w:val="22"/>
        </w:rPr>
        <w:t xml:space="preserve"> jestliže Zhotovitel potřebu prodloužení lhůty dle této věty prokáže</w:t>
      </w:r>
      <w:r w:rsidR="00143F0E" w:rsidRPr="00F15DCD">
        <w:rPr>
          <w:rFonts w:ascii="Segoe UI" w:hAnsi="Segoe UI" w:cs="Segoe UI"/>
          <w:sz w:val="22"/>
          <w:szCs w:val="22"/>
        </w:rPr>
        <w:t xml:space="preserve"> Objednateli ve lhůtě do 7 dnů ode dne odpadnutí překážky</w:t>
      </w:r>
      <w:r w:rsidR="008F48F4" w:rsidRPr="00F15DCD">
        <w:rPr>
          <w:rFonts w:ascii="Segoe UI" w:hAnsi="Segoe UI" w:cs="Segoe UI"/>
          <w:sz w:val="22"/>
          <w:szCs w:val="22"/>
        </w:rPr>
        <w:t xml:space="preserve"> nebo jejich následků</w:t>
      </w:r>
      <w:r w:rsidRPr="00F15DCD">
        <w:rPr>
          <w:rFonts w:ascii="Segoe UI" w:hAnsi="Segoe UI" w:cs="Segoe UI"/>
          <w:sz w:val="22"/>
          <w:szCs w:val="22"/>
        </w:rPr>
        <w:t>.</w:t>
      </w:r>
      <w:r w:rsidR="008F48F4" w:rsidRPr="00F15DCD">
        <w:rPr>
          <w:rFonts w:ascii="Segoe UI" w:hAnsi="Segoe UI" w:cs="Segoe UI"/>
          <w:sz w:val="22"/>
          <w:szCs w:val="22"/>
        </w:rPr>
        <w:t xml:space="preserve"> </w:t>
      </w:r>
      <w:r w:rsidRPr="00F15DCD">
        <w:rPr>
          <w:rFonts w:ascii="Segoe UI" w:hAnsi="Segoe UI" w:cs="Segoe UI"/>
          <w:sz w:val="22"/>
          <w:szCs w:val="22"/>
        </w:rPr>
        <w:t xml:space="preserve">    </w:t>
      </w:r>
      <w:r w:rsidR="00265355" w:rsidRPr="00F15DCD">
        <w:rPr>
          <w:rFonts w:ascii="Segoe UI" w:hAnsi="Segoe UI" w:cs="Segoe UI"/>
          <w:sz w:val="22"/>
          <w:szCs w:val="22"/>
        </w:rPr>
        <w:t xml:space="preserve"> </w:t>
      </w:r>
    </w:p>
    <w:p w14:paraId="2B8F32B3" w14:textId="49685BD6" w:rsidR="000D2950" w:rsidRPr="00F15DCD" w:rsidRDefault="00265355"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 xml:space="preserve">Brání-li překážka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Smlouvy v provádění Díla podle Smlouvy nepřetržitě po dobu delší než </w:t>
      </w:r>
      <w:r w:rsidR="00E07317" w:rsidRPr="00F15DCD">
        <w:rPr>
          <w:rFonts w:ascii="Segoe UI" w:hAnsi="Segoe UI" w:cs="Segoe UI"/>
          <w:sz w:val="22"/>
          <w:szCs w:val="22"/>
        </w:rPr>
        <w:t>9</w:t>
      </w:r>
      <w:r w:rsidRPr="00F15DCD">
        <w:rPr>
          <w:rFonts w:ascii="Segoe UI" w:hAnsi="Segoe UI" w:cs="Segoe UI"/>
          <w:sz w:val="22"/>
          <w:szCs w:val="22"/>
        </w:rPr>
        <w:t xml:space="preserve"> měsíců a nedojde-li mezi stranami k dohodě ohledně dalšího postupu, je kterákoli smluvní strana oprávněna od této Smlouvy odstoupit, a to po předchozím písemném upozornění na možnost odstoupení od Smlouvy zaslaném druhé smluvní straně a po uplynutí 30 dnů od doručení takového upozornění druhé smluvní straně.</w:t>
      </w:r>
    </w:p>
    <w:p w14:paraId="61AE15B4" w14:textId="5C23290E" w:rsidR="00E80F77" w:rsidRPr="00F15DCD" w:rsidRDefault="000D2950"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 xml:space="preserve">V případě nejasnosti ohledně postupu či naplnění podmínek tohoto článku požádá kterákoliv ze stran o odborné stanovisko Správce </w:t>
      </w:r>
      <w:r w:rsidR="007300F0" w:rsidRPr="00F15DCD">
        <w:rPr>
          <w:rFonts w:ascii="Segoe UI" w:hAnsi="Segoe UI" w:cs="Segoe UI"/>
          <w:sz w:val="22"/>
          <w:szCs w:val="22"/>
        </w:rPr>
        <w:t>S</w:t>
      </w:r>
      <w:r w:rsidRPr="00F15DCD">
        <w:rPr>
          <w:rFonts w:ascii="Segoe UI" w:hAnsi="Segoe UI" w:cs="Segoe UI"/>
          <w:sz w:val="22"/>
          <w:szCs w:val="22"/>
        </w:rPr>
        <w:t>tavby, kterým jsou strany se povinny řídit do vyřešení případného sporu.</w:t>
      </w:r>
      <w:r w:rsidR="00265355" w:rsidRPr="00F15DCD">
        <w:rPr>
          <w:rFonts w:ascii="Segoe UI" w:hAnsi="Segoe UI" w:cs="Segoe UI"/>
          <w:sz w:val="22"/>
          <w:szCs w:val="22"/>
        </w:rPr>
        <w:t xml:space="preserve"> </w:t>
      </w:r>
      <w:r w:rsidR="002D70B0" w:rsidRPr="00F15DCD">
        <w:rPr>
          <w:rFonts w:ascii="Segoe UI" w:hAnsi="Segoe UI" w:cs="Segoe UI"/>
          <w:sz w:val="22"/>
          <w:szCs w:val="22"/>
        </w:rPr>
        <w:t xml:space="preserve">  </w:t>
      </w:r>
    </w:p>
    <w:p w14:paraId="358F3EEE" w14:textId="5C62BE77" w:rsidR="00882651" w:rsidRPr="00F15DCD" w:rsidRDefault="00882651" w:rsidP="002C047A">
      <w:pPr>
        <w:pStyle w:val="RLlneksmlouvy"/>
        <w:numPr>
          <w:ilvl w:val="0"/>
          <w:numId w:val="43"/>
        </w:numPr>
        <w:spacing w:line="240" w:lineRule="auto"/>
        <w:ind w:left="851" w:hanging="851"/>
        <w:rPr>
          <w:rFonts w:cs="Segoe UI"/>
        </w:rPr>
      </w:pPr>
      <w:bookmarkStart w:id="768" w:name="_Toc60998056"/>
      <w:bookmarkStart w:id="769" w:name="_Toc60998274"/>
      <w:bookmarkStart w:id="770" w:name="_Toc60998443"/>
      <w:bookmarkStart w:id="771" w:name="_Ref61346385"/>
      <w:bookmarkStart w:id="772" w:name="_Toc192631564"/>
      <w:bookmarkStart w:id="773" w:name="_Toc169076952"/>
      <w:bookmarkEnd w:id="768"/>
      <w:bookmarkEnd w:id="769"/>
      <w:bookmarkEnd w:id="770"/>
      <w:r w:rsidRPr="00F15DCD">
        <w:rPr>
          <w:rFonts w:cs="Segoe UI"/>
        </w:rPr>
        <w:t>VYHRAZENÁ ZMĚNA ZHOTOVITELE</w:t>
      </w:r>
      <w:bookmarkEnd w:id="771"/>
      <w:bookmarkEnd w:id="772"/>
      <w:bookmarkEnd w:id="773"/>
    </w:p>
    <w:p w14:paraId="79BB5553" w14:textId="4829C1FB" w:rsidR="00882651" w:rsidRPr="00F15DCD" w:rsidRDefault="00882651" w:rsidP="002C047A">
      <w:pPr>
        <w:pStyle w:val="RLTextlnkuslovan"/>
        <w:numPr>
          <w:ilvl w:val="1"/>
          <w:numId w:val="44"/>
        </w:numPr>
        <w:spacing w:line="240" w:lineRule="auto"/>
        <w:ind w:left="1560" w:hanging="709"/>
        <w:rPr>
          <w:rFonts w:ascii="Segoe UI" w:hAnsi="Segoe UI" w:cs="Segoe UI"/>
          <w:sz w:val="22"/>
          <w:szCs w:val="22"/>
        </w:rPr>
      </w:pPr>
      <w:r w:rsidRPr="00F15DCD">
        <w:rPr>
          <w:rFonts w:ascii="Segoe UI" w:hAnsi="Segoe UI" w:cs="Segoe UI"/>
          <w:sz w:val="22"/>
          <w:szCs w:val="22"/>
        </w:rPr>
        <w:t>Objednatel si dle ust. § 100 odst. 2 ZZVZ vyhrazuje změnu Zhotovitele v průběhu provádění Díla, a to v případě kdy</w:t>
      </w:r>
      <w:r w:rsidR="002A2C47" w:rsidRPr="00F15DCD">
        <w:rPr>
          <w:rFonts w:ascii="Segoe UI" w:hAnsi="Segoe UI" w:cs="Segoe UI"/>
          <w:sz w:val="22"/>
          <w:szCs w:val="22"/>
        </w:rPr>
        <w:t xml:space="preserve"> je</w:t>
      </w:r>
      <w:r w:rsidRPr="00F15DCD">
        <w:rPr>
          <w:rFonts w:ascii="Segoe UI" w:hAnsi="Segoe UI" w:cs="Segoe UI"/>
          <w:sz w:val="22"/>
          <w:szCs w:val="22"/>
        </w:rPr>
        <w:t xml:space="preserve"> Smlouva se Zhotovitelem z jakéhokoli důvodu ukončena.  </w:t>
      </w:r>
    </w:p>
    <w:p w14:paraId="22C55002" w14:textId="07401FBD" w:rsidR="00882651" w:rsidRPr="00F15DCD" w:rsidRDefault="00882651" w:rsidP="002C047A">
      <w:pPr>
        <w:pStyle w:val="RLTextlnkuslovan"/>
        <w:numPr>
          <w:ilvl w:val="1"/>
          <w:numId w:val="45"/>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Dojde-li k ukončení Smlouvy, je Objednatel oprávněn uzavřít smlouvu na plnění veřejné zakázky s novým dodavatelem za podmínek uvedených dále v tomto článku a za předpokladu, že s touto změnou bude nový dodavatel souhlasit. Dle rozhodnutí Objednatele s ohledem na aktuální stav plnění smlouvy nový dodavatel buď vstoupí do práv a povinností plynoucích ze Smlouvy se Zhotovitelem, tj. nový dodavatel převezme práva a povinnosti ze smlouvy uzavřené se Zhotovitelem v plném rozsahu, s výjimkou změn, které tento článek výslovně označuje jako povolené změny smlouvy, nebo bude realizovat plnění ve zbývajícím rozsahu plnění v souladu se svou nabídkou podanou do Zadávacího řízení, bude-li možné tento zbývající rozsah jednoznačně určit. Původní zhotovitel je povinen k součinnosti s novým zhotovitele</w:t>
      </w:r>
      <w:r w:rsidR="00D76577" w:rsidRPr="00F15DCD">
        <w:rPr>
          <w:rFonts w:ascii="Segoe UI" w:hAnsi="Segoe UI" w:cs="Segoe UI"/>
          <w:sz w:val="22"/>
          <w:szCs w:val="22"/>
        </w:rPr>
        <w:t>m</w:t>
      </w:r>
      <w:r w:rsidRPr="00F15DCD">
        <w:rPr>
          <w:rFonts w:ascii="Segoe UI" w:hAnsi="Segoe UI" w:cs="Segoe UI"/>
          <w:sz w:val="22"/>
          <w:szCs w:val="22"/>
        </w:rPr>
        <w:t xml:space="preserve"> k rozsahu, kter</w:t>
      </w:r>
      <w:r w:rsidR="00D76577" w:rsidRPr="00F15DCD">
        <w:rPr>
          <w:rFonts w:ascii="Segoe UI" w:hAnsi="Segoe UI" w:cs="Segoe UI"/>
          <w:sz w:val="22"/>
          <w:szCs w:val="22"/>
        </w:rPr>
        <w:t>á</w:t>
      </w:r>
      <w:r w:rsidRPr="00F15DCD">
        <w:rPr>
          <w:rFonts w:ascii="Segoe UI" w:hAnsi="Segoe UI" w:cs="Segoe UI"/>
          <w:sz w:val="22"/>
          <w:szCs w:val="22"/>
        </w:rPr>
        <w:t xml:space="preserve"> je nezbytn</w:t>
      </w:r>
      <w:r w:rsidR="00D76577" w:rsidRPr="00F15DCD">
        <w:rPr>
          <w:rFonts w:ascii="Segoe UI" w:hAnsi="Segoe UI" w:cs="Segoe UI"/>
          <w:sz w:val="22"/>
          <w:szCs w:val="22"/>
        </w:rPr>
        <w:t>á</w:t>
      </w:r>
      <w:r w:rsidRPr="00F15DCD">
        <w:rPr>
          <w:rFonts w:ascii="Segoe UI" w:hAnsi="Segoe UI" w:cs="Segoe UI"/>
          <w:sz w:val="22"/>
          <w:szCs w:val="22"/>
        </w:rPr>
        <w:t xml:space="preserve"> pro uzavření smlouvy s novým zhotovitelem, aby mohl pokračovat v provádění činností k provedení Díla.   </w:t>
      </w:r>
    </w:p>
    <w:p w14:paraId="069B2423" w14:textId="19A9B050" w:rsidR="00882651" w:rsidRPr="00F15DCD" w:rsidRDefault="00882651" w:rsidP="002C047A">
      <w:pPr>
        <w:pStyle w:val="RLTextlnkuslovan"/>
        <w:numPr>
          <w:ilvl w:val="1"/>
          <w:numId w:val="46"/>
        </w:numPr>
        <w:spacing w:line="240" w:lineRule="auto"/>
        <w:ind w:left="1560" w:hanging="709"/>
        <w:rPr>
          <w:rFonts w:ascii="Segoe UI" w:hAnsi="Segoe UI" w:cs="Segoe UI"/>
          <w:sz w:val="22"/>
          <w:szCs w:val="22"/>
        </w:rPr>
      </w:pPr>
      <w:r w:rsidRPr="00F15DCD">
        <w:rPr>
          <w:rFonts w:ascii="Segoe UI" w:hAnsi="Segoe UI" w:cs="Segoe UI"/>
          <w:sz w:val="22"/>
          <w:szCs w:val="22"/>
        </w:rPr>
        <w:t xml:space="preserve">V případě změny dodavatele může dojít ke změně osob, kterými dodavatel v Zadávacím řízení prokazoval kvalifikaci, či jiných osob, avšak vždy tak, aby bylo zachováno naplnění požadavků na kvalifikaci stanovených v Zadávacím řízení či uvedená změna neměla vliv na pořadí účastníků Zadávacího řízení (tj. takovou změnou nedojde k deformaci Zadávacího řízení).  V případě změny dodavatele Objednatel rozhodne, zda bude Dílo dokončeno za cenu dosavadního dodavatele či za cenu, kterou ve své nabídce podané v Zadávacím řízení podal účastník, který byl druhým v pořadí podle odst. </w:t>
      </w:r>
      <w:del w:id="774" w:author="Radko Majerčík" w:date="2025-03-24T15:38:00Z" w16du:dateUtc="2025-03-24T14:38:00Z">
        <w:r w:rsidR="00D76577" w:rsidRPr="00F15DCD" w:rsidDel="00B326A1">
          <w:rPr>
            <w:rFonts w:ascii="Segoe UI" w:hAnsi="Segoe UI" w:cs="Segoe UI"/>
            <w:sz w:val="22"/>
            <w:szCs w:val="22"/>
          </w:rPr>
          <w:fldChar w:fldCharType="begin"/>
        </w:r>
        <w:r w:rsidR="00D76577" w:rsidRPr="00F15DCD" w:rsidDel="00B326A1">
          <w:rPr>
            <w:rFonts w:ascii="Segoe UI" w:hAnsi="Segoe UI" w:cs="Segoe UI"/>
            <w:sz w:val="22"/>
            <w:szCs w:val="22"/>
          </w:rPr>
          <w:delInstrText xml:space="preserve"> REF _Ref61345311 \r \h </w:delInstrText>
        </w:r>
        <w:r w:rsidR="007F4CFA" w:rsidRPr="00F15DCD" w:rsidDel="00B326A1">
          <w:rPr>
            <w:rFonts w:ascii="Segoe UI" w:hAnsi="Segoe UI" w:cs="Segoe UI"/>
            <w:sz w:val="22"/>
            <w:szCs w:val="22"/>
          </w:rPr>
          <w:delInstrText xml:space="preserve"> \* MERGEFORMAT </w:delInstrText>
        </w:r>
        <w:r w:rsidR="00D76577" w:rsidRPr="00F15DCD" w:rsidDel="00B326A1">
          <w:rPr>
            <w:rFonts w:ascii="Segoe UI" w:hAnsi="Segoe UI" w:cs="Segoe UI"/>
            <w:sz w:val="22"/>
            <w:szCs w:val="22"/>
          </w:rPr>
        </w:r>
        <w:r w:rsidR="00D76577" w:rsidRPr="00F15DCD" w:rsidDel="00B326A1">
          <w:rPr>
            <w:rFonts w:ascii="Segoe UI" w:hAnsi="Segoe UI" w:cs="Segoe UI"/>
            <w:sz w:val="22"/>
            <w:szCs w:val="22"/>
          </w:rPr>
          <w:fldChar w:fldCharType="separate"/>
        </w:r>
        <w:r w:rsidR="00C4674D" w:rsidDel="00B326A1">
          <w:rPr>
            <w:rFonts w:ascii="Segoe UI" w:hAnsi="Segoe UI" w:cs="Segoe UI"/>
            <w:sz w:val="22"/>
            <w:szCs w:val="22"/>
          </w:rPr>
          <w:delText>3434.5</w:delText>
        </w:r>
        <w:r w:rsidR="00D76577" w:rsidRPr="00F15DCD" w:rsidDel="00B326A1">
          <w:rPr>
            <w:rFonts w:ascii="Segoe UI" w:hAnsi="Segoe UI" w:cs="Segoe UI"/>
            <w:sz w:val="22"/>
            <w:szCs w:val="22"/>
          </w:rPr>
          <w:fldChar w:fldCharType="end"/>
        </w:r>
        <w:r w:rsidR="00B81818" w:rsidRPr="00F15DCD" w:rsidDel="00B326A1">
          <w:rPr>
            <w:rFonts w:ascii="Segoe UI" w:hAnsi="Segoe UI" w:cs="Segoe UI"/>
            <w:sz w:val="22"/>
            <w:szCs w:val="22"/>
          </w:rPr>
          <w:delText xml:space="preserve"> </w:delText>
        </w:r>
      </w:del>
      <w:ins w:id="775" w:author="Radko Majerčík" w:date="2025-03-24T15:39:00Z" w16du:dateUtc="2025-03-24T14:39:00Z">
        <w:r w:rsidR="00B326A1">
          <w:rPr>
            <w:rFonts w:ascii="Segoe UI" w:hAnsi="Segoe UI" w:cs="Segoe UI"/>
            <w:sz w:val="22"/>
            <w:szCs w:val="22"/>
          </w:rPr>
          <w:fldChar w:fldCharType="begin"/>
        </w:r>
        <w:r w:rsidR="00B326A1">
          <w:rPr>
            <w:rFonts w:ascii="Segoe UI" w:hAnsi="Segoe UI" w:cs="Segoe UI"/>
            <w:sz w:val="22"/>
            <w:szCs w:val="22"/>
          </w:rPr>
          <w:instrText xml:space="preserve"> REF _Ref61345311 \n </w:instrText>
        </w:r>
        <w:r w:rsidR="00B326A1">
          <w:rPr>
            <w:rFonts w:ascii="Segoe UI" w:hAnsi="Segoe UI" w:cs="Segoe UI"/>
            <w:sz w:val="22"/>
            <w:szCs w:val="22"/>
          </w:rPr>
          <w:fldChar w:fldCharType="separate"/>
        </w:r>
        <w:r w:rsidR="00B326A1">
          <w:rPr>
            <w:rFonts w:ascii="Segoe UI" w:hAnsi="Segoe UI" w:cs="Segoe UI"/>
            <w:sz w:val="22"/>
            <w:szCs w:val="22"/>
          </w:rPr>
          <w:t>34.5</w:t>
        </w:r>
        <w:r w:rsidR="00B326A1">
          <w:rPr>
            <w:rFonts w:ascii="Segoe UI" w:hAnsi="Segoe UI" w:cs="Segoe UI"/>
            <w:sz w:val="22"/>
            <w:szCs w:val="22"/>
          </w:rPr>
          <w:fldChar w:fldCharType="end"/>
        </w:r>
      </w:ins>
      <w:ins w:id="776" w:author="Radko Majerčík" w:date="2025-03-24T15:38:00Z" w16du:dateUtc="2025-03-24T14:38:00Z">
        <w:r w:rsidR="00B326A1">
          <w:rPr>
            <w:rFonts w:ascii="Segoe UI" w:hAnsi="Segoe UI" w:cs="Segoe UI"/>
            <w:sz w:val="22"/>
            <w:szCs w:val="22"/>
          </w:rPr>
          <w:t xml:space="preserve"> </w:t>
        </w:r>
      </w:ins>
      <w:r w:rsidRPr="00F15DCD">
        <w:rPr>
          <w:rFonts w:ascii="Segoe UI" w:hAnsi="Segoe UI" w:cs="Segoe UI"/>
          <w:sz w:val="22"/>
          <w:szCs w:val="22"/>
        </w:rPr>
        <w:t xml:space="preserve">Smlouvy. Změny dle tohoto odstavce jsou povolenými změnami smlouvy. </w:t>
      </w:r>
    </w:p>
    <w:p w14:paraId="2B9B0661" w14:textId="4BEAF539" w:rsidR="00B81818" w:rsidRPr="00F15DCD" w:rsidRDefault="00882651" w:rsidP="002C047A">
      <w:pPr>
        <w:pStyle w:val="RLTextlnkuslovan"/>
        <w:numPr>
          <w:ilvl w:val="1"/>
          <w:numId w:val="47"/>
        </w:numPr>
        <w:tabs>
          <w:tab w:val="left" w:pos="1560"/>
        </w:tabs>
        <w:spacing w:line="240" w:lineRule="auto"/>
        <w:ind w:left="1560" w:hanging="709"/>
        <w:rPr>
          <w:rFonts w:ascii="Segoe UI" w:hAnsi="Segoe UI" w:cs="Segoe UI"/>
          <w:sz w:val="22"/>
          <w:szCs w:val="22"/>
        </w:rPr>
      </w:pPr>
      <w:bookmarkStart w:id="777" w:name="_Ref61346298"/>
      <w:r w:rsidRPr="00F15DCD">
        <w:rPr>
          <w:rFonts w:ascii="Segoe UI" w:hAnsi="Segoe UI" w:cs="Segoe UI"/>
          <w:sz w:val="22"/>
          <w:szCs w:val="22"/>
        </w:rPr>
        <w:t>V případě zániku účasti některého z dodavatelů v případě společné účast</w:t>
      </w:r>
      <w:r w:rsidR="003D4310" w:rsidRPr="00F15DCD">
        <w:rPr>
          <w:rFonts w:ascii="Segoe UI" w:hAnsi="Segoe UI" w:cs="Segoe UI"/>
          <w:sz w:val="22"/>
          <w:szCs w:val="22"/>
        </w:rPr>
        <w:t>i</w:t>
      </w:r>
      <w:r w:rsidRPr="00F15DCD">
        <w:rPr>
          <w:rFonts w:ascii="Segoe UI" w:hAnsi="Segoe UI" w:cs="Segoe UI"/>
          <w:sz w:val="22"/>
          <w:szCs w:val="22"/>
        </w:rPr>
        <w:t xml:space="preserve"> dodavatelů je Objednatel oprávněn uzavřít smlouvu se zbývajícími dodavateli, pokud</w:t>
      </w:r>
      <w:r w:rsidR="00B81818" w:rsidRPr="00F15DCD">
        <w:rPr>
          <w:rFonts w:ascii="Segoe UI" w:hAnsi="Segoe UI" w:cs="Segoe UI"/>
          <w:sz w:val="22"/>
          <w:szCs w:val="22"/>
        </w:rPr>
        <w:t xml:space="preserve"> jsou zbývající dodavatelé:</w:t>
      </w:r>
      <w:bookmarkEnd w:id="777"/>
      <w:r w:rsidR="00B81818" w:rsidRPr="00F15DCD">
        <w:rPr>
          <w:rFonts w:ascii="Segoe UI" w:hAnsi="Segoe UI" w:cs="Segoe UI"/>
          <w:sz w:val="22"/>
          <w:szCs w:val="22"/>
        </w:rPr>
        <w:t xml:space="preserve"> </w:t>
      </w:r>
    </w:p>
    <w:p w14:paraId="78C47953" w14:textId="77777777"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i nadále schopni realizovat plnění dle Smlouvy v plném rozsahu</w:t>
      </w:r>
      <w:r w:rsidR="00B81818" w:rsidRPr="00F15DCD">
        <w:rPr>
          <w:rFonts w:ascii="Segoe UI" w:hAnsi="Segoe UI" w:cs="Segoe UI"/>
          <w:sz w:val="22"/>
          <w:szCs w:val="22"/>
        </w:rPr>
        <w:t xml:space="preserve">; </w:t>
      </w:r>
    </w:p>
    <w:p w14:paraId="0BA25B6C" w14:textId="77777777"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nadále splňují kritéria kvalifikace stanovená v Zadávacím řízení,</w:t>
      </w:r>
      <w:r w:rsidR="00B81818" w:rsidRPr="00F15DCD">
        <w:rPr>
          <w:rFonts w:ascii="Segoe UI" w:hAnsi="Segoe UI" w:cs="Segoe UI"/>
          <w:sz w:val="22"/>
          <w:szCs w:val="22"/>
        </w:rPr>
        <w:t xml:space="preserve"> </w:t>
      </w:r>
    </w:p>
    <w:p w14:paraId="6B96F0FF" w14:textId="32A5C938" w:rsidR="00B81818" w:rsidRPr="00F15DCD" w:rsidRDefault="00B81818"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 xml:space="preserve">změna vymezená v tomto odst. </w:t>
      </w:r>
      <w:del w:id="778" w:author="Radko Majerčík" w:date="2025-03-24T15:39:00Z" w16du:dateUtc="2025-03-24T14:39:00Z">
        <w:r w:rsidRPr="00F15DCD" w:rsidDel="00436D15">
          <w:rPr>
            <w:rFonts w:ascii="Segoe UI" w:hAnsi="Segoe UI" w:cs="Segoe UI"/>
            <w:sz w:val="22"/>
            <w:szCs w:val="22"/>
          </w:rPr>
          <w:fldChar w:fldCharType="begin"/>
        </w:r>
        <w:r w:rsidRPr="00F15DCD" w:rsidDel="00436D15">
          <w:rPr>
            <w:rFonts w:ascii="Segoe UI" w:hAnsi="Segoe UI" w:cs="Segoe UI"/>
            <w:sz w:val="22"/>
            <w:szCs w:val="22"/>
          </w:rPr>
          <w:delInstrText xml:space="preserve"> REF _Ref61346298 \r \h </w:delInstrText>
        </w:r>
        <w:r w:rsidR="007F4CFA" w:rsidRPr="00F15DCD" w:rsidDel="00436D15">
          <w:rPr>
            <w:rFonts w:ascii="Segoe UI" w:hAnsi="Segoe UI" w:cs="Segoe UI"/>
            <w:sz w:val="22"/>
            <w:szCs w:val="22"/>
          </w:rPr>
          <w:delInstrText xml:space="preserve"> \* MERGEFORMAT </w:delInstrText>
        </w:r>
        <w:r w:rsidRPr="00F15DCD" w:rsidDel="00436D15">
          <w:rPr>
            <w:rFonts w:ascii="Segoe UI" w:hAnsi="Segoe UI" w:cs="Segoe UI"/>
            <w:sz w:val="22"/>
            <w:szCs w:val="22"/>
          </w:rPr>
        </w:r>
        <w:r w:rsidRPr="00F15DCD" w:rsidDel="00436D15">
          <w:rPr>
            <w:rFonts w:ascii="Segoe UI" w:hAnsi="Segoe UI" w:cs="Segoe UI"/>
            <w:sz w:val="22"/>
            <w:szCs w:val="22"/>
          </w:rPr>
          <w:fldChar w:fldCharType="separate"/>
        </w:r>
        <w:r w:rsidR="00C4674D" w:rsidDel="00436D15">
          <w:rPr>
            <w:rFonts w:ascii="Segoe UI" w:hAnsi="Segoe UI" w:cs="Segoe UI"/>
            <w:sz w:val="22"/>
            <w:szCs w:val="22"/>
          </w:rPr>
          <w:delText>3434.4</w:delText>
        </w:r>
        <w:r w:rsidRPr="00F15DCD" w:rsidDel="00436D15">
          <w:rPr>
            <w:rFonts w:ascii="Segoe UI" w:hAnsi="Segoe UI" w:cs="Segoe UI"/>
            <w:sz w:val="22"/>
            <w:szCs w:val="22"/>
          </w:rPr>
          <w:fldChar w:fldCharType="end"/>
        </w:r>
      </w:del>
      <w:ins w:id="779" w:author="Radko Majerčík" w:date="2025-03-24T15:40:00Z" w16du:dateUtc="2025-03-24T14:40:00Z">
        <w:r w:rsidR="00436D15">
          <w:rPr>
            <w:rFonts w:ascii="Segoe UI" w:hAnsi="Segoe UI" w:cs="Segoe UI"/>
            <w:sz w:val="22"/>
            <w:szCs w:val="22"/>
          </w:rPr>
          <w:fldChar w:fldCharType="begin"/>
        </w:r>
        <w:r w:rsidR="00436D15">
          <w:rPr>
            <w:rFonts w:ascii="Segoe UI" w:hAnsi="Segoe UI" w:cs="Segoe UI"/>
            <w:sz w:val="22"/>
            <w:szCs w:val="22"/>
          </w:rPr>
          <w:instrText xml:space="preserve"> REF _Ref61346298 \n </w:instrText>
        </w:r>
        <w:r w:rsidR="00436D15">
          <w:rPr>
            <w:rFonts w:ascii="Segoe UI" w:hAnsi="Segoe UI" w:cs="Segoe UI"/>
            <w:sz w:val="22"/>
            <w:szCs w:val="22"/>
          </w:rPr>
          <w:fldChar w:fldCharType="separate"/>
        </w:r>
        <w:r w:rsidR="00436D15">
          <w:rPr>
            <w:rFonts w:ascii="Segoe UI" w:hAnsi="Segoe UI" w:cs="Segoe UI"/>
            <w:sz w:val="22"/>
            <w:szCs w:val="22"/>
          </w:rPr>
          <w:t>34.4</w:t>
        </w:r>
        <w:r w:rsidR="00436D15">
          <w:rPr>
            <w:rFonts w:ascii="Segoe UI" w:hAnsi="Segoe UI" w:cs="Segoe UI"/>
            <w:sz w:val="22"/>
            <w:szCs w:val="22"/>
          </w:rPr>
          <w:fldChar w:fldCharType="end"/>
        </w:r>
      </w:ins>
      <w:r w:rsidR="00882651" w:rsidRPr="00F15DCD">
        <w:rPr>
          <w:rFonts w:ascii="Segoe UI" w:hAnsi="Segoe UI" w:cs="Segoe UI"/>
          <w:sz w:val="22"/>
          <w:szCs w:val="22"/>
        </w:rPr>
        <w:t xml:space="preserve"> </w:t>
      </w:r>
      <w:r w:rsidRPr="00F15DCD">
        <w:rPr>
          <w:rFonts w:ascii="Segoe UI" w:hAnsi="Segoe UI" w:cs="Segoe UI"/>
          <w:sz w:val="22"/>
          <w:szCs w:val="22"/>
        </w:rPr>
        <w:t xml:space="preserve">Smlouvy </w:t>
      </w:r>
      <w:r w:rsidR="00882651" w:rsidRPr="00F15DCD">
        <w:rPr>
          <w:rFonts w:ascii="Segoe UI" w:hAnsi="Segoe UI" w:cs="Segoe UI"/>
          <w:sz w:val="22"/>
          <w:szCs w:val="22"/>
        </w:rPr>
        <w:t xml:space="preserve">nemá negativní dopad na hodnocení nabídek v Zadávacím řízení, a </w:t>
      </w:r>
    </w:p>
    <w:p w14:paraId="2D58479D" w14:textId="13C596F0"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 xml:space="preserve">změna </w:t>
      </w:r>
      <w:r w:rsidR="00B81818" w:rsidRPr="00F15DCD">
        <w:rPr>
          <w:rFonts w:ascii="Segoe UI" w:hAnsi="Segoe UI" w:cs="Segoe UI"/>
          <w:sz w:val="22"/>
          <w:szCs w:val="22"/>
        </w:rPr>
        <w:t xml:space="preserve">vymezená v tomto odst. </w:t>
      </w:r>
      <w:del w:id="780" w:author="Radko Majerčík" w:date="2025-03-24T15:39:00Z" w16du:dateUtc="2025-03-24T14:39:00Z">
        <w:r w:rsidR="00B81818" w:rsidRPr="00F15DCD" w:rsidDel="00436D15">
          <w:rPr>
            <w:rFonts w:ascii="Segoe UI" w:hAnsi="Segoe UI" w:cs="Segoe UI"/>
            <w:sz w:val="22"/>
            <w:szCs w:val="22"/>
          </w:rPr>
          <w:fldChar w:fldCharType="begin"/>
        </w:r>
        <w:r w:rsidR="00B81818" w:rsidRPr="00F15DCD" w:rsidDel="00436D15">
          <w:rPr>
            <w:rFonts w:ascii="Segoe UI" w:hAnsi="Segoe UI" w:cs="Segoe UI"/>
            <w:sz w:val="22"/>
            <w:szCs w:val="22"/>
          </w:rPr>
          <w:delInstrText xml:space="preserve"> REF _Ref61346298 \r \h </w:delInstrText>
        </w:r>
        <w:r w:rsidR="007F4CFA" w:rsidRPr="00F15DCD" w:rsidDel="00436D15">
          <w:rPr>
            <w:rFonts w:ascii="Segoe UI" w:hAnsi="Segoe UI" w:cs="Segoe UI"/>
            <w:sz w:val="22"/>
            <w:szCs w:val="22"/>
          </w:rPr>
          <w:delInstrText xml:space="preserve"> \* MERGEFORMAT </w:delInstrText>
        </w:r>
        <w:r w:rsidR="00B81818" w:rsidRPr="00F15DCD" w:rsidDel="00436D15">
          <w:rPr>
            <w:rFonts w:ascii="Segoe UI" w:hAnsi="Segoe UI" w:cs="Segoe UI"/>
            <w:sz w:val="22"/>
            <w:szCs w:val="22"/>
          </w:rPr>
        </w:r>
        <w:r w:rsidR="00B81818" w:rsidRPr="00F15DCD" w:rsidDel="00436D15">
          <w:rPr>
            <w:rFonts w:ascii="Segoe UI" w:hAnsi="Segoe UI" w:cs="Segoe UI"/>
            <w:sz w:val="22"/>
            <w:szCs w:val="22"/>
          </w:rPr>
          <w:fldChar w:fldCharType="separate"/>
        </w:r>
        <w:r w:rsidR="00C4674D" w:rsidDel="00436D15">
          <w:rPr>
            <w:rFonts w:ascii="Segoe UI" w:hAnsi="Segoe UI" w:cs="Segoe UI"/>
            <w:sz w:val="22"/>
            <w:szCs w:val="22"/>
          </w:rPr>
          <w:delText>3434.4</w:delText>
        </w:r>
        <w:r w:rsidR="00B81818" w:rsidRPr="00F15DCD" w:rsidDel="00436D15">
          <w:rPr>
            <w:rFonts w:ascii="Segoe UI" w:hAnsi="Segoe UI" w:cs="Segoe UI"/>
            <w:sz w:val="22"/>
            <w:szCs w:val="22"/>
          </w:rPr>
          <w:fldChar w:fldCharType="end"/>
        </w:r>
      </w:del>
      <w:ins w:id="781" w:author="Radko Majerčík" w:date="2025-03-24T15:40:00Z" w16du:dateUtc="2025-03-24T14:40:00Z">
        <w:r w:rsidR="00436D15">
          <w:rPr>
            <w:rFonts w:ascii="Segoe UI" w:hAnsi="Segoe UI" w:cs="Segoe UI"/>
            <w:sz w:val="22"/>
            <w:szCs w:val="22"/>
          </w:rPr>
          <w:fldChar w:fldCharType="begin"/>
        </w:r>
        <w:r w:rsidR="00436D15">
          <w:rPr>
            <w:rFonts w:ascii="Segoe UI" w:hAnsi="Segoe UI" w:cs="Segoe UI"/>
            <w:sz w:val="22"/>
            <w:szCs w:val="22"/>
          </w:rPr>
          <w:instrText xml:space="preserve"> REF _Ref61346298 \n </w:instrText>
        </w:r>
        <w:r w:rsidR="00436D15">
          <w:rPr>
            <w:rFonts w:ascii="Segoe UI" w:hAnsi="Segoe UI" w:cs="Segoe UI"/>
            <w:sz w:val="22"/>
            <w:szCs w:val="22"/>
          </w:rPr>
          <w:fldChar w:fldCharType="separate"/>
        </w:r>
        <w:r w:rsidR="00436D15">
          <w:rPr>
            <w:rFonts w:ascii="Segoe UI" w:hAnsi="Segoe UI" w:cs="Segoe UI"/>
            <w:sz w:val="22"/>
            <w:szCs w:val="22"/>
          </w:rPr>
          <w:t>34.4</w:t>
        </w:r>
        <w:r w:rsidR="00436D15">
          <w:rPr>
            <w:rFonts w:ascii="Segoe UI" w:hAnsi="Segoe UI" w:cs="Segoe UI"/>
            <w:sz w:val="22"/>
            <w:szCs w:val="22"/>
          </w:rPr>
          <w:fldChar w:fldCharType="end"/>
        </w:r>
      </w:ins>
      <w:r w:rsidR="00B81818" w:rsidRPr="00F15DCD">
        <w:rPr>
          <w:rFonts w:ascii="Segoe UI" w:hAnsi="Segoe UI" w:cs="Segoe UI"/>
          <w:sz w:val="22"/>
          <w:szCs w:val="22"/>
        </w:rPr>
        <w:t xml:space="preserve"> Smlouvy </w:t>
      </w:r>
      <w:r w:rsidRPr="00F15DCD">
        <w:rPr>
          <w:rFonts w:ascii="Segoe UI" w:hAnsi="Segoe UI" w:cs="Segoe UI"/>
          <w:sz w:val="22"/>
          <w:szCs w:val="22"/>
        </w:rPr>
        <w:t xml:space="preserve">nemá vliv na pořadí účastníků Zadávacího řízení (tj. takovou změnou nedojde k deformaci Zadávacího řízení). </w:t>
      </w:r>
    </w:p>
    <w:p w14:paraId="08C60A2A" w14:textId="01F3ECF1" w:rsidR="00882651" w:rsidRPr="00F15DCD" w:rsidRDefault="00882651" w:rsidP="007F4CFA">
      <w:pPr>
        <w:pStyle w:val="RLTextlnkuslovan"/>
        <w:tabs>
          <w:tab w:val="left" w:pos="1560"/>
        </w:tabs>
        <w:spacing w:line="240" w:lineRule="auto"/>
        <w:ind w:left="1548"/>
        <w:rPr>
          <w:rFonts w:ascii="Segoe UI" w:hAnsi="Segoe UI" w:cs="Segoe UI"/>
          <w:sz w:val="22"/>
          <w:szCs w:val="22"/>
        </w:rPr>
      </w:pPr>
      <w:r w:rsidRPr="00F15DCD">
        <w:rPr>
          <w:rFonts w:ascii="Segoe UI" w:hAnsi="Segoe UI" w:cs="Segoe UI"/>
          <w:sz w:val="22"/>
          <w:szCs w:val="22"/>
        </w:rPr>
        <w:t>V </w:t>
      </w:r>
      <w:r w:rsidR="00B81818" w:rsidRPr="00F15DCD">
        <w:rPr>
          <w:rFonts w:ascii="Segoe UI" w:hAnsi="Segoe UI" w:cs="Segoe UI"/>
          <w:sz w:val="22"/>
          <w:szCs w:val="22"/>
        </w:rPr>
        <w:t>tomto</w:t>
      </w:r>
      <w:r w:rsidRPr="00F15DCD">
        <w:rPr>
          <w:rFonts w:ascii="Segoe UI" w:hAnsi="Segoe UI" w:cs="Segoe UI"/>
          <w:sz w:val="22"/>
          <w:szCs w:val="22"/>
        </w:rPr>
        <w:t xml:space="preserve"> případě se tito</w:t>
      </w:r>
      <w:r w:rsidR="00B81818" w:rsidRPr="00F15DCD">
        <w:rPr>
          <w:rFonts w:ascii="Segoe UI" w:hAnsi="Segoe UI" w:cs="Segoe UI"/>
          <w:sz w:val="22"/>
          <w:szCs w:val="22"/>
        </w:rPr>
        <w:t xml:space="preserve"> zbývající</w:t>
      </w:r>
      <w:r w:rsidRPr="00F15DCD">
        <w:rPr>
          <w:rFonts w:ascii="Segoe UI" w:hAnsi="Segoe UI" w:cs="Segoe UI"/>
          <w:sz w:val="22"/>
          <w:szCs w:val="22"/>
        </w:rPr>
        <w:t xml:space="preserve"> dodavatelé zavazují uzavřít s Objednatelem bezodkladně dodatek, který bude uvedené záležitosti upravovat. V případě, že zbývající dodavatelé nebudou splňovat kritéria kvalifikace stanovená v zadávací dokumentaci na Zadávací řízení nebo nepřevezmou práva a povinnosti ze Smlouvy v plném rozsahu s výjimkou povolených změn Smlouvy, může Objednatel uzavřít smlouvu v pořadí dle hodnocení nabídek s druhým či </w:t>
      </w:r>
      <w:r w:rsidRPr="00F15DCD">
        <w:rPr>
          <w:rFonts w:ascii="Segoe UI" w:hAnsi="Segoe UI" w:cs="Segoe UI"/>
          <w:sz w:val="22"/>
          <w:szCs w:val="22"/>
        </w:rPr>
        <w:lastRenderedPageBreak/>
        <w:t>dalším účastníkem v pořadí dle hodnocení nabídek v Zadávacím řízení, a to dle pravidel určených v tomto čl</w:t>
      </w:r>
      <w:r w:rsidR="00B81818" w:rsidRPr="00F15DCD">
        <w:rPr>
          <w:rFonts w:ascii="Segoe UI" w:hAnsi="Segoe UI" w:cs="Segoe UI"/>
          <w:sz w:val="22"/>
          <w:szCs w:val="22"/>
        </w:rPr>
        <w:t xml:space="preserve">. </w:t>
      </w:r>
      <w:r w:rsidR="00B81818" w:rsidRPr="00F15DCD">
        <w:rPr>
          <w:rFonts w:ascii="Segoe UI" w:hAnsi="Segoe UI" w:cs="Segoe UI"/>
          <w:sz w:val="22"/>
          <w:szCs w:val="22"/>
        </w:rPr>
        <w:fldChar w:fldCharType="begin"/>
      </w:r>
      <w:r w:rsidR="00B81818" w:rsidRPr="00F15DCD">
        <w:rPr>
          <w:rFonts w:ascii="Segoe UI" w:hAnsi="Segoe UI" w:cs="Segoe UI"/>
          <w:sz w:val="22"/>
          <w:szCs w:val="22"/>
        </w:rPr>
        <w:instrText xml:space="preserve"> REF _Ref61346385 \r \h </w:instrText>
      </w:r>
      <w:r w:rsidR="007F4CFA" w:rsidRPr="00F15DCD">
        <w:rPr>
          <w:rFonts w:ascii="Segoe UI" w:hAnsi="Segoe UI" w:cs="Segoe UI"/>
          <w:sz w:val="22"/>
          <w:szCs w:val="22"/>
        </w:rPr>
        <w:instrText xml:space="preserve"> \* MERGEFORMAT </w:instrText>
      </w:r>
      <w:r w:rsidR="00B81818" w:rsidRPr="00F15DCD">
        <w:rPr>
          <w:rFonts w:ascii="Segoe UI" w:hAnsi="Segoe UI" w:cs="Segoe UI"/>
          <w:sz w:val="22"/>
          <w:szCs w:val="22"/>
        </w:rPr>
      </w:r>
      <w:r w:rsidR="00B81818" w:rsidRPr="00F15DCD">
        <w:rPr>
          <w:rFonts w:ascii="Segoe UI" w:hAnsi="Segoe UI" w:cs="Segoe UI"/>
          <w:sz w:val="22"/>
          <w:szCs w:val="22"/>
        </w:rPr>
        <w:fldChar w:fldCharType="separate"/>
      </w:r>
      <w:r w:rsidR="00C4674D">
        <w:rPr>
          <w:rFonts w:ascii="Segoe UI" w:hAnsi="Segoe UI" w:cs="Segoe UI"/>
          <w:sz w:val="22"/>
          <w:szCs w:val="22"/>
        </w:rPr>
        <w:t>34</w:t>
      </w:r>
      <w:r w:rsidR="00B81818" w:rsidRPr="00F15DCD">
        <w:rPr>
          <w:rFonts w:ascii="Segoe UI" w:hAnsi="Segoe UI" w:cs="Segoe UI"/>
          <w:sz w:val="22"/>
          <w:szCs w:val="22"/>
        </w:rPr>
        <w:fldChar w:fldCharType="end"/>
      </w:r>
      <w:r w:rsidR="00B81818" w:rsidRPr="00F15DCD">
        <w:rPr>
          <w:rFonts w:ascii="Segoe UI" w:hAnsi="Segoe UI" w:cs="Segoe UI"/>
          <w:sz w:val="22"/>
          <w:szCs w:val="22"/>
        </w:rPr>
        <w:t xml:space="preserve"> Smlouvy</w:t>
      </w:r>
      <w:r w:rsidRPr="00F15DCD">
        <w:rPr>
          <w:rFonts w:ascii="Segoe UI" w:hAnsi="Segoe UI" w:cs="Segoe UI"/>
          <w:sz w:val="22"/>
          <w:szCs w:val="22"/>
        </w:rPr>
        <w:t xml:space="preserve">. </w:t>
      </w:r>
    </w:p>
    <w:p w14:paraId="36A6D58A" w14:textId="39EAA6FD" w:rsidR="00D76577" w:rsidRPr="00F15DCD" w:rsidRDefault="00882651" w:rsidP="002C047A">
      <w:pPr>
        <w:pStyle w:val="RLTextlnkuslovan"/>
        <w:numPr>
          <w:ilvl w:val="1"/>
          <w:numId w:val="48"/>
        </w:numPr>
        <w:tabs>
          <w:tab w:val="left" w:pos="1560"/>
        </w:tabs>
        <w:spacing w:line="240" w:lineRule="auto"/>
        <w:ind w:left="1560" w:hanging="709"/>
        <w:rPr>
          <w:rFonts w:ascii="Segoe UI" w:hAnsi="Segoe UI" w:cs="Segoe UI"/>
          <w:sz w:val="22"/>
          <w:szCs w:val="22"/>
        </w:rPr>
      </w:pPr>
      <w:bookmarkStart w:id="782" w:name="_Ref61345311"/>
      <w:r w:rsidRPr="00F15DCD">
        <w:rPr>
          <w:rFonts w:ascii="Segoe UI" w:hAnsi="Segoe UI" w:cs="Segoe UI"/>
          <w:sz w:val="22"/>
          <w:szCs w:val="22"/>
        </w:rPr>
        <w:t xml:space="preserve">V případě ukončení smlouvy dle čl. </w:t>
      </w:r>
      <w:r w:rsidR="00B75E27" w:rsidRPr="00F15DCD">
        <w:rPr>
          <w:rFonts w:ascii="Segoe UI" w:hAnsi="Segoe UI" w:cs="Segoe UI"/>
          <w:sz w:val="22"/>
          <w:szCs w:val="22"/>
        </w:rPr>
        <w:fldChar w:fldCharType="begin"/>
      </w:r>
      <w:r w:rsidR="00B75E27" w:rsidRPr="00F15DCD">
        <w:rPr>
          <w:rFonts w:ascii="Segoe UI" w:hAnsi="Segoe UI" w:cs="Segoe UI"/>
          <w:sz w:val="22"/>
          <w:szCs w:val="22"/>
        </w:rPr>
        <w:instrText xml:space="preserve"> REF _Ref61281590 \r \h </w:instrText>
      </w:r>
      <w:r w:rsidR="007F4CFA" w:rsidRPr="00F15DCD">
        <w:rPr>
          <w:rFonts w:ascii="Segoe UI" w:hAnsi="Segoe UI" w:cs="Segoe UI"/>
          <w:sz w:val="22"/>
          <w:szCs w:val="22"/>
        </w:rPr>
        <w:instrText xml:space="preserve"> \* MERGEFORMAT </w:instrText>
      </w:r>
      <w:r w:rsidR="00B75E27" w:rsidRPr="00F15DCD">
        <w:rPr>
          <w:rFonts w:ascii="Segoe UI" w:hAnsi="Segoe UI" w:cs="Segoe UI"/>
          <w:sz w:val="22"/>
          <w:szCs w:val="22"/>
        </w:rPr>
      </w:r>
      <w:r w:rsidR="00B75E27" w:rsidRPr="00F15DCD">
        <w:rPr>
          <w:rFonts w:ascii="Segoe UI" w:hAnsi="Segoe UI" w:cs="Segoe UI"/>
          <w:sz w:val="22"/>
          <w:szCs w:val="22"/>
        </w:rPr>
        <w:fldChar w:fldCharType="separate"/>
      </w:r>
      <w:r w:rsidR="00C4674D">
        <w:rPr>
          <w:rFonts w:ascii="Segoe UI" w:hAnsi="Segoe UI" w:cs="Segoe UI"/>
          <w:sz w:val="22"/>
          <w:szCs w:val="22"/>
        </w:rPr>
        <w:t>32</w:t>
      </w:r>
      <w:r w:rsidR="00B75E27" w:rsidRPr="00F15DCD">
        <w:rPr>
          <w:rFonts w:ascii="Segoe UI" w:hAnsi="Segoe UI" w:cs="Segoe UI"/>
          <w:sz w:val="22"/>
          <w:szCs w:val="22"/>
        </w:rPr>
        <w:fldChar w:fldCharType="end"/>
      </w:r>
      <w:r w:rsidR="00B75E27" w:rsidRPr="00F15DCD">
        <w:rPr>
          <w:rFonts w:ascii="Segoe UI" w:hAnsi="Segoe UI" w:cs="Segoe UI"/>
          <w:sz w:val="22"/>
          <w:szCs w:val="22"/>
        </w:rPr>
        <w:t xml:space="preserve"> </w:t>
      </w:r>
      <w:r w:rsidRPr="00F15DCD">
        <w:rPr>
          <w:rFonts w:ascii="Segoe UI" w:hAnsi="Segoe UI" w:cs="Segoe UI"/>
          <w:sz w:val="22"/>
          <w:szCs w:val="22"/>
        </w:rPr>
        <w:t>Smlouvy či na základě ZZVZ a/nebo OZ je Objednatel oprávněn uzavřít smlouvu s druhým účastníkem v pořadí dle hodnocení nabídek v Zadávacím řízení, které předcházelo uzavření Smlouvy. Objednatel nebude provádět nové hodnocení nabídek, ale bude vycházet z pořadí nabídek v Zadávacím řízení. Objednatel však provede posouzení splnění podmínek účasti, pokud tak neučinil v Zadávacím řízení, zda u tohoto účastníka nejsou naplněny povinné důvody pro vyloučení vybraného dodavatele dle ust. § 48 ZZVZ (dále jen „</w:t>
      </w:r>
      <w:r w:rsidRPr="00F15DCD">
        <w:rPr>
          <w:rFonts w:ascii="Segoe UI" w:hAnsi="Segoe UI" w:cs="Segoe UI"/>
          <w:b/>
          <w:bCs/>
          <w:i/>
          <w:iCs/>
          <w:sz w:val="22"/>
          <w:szCs w:val="22"/>
        </w:rPr>
        <w:t>důvody, pro které by nebylo možno uzavřít smlouvu s druhým účastníkem v pořadí</w:t>
      </w:r>
      <w:r w:rsidRPr="00F15DCD">
        <w:rPr>
          <w:rFonts w:ascii="Segoe UI" w:hAnsi="Segoe UI" w:cs="Segoe UI"/>
          <w:sz w:val="22"/>
          <w:szCs w:val="22"/>
        </w:rPr>
        <w:t>“). Pokud jsou naplněny důvody, pro které by nebylo možno uzavřít smlouvu s druhým účastníkem v pořadí v Zadávacím řízení, které předcházelo uzavření Smlouvy, může Objednatel oslovit dodavatele, který se umístil na třetím místě v pořadí. Druhý, příp. další účastník v pořadí je povinen splnit další podmínky uzavření smlouvy dle Požadavků Objednatele.</w:t>
      </w:r>
      <w:bookmarkEnd w:id="782"/>
      <w:r w:rsidRPr="00F15DCD">
        <w:rPr>
          <w:rFonts w:ascii="Segoe UI" w:hAnsi="Segoe UI" w:cs="Segoe UI"/>
          <w:sz w:val="22"/>
          <w:szCs w:val="22"/>
        </w:rPr>
        <w:t xml:space="preserve"> </w:t>
      </w:r>
      <w:r w:rsidR="00D76577" w:rsidRPr="00F15DCD">
        <w:rPr>
          <w:rFonts w:ascii="Segoe UI" w:hAnsi="Segoe UI" w:cs="Segoe UI"/>
          <w:sz w:val="22"/>
          <w:szCs w:val="22"/>
        </w:rPr>
        <w:t xml:space="preserve"> </w:t>
      </w:r>
    </w:p>
    <w:p w14:paraId="5404828D" w14:textId="61DB30FD" w:rsidR="00882651" w:rsidRPr="00F15DCD" w:rsidRDefault="00882651" w:rsidP="002C047A">
      <w:pPr>
        <w:pStyle w:val="RLTextlnkuslovan"/>
        <w:numPr>
          <w:ilvl w:val="1"/>
          <w:numId w:val="70"/>
        </w:numPr>
        <w:tabs>
          <w:tab w:val="left" w:pos="1560"/>
        </w:tabs>
        <w:spacing w:line="240" w:lineRule="auto"/>
        <w:ind w:left="1560" w:hanging="709"/>
        <w:rPr>
          <w:rFonts w:ascii="Segoe UI" w:hAnsi="Segoe UI" w:cs="Segoe UI"/>
          <w:sz w:val="22"/>
          <w:szCs w:val="22"/>
        </w:rPr>
      </w:pPr>
      <w:r w:rsidRPr="00F15DCD">
        <w:rPr>
          <w:rFonts w:ascii="Segoe UI" w:hAnsi="Segoe UI" w:cs="Segoe UI"/>
          <w:sz w:val="22"/>
          <w:szCs w:val="22"/>
        </w:rPr>
        <w:t>V případě, že Zhotovitel již Dílo zčásti splnil a ukončení Smlouvy nemá dopad na tuto část poskytnutého plnění, bude s druhým či dalším účastníkem v pořadí uzavřena smlouva jen na zbylou část Díla, pokud je tato část oddělitelná a z nabídky tohoto účastníka lze dovodit její poměrnou cenu. Odhad nákladů zbývajících k dokončení Díla provede nezávislý znalec určený Objednatelem ze seznamu soudních znalců.</w:t>
      </w:r>
      <w:r w:rsidR="00B75E27" w:rsidRPr="00F15DCD">
        <w:rPr>
          <w:rFonts w:ascii="Segoe UI" w:hAnsi="Segoe UI" w:cs="Segoe UI"/>
          <w:sz w:val="22"/>
          <w:szCs w:val="22"/>
        </w:rPr>
        <w:t xml:space="preserve"> </w:t>
      </w:r>
      <w:r w:rsidRPr="00F15DCD">
        <w:rPr>
          <w:rFonts w:ascii="Segoe UI" w:hAnsi="Segoe UI" w:cs="Segoe UI"/>
          <w:sz w:val="22"/>
          <w:szCs w:val="22"/>
        </w:rPr>
        <w:t xml:space="preserve">Části Díla, které původní zhotovitel provedl, budou ve znění nové smlouvy zachovány s tím, že v nové smlouvě bude uvedeno, zda byly Zhotovitelem: </w:t>
      </w:r>
    </w:p>
    <w:p w14:paraId="4C113D4E" w14:textId="77777777" w:rsidR="00882651" w:rsidRPr="00F15DCD" w:rsidRDefault="00882651" w:rsidP="002C047A">
      <w:pPr>
        <w:pStyle w:val="RLTextlnkuslovan"/>
        <w:numPr>
          <w:ilvl w:val="2"/>
          <w:numId w:val="51"/>
        </w:numPr>
        <w:spacing w:line="240" w:lineRule="auto"/>
        <w:ind w:left="2410" w:hanging="850"/>
        <w:rPr>
          <w:rFonts w:ascii="Segoe UI" w:hAnsi="Segoe UI" w:cs="Segoe UI"/>
          <w:sz w:val="22"/>
          <w:szCs w:val="22"/>
        </w:rPr>
      </w:pPr>
      <w:r w:rsidRPr="00F15DCD">
        <w:rPr>
          <w:rFonts w:ascii="Segoe UI" w:hAnsi="Segoe UI" w:cs="Segoe UI"/>
          <w:sz w:val="22"/>
          <w:szCs w:val="22"/>
        </w:rPr>
        <w:t xml:space="preserve">dokončeny a předány, nebo </w:t>
      </w:r>
    </w:p>
    <w:p w14:paraId="4C69AA42" w14:textId="77777777" w:rsidR="00882651" w:rsidRPr="00F15DCD" w:rsidRDefault="00882651" w:rsidP="002C047A">
      <w:pPr>
        <w:pStyle w:val="RLTextlnkuslovan"/>
        <w:numPr>
          <w:ilvl w:val="2"/>
          <w:numId w:val="52"/>
        </w:numPr>
        <w:spacing w:line="240" w:lineRule="auto"/>
        <w:ind w:left="2410" w:hanging="850"/>
        <w:rPr>
          <w:rFonts w:ascii="Segoe UI" w:hAnsi="Segoe UI" w:cs="Segoe UI"/>
          <w:sz w:val="22"/>
          <w:szCs w:val="22"/>
        </w:rPr>
      </w:pPr>
      <w:r w:rsidRPr="00F15DCD">
        <w:rPr>
          <w:rFonts w:ascii="Segoe UI" w:hAnsi="Segoe UI" w:cs="Segoe UI"/>
          <w:sz w:val="22"/>
          <w:szCs w:val="22"/>
        </w:rPr>
        <w:t xml:space="preserve">rozpracovány či částečně provedeny, vč. rozsahu, v jakém byly rozpracovány či provedeny, nebo </w:t>
      </w:r>
    </w:p>
    <w:p w14:paraId="0CB5866A" w14:textId="77777777" w:rsidR="00882651" w:rsidRPr="00F15DCD" w:rsidRDefault="00882651" w:rsidP="002C047A">
      <w:pPr>
        <w:pStyle w:val="RLTextlnkuslovan"/>
        <w:numPr>
          <w:ilvl w:val="2"/>
          <w:numId w:val="53"/>
        </w:numPr>
        <w:spacing w:line="240" w:lineRule="auto"/>
        <w:ind w:left="2410" w:hanging="850"/>
        <w:rPr>
          <w:rFonts w:ascii="Segoe UI" w:hAnsi="Segoe UI" w:cs="Segoe UI"/>
          <w:sz w:val="22"/>
          <w:szCs w:val="22"/>
        </w:rPr>
      </w:pPr>
      <w:r w:rsidRPr="00F15DCD">
        <w:rPr>
          <w:rFonts w:ascii="Segoe UI" w:hAnsi="Segoe UI" w:cs="Segoe UI"/>
          <w:sz w:val="22"/>
          <w:szCs w:val="22"/>
        </w:rPr>
        <w:t xml:space="preserve">nebyly provedeny.  </w:t>
      </w:r>
    </w:p>
    <w:p w14:paraId="2AF23B38" w14:textId="77777777" w:rsidR="00882651" w:rsidRPr="00F15DCD" w:rsidRDefault="00882651" w:rsidP="007F4CFA">
      <w:pPr>
        <w:pStyle w:val="RLTextlnkuslovan"/>
        <w:spacing w:line="240" w:lineRule="auto"/>
        <w:ind w:left="1560" w:hanging="1"/>
        <w:rPr>
          <w:rFonts w:ascii="Segoe UI" w:hAnsi="Segoe UI" w:cs="Segoe UI"/>
          <w:sz w:val="22"/>
          <w:szCs w:val="22"/>
        </w:rPr>
      </w:pPr>
      <w:r w:rsidRPr="00F15DCD">
        <w:rPr>
          <w:rFonts w:ascii="Segoe UI" w:hAnsi="Segoe UI" w:cs="Segoe UI"/>
          <w:sz w:val="22"/>
          <w:szCs w:val="22"/>
        </w:rPr>
        <w:t xml:space="preserve">Tímto postupem bude definován zbývající rozsah předmětu Díla tak, aby odpovídal rozsahu prací, které je nutné provést za účelem zhotovení Díla. Taková změna je povolenou změnou smlouvy. </w:t>
      </w:r>
    </w:p>
    <w:p w14:paraId="7704CDD9" w14:textId="455B4275" w:rsidR="00882651" w:rsidRPr="00F15DCD" w:rsidRDefault="00882651" w:rsidP="002C047A">
      <w:pPr>
        <w:pStyle w:val="RLTextlnkuslovan"/>
        <w:numPr>
          <w:ilvl w:val="1"/>
          <w:numId w:val="50"/>
        </w:numPr>
        <w:spacing w:line="240" w:lineRule="auto"/>
        <w:ind w:left="1560" w:hanging="709"/>
        <w:rPr>
          <w:rFonts w:ascii="Segoe UI" w:hAnsi="Segoe UI" w:cs="Segoe UI"/>
          <w:sz w:val="22"/>
          <w:szCs w:val="22"/>
        </w:rPr>
      </w:pPr>
      <w:r w:rsidRPr="00F15DCD">
        <w:rPr>
          <w:rFonts w:ascii="Segoe UI" w:hAnsi="Segoe UI" w:cs="Segoe UI"/>
          <w:sz w:val="22"/>
          <w:szCs w:val="22"/>
        </w:rPr>
        <w:t>Postup dle tohoto článku je právem Objednatele, nikoliv jeho povinností, a nelze se jej právně domáhat.</w:t>
      </w:r>
    </w:p>
    <w:p w14:paraId="22DE61A8" w14:textId="54E1F8B7" w:rsidR="00882651" w:rsidRPr="00F15DCD" w:rsidRDefault="00882651" w:rsidP="002C047A">
      <w:pPr>
        <w:pStyle w:val="RLlneksmlouvy"/>
        <w:numPr>
          <w:ilvl w:val="0"/>
          <w:numId w:val="67"/>
        </w:numPr>
        <w:spacing w:line="240" w:lineRule="auto"/>
        <w:ind w:left="851" w:hanging="851"/>
        <w:rPr>
          <w:rFonts w:cs="Segoe UI"/>
        </w:rPr>
      </w:pPr>
      <w:bookmarkStart w:id="783" w:name="_Ref61364910"/>
      <w:bookmarkStart w:id="784" w:name="_Toc192631565"/>
      <w:bookmarkStart w:id="785" w:name="_Toc169076953"/>
      <w:r w:rsidRPr="00F15DCD">
        <w:rPr>
          <w:rFonts w:cs="Segoe UI"/>
        </w:rPr>
        <w:t>OCHRANA INFORMACÍ</w:t>
      </w:r>
      <w:bookmarkStart w:id="786" w:name="_Toc415160246"/>
      <w:bookmarkEnd w:id="783"/>
      <w:bookmarkEnd w:id="784"/>
      <w:bookmarkEnd w:id="785"/>
    </w:p>
    <w:p w14:paraId="514EA5B1" w14:textId="77777777" w:rsidR="00882651" w:rsidRPr="00F15DCD" w:rsidRDefault="00882651" w:rsidP="002C047A">
      <w:pPr>
        <w:pStyle w:val="RLTextlnkuslovan"/>
        <w:numPr>
          <w:ilvl w:val="1"/>
          <w:numId w:val="55"/>
        </w:numPr>
        <w:spacing w:line="240" w:lineRule="auto"/>
        <w:ind w:left="1560" w:hanging="709"/>
        <w:rPr>
          <w:rFonts w:ascii="Segoe UI" w:hAnsi="Segoe UI" w:cs="Segoe UI"/>
          <w:sz w:val="22"/>
          <w:szCs w:val="22"/>
        </w:rPr>
      </w:pPr>
      <w:r w:rsidRPr="00F15DCD">
        <w:rPr>
          <w:rFonts w:ascii="Segoe UI" w:hAnsi="Segoe UI" w:cs="Segoe UI"/>
          <w:sz w:val="22"/>
        </w:rPr>
        <w:t xml:space="preserve">Smluvní strany jsou povinny zachovávat mlčenlivost ohledně Smlouvy včetně všech jejích příloh. Smluvní strany jsou povinny současně zachovávat mlčenlivost ve vztahu k informacím, které zjistí v průběhu provádění Díla a které se týkají předmětu podnikání Objednatele.  </w:t>
      </w:r>
      <w:r w:rsidRPr="00F15DCD">
        <w:rPr>
          <w:rFonts w:ascii="Segoe UI" w:hAnsi="Segoe UI" w:cs="Segoe UI"/>
          <w:sz w:val="22"/>
          <w:szCs w:val="22"/>
        </w:rPr>
        <w:t xml:space="preserve"> </w:t>
      </w:r>
    </w:p>
    <w:p w14:paraId="0EE2F8D9" w14:textId="5669251A" w:rsidR="00882651" w:rsidRPr="00F15DCD" w:rsidRDefault="00882651" w:rsidP="002C047A">
      <w:pPr>
        <w:pStyle w:val="RLTextlnkuslovan"/>
        <w:numPr>
          <w:ilvl w:val="1"/>
          <w:numId w:val="49"/>
        </w:numPr>
        <w:spacing w:line="240" w:lineRule="auto"/>
        <w:ind w:left="1560" w:hanging="709"/>
        <w:rPr>
          <w:rFonts w:ascii="Segoe UI" w:hAnsi="Segoe UI" w:cs="Segoe UI"/>
          <w:sz w:val="22"/>
          <w:szCs w:val="22"/>
        </w:rPr>
      </w:pPr>
      <w:r w:rsidRPr="00F15DCD">
        <w:rPr>
          <w:rFonts w:ascii="Segoe UI" w:hAnsi="Segoe UI" w:cs="Segoe UI"/>
          <w:sz w:val="22"/>
        </w:rPr>
        <w:lastRenderedPageBreak/>
        <w:t xml:space="preserve">Ustanovení předchozího odstavce se nevztahuje na zpřístupnění: </w:t>
      </w:r>
    </w:p>
    <w:p w14:paraId="1C7626FB" w14:textId="77777777"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t>35.2.1</w:t>
      </w:r>
      <w:r w:rsidRPr="00F15DCD">
        <w:rPr>
          <w:rFonts w:ascii="Segoe UI" w:hAnsi="Segoe UI" w:cs="Segoe UI"/>
          <w:sz w:val="22"/>
          <w:szCs w:val="22"/>
        </w:rPr>
        <w:tab/>
        <w:t xml:space="preserve">informací takovým osobám a v takovém rozsahu, jaký je třeba k plnění povinností vyplývajících z této Smlouvy; </w:t>
      </w:r>
    </w:p>
    <w:p w14:paraId="7BC23A28" w14:textId="77777777"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t>35.2.2</w:t>
      </w:r>
      <w:r w:rsidRPr="00F15DCD">
        <w:rPr>
          <w:rFonts w:ascii="Segoe UI" w:hAnsi="Segoe UI" w:cs="Segoe UI"/>
          <w:sz w:val="22"/>
          <w:szCs w:val="22"/>
        </w:rPr>
        <w:tab/>
        <w:t xml:space="preserve">informací, které jsou veřejně dostupné, pokud se tak nestalo v důsledku porušení povinností podle této Smlouvy; </w:t>
      </w:r>
    </w:p>
    <w:p w14:paraId="1AC13BAD" w14:textId="653DFB9A"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t>35.2.3</w:t>
      </w:r>
      <w:r w:rsidRPr="00F15DCD">
        <w:rPr>
          <w:rFonts w:ascii="Segoe UI" w:hAnsi="Segoe UI" w:cs="Segoe UI"/>
          <w:sz w:val="22"/>
          <w:szCs w:val="22"/>
        </w:rPr>
        <w:tab/>
        <w:t>informací, pokud to je vyžadováno Právními předpisy.</w:t>
      </w:r>
    </w:p>
    <w:p w14:paraId="19E1A94B" w14:textId="27A7BE4C" w:rsidR="00882651" w:rsidRPr="007437D6" w:rsidRDefault="00882651" w:rsidP="002C047A">
      <w:pPr>
        <w:pStyle w:val="RLTextlnkuslovan"/>
        <w:numPr>
          <w:ilvl w:val="1"/>
          <w:numId w:val="56"/>
        </w:numPr>
        <w:spacing w:line="240" w:lineRule="auto"/>
        <w:ind w:left="1560" w:hanging="709"/>
        <w:rPr>
          <w:rFonts w:ascii="Segoe UI" w:hAnsi="Segoe UI"/>
        </w:rPr>
      </w:pPr>
      <w:r w:rsidRPr="00F15DCD">
        <w:rPr>
          <w:rFonts w:ascii="Segoe UI" w:hAnsi="Segoe UI" w:cs="Segoe UI"/>
          <w:sz w:val="22"/>
        </w:rPr>
        <w:t>Pokud bude při realizaci této Smlouvy docházet ke zpracování osobních údajů ve smyslu zákona č. 110/2019 Sb., o zpracování osobních údajů, ve znění pozdějších předpisů, je Zhotovitel povinen dodržovat všechny povinnosti vyplývající z tohoto zákona a v případě, že je třeba souhlasu subjektu údajů, zajistit tento souhlas tak, aby bylo možné osobní údaje předat Objednateli. Pro vyloučení pochybností se uvádí, že porušení Právních předpisů v souvislosti s nakládáním s osobními údaji Zhotovitelem bude považováno za porušení této Smlouvy.</w:t>
      </w:r>
      <w:bookmarkEnd w:id="786"/>
    </w:p>
    <w:p w14:paraId="4679C874" w14:textId="52A8BA84" w:rsidR="00882651" w:rsidRPr="00F15DCD" w:rsidRDefault="00882651" w:rsidP="002C047A">
      <w:pPr>
        <w:pStyle w:val="RLlneksmlouvy"/>
        <w:numPr>
          <w:ilvl w:val="0"/>
          <w:numId w:val="54"/>
        </w:numPr>
        <w:spacing w:line="240" w:lineRule="auto"/>
        <w:ind w:left="709" w:hanging="709"/>
        <w:rPr>
          <w:rFonts w:cs="Segoe UI"/>
        </w:rPr>
      </w:pPr>
      <w:bookmarkStart w:id="787" w:name="_Ref64222783"/>
      <w:bookmarkStart w:id="788" w:name="_Toc192631566"/>
      <w:bookmarkStart w:id="789" w:name="_Toc169076954"/>
      <w:r w:rsidRPr="00F15DCD">
        <w:rPr>
          <w:rFonts w:cs="Segoe UI"/>
        </w:rPr>
        <w:t>ŘEŠENÍ SPORŮ</w:t>
      </w:r>
      <w:bookmarkEnd w:id="787"/>
      <w:bookmarkEnd w:id="788"/>
      <w:bookmarkEnd w:id="789"/>
      <w:r w:rsidRPr="00F15DCD">
        <w:rPr>
          <w:rFonts w:cs="Segoe UI"/>
        </w:rPr>
        <w:t xml:space="preserve"> </w:t>
      </w:r>
    </w:p>
    <w:p w14:paraId="43D94EFD" w14:textId="77777777" w:rsidR="00882651" w:rsidRPr="00F15DCD" w:rsidRDefault="00882651" w:rsidP="002C047A">
      <w:pPr>
        <w:pStyle w:val="RLTextlnkuslovan"/>
        <w:numPr>
          <w:ilvl w:val="1"/>
          <w:numId w:val="57"/>
        </w:numPr>
        <w:spacing w:line="240" w:lineRule="auto"/>
        <w:ind w:left="1560" w:hanging="709"/>
        <w:rPr>
          <w:rFonts w:ascii="Segoe UI" w:hAnsi="Segoe UI" w:cs="Segoe UI"/>
          <w:sz w:val="22"/>
        </w:rPr>
      </w:pPr>
      <w:r w:rsidRPr="00F15DCD">
        <w:rPr>
          <w:rFonts w:ascii="Segoe UI" w:hAnsi="Segoe UI" w:cs="Segoe UI"/>
          <w:sz w:val="22"/>
        </w:rPr>
        <w:t xml:space="preserve">Pokud se ve Smlouvě, jejích přílohách nebo v případných dodatcích vyskytne dvojznačný pojem nebo nejasné ustanovení, vstoupí smluvní strany v dobré víře do jednání za účelem dosažení dohody.  </w:t>
      </w:r>
    </w:p>
    <w:p w14:paraId="796448EF" w14:textId="7C888957" w:rsidR="00882651" w:rsidRPr="00F15DCD" w:rsidRDefault="00882651" w:rsidP="002C047A">
      <w:pPr>
        <w:pStyle w:val="RLTextlnkuslovan"/>
        <w:numPr>
          <w:ilvl w:val="1"/>
          <w:numId w:val="58"/>
        </w:numPr>
        <w:spacing w:line="240" w:lineRule="auto"/>
        <w:ind w:left="1560" w:hanging="709"/>
        <w:rPr>
          <w:rFonts w:ascii="Segoe UI" w:hAnsi="Segoe UI" w:cs="Segoe UI"/>
          <w:sz w:val="22"/>
        </w:rPr>
      </w:pPr>
      <w:bookmarkStart w:id="790" w:name="_Ref61281807"/>
      <w:r w:rsidRPr="00F15DCD">
        <w:rPr>
          <w:rFonts w:ascii="Segoe UI" w:hAnsi="Segoe UI" w:cs="Segoe UI"/>
          <w:sz w:val="22"/>
        </w:rPr>
        <w:t xml:space="preserve">V případě vzniku jakéhokoli sporu nebo rozdílného názoru mezi Objednatelem a Zhotovitelem, který souvisí se Smlouvou nebo z ní vyplývá, se smluvní strany zavazují vyvinout veškeré úsilí k tomu, aby uvedené spory vyřešily vzájemným smírným jednáním na úrovni zástupců smluvních stran uvedených v čl. </w:t>
      </w:r>
      <w:r w:rsidRPr="00F15DCD">
        <w:rPr>
          <w:rFonts w:ascii="Segoe UI" w:hAnsi="Segoe UI" w:cs="Segoe UI"/>
          <w:sz w:val="22"/>
        </w:rPr>
        <w:fldChar w:fldCharType="begin"/>
      </w:r>
      <w:r w:rsidRPr="00F15DCD">
        <w:rPr>
          <w:rFonts w:ascii="Segoe UI" w:hAnsi="Segoe UI" w:cs="Segoe UI"/>
          <w:sz w:val="22"/>
        </w:rPr>
        <w:instrText xml:space="preserve"> REF _Ref50389169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8</w:t>
      </w:r>
      <w:r w:rsidRPr="00F15DCD">
        <w:rPr>
          <w:rFonts w:ascii="Segoe UI" w:hAnsi="Segoe UI" w:cs="Segoe UI"/>
          <w:sz w:val="22"/>
        </w:rPr>
        <w:fldChar w:fldCharType="end"/>
      </w:r>
      <w:r w:rsidRPr="00F15DCD">
        <w:rPr>
          <w:rFonts w:ascii="Segoe UI" w:hAnsi="Segoe UI" w:cs="Segoe UI"/>
          <w:sz w:val="22"/>
        </w:rPr>
        <w:t xml:space="preserve"> Smlouvy.</w:t>
      </w:r>
      <w:bookmarkEnd w:id="790"/>
      <w:r w:rsidRPr="00F15DCD">
        <w:rPr>
          <w:rFonts w:ascii="Segoe UI" w:hAnsi="Segoe UI" w:cs="Segoe UI"/>
          <w:sz w:val="22"/>
        </w:rPr>
        <w:t xml:space="preserve">  </w:t>
      </w:r>
    </w:p>
    <w:p w14:paraId="2FB1ADEB" w14:textId="2A2980AA" w:rsidR="00882651" w:rsidRPr="00F15DCD" w:rsidRDefault="00882651" w:rsidP="002C047A">
      <w:pPr>
        <w:pStyle w:val="RLTextlnkuslovan"/>
        <w:numPr>
          <w:ilvl w:val="1"/>
          <w:numId w:val="59"/>
        </w:numPr>
        <w:spacing w:line="240" w:lineRule="auto"/>
        <w:ind w:left="1560" w:hanging="709"/>
        <w:rPr>
          <w:rFonts w:ascii="Segoe UI" w:hAnsi="Segoe UI" w:cs="Segoe UI"/>
          <w:sz w:val="22"/>
        </w:rPr>
      </w:pPr>
      <w:bookmarkStart w:id="791" w:name="_Ref61281890"/>
      <w:r w:rsidRPr="00F15DCD">
        <w:rPr>
          <w:rFonts w:ascii="Segoe UI" w:hAnsi="Segoe UI" w:cs="Segoe UI"/>
          <w:sz w:val="22"/>
        </w:rPr>
        <w:t>Jestliže smluvní strany nevyřeší spory vzájemným jednáním na úrovni zástupců smluvních stran do 28 dnů ode dne zahájení jednání podle odst.</w:t>
      </w:r>
      <w:r w:rsidR="007E1C2C" w:rsidRPr="00F15DCD">
        <w:rPr>
          <w:rFonts w:ascii="Segoe UI" w:hAnsi="Segoe UI" w:cs="Segoe UI"/>
          <w:sz w:val="22"/>
        </w:rPr>
        <w:t xml:space="preserve"> </w:t>
      </w:r>
      <w:del w:id="792" w:author="Radko Majerčík" w:date="2025-03-24T15:41:00Z" w16du:dateUtc="2025-03-24T14:41:00Z">
        <w:r w:rsidR="00DF7E23" w:rsidRPr="00F15DCD" w:rsidDel="00436D15">
          <w:rPr>
            <w:rFonts w:ascii="Segoe UI" w:hAnsi="Segoe UI" w:cs="Segoe UI"/>
            <w:sz w:val="22"/>
          </w:rPr>
          <w:fldChar w:fldCharType="begin"/>
        </w:r>
        <w:r w:rsidR="00DF7E23" w:rsidRPr="00F15DCD" w:rsidDel="00436D15">
          <w:rPr>
            <w:rFonts w:ascii="Segoe UI" w:hAnsi="Segoe UI" w:cs="Segoe UI"/>
            <w:sz w:val="22"/>
          </w:rPr>
          <w:delInstrText xml:space="preserve"> REF _Ref61281807 \r \h </w:delInstrText>
        </w:r>
        <w:r w:rsidR="00793F76" w:rsidRPr="00F15DCD" w:rsidDel="00436D15">
          <w:rPr>
            <w:rFonts w:ascii="Segoe UI" w:hAnsi="Segoe UI" w:cs="Segoe UI"/>
            <w:sz w:val="22"/>
          </w:rPr>
          <w:delInstrText xml:space="preserve"> \* MERGEFORMAT </w:delInstrText>
        </w:r>
        <w:r w:rsidR="00DF7E23" w:rsidRPr="00F15DCD" w:rsidDel="00436D15">
          <w:rPr>
            <w:rFonts w:ascii="Segoe UI" w:hAnsi="Segoe UI" w:cs="Segoe UI"/>
            <w:sz w:val="22"/>
          </w:rPr>
        </w:r>
        <w:r w:rsidR="00DF7E23" w:rsidRPr="00F15DCD" w:rsidDel="00436D15">
          <w:rPr>
            <w:rFonts w:ascii="Segoe UI" w:hAnsi="Segoe UI" w:cs="Segoe UI"/>
            <w:sz w:val="22"/>
          </w:rPr>
          <w:fldChar w:fldCharType="separate"/>
        </w:r>
        <w:r w:rsidR="00C4674D" w:rsidDel="00436D15">
          <w:rPr>
            <w:rFonts w:ascii="Segoe UI" w:hAnsi="Segoe UI" w:cs="Segoe UI"/>
            <w:sz w:val="22"/>
          </w:rPr>
          <w:delText>3436.2</w:delText>
        </w:r>
        <w:r w:rsidR="00DF7E23" w:rsidRPr="00F15DCD" w:rsidDel="00436D15">
          <w:rPr>
            <w:rFonts w:ascii="Segoe UI" w:hAnsi="Segoe UI" w:cs="Segoe UI"/>
            <w:sz w:val="22"/>
          </w:rPr>
          <w:fldChar w:fldCharType="end"/>
        </w:r>
      </w:del>
      <w:ins w:id="793" w:author="Radko Majerčík" w:date="2025-03-24T15:41:00Z" w16du:dateUtc="2025-03-24T14:41:00Z">
        <w:r w:rsidR="00436D15">
          <w:rPr>
            <w:rFonts w:ascii="Segoe UI" w:hAnsi="Segoe UI" w:cs="Segoe UI"/>
            <w:sz w:val="22"/>
          </w:rPr>
          <w:fldChar w:fldCharType="begin"/>
        </w:r>
        <w:r w:rsidR="00436D15">
          <w:rPr>
            <w:rFonts w:ascii="Segoe UI" w:hAnsi="Segoe UI" w:cs="Segoe UI"/>
            <w:sz w:val="22"/>
          </w:rPr>
          <w:instrText xml:space="preserve"> REF _Ref61281807 \n </w:instrText>
        </w:r>
        <w:r w:rsidR="00436D15">
          <w:rPr>
            <w:rFonts w:ascii="Segoe UI" w:hAnsi="Segoe UI" w:cs="Segoe UI"/>
            <w:sz w:val="22"/>
          </w:rPr>
          <w:fldChar w:fldCharType="separate"/>
        </w:r>
        <w:r w:rsidR="00436D15">
          <w:rPr>
            <w:rFonts w:ascii="Segoe UI" w:hAnsi="Segoe UI" w:cs="Segoe UI"/>
            <w:sz w:val="22"/>
          </w:rPr>
          <w:t>36.2</w:t>
        </w:r>
        <w:r w:rsidR="00436D15">
          <w:rPr>
            <w:rFonts w:ascii="Segoe UI" w:hAnsi="Segoe UI" w:cs="Segoe UI"/>
            <w:sz w:val="22"/>
          </w:rPr>
          <w:fldChar w:fldCharType="end"/>
        </w:r>
      </w:ins>
      <w:r w:rsidR="00DF7E23" w:rsidRPr="00F15DCD">
        <w:rPr>
          <w:rFonts w:ascii="Segoe UI" w:hAnsi="Segoe UI" w:cs="Segoe UI"/>
          <w:sz w:val="22"/>
        </w:rPr>
        <w:t xml:space="preserve"> Smlouvy</w:t>
      </w:r>
      <w:r w:rsidRPr="00F15DCD">
        <w:rPr>
          <w:rFonts w:ascii="Segoe UI" w:hAnsi="Segoe UI" w:cs="Segoe UI"/>
          <w:sz w:val="22"/>
        </w:rPr>
        <w:t>, každá ze smluvních stran je oprávněna předat druhé smluvní straně písemné oznámení. V tomto oznámení bude uvedeno, že spor existuje, jaké jsou jeho důvody a návrh na řešení sporu.</w:t>
      </w:r>
      <w:bookmarkEnd w:id="791"/>
      <w:r w:rsidRPr="00F15DCD">
        <w:rPr>
          <w:rFonts w:ascii="Segoe UI" w:hAnsi="Segoe UI" w:cs="Segoe UI"/>
          <w:sz w:val="22"/>
        </w:rPr>
        <w:t xml:space="preserve"> </w:t>
      </w:r>
    </w:p>
    <w:p w14:paraId="58A63E9B" w14:textId="1B26F949" w:rsidR="00882651" w:rsidRPr="00F15DCD" w:rsidRDefault="00882651" w:rsidP="002C047A">
      <w:pPr>
        <w:pStyle w:val="RLTextlnkuslovan"/>
        <w:numPr>
          <w:ilvl w:val="1"/>
          <w:numId w:val="60"/>
        </w:numPr>
        <w:spacing w:line="240" w:lineRule="auto"/>
        <w:ind w:left="1560" w:hanging="709"/>
        <w:rPr>
          <w:rFonts w:ascii="Segoe UI" w:hAnsi="Segoe UI" w:cs="Segoe UI"/>
          <w:sz w:val="22"/>
        </w:rPr>
      </w:pPr>
      <w:r w:rsidRPr="00F15DCD">
        <w:rPr>
          <w:rFonts w:ascii="Segoe UI" w:hAnsi="Segoe UI" w:cs="Segoe UI"/>
          <w:sz w:val="22"/>
        </w:rPr>
        <w:t>Pokud nebude spor urovnán podle předchozího článku nejpozději do 42 dnů ode dne předložení písemného oznámení druhé smluvní straně dle odst.</w:t>
      </w:r>
      <w:r w:rsidR="007E1C2C" w:rsidRPr="00F15DCD">
        <w:rPr>
          <w:rFonts w:ascii="Segoe UI" w:hAnsi="Segoe UI" w:cs="Segoe UI"/>
          <w:sz w:val="22"/>
        </w:rPr>
        <w:t xml:space="preserve"> </w:t>
      </w:r>
      <w:r w:rsidR="00A409A7" w:rsidRPr="00F15DCD">
        <w:rPr>
          <w:rFonts w:ascii="Segoe UI" w:hAnsi="Segoe UI" w:cs="Segoe UI"/>
          <w:sz w:val="22"/>
        </w:rPr>
        <w:t xml:space="preserve">36.3 </w:t>
      </w:r>
      <w:r w:rsidR="00DF7E23" w:rsidRPr="00F15DCD">
        <w:rPr>
          <w:rFonts w:ascii="Segoe UI" w:hAnsi="Segoe UI" w:cs="Segoe UI"/>
          <w:sz w:val="22"/>
        </w:rPr>
        <w:t>Smlouvy</w:t>
      </w:r>
      <w:r w:rsidRPr="00F15DCD">
        <w:rPr>
          <w:rFonts w:ascii="Segoe UI" w:hAnsi="Segoe UI" w:cs="Segoe UI"/>
          <w:sz w:val="22"/>
        </w:rPr>
        <w:t>, je daná smluvní strana oprávněna zahájit řízení u příslušného</w:t>
      </w:r>
      <w:r w:rsidR="002A2C47" w:rsidRPr="00F15DCD">
        <w:rPr>
          <w:rFonts w:ascii="Segoe UI" w:hAnsi="Segoe UI" w:cs="Segoe UI"/>
          <w:sz w:val="22"/>
        </w:rPr>
        <w:t xml:space="preserve"> obecného</w:t>
      </w:r>
      <w:r w:rsidRPr="00F15DCD">
        <w:rPr>
          <w:rFonts w:ascii="Segoe UI" w:hAnsi="Segoe UI" w:cs="Segoe UI"/>
          <w:sz w:val="22"/>
        </w:rPr>
        <w:t xml:space="preserve"> soudu k rozhodnutí sporu. Smluvní strany sjednávají, že věcně a místně příslušným soudem bude soud podle sídla Objednatele. Smluvní strany současně sjednávají, že na řízení u soudu dle předchozí věty tohoto odstavce budou aplikovány platné a účinné předpisy právního řádu České republiky. Věcná a místní příslušnost soudu a procesní pravidla pro takové řízení se sjednávají také pro případ, kdy smluvní strany při řešení sporů nebudou postupovat v souladu s odst. </w:t>
      </w:r>
      <w:r w:rsidR="00014CF8" w:rsidRPr="00F15DCD">
        <w:rPr>
          <w:rFonts w:ascii="Segoe UI" w:hAnsi="Segoe UI" w:cs="Segoe UI"/>
          <w:sz w:val="22"/>
        </w:rPr>
        <w:t xml:space="preserve">36.2 </w:t>
      </w:r>
      <w:r w:rsidRPr="00F15DCD">
        <w:rPr>
          <w:rFonts w:ascii="Segoe UI" w:hAnsi="Segoe UI" w:cs="Segoe UI"/>
          <w:sz w:val="22"/>
        </w:rPr>
        <w:t xml:space="preserve">a </w:t>
      </w:r>
      <w:r w:rsidR="00DF7E23" w:rsidRPr="00F15DCD">
        <w:rPr>
          <w:rFonts w:ascii="Segoe UI" w:hAnsi="Segoe UI" w:cs="Segoe UI"/>
          <w:sz w:val="22"/>
        </w:rPr>
        <w:fldChar w:fldCharType="begin"/>
      </w:r>
      <w:r w:rsidR="00DF7E23" w:rsidRPr="00F15DCD">
        <w:rPr>
          <w:rFonts w:ascii="Segoe UI" w:hAnsi="Segoe UI" w:cs="Segoe UI"/>
          <w:sz w:val="22"/>
        </w:rPr>
        <w:instrText xml:space="preserve"> REF _Ref61281890 \r \h </w:instrText>
      </w:r>
      <w:r w:rsidR="007F4CFA" w:rsidRPr="00F15DCD">
        <w:rPr>
          <w:rFonts w:ascii="Segoe UI" w:hAnsi="Segoe UI" w:cs="Segoe UI"/>
          <w:sz w:val="22"/>
        </w:rPr>
        <w:instrText xml:space="preserve"> \* MERGEFORMAT </w:instrText>
      </w:r>
      <w:r w:rsidR="00DF7E23" w:rsidRPr="00F15DCD">
        <w:rPr>
          <w:rFonts w:ascii="Segoe UI" w:hAnsi="Segoe UI" w:cs="Segoe UI"/>
          <w:sz w:val="22"/>
        </w:rPr>
      </w:r>
      <w:r w:rsidR="00DF7E23" w:rsidRPr="00F15DCD">
        <w:rPr>
          <w:rFonts w:ascii="Segoe UI" w:hAnsi="Segoe UI" w:cs="Segoe UI"/>
          <w:sz w:val="22"/>
        </w:rPr>
        <w:fldChar w:fldCharType="separate"/>
      </w:r>
      <w:del w:id="794" w:author="Radko Majerčík" w:date="2025-03-24T15:41:00Z" w16du:dateUtc="2025-03-24T14:41:00Z">
        <w:r w:rsidR="00C4674D" w:rsidDel="00436D15">
          <w:rPr>
            <w:rFonts w:ascii="Segoe UI" w:hAnsi="Segoe UI" w:cs="Segoe UI"/>
            <w:sz w:val="22"/>
          </w:rPr>
          <w:delText>34</w:delText>
        </w:r>
      </w:del>
      <w:ins w:id="795" w:author="Radko Majerčík" w:date="2025-03-24T15:41:00Z" w16du:dateUtc="2025-03-24T14:41:00Z">
        <w:r w:rsidR="00436D15">
          <w:rPr>
            <w:rFonts w:ascii="Segoe UI" w:hAnsi="Segoe UI" w:cs="Segoe UI"/>
            <w:sz w:val="22"/>
          </w:rPr>
          <w:fldChar w:fldCharType="begin"/>
        </w:r>
        <w:r w:rsidR="00436D15">
          <w:rPr>
            <w:rFonts w:ascii="Segoe UI" w:hAnsi="Segoe UI" w:cs="Segoe UI"/>
            <w:sz w:val="22"/>
          </w:rPr>
          <w:instrText xml:space="preserve"> REF _Ref61281890 \n </w:instrText>
        </w:r>
        <w:r w:rsidR="00436D15">
          <w:rPr>
            <w:rFonts w:ascii="Segoe UI" w:hAnsi="Segoe UI" w:cs="Segoe UI"/>
            <w:sz w:val="22"/>
          </w:rPr>
          <w:fldChar w:fldCharType="separate"/>
        </w:r>
        <w:r w:rsidR="00436D15">
          <w:rPr>
            <w:rFonts w:ascii="Segoe UI" w:hAnsi="Segoe UI" w:cs="Segoe UI"/>
            <w:sz w:val="22"/>
          </w:rPr>
          <w:t>36.3</w:t>
        </w:r>
        <w:r w:rsidR="00436D15">
          <w:rPr>
            <w:rFonts w:ascii="Segoe UI" w:hAnsi="Segoe UI" w:cs="Segoe UI"/>
            <w:sz w:val="22"/>
          </w:rPr>
          <w:fldChar w:fldCharType="end"/>
        </w:r>
      </w:ins>
      <w:del w:id="796" w:author="Radko Majerčík" w:date="2025-03-24T15:41:00Z" w16du:dateUtc="2025-03-24T14:41:00Z">
        <w:r w:rsidR="00C4674D" w:rsidDel="00436D15">
          <w:rPr>
            <w:rFonts w:ascii="Segoe UI" w:hAnsi="Segoe UI" w:cs="Segoe UI"/>
            <w:sz w:val="22"/>
          </w:rPr>
          <w:delText>36.3</w:delText>
        </w:r>
      </w:del>
      <w:r w:rsidR="00DF7E23" w:rsidRPr="00F15DCD">
        <w:rPr>
          <w:rFonts w:ascii="Segoe UI" w:hAnsi="Segoe UI" w:cs="Segoe UI"/>
          <w:sz w:val="22"/>
        </w:rPr>
        <w:fldChar w:fldCharType="end"/>
      </w:r>
      <w:r w:rsidR="00DF7E23" w:rsidRPr="00F15DCD">
        <w:rPr>
          <w:rFonts w:ascii="Segoe UI" w:hAnsi="Segoe UI" w:cs="Segoe UI"/>
          <w:sz w:val="22"/>
        </w:rPr>
        <w:t xml:space="preserve"> </w:t>
      </w:r>
      <w:r w:rsidRPr="00F15DCD">
        <w:rPr>
          <w:rFonts w:ascii="Segoe UI" w:hAnsi="Segoe UI" w:cs="Segoe UI"/>
          <w:sz w:val="22"/>
        </w:rPr>
        <w:t xml:space="preserve">Smlouvy.  </w:t>
      </w:r>
      <w:r w:rsidR="00ED6F2D" w:rsidRPr="00F15DCD">
        <w:rPr>
          <w:rFonts w:ascii="Segoe UI" w:hAnsi="Segoe UI" w:cs="Segoe UI"/>
          <w:sz w:val="22"/>
        </w:rPr>
        <w:t xml:space="preserve"> </w:t>
      </w:r>
    </w:p>
    <w:p w14:paraId="60C2D62D" w14:textId="0A567F2D" w:rsidR="00ED6F2D" w:rsidRPr="00F15DCD" w:rsidRDefault="00ED6F2D" w:rsidP="007F4CFA">
      <w:pPr>
        <w:pStyle w:val="RLTextlnkuslovan"/>
        <w:spacing w:line="240" w:lineRule="auto"/>
        <w:ind w:left="851"/>
        <w:rPr>
          <w:rFonts w:ascii="Segoe UI" w:hAnsi="Segoe UI" w:cs="Segoe UI"/>
          <w:sz w:val="22"/>
        </w:rPr>
      </w:pPr>
      <w:r w:rsidRPr="00F15DCD">
        <w:rPr>
          <w:rFonts w:ascii="Segoe UI" w:hAnsi="Segoe UI" w:cs="Segoe UI"/>
          <w:sz w:val="22"/>
        </w:rPr>
        <w:lastRenderedPageBreak/>
        <w:t xml:space="preserve">36.5     Ujednání čl. 36 nemají vliv na práva smluvních stran dle Právních předpisů. </w:t>
      </w:r>
    </w:p>
    <w:p w14:paraId="1A562E2B" w14:textId="7A3080A9" w:rsidR="00882651" w:rsidRPr="00F15DCD" w:rsidRDefault="00802A89" w:rsidP="002C047A">
      <w:pPr>
        <w:pStyle w:val="RLlneksmlouvy"/>
        <w:numPr>
          <w:ilvl w:val="0"/>
          <w:numId w:val="61"/>
        </w:numPr>
        <w:spacing w:line="240" w:lineRule="auto"/>
        <w:ind w:left="851" w:hanging="851"/>
        <w:rPr>
          <w:rFonts w:cs="Segoe UI"/>
        </w:rPr>
      </w:pPr>
      <w:bookmarkStart w:id="797" w:name="_Toc192631567"/>
      <w:bookmarkStart w:id="798" w:name="_Toc169076955"/>
      <w:r w:rsidRPr="00F15DCD">
        <w:rPr>
          <w:rFonts w:cs="Segoe UI"/>
        </w:rPr>
        <w:t>DORUČOVÁNÍ</w:t>
      </w:r>
      <w:bookmarkEnd w:id="797"/>
      <w:bookmarkEnd w:id="798"/>
      <w:r w:rsidRPr="00F15DCD">
        <w:rPr>
          <w:rFonts w:cs="Segoe UI"/>
        </w:rPr>
        <w:t xml:space="preserve"> </w:t>
      </w:r>
    </w:p>
    <w:p w14:paraId="16D081F8" w14:textId="73DA34F4" w:rsidR="00802A89" w:rsidRPr="00F15DCD" w:rsidRDefault="00802A89" w:rsidP="002C047A">
      <w:pPr>
        <w:pStyle w:val="RLTextlnkuslovan"/>
        <w:numPr>
          <w:ilvl w:val="1"/>
          <w:numId w:val="62"/>
        </w:numPr>
        <w:spacing w:line="240" w:lineRule="auto"/>
        <w:ind w:left="1418" w:hanging="567"/>
        <w:rPr>
          <w:rFonts w:ascii="Segoe UI" w:hAnsi="Segoe UI" w:cs="Segoe UI"/>
          <w:sz w:val="22"/>
        </w:rPr>
      </w:pPr>
      <w:r w:rsidRPr="00F15DCD">
        <w:rPr>
          <w:rFonts w:ascii="Segoe UI" w:hAnsi="Segoe UI" w:cs="Segoe UI"/>
          <w:sz w:val="22"/>
        </w:rPr>
        <w:t>Veškeré písemnosti, doručované podle této Smlouvy nebo v souvislosti s ní jedné ze smluvních stran druhé smluvní straně, budou doručovány některým z následujících způsobů:</w:t>
      </w:r>
    </w:p>
    <w:p w14:paraId="43BA0279"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37.1.1</w:t>
      </w:r>
      <w:r w:rsidRPr="00F15DCD">
        <w:rPr>
          <w:rFonts w:ascii="Segoe UI" w:hAnsi="Segoe UI" w:cs="Segoe UI"/>
          <w:sz w:val="22"/>
        </w:rPr>
        <w:tab/>
        <w:t xml:space="preserve">datovou schránkou; </w:t>
      </w:r>
    </w:p>
    <w:p w14:paraId="51FDC0BC"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37.1.2</w:t>
      </w:r>
      <w:r w:rsidRPr="00F15DCD">
        <w:rPr>
          <w:rFonts w:ascii="Segoe UI" w:hAnsi="Segoe UI" w:cs="Segoe UI"/>
          <w:sz w:val="22"/>
        </w:rPr>
        <w:tab/>
        <w:t xml:space="preserve">osobním předáním písemnosti; </w:t>
      </w:r>
    </w:p>
    <w:p w14:paraId="0ED7D1E7"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37.1.3</w:t>
      </w:r>
      <w:r w:rsidRPr="00F15DCD">
        <w:rPr>
          <w:rFonts w:ascii="Segoe UI" w:hAnsi="Segoe UI" w:cs="Segoe UI"/>
          <w:sz w:val="22"/>
        </w:rPr>
        <w:tab/>
        <w:t xml:space="preserve">e-mailem se zaručeným elektronickým podpisem; anebo </w:t>
      </w:r>
    </w:p>
    <w:p w14:paraId="089C4A16"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37.1.4</w:t>
      </w:r>
      <w:r w:rsidRPr="00F15DCD">
        <w:rPr>
          <w:rFonts w:ascii="Segoe UI" w:hAnsi="Segoe UI" w:cs="Segoe UI"/>
          <w:sz w:val="22"/>
        </w:rPr>
        <w:tab/>
        <w:t xml:space="preserve">doručením prostřednictvím pošty či kurýra; </w:t>
      </w:r>
    </w:p>
    <w:p w14:paraId="152E670F" w14:textId="5A080CC8" w:rsidR="00965DA9" w:rsidRPr="00F15DCD" w:rsidRDefault="00965DA9" w:rsidP="007F4CFA">
      <w:pPr>
        <w:pStyle w:val="RLTextlnkuslovan"/>
        <w:spacing w:line="240" w:lineRule="auto"/>
        <w:ind w:left="1418"/>
        <w:rPr>
          <w:rFonts w:ascii="Segoe UI" w:hAnsi="Segoe UI" w:cs="Segoe UI"/>
          <w:sz w:val="22"/>
        </w:rPr>
      </w:pPr>
      <w:r w:rsidRPr="00F15DCD">
        <w:rPr>
          <w:rFonts w:ascii="Segoe UI" w:hAnsi="Segoe UI" w:cs="Segoe UI"/>
          <w:sz w:val="22"/>
        </w:rPr>
        <w:t>a současně v souladu s přílohou č. B5 Požadavky na korespondenci a jednání</w:t>
      </w:r>
      <w:r w:rsidR="00E07317" w:rsidRPr="00F15DCD">
        <w:rPr>
          <w:rFonts w:ascii="Segoe UI" w:hAnsi="Segoe UI" w:cs="Segoe UI"/>
          <w:sz w:val="22"/>
        </w:rPr>
        <w:t>.</w:t>
      </w:r>
    </w:p>
    <w:p w14:paraId="12858B77" w14:textId="77777777" w:rsidR="00802A89" w:rsidRPr="00F15DCD" w:rsidRDefault="00802A89" w:rsidP="002C047A">
      <w:pPr>
        <w:pStyle w:val="RLTextlnkuslovan"/>
        <w:numPr>
          <w:ilvl w:val="1"/>
          <w:numId w:val="63"/>
        </w:numPr>
        <w:spacing w:line="240" w:lineRule="auto"/>
        <w:ind w:left="1418" w:hanging="567"/>
        <w:rPr>
          <w:rFonts w:ascii="Segoe UI" w:hAnsi="Segoe UI" w:cs="Segoe UI"/>
          <w:sz w:val="22"/>
        </w:rPr>
      </w:pPr>
      <w:r w:rsidRPr="00F15DCD">
        <w:rPr>
          <w:rFonts w:ascii="Segoe UI" w:hAnsi="Segoe UI" w:cs="Segoe UI"/>
          <w:sz w:val="22"/>
        </w:rPr>
        <w:t xml:space="preserve">Písemnosti budou Objednateli doručovány osobám a na adresu dle přílohy č. B5 Požadavky na korespondenci a jednání.  </w:t>
      </w:r>
    </w:p>
    <w:p w14:paraId="6CF28E90" w14:textId="2BE53095" w:rsidR="00802A89" w:rsidRPr="00F15DCD" w:rsidRDefault="00802A89" w:rsidP="002C047A">
      <w:pPr>
        <w:pStyle w:val="RLTextlnkuslovan"/>
        <w:numPr>
          <w:ilvl w:val="1"/>
          <w:numId w:val="64"/>
        </w:numPr>
        <w:spacing w:line="240" w:lineRule="auto"/>
        <w:ind w:left="1418" w:hanging="567"/>
        <w:rPr>
          <w:rFonts w:ascii="Segoe UI" w:hAnsi="Segoe UI" w:cs="Segoe UI"/>
          <w:sz w:val="22"/>
        </w:rPr>
      </w:pPr>
      <w:r w:rsidRPr="00F15DCD">
        <w:rPr>
          <w:rFonts w:ascii="Segoe UI" w:hAnsi="Segoe UI" w:cs="Segoe UI"/>
          <w:sz w:val="22"/>
        </w:rPr>
        <w:t xml:space="preserve">Písemnosti budou Zhotoviteli doručovány osobám a na adresu níže uvedenou: </w:t>
      </w:r>
    </w:p>
    <w:p w14:paraId="30541683" w14:textId="77777777" w:rsidR="00802A89" w:rsidRPr="00F15DCD" w:rsidRDefault="00802A89" w:rsidP="007F4CFA">
      <w:pPr>
        <w:pStyle w:val="Bezmezer"/>
        <w:ind w:left="1445"/>
        <w:rPr>
          <w:rFonts w:ascii="Segoe UI" w:hAnsi="Segoe UI" w:cs="Segoe UI"/>
        </w:rPr>
      </w:pPr>
    </w:p>
    <w:p w14:paraId="24F05E28" w14:textId="1F1AE75F" w:rsidR="00802A89" w:rsidRPr="00F15DCD" w:rsidRDefault="00802A89" w:rsidP="0067249B">
      <w:pPr>
        <w:pStyle w:val="NormlnSoD"/>
        <w:spacing w:before="40" w:after="40"/>
        <w:ind w:left="2127" w:right="127" w:hanging="1276"/>
        <w:jc w:val="left"/>
        <w:rPr>
          <w:rFonts w:ascii="Segoe UI" w:hAnsi="Segoe UI" w:cs="Segoe UI"/>
          <w:sz w:val="22"/>
          <w:szCs w:val="22"/>
          <w:lang w:eastAsia="en-US"/>
        </w:rPr>
      </w:pPr>
      <w:r w:rsidRPr="00F15DCD">
        <w:rPr>
          <w:rFonts w:ascii="Segoe UI" w:hAnsi="Segoe UI" w:cs="Segoe UI"/>
          <w:sz w:val="22"/>
          <w:szCs w:val="22"/>
        </w:rPr>
        <w:t>Adresa:</w:t>
      </w:r>
      <w:r w:rsidRPr="00F15DCD">
        <w:rPr>
          <w:rFonts w:ascii="Segoe UI" w:hAnsi="Segoe UI" w:cs="Segoe UI"/>
          <w:sz w:val="22"/>
          <w:szCs w:val="22"/>
        </w:rPr>
        <w:tab/>
      </w:r>
    </w:p>
    <w:p w14:paraId="3458F1B5" w14:textId="5778318D" w:rsidR="00802A89" w:rsidRPr="00F15DCD" w:rsidRDefault="00802A89" w:rsidP="007F4CFA">
      <w:pPr>
        <w:pStyle w:val="Bezmezer"/>
        <w:ind w:left="1560" w:hanging="736"/>
        <w:rPr>
          <w:rFonts w:ascii="Segoe UI" w:hAnsi="Segoe UI" w:cs="Segoe UI"/>
        </w:rPr>
      </w:pPr>
      <w:r w:rsidRPr="00F15DCD">
        <w:rPr>
          <w:rFonts w:ascii="Segoe UI" w:hAnsi="Segoe UI" w:cs="Segoe UI"/>
        </w:rPr>
        <w:t xml:space="preserve">Email: </w:t>
      </w:r>
      <w:r w:rsidRPr="00F15DCD">
        <w:rPr>
          <w:rFonts w:ascii="Segoe UI" w:hAnsi="Segoe UI" w:cs="Segoe UI"/>
        </w:rPr>
        <w:tab/>
      </w:r>
      <w:r w:rsidRPr="00F15DCD">
        <w:rPr>
          <w:rFonts w:ascii="Segoe UI" w:hAnsi="Segoe UI" w:cs="Segoe UI"/>
        </w:rPr>
        <w:tab/>
      </w:r>
      <w:r w:rsidR="00A83583" w:rsidRPr="00F15DCD" w:rsidDel="00A83583">
        <w:rPr>
          <w:rFonts w:ascii="Segoe UI" w:hAnsi="Segoe UI" w:cs="Segoe UI"/>
        </w:rPr>
        <w:t xml:space="preserve"> </w:t>
      </w:r>
    </w:p>
    <w:p w14:paraId="533D8A0A" w14:textId="7D11DE81" w:rsidR="00802A89" w:rsidRPr="00F15DCD" w:rsidRDefault="00802A89" w:rsidP="007F4CFA">
      <w:pPr>
        <w:pStyle w:val="Bezmezer"/>
        <w:ind w:left="1560" w:hanging="736"/>
        <w:rPr>
          <w:rFonts w:ascii="Segoe UI" w:hAnsi="Segoe UI" w:cs="Segoe UI"/>
        </w:rPr>
      </w:pPr>
      <w:r w:rsidRPr="00F15DCD">
        <w:rPr>
          <w:rFonts w:ascii="Segoe UI" w:hAnsi="Segoe UI" w:cs="Segoe UI"/>
        </w:rPr>
        <w:t xml:space="preserve">K rukám: </w:t>
      </w:r>
      <w:r w:rsidRPr="00F15DCD">
        <w:rPr>
          <w:rFonts w:ascii="Segoe UI" w:hAnsi="Segoe UI" w:cs="Segoe UI"/>
        </w:rPr>
        <w:tab/>
      </w:r>
      <w:r w:rsidR="00A83583" w:rsidRPr="00F15DCD" w:rsidDel="00A83583">
        <w:rPr>
          <w:rFonts w:ascii="Segoe UI" w:hAnsi="Segoe UI" w:cs="Segoe UI"/>
        </w:rPr>
        <w:t xml:space="preserve"> </w:t>
      </w:r>
    </w:p>
    <w:p w14:paraId="782F8465" w14:textId="77777777" w:rsidR="00802A89" w:rsidRPr="00F15DCD" w:rsidRDefault="00802A89" w:rsidP="007F4CFA">
      <w:pPr>
        <w:pStyle w:val="Bezmezer"/>
        <w:ind w:left="0" w:firstLine="0"/>
        <w:rPr>
          <w:rFonts w:ascii="Segoe UI" w:hAnsi="Segoe UI" w:cs="Segoe UI"/>
        </w:rPr>
      </w:pPr>
    </w:p>
    <w:p w14:paraId="51F709B5" w14:textId="48897CEE" w:rsidR="00802A89" w:rsidRPr="00F15DCD" w:rsidRDefault="00802A89" w:rsidP="007437D6">
      <w:pPr>
        <w:pStyle w:val="RLTextlnkuslovan"/>
        <w:keepNext/>
        <w:numPr>
          <w:ilvl w:val="1"/>
          <w:numId w:val="65"/>
        </w:numPr>
        <w:spacing w:line="240" w:lineRule="auto"/>
        <w:ind w:left="1418" w:hanging="567"/>
        <w:rPr>
          <w:rFonts w:ascii="Segoe UI" w:hAnsi="Segoe UI" w:cs="Segoe UI"/>
          <w:sz w:val="22"/>
        </w:rPr>
      </w:pPr>
      <w:r w:rsidRPr="00F15DCD">
        <w:rPr>
          <w:rFonts w:ascii="Segoe UI" w:hAnsi="Segoe UI" w:cs="Segoe UI"/>
          <w:sz w:val="22"/>
        </w:rPr>
        <w:t>Jakákoliv písemnost bude považována za doručenou:</w:t>
      </w:r>
    </w:p>
    <w:p w14:paraId="2431425C"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37.4.1</w:t>
      </w:r>
      <w:r w:rsidRPr="00F15DCD">
        <w:rPr>
          <w:rFonts w:ascii="Segoe UI" w:hAnsi="Segoe UI" w:cs="Segoe UI"/>
          <w:sz w:val="22"/>
        </w:rPr>
        <w:tab/>
        <w:t xml:space="preserve">je-li doručováno smluvní stranou prostřednictvím datové schránky, v okamžiku přihlášení se do datové schránky druhou smluvní stranou po dodání zprávy nebo 10.00 hod následujícího pracovního dne po dodání zprávy do datové schránky druhé smluvní strany, podle toho, který okamžik nastane dříve; </w:t>
      </w:r>
    </w:p>
    <w:p w14:paraId="10CB87AF"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37.4.2</w:t>
      </w:r>
      <w:r w:rsidRPr="00F15DCD">
        <w:rPr>
          <w:rFonts w:ascii="Segoe UI" w:hAnsi="Segoe UI" w:cs="Segoe UI"/>
          <w:sz w:val="22"/>
        </w:rPr>
        <w:tab/>
        <w:t xml:space="preserve">je-li doručováno osobním předáním písemnosti, v okamžiku, kdy zástupce adresáta (druhé smluvní strany) potvrdí převzetí písemnosti, popřípadě v okamžiku, kdy zástupce adresáta odmítl zásilku převzít; </w:t>
      </w:r>
    </w:p>
    <w:p w14:paraId="6B210A41"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37.4.3</w:t>
      </w:r>
      <w:r w:rsidRPr="00F15DCD">
        <w:rPr>
          <w:rFonts w:ascii="Segoe UI" w:hAnsi="Segoe UI" w:cs="Segoe UI"/>
          <w:sz w:val="22"/>
        </w:rPr>
        <w:tab/>
        <w:t xml:space="preserve">je-li doručováno emailem se zaručeným elektronickým podpisem, v okamžiku, kdy byl email odeslán na emailovou adresu druhé smluvní strany, přičemž pokud byl email odeslán mimo pracovní den anebo po 16.00 hod pracovního dne, bude se za okamžik doručení emailu považovat 10.00 hod následujícího pracovního dne; </w:t>
      </w:r>
    </w:p>
    <w:p w14:paraId="5D8A85E2" w14:textId="6D935CF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37.4.4</w:t>
      </w:r>
      <w:r w:rsidRPr="00F15DCD">
        <w:rPr>
          <w:rFonts w:ascii="Segoe UI" w:hAnsi="Segoe UI" w:cs="Segoe UI"/>
          <w:sz w:val="22"/>
        </w:rPr>
        <w:tab/>
        <w:t>je-li doručováno prostřednictvím pošty či kurýrní služby, v okamžiku, kdy zástupce druhé smluvní strany převzal zásilku, popřípadě v okamžiku, kdy zástupce adresáta odmítl zásilku převzít.</w:t>
      </w:r>
    </w:p>
    <w:p w14:paraId="2284766F" w14:textId="7DE08395" w:rsidR="006F6917" w:rsidRPr="00F15DCD" w:rsidRDefault="00965DA9" w:rsidP="002C047A">
      <w:pPr>
        <w:pStyle w:val="RLTextlnkuslovan"/>
        <w:numPr>
          <w:ilvl w:val="1"/>
          <w:numId w:val="83"/>
        </w:numPr>
        <w:spacing w:line="240" w:lineRule="auto"/>
        <w:ind w:left="1418" w:hanging="567"/>
        <w:rPr>
          <w:rFonts w:ascii="Segoe UI" w:hAnsi="Segoe UI" w:cs="Segoe UI"/>
          <w:sz w:val="22"/>
        </w:rPr>
      </w:pPr>
      <w:r w:rsidRPr="00F15DCD">
        <w:rPr>
          <w:rFonts w:ascii="Segoe UI" w:hAnsi="Segoe UI" w:cs="Segoe UI"/>
          <w:sz w:val="22"/>
        </w:rPr>
        <w:lastRenderedPageBreak/>
        <w:t>Obě smluvní strany jsou oprávněny měnit údaje pro doručování; v takovém případě je druhá strana povinna doručovat na nově uvedený údaj, a to od prvního následujícího pracovního dne po dni, kdy této straně byla změna oznámena.</w:t>
      </w:r>
      <w:r w:rsidR="006F6917" w:rsidRPr="00F15DCD">
        <w:rPr>
          <w:rFonts w:ascii="Segoe UI" w:hAnsi="Segoe UI" w:cs="Segoe UI"/>
          <w:sz w:val="22"/>
        </w:rPr>
        <w:t xml:space="preserve">  </w:t>
      </w:r>
    </w:p>
    <w:p w14:paraId="29C489A3" w14:textId="7F4454E1" w:rsidR="006F6917" w:rsidRPr="00F15DCD" w:rsidRDefault="006F6917" w:rsidP="002C047A">
      <w:pPr>
        <w:pStyle w:val="RLlneksmlouvy"/>
        <w:numPr>
          <w:ilvl w:val="0"/>
          <w:numId w:val="69"/>
        </w:numPr>
        <w:spacing w:line="240" w:lineRule="auto"/>
        <w:rPr>
          <w:rFonts w:cs="Segoe UI"/>
        </w:rPr>
      </w:pPr>
      <w:bookmarkStart w:id="799" w:name="_Toc192631568"/>
      <w:bookmarkStart w:id="800" w:name="_Toc169076956"/>
      <w:r w:rsidRPr="00F15DCD">
        <w:rPr>
          <w:rFonts w:cs="Segoe UI"/>
        </w:rPr>
        <w:t>ZÁVĚREČNÁ UJEDNÁNÍ</w:t>
      </w:r>
      <w:bookmarkEnd w:id="799"/>
      <w:bookmarkEnd w:id="800"/>
      <w:r w:rsidRPr="00F15DCD">
        <w:rPr>
          <w:rFonts w:cs="Segoe UI"/>
        </w:rPr>
        <w:t xml:space="preserve"> </w:t>
      </w:r>
    </w:p>
    <w:p w14:paraId="45894413" w14:textId="26EAB27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Smlouva obsahuje úplnou dohodu smluvních stran ohledně předmětu plnění této Smlouvy. Smlouva nahrazuje veškeré předchozí dohody smluvních stran, učiněné ústně či písemně, ohledně předmětu plnění této Smlouvy. Každá ze smluvních stran prohlašuje, že při uzavírání Smlouvy nespoléhala na žádná ujištění učiněná druhou smluvní stranou anebo třetí osobou, s výjimkou těch ujištění, která jsou výslovně uvedena ve Smlouvě. </w:t>
      </w:r>
    </w:p>
    <w:p w14:paraId="3E0555F5" w14:textId="24DD34A1"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Budou-li ustanovení Smlouvy v konfliktu s ustanovením jiné smlouvy mezi smluvními stranami, bez ohledu na to, zda uzavřené přede dnem uzavření této Smlouvy či po něm, bude mít vždy, pokud se smluvní strany výslovně nedohodnou písemně jinak, přednost tato Smlouva před jakoukoliv jinou takovou smlouvou. </w:t>
      </w:r>
    </w:p>
    <w:p w14:paraId="6DBF75A9" w14:textId="217086D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Tato Smlouva se uzavírá v souladu s § 2586 a násl. OZ. Pro vyloučení pochybností se uvádí, že pokud tak vyžaduje kontext této Smlouvy, měly strany v úmyslu odchýlit se, či zcela vyloučit příslušná dispozitivní ustanovení OZ. </w:t>
      </w:r>
    </w:p>
    <w:p w14:paraId="6511D68B" w14:textId="74F2DD6B"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Tato Smlouva může být měněna pouze písemnými dodatky podepsanými oběma smluvními stranami. Písemnou formou se pro účely této Smlouvy rozumí pouze písemnost v listinné podobě opatřená za podmínek uvedených v § 561 OZ, podpisy osob jednajících za smluvní strany. Možnost uzavření Smlouvy a/nebo dodatku formou dle § 562 OZ se vylučuje. </w:t>
      </w:r>
    </w:p>
    <w:p w14:paraId="0395D1BB" w14:textId="24254BDB"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Žádné ustanovení této Smlouvy není smlouvou ve prospěch třetího. Žádné třetí straně proto z této Smlouvy nemohou vzniknout žádná práva. </w:t>
      </w:r>
    </w:p>
    <w:p w14:paraId="6F1D42F3" w14:textId="755C5AC3" w:rsidR="00251013" w:rsidRPr="00F15DCD" w:rsidRDefault="00251013" w:rsidP="00A50C59">
      <w:pPr>
        <w:pStyle w:val="RLTextlnkuslovan"/>
        <w:numPr>
          <w:ilvl w:val="1"/>
          <w:numId w:val="121"/>
        </w:numPr>
        <w:spacing w:line="240" w:lineRule="auto"/>
        <w:rPr>
          <w:rFonts w:ascii="Segoe UI" w:hAnsi="Segoe UI" w:cs="Segoe UI"/>
          <w:sz w:val="22"/>
          <w:szCs w:val="22"/>
        </w:rPr>
      </w:pPr>
      <w:bookmarkStart w:id="801" w:name="_Ref70334093"/>
      <w:r w:rsidRPr="00F15DCD">
        <w:rPr>
          <w:rFonts w:ascii="Segoe UI" w:hAnsi="Segoe UI" w:cs="Segoe UI"/>
          <w:sz w:val="22"/>
          <w:szCs w:val="22"/>
        </w:rPr>
        <w:t>Zhotovitel není oprávněn od Smlouvy odstoupit z důvodu podle § 2627 odst. 2 OZ.</w:t>
      </w:r>
    </w:p>
    <w:p w14:paraId="3A718A46" w14:textId="06AB22EA" w:rsidR="00965DA9" w:rsidRPr="00F15DCD" w:rsidRDefault="00965DA9" w:rsidP="00A50C59">
      <w:pPr>
        <w:pStyle w:val="RLTextlnkuslovan"/>
        <w:numPr>
          <w:ilvl w:val="1"/>
          <w:numId w:val="121"/>
        </w:numPr>
        <w:spacing w:line="240" w:lineRule="auto"/>
        <w:rPr>
          <w:rFonts w:ascii="Segoe UI" w:hAnsi="Segoe UI" w:cs="Segoe UI"/>
          <w:sz w:val="22"/>
          <w:szCs w:val="22"/>
        </w:rPr>
      </w:pPr>
      <w:bookmarkStart w:id="802" w:name="_Ref193722972"/>
      <w:r w:rsidRPr="00F15DCD">
        <w:rPr>
          <w:rFonts w:ascii="Segoe UI" w:hAnsi="Segoe UI" w:cs="Segoe UI"/>
          <w:sz w:val="22"/>
          <w:szCs w:val="22"/>
        </w:rPr>
        <w:t>Pokud není v této Smlouvě výslovně uvedeno jinak, nesmí Zhotovitel bez písemného souhlasu Objednatele postoupit žádné ze svých práv ani pohledávek podle této Smlouvy na jinou osobu. Zhotovitel nesmí postoupit svoje smluvní postavení (postoupit Smlouvu) jakékoli třetí osobě. Odchylně od tohoto základního pravidla se ujednává, že:</w:t>
      </w:r>
      <w:bookmarkEnd w:id="801"/>
      <w:bookmarkEnd w:id="802"/>
    </w:p>
    <w:p w14:paraId="30D273BA" w14:textId="3D3FF105" w:rsidR="00965DA9" w:rsidRPr="00F15DCD" w:rsidRDefault="00965DA9" w:rsidP="00A50C59">
      <w:pPr>
        <w:pStyle w:val="Odstavecseseznamem"/>
        <w:numPr>
          <w:ilvl w:val="2"/>
          <w:numId w:val="121"/>
        </w:numPr>
        <w:spacing w:line="240" w:lineRule="auto"/>
        <w:rPr>
          <w:rFonts w:ascii="Segoe UI" w:hAnsi="Segoe UI" w:cs="Segoe UI"/>
          <w:sz w:val="22"/>
          <w:szCs w:val="22"/>
        </w:rPr>
      </w:pPr>
      <w:r w:rsidRPr="00F15DCD">
        <w:rPr>
          <w:rFonts w:ascii="Segoe UI" w:hAnsi="Segoe UI" w:cs="Segoe UI"/>
          <w:sz w:val="22"/>
          <w:szCs w:val="22"/>
        </w:rPr>
        <w:t xml:space="preserve">uzavřela-li tuto Smlouvu na straně Zhotovitele společnost více dodavatelů, smí společníci této společnosti mezi sebou postoupit svoje smluvní postavení (postoupit Smlouvu) nebo jeho část, jestliže tyto společnosti splní kvalifikaci, která byla požadována v Zadávacím řízení. K postoupení Smlouvy dojde po </w:t>
      </w:r>
      <w:r w:rsidRPr="00F15DCD">
        <w:rPr>
          <w:rFonts w:ascii="Segoe UI" w:hAnsi="Segoe UI" w:cs="Segoe UI"/>
          <w:sz w:val="22"/>
          <w:szCs w:val="22"/>
        </w:rPr>
        <w:lastRenderedPageBreak/>
        <w:t>předložení dokladů dané společnosti či společností a písemné</w:t>
      </w:r>
      <w:r w:rsidR="002A2C47" w:rsidRPr="00F15DCD">
        <w:rPr>
          <w:rFonts w:ascii="Segoe UI" w:hAnsi="Segoe UI" w:cs="Segoe UI"/>
          <w:sz w:val="22"/>
          <w:szCs w:val="22"/>
        </w:rPr>
        <w:t>m</w:t>
      </w:r>
      <w:r w:rsidRPr="00F15DCD">
        <w:rPr>
          <w:rFonts w:ascii="Segoe UI" w:hAnsi="Segoe UI" w:cs="Segoe UI"/>
          <w:sz w:val="22"/>
          <w:szCs w:val="22"/>
        </w:rPr>
        <w:t xml:space="preserve"> souhlasu Objednatele. Objednatel se zavazuje písemný souhlas neodepřít bez vážného důvodu, jestliže bude doloženo splnění kvalifikace.  </w:t>
      </w:r>
    </w:p>
    <w:p w14:paraId="0360E333" w14:textId="1E9C7803" w:rsidR="00C86DE5" w:rsidRPr="00F15DCD" w:rsidRDefault="00C86DE5" w:rsidP="00A50C59">
      <w:pPr>
        <w:pStyle w:val="Odstavecseseznamem"/>
        <w:numPr>
          <w:ilvl w:val="2"/>
          <w:numId w:val="121"/>
        </w:numPr>
        <w:spacing w:line="240" w:lineRule="auto"/>
        <w:rPr>
          <w:rFonts w:ascii="Segoe UI" w:hAnsi="Segoe UI" w:cs="Segoe UI"/>
          <w:sz w:val="22"/>
          <w:szCs w:val="22"/>
        </w:rPr>
      </w:pPr>
      <w:r w:rsidRPr="00F15DCD">
        <w:rPr>
          <w:rFonts w:ascii="Segoe UI" w:hAnsi="Segoe UI" w:cs="Segoe UI"/>
          <w:sz w:val="22"/>
          <w:szCs w:val="22"/>
        </w:rPr>
        <w:t xml:space="preserve">V případě </w:t>
      </w:r>
      <w:r w:rsidR="0059150F" w:rsidRPr="00F15DCD">
        <w:rPr>
          <w:rFonts w:ascii="Segoe UI" w:hAnsi="Segoe UI" w:cs="Segoe UI"/>
          <w:sz w:val="22"/>
          <w:szCs w:val="22"/>
        </w:rPr>
        <w:t xml:space="preserve">odůvodněné </w:t>
      </w:r>
      <w:r w:rsidRPr="00F15DCD">
        <w:rPr>
          <w:rFonts w:ascii="Segoe UI" w:hAnsi="Segoe UI" w:cs="Segoe UI"/>
          <w:sz w:val="22"/>
          <w:szCs w:val="22"/>
        </w:rPr>
        <w:t>písemné žádosti Zhotovitele o souhlas Objednatele s postoupením pohledávek na financující banku Zhotovitele, udělí Objednatel nejpozději do 7 dnů od doručení žádosti Zhotovitele souhlas s postoupením pohledávek na financující banku Zhotovitele.</w:t>
      </w:r>
    </w:p>
    <w:p w14:paraId="14AE6750" w14:textId="680B1747"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Zhotovitel je povinen (jako zajištění možného vstupu Objednatele do práv či smluvního postavení Zhotovitele vůči jakémukoli Poddodavateli,</w:t>
      </w:r>
      <w:r w:rsidR="002A2C47" w:rsidRPr="00F15DCD">
        <w:rPr>
          <w:rFonts w:ascii="Segoe UI" w:hAnsi="Segoe UI" w:cs="Segoe UI"/>
          <w:sz w:val="22"/>
          <w:szCs w:val="22"/>
        </w:rPr>
        <w:t xml:space="preserve"> pro účely postoupení záruky za jakost se záruční dobou přesahující Záruční dobu poskytnutou Zhotovitelem a pro další takové případy,</w:t>
      </w:r>
      <w:r w:rsidRPr="00F15DCD">
        <w:rPr>
          <w:rFonts w:ascii="Segoe UI" w:hAnsi="Segoe UI" w:cs="Segoe UI"/>
          <w:sz w:val="22"/>
          <w:szCs w:val="22"/>
        </w:rPr>
        <w:t xml:space="preserve"> a to výlučně pro případ předčasného ukončení Smlouvy před </w:t>
      </w:r>
      <w:r w:rsidR="00DF7862">
        <w:rPr>
          <w:rFonts w:ascii="Segoe UI" w:hAnsi="Segoe UI" w:cs="Segoe UI"/>
          <w:sz w:val="22"/>
          <w:szCs w:val="22"/>
        </w:rPr>
        <w:t>P</w:t>
      </w:r>
      <w:r w:rsidRPr="00F15DCD">
        <w:rPr>
          <w:rFonts w:ascii="Segoe UI" w:hAnsi="Segoe UI" w:cs="Segoe UI"/>
          <w:sz w:val="22"/>
          <w:szCs w:val="22"/>
        </w:rPr>
        <w:t>ředáním Díla) zajistit, aby Poddodavatelé a/nebo Objednatelem vybraný Poddodavatel, které bude používat k plnění této Smlouvy, uzavřeli s Objednatelem, pokud to bude Objednatel požadovat (a to postupem odpovídajícím Právním předpisům, zejména ZZVZ) smlouvy s Poddodavateli shodné (z hlediska smluvních ujednání, práv a povinností, závazků a pohledávek) či výhodnější (z hlediska Objednatele) s</w:t>
      </w:r>
      <w:r w:rsidR="00157459" w:rsidRPr="00F15DCD">
        <w:rPr>
          <w:rFonts w:ascii="Segoe UI" w:hAnsi="Segoe UI" w:cs="Segoe UI"/>
          <w:sz w:val="22"/>
          <w:szCs w:val="22"/>
        </w:rPr>
        <w:t> předmětnou s</w:t>
      </w:r>
      <w:r w:rsidRPr="00F15DCD">
        <w:rPr>
          <w:rFonts w:ascii="Segoe UI" w:hAnsi="Segoe UI" w:cs="Segoe UI"/>
          <w:sz w:val="22"/>
          <w:szCs w:val="22"/>
        </w:rPr>
        <w:t>mlouvou či smlouvami mezi Zhotovitelem a Poddodavatelem a/nebo písemným právním jednáním učiněným (v případě požadavku a souhlasu Objednatele) Poddodavatelem vůči a ve prospěch Objednatele, které zajistí uplatnění konkrétního práva, pohledávky či nároku Objednatele vůči Poddodavateli (a to pro případ porušení závazku či povinnosti Zhotovitele vůči Objednateli ze Smlouvy) v podobě shodné (z hlediska smluvních ujednání, práv a povinností, závazků a pohledávek) či výhodnější (z hlediska Objednatele) s předmětným nárokem (právem, pohledávkou) plynoucím z právního jednání mezi Zhotovitelem a Poddodavatelem. Závazek plynoucí z předcházející věty se Zhotovitel zavazuje splnit nejpozději do 2</w:t>
      </w:r>
      <w:r w:rsidR="008851AF" w:rsidRPr="00F15DCD">
        <w:rPr>
          <w:rFonts w:ascii="Segoe UI" w:hAnsi="Segoe UI" w:cs="Segoe UI"/>
          <w:sz w:val="22"/>
          <w:szCs w:val="22"/>
        </w:rPr>
        <w:t>1</w:t>
      </w:r>
      <w:r w:rsidRPr="00F15DCD">
        <w:rPr>
          <w:rFonts w:ascii="Segoe UI" w:hAnsi="Segoe UI" w:cs="Segoe UI"/>
          <w:sz w:val="22"/>
          <w:szCs w:val="22"/>
        </w:rPr>
        <w:t xml:space="preserve"> dnů ode dne, kdy obdrží žádost Objednatele o uzavření.    </w:t>
      </w:r>
    </w:p>
    <w:p w14:paraId="41EE96FA" w14:textId="377C221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Je-li nebo stane-li se některé ustanovení této Smlouvy neplatným, neúčinným či nevykonatelným, nedotkne se tato neplatnost, neúčinnost či nevykonatelnost jiných ustanovení této Smlouvy. Smluvní strany se zavazují, v co nejkratší lhůtě nahradit neplatné či nevykonatelné ustanovení jiným ustanovením, které bude platné a vykonatelné a které bude svým obsahem obdobné neplatnému či nevykonatelnému ustanovení.</w:t>
      </w:r>
    </w:p>
    <w:p w14:paraId="0FBF9ACC" w14:textId="39D448FC"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Tato Smlouva je vyhotovována v</w:t>
      </w:r>
      <w:r w:rsidR="006B6308" w:rsidRPr="00F15DCD">
        <w:rPr>
          <w:rFonts w:ascii="Segoe UI" w:hAnsi="Segoe UI" w:cs="Segoe UI"/>
          <w:sz w:val="22"/>
          <w:szCs w:val="22"/>
        </w:rPr>
        <w:t> </w:t>
      </w:r>
      <w:r w:rsidRPr="00F15DCD">
        <w:rPr>
          <w:rFonts w:ascii="Segoe UI" w:hAnsi="Segoe UI" w:cs="Segoe UI"/>
          <w:sz w:val="22"/>
          <w:szCs w:val="22"/>
        </w:rPr>
        <w:t>českém</w:t>
      </w:r>
      <w:r w:rsidR="006B6308" w:rsidRPr="00F15DCD">
        <w:rPr>
          <w:rFonts w:ascii="Segoe UI" w:hAnsi="Segoe UI" w:cs="Segoe UI"/>
          <w:sz w:val="22"/>
          <w:szCs w:val="22"/>
        </w:rPr>
        <w:t xml:space="preserve"> jazyce.</w:t>
      </w:r>
      <w:r w:rsidR="00F47718" w:rsidRPr="00F15DCD">
        <w:rPr>
          <w:rFonts w:ascii="Segoe UI" w:hAnsi="Segoe UI" w:cs="Segoe UI"/>
          <w:sz w:val="22"/>
          <w:szCs w:val="22"/>
        </w:rPr>
        <w:t xml:space="preserve"> </w:t>
      </w:r>
    </w:p>
    <w:p w14:paraId="44A24200" w14:textId="1AD6E324"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Smluvní strany se podvolují režimu zákona č. 340/2015 Sb., o zvláštních podmínkách účinnosti některých smluv, uveřejňování těchto smluv a o registru smluv (zákon o registru smluv), ve znění pozdějších předpisů. Objednatel prohlašuje, že pokud to bude shora uvedený zákon vyžadovat, smlouvu zveřejní </w:t>
      </w:r>
      <w:r w:rsidRPr="00F15DCD">
        <w:rPr>
          <w:rFonts w:ascii="Segoe UI" w:hAnsi="Segoe UI" w:cs="Segoe UI"/>
          <w:sz w:val="22"/>
          <w:szCs w:val="22"/>
        </w:rPr>
        <w:lastRenderedPageBreak/>
        <w:t xml:space="preserve">v registru smluv a bude plnit související povinnosti. Zhotovitel prohlašuje, že s tímto postupem souhlasí a poskytne veškerou součinnost nezbytnou k tomu, aby Objednatel mohl dostát všem svým povinnostem souvisejícím s uveřejněním této Smlouvy v registru smluv. Zejména Zhotovitel označí součásti této Smlouvy, které mají být v rámci uveřejnění registru smluv znečitelněny za podmínek zákona o registru smluv. V případě, že to vyplývá ze zákona o registru smluv dle tohoto odstavce, nabude tato Smlouva účinnost zveřejněním v registru smluv. Jinak nabývá tato Smlouva účinnost podpisem obou Smluvních stran. </w:t>
      </w:r>
    </w:p>
    <w:p w14:paraId="1FCAD531" w14:textId="23747535"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Nedílnou součást</w:t>
      </w:r>
      <w:r w:rsidR="00975225" w:rsidRPr="00F15DCD">
        <w:rPr>
          <w:rFonts w:ascii="Segoe UI" w:hAnsi="Segoe UI" w:cs="Segoe UI"/>
          <w:sz w:val="22"/>
          <w:szCs w:val="22"/>
        </w:rPr>
        <w:t xml:space="preserve">í </w:t>
      </w:r>
      <w:r w:rsidR="006D1C39">
        <w:rPr>
          <w:rFonts w:ascii="Segoe UI" w:hAnsi="Segoe UI" w:cs="Segoe UI"/>
          <w:sz w:val="22"/>
          <w:szCs w:val="22"/>
        </w:rPr>
        <w:t xml:space="preserve">sjednaného </w:t>
      </w:r>
      <w:r w:rsidR="00975225" w:rsidRPr="00F15DCD">
        <w:rPr>
          <w:rFonts w:ascii="Segoe UI" w:hAnsi="Segoe UI" w:cs="Segoe UI"/>
          <w:sz w:val="22"/>
          <w:szCs w:val="22"/>
        </w:rPr>
        <w:t>smluvního závazku stran jsou</w:t>
      </w:r>
      <w:r w:rsidRPr="00F15DCD">
        <w:rPr>
          <w:rFonts w:ascii="Segoe UI" w:hAnsi="Segoe UI" w:cs="Segoe UI"/>
          <w:sz w:val="22"/>
          <w:szCs w:val="22"/>
        </w:rPr>
        <w:t xml:space="preserve"> tyto </w:t>
      </w:r>
      <w:r w:rsidR="00975225" w:rsidRPr="00F15DCD">
        <w:rPr>
          <w:rFonts w:ascii="Segoe UI" w:hAnsi="Segoe UI" w:cs="Segoe UI"/>
          <w:sz w:val="22"/>
          <w:szCs w:val="22"/>
        </w:rPr>
        <w:t>dokumenty</w:t>
      </w:r>
      <w:r w:rsidRPr="00F15DCD">
        <w:rPr>
          <w:rFonts w:ascii="Segoe UI" w:hAnsi="Segoe UI" w:cs="Segoe UI"/>
          <w:sz w:val="22"/>
          <w:szCs w:val="22"/>
        </w:rPr>
        <w:t xml:space="preserve">: </w:t>
      </w:r>
    </w:p>
    <w:p w14:paraId="6E61EDB0" w14:textId="77777777" w:rsidR="006F6917" w:rsidRPr="00F15DCD" w:rsidRDefault="006F6917" w:rsidP="002C047A">
      <w:pPr>
        <w:pStyle w:val="RLTextlnkuslovan"/>
        <w:numPr>
          <w:ilvl w:val="2"/>
          <w:numId w:val="68"/>
        </w:numPr>
        <w:spacing w:after="80" w:line="240" w:lineRule="auto"/>
        <w:ind w:left="2127"/>
        <w:rPr>
          <w:rFonts w:ascii="Segoe UI" w:hAnsi="Segoe UI" w:cs="Segoe UI"/>
          <w:bCs/>
          <w:sz w:val="22"/>
        </w:rPr>
      </w:pPr>
      <w:bookmarkStart w:id="803" w:name="_Ref61010373"/>
      <w:r w:rsidRPr="00F15DCD">
        <w:rPr>
          <w:rFonts w:ascii="Segoe UI" w:hAnsi="Segoe UI" w:cs="Segoe UI"/>
          <w:bCs/>
          <w:sz w:val="22"/>
        </w:rPr>
        <w:t>ČÁST II Smluvní ujednání</w:t>
      </w:r>
      <w:bookmarkEnd w:id="803"/>
      <w:r w:rsidRPr="00F15DCD">
        <w:rPr>
          <w:rFonts w:ascii="Segoe UI" w:hAnsi="Segoe UI" w:cs="Segoe UI"/>
          <w:bCs/>
          <w:sz w:val="22"/>
        </w:rPr>
        <w:t xml:space="preserve"> </w:t>
      </w:r>
    </w:p>
    <w:p w14:paraId="06B9AE4F" w14:textId="2F86F1B1" w:rsidR="006F6917" w:rsidRPr="00F15DCD" w:rsidRDefault="006F6917"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II.</w:t>
      </w:r>
      <w:r w:rsidR="00030B04" w:rsidRPr="00F15DCD">
        <w:rPr>
          <w:rFonts w:ascii="Segoe UI" w:hAnsi="Segoe UI" w:cs="Segoe UI"/>
          <w:bCs/>
          <w:sz w:val="22"/>
        </w:rPr>
        <w:t>a</w:t>
      </w:r>
      <w:r w:rsidRPr="00F15DCD">
        <w:rPr>
          <w:rFonts w:ascii="Segoe UI" w:hAnsi="Segoe UI" w:cs="Segoe UI"/>
          <w:bCs/>
          <w:sz w:val="22"/>
        </w:rPr>
        <w:t xml:space="preserve"> Dodatky ke Smlouvě </w:t>
      </w:r>
    </w:p>
    <w:p w14:paraId="04D6D888" w14:textId="2D6E9793"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 xml:space="preserve">II.b Ukončení Smlouvy a stanovení nákladů </w:t>
      </w:r>
    </w:p>
    <w:p w14:paraId="413D8B29" w14:textId="77777777"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II.c Smluvní pokuty za nedodržení hodnot</w:t>
      </w:r>
    </w:p>
    <w:p w14:paraId="71106EBF" w14:textId="77777777"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 xml:space="preserve">II.d Ceny a platební podmínky  </w:t>
      </w:r>
    </w:p>
    <w:p w14:paraId="1E7580D6" w14:textId="6F27060D"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 xml:space="preserve">II.e </w:t>
      </w:r>
      <w:r w:rsidR="00AB466F" w:rsidRPr="00F15DCD">
        <w:rPr>
          <w:rFonts w:ascii="Segoe UI" w:hAnsi="Segoe UI" w:cs="Segoe UI"/>
          <w:bCs/>
          <w:sz w:val="22"/>
        </w:rPr>
        <w:t>Pravidla sociální odpovědnosti</w:t>
      </w:r>
      <w:r w:rsidRPr="00F15DCD">
        <w:rPr>
          <w:rFonts w:ascii="Segoe UI" w:hAnsi="Segoe UI" w:cs="Segoe UI"/>
          <w:bCs/>
          <w:sz w:val="22"/>
        </w:rPr>
        <w:t xml:space="preserve"> </w:t>
      </w:r>
    </w:p>
    <w:p w14:paraId="4C15A776" w14:textId="7CBBD66B"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 xml:space="preserve">II.f Pojištění </w:t>
      </w:r>
      <w:r w:rsidR="00B14B30" w:rsidRPr="00F15DCD">
        <w:rPr>
          <w:rFonts w:ascii="Segoe UI" w:hAnsi="Segoe UI" w:cs="Segoe UI"/>
          <w:bCs/>
          <w:sz w:val="22"/>
        </w:rPr>
        <w:t>Zhotovitele</w:t>
      </w:r>
    </w:p>
    <w:p w14:paraId="75C62B29" w14:textId="4D1DCC8B"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II.</w:t>
      </w:r>
      <w:r w:rsidR="00C1262D" w:rsidRPr="00F15DCD">
        <w:rPr>
          <w:rFonts w:ascii="Segoe UI" w:hAnsi="Segoe UI" w:cs="Segoe UI"/>
          <w:bCs/>
          <w:sz w:val="22"/>
        </w:rPr>
        <w:t>g</w:t>
      </w:r>
      <w:r w:rsidRPr="00F15DCD">
        <w:rPr>
          <w:rFonts w:ascii="Segoe UI" w:hAnsi="Segoe UI" w:cs="Segoe UI"/>
          <w:bCs/>
          <w:sz w:val="22"/>
        </w:rPr>
        <w:t xml:space="preserve"> Garantované parametry</w:t>
      </w:r>
    </w:p>
    <w:p w14:paraId="4E72C72B" w14:textId="367013D0" w:rsidR="00452566" w:rsidRPr="00F15DCD" w:rsidRDefault="00BD22C1"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II</w:t>
      </w:r>
      <w:r w:rsidR="00E800BA" w:rsidRPr="00F15DCD">
        <w:rPr>
          <w:rFonts w:ascii="Segoe UI" w:hAnsi="Segoe UI" w:cs="Segoe UI"/>
          <w:bCs/>
          <w:sz w:val="22"/>
        </w:rPr>
        <w:t>.</w:t>
      </w:r>
      <w:r w:rsidRPr="00F15DCD">
        <w:rPr>
          <w:rFonts w:ascii="Segoe UI" w:hAnsi="Segoe UI" w:cs="Segoe UI"/>
          <w:bCs/>
          <w:sz w:val="22"/>
        </w:rPr>
        <w:t>h</w:t>
      </w:r>
      <w:r w:rsidR="00452566" w:rsidRPr="00F15DCD">
        <w:rPr>
          <w:rFonts w:ascii="Segoe UI" w:hAnsi="Segoe UI" w:cs="Segoe UI"/>
          <w:bCs/>
          <w:sz w:val="22"/>
        </w:rPr>
        <w:t xml:space="preserve"> Smluvní Harmonogram</w:t>
      </w:r>
    </w:p>
    <w:p w14:paraId="3BA5A89B" w14:textId="2879E426" w:rsidR="006F6917" w:rsidRPr="00F15DCD" w:rsidRDefault="00BD22C1" w:rsidP="002C047A">
      <w:pPr>
        <w:pStyle w:val="RLTextlnkuslovan"/>
        <w:numPr>
          <w:ilvl w:val="0"/>
          <w:numId w:val="35"/>
        </w:numPr>
        <w:spacing w:after="80" w:line="240" w:lineRule="auto"/>
        <w:ind w:left="2410"/>
        <w:rPr>
          <w:rFonts w:ascii="Segoe UI" w:hAnsi="Segoe UI" w:cs="Segoe UI"/>
          <w:bCs/>
          <w:sz w:val="22"/>
        </w:rPr>
      </w:pPr>
      <w:r w:rsidRPr="00F15DCD">
        <w:rPr>
          <w:rFonts w:ascii="Segoe UI" w:hAnsi="Segoe UI" w:cs="Segoe UI"/>
          <w:bCs/>
          <w:sz w:val="22"/>
        </w:rPr>
        <w:t>II.i</w:t>
      </w:r>
      <w:r w:rsidR="00452566" w:rsidRPr="00F15DCD">
        <w:rPr>
          <w:rFonts w:ascii="Segoe UI" w:hAnsi="Segoe UI" w:cs="Segoe UI"/>
          <w:bCs/>
          <w:sz w:val="22"/>
        </w:rPr>
        <w:t xml:space="preserve"> Plánování a povolování  </w:t>
      </w:r>
      <w:bookmarkStart w:id="804" w:name="_Ref61001501"/>
    </w:p>
    <w:p w14:paraId="504EF43C" w14:textId="362E8FE6" w:rsidR="00452566" w:rsidRPr="00F15DCD" w:rsidRDefault="006F6917" w:rsidP="007437D6">
      <w:pPr>
        <w:pStyle w:val="RLTextlnkuslovan"/>
        <w:keepNext/>
        <w:numPr>
          <w:ilvl w:val="2"/>
          <w:numId w:val="68"/>
        </w:numPr>
        <w:spacing w:after="80" w:line="240" w:lineRule="auto"/>
        <w:ind w:left="2127" w:hanging="709"/>
        <w:rPr>
          <w:rFonts w:ascii="Segoe UI" w:hAnsi="Segoe UI" w:cs="Segoe UI"/>
          <w:bCs/>
          <w:sz w:val="22"/>
        </w:rPr>
      </w:pPr>
      <w:r w:rsidRPr="00F15DCD">
        <w:rPr>
          <w:rFonts w:ascii="Segoe UI" w:hAnsi="Segoe UI" w:cs="Segoe UI"/>
          <w:bCs/>
          <w:sz w:val="22"/>
        </w:rPr>
        <w:t xml:space="preserve"> </w:t>
      </w:r>
      <w:bookmarkStart w:id="805" w:name="_Ref64625429"/>
      <w:r w:rsidR="00452566" w:rsidRPr="00F15DCD">
        <w:rPr>
          <w:rFonts w:ascii="Segoe UI" w:hAnsi="Segoe UI" w:cs="Segoe UI"/>
          <w:bCs/>
          <w:sz w:val="22"/>
        </w:rPr>
        <w:t>ČÁST III Požadavky Objednatele</w:t>
      </w:r>
      <w:bookmarkEnd w:id="804"/>
      <w:bookmarkEnd w:id="805"/>
      <w:r w:rsidR="00452566" w:rsidRPr="00F15DCD">
        <w:rPr>
          <w:rFonts w:ascii="Segoe UI" w:hAnsi="Segoe UI" w:cs="Segoe UI"/>
          <w:bCs/>
          <w:sz w:val="22"/>
        </w:rPr>
        <w:t xml:space="preserve">  </w:t>
      </w:r>
    </w:p>
    <w:p w14:paraId="7FFC934F" w14:textId="77777777" w:rsidR="00452566" w:rsidRPr="00F15DCD" w:rsidRDefault="00452566" w:rsidP="007437D6">
      <w:pPr>
        <w:pStyle w:val="RLTextlnkuslovan"/>
        <w:keepNext/>
        <w:spacing w:after="80" w:line="240" w:lineRule="auto"/>
        <w:ind w:left="2050"/>
        <w:rPr>
          <w:rFonts w:ascii="Segoe UI" w:hAnsi="Segoe UI" w:cs="Segoe UI"/>
          <w:bCs/>
          <w:sz w:val="22"/>
          <w:u w:val="single"/>
        </w:rPr>
      </w:pPr>
      <w:r w:rsidRPr="00F15DCD">
        <w:rPr>
          <w:rFonts w:ascii="Segoe UI" w:hAnsi="Segoe UI" w:cs="Segoe UI"/>
          <w:bCs/>
          <w:sz w:val="22"/>
          <w:u w:val="single"/>
        </w:rPr>
        <w:t>Rozsah Díla a technické požadavky</w:t>
      </w:r>
    </w:p>
    <w:p w14:paraId="17AC4506" w14:textId="7EB02B0A"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 Celkový rozsah Díla</w:t>
      </w:r>
    </w:p>
    <w:p w14:paraId="46E0AC7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 Technické specifikace pro systém spalování/kotel </w:t>
      </w:r>
    </w:p>
    <w:p w14:paraId="3444BD9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A3 Technické specifikace pro systém čištění spalin</w:t>
      </w:r>
    </w:p>
    <w:p w14:paraId="4C2A8028"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A4 Technické specifikace pro turbínu/generátor a kondenzátory</w:t>
      </w:r>
    </w:p>
    <w:p w14:paraId="158355C0"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A5 Technické specifikace pomocných provozů</w:t>
      </w:r>
    </w:p>
    <w:p w14:paraId="6A7D6AB5"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A6 Technické specifikace elektro zařízení</w:t>
      </w:r>
    </w:p>
    <w:p w14:paraId="6873984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A7 Technické specifikace řídícího a monitorovacího systému (CMS)</w:t>
      </w:r>
    </w:p>
    <w:p w14:paraId="35A6365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A8 Obecné technické požadavky na procesy</w:t>
      </w:r>
    </w:p>
    <w:p w14:paraId="44803B57"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A9 Technické specifikace stavební části</w:t>
      </w:r>
    </w:p>
    <w:p w14:paraId="0671633B"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A10 Náhradní a spotřební díly </w:t>
      </w:r>
    </w:p>
    <w:p w14:paraId="46F8941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A11 Dokončení Montáže, uvádění do provozu a testování </w:t>
      </w:r>
    </w:p>
    <w:p w14:paraId="495719E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A12 Školení</w:t>
      </w:r>
    </w:p>
    <w:p w14:paraId="0FEAA143" w14:textId="77777777" w:rsidR="00FF4100"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lastRenderedPageBreak/>
        <w:t>A13 Procesní a konstrukční data</w:t>
      </w:r>
      <w:r w:rsidR="00FF4100" w:rsidRPr="00F15DCD">
        <w:rPr>
          <w:rFonts w:ascii="Segoe UI" w:hAnsi="Segoe UI" w:cs="Segoe UI"/>
          <w:bCs/>
          <w:sz w:val="22"/>
        </w:rPr>
        <w:t xml:space="preserve"> </w:t>
      </w:r>
    </w:p>
    <w:p w14:paraId="7F00EE6B" w14:textId="477021DF" w:rsidR="00452566" w:rsidRPr="00F15DCD" w:rsidRDefault="00FF4100"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A14 Technické podmínky</w:t>
      </w:r>
      <w:r w:rsidR="00452566" w:rsidRPr="00F15DCD">
        <w:rPr>
          <w:rFonts w:ascii="Segoe UI" w:hAnsi="Segoe UI" w:cs="Segoe UI"/>
          <w:bCs/>
          <w:sz w:val="22"/>
        </w:rPr>
        <w:t xml:space="preserve">     </w:t>
      </w:r>
    </w:p>
    <w:p w14:paraId="3F42D821" w14:textId="77777777" w:rsidR="0045256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A14.1 Svařování a kontrola tlakových částí</w:t>
      </w:r>
    </w:p>
    <w:p w14:paraId="7F5A1C12" w14:textId="428CEAF0"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A14.2 Ocelové konstrukce pro proces </w:t>
      </w:r>
      <w:r w:rsidR="00793F76" w:rsidRPr="00F15DCD">
        <w:rPr>
          <w:rFonts w:ascii="Segoe UI" w:hAnsi="Segoe UI" w:cs="Segoe UI"/>
          <w:bCs/>
          <w:sz w:val="22"/>
        </w:rPr>
        <w:t xml:space="preserve"> </w:t>
      </w:r>
    </w:p>
    <w:p w14:paraId="3E57B49D" w14:textId="77777777" w:rsidR="0045256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A14.3 Akustický hluk a vibrace</w:t>
      </w:r>
    </w:p>
    <w:p w14:paraId="4B68543B" w14:textId="331DCFF5"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A14.4 Izolace a opláštění pro proces </w:t>
      </w:r>
      <w:r w:rsidR="00793F76" w:rsidRPr="00F15DCD">
        <w:rPr>
          <w:rFonts w:ascii="Segoe UI" w:hAnsi="Segoe UI" w:cs="Segoe UI"/>
          <w:bCs/>
          <w:sz w:val="22"/>
        </w:rPr>
        <w:t xml:space="preserve"> </w:t>
      </w:r>
    </w:p>
    <w:p w14:paraId="0070E19F" w14:textId="19BFAA85"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A14.5a Přípojky měření, systém spalin/vzduch </w:t>
      </w:r>
      <w:r w:rsidR="00793F76" w:rsidRPr="00F15DCD">
        <w:rPr>
          <w:rFonts w:ascii="Segoe UI" w:hAnsi="Segoe UI" w:cs="Segoe UI"/>
          <w:bCs/>
          <w:sz w:val="22"/>
        </w:rPr>
        <w:t xml:space="preserve"> </w:t>
      </w:r>
    </w:p>
    <w:p w14:paraId="7F1F79BB" w14:textId="68FD72DA"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A14.5b Přípojky měření, systém voda/pára </w:t>
      </w:r>
      <w:r w:rsidR="00793F76" w:rsidRPr="00F15DCD">
        <w:rPr>
          <w:rFonts w:ascii="Segoe UI" w:hAnsi="Segoe UI" w:cs="Segoe UI"/>
          <w:bCs/>
          <w:sz w:val="22"/>
        </w:rPr>
        <w:t xml:space="preserve"> </w:t>
      </w:r>
    </w:p>
    <w:p w14:paraId="67BE3754" w14:textId="3452BF52"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A14.6 P</w:t>
      </w:r>
      <w:r w:rsidR="00245C22" w:rsidRPr="00F15DCD">
        <w:rPr>
          <w:rFonts w:ascii="Segoe UI" w:hAnsi="Segoe UI" w:cs="Segoe UI"/>
          <w:bCs/>
          <w:sz w:val="22"/>
        </w:rPr>
        <w:t>rocesní instrumentace</w:t>
      </w:r>
      <w:r w:rsidR="00793F76" w:rsidRPr="00F15DCD">
        <w:rPr>
          <w:rFonts w:ascii="Segoe UI" w:hAnsi="Segoe UI" w:cs="Segoe UI"/>
          <w:bCs/>
          <w:sz w:val="22"/>
        </w:rPr>
        <w:t xml:space="preserve"> </w:t>
      </w:r>
    </w:p>
    <w:p w14:paraId="257A8E6C" w14:textId="65828D98"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A14.7 Dokumentace</w:t>
      </w:r>
      <w:r w:rsidR="00793F76" w:rsidRPr="00F15DCD">
        <w:rPr>
          <w:rFonts w:ascii="Segoe UI" w:hAnsi="Segoe UI" w:cs="Segoe UI"/>
          <w:bCs/>
          <w:sz w:val="22"/>
        </w:rPr>
        <w:t xml:space="preserve"> </w:t>
      </w:r>
    </w:p>
    <w:p w14:paraId="7F23721B" w14:textId="5C7EF422"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A14.8 Identifikace a označení komponentů </w:t>
      </w:r>
      <w:r w:rsidR="00793F76" w:rsidRPr="00F15DCD">
        <w:rPr>
          <w:rFonts w:ascii="Segoe UI" w:hAnsi="Segoe UI" w:cs="Segoe UI"/>
          <w:bCs/>
          <w:sz w:val="22"/>
        </w:rPr>
        <w:t xml:space="preserve"> </w:t>
      </w:r>
    </w:p>
    <w:p w14:paraId="766A336F" w14:textId="0D68961E"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A14.9 Tlakové nádoby, nádrže a potrubí </w:t>
      </w:r>
      <w:r w:rsidR="00793F76" w:rsidRPr="00F15DCD">
        <w:rPr>
          <w:rFonts w:ascii="Segoe UI" w:hAnsi="Segoe UI" w:cs="Segoe UI"/>
          <w:bCs/>
          <w:sz w:val="22"/>
        </w:rPr>
        <w:t xml:space="preserve"> </w:t>
      </w:r>
    </w:p>
    <w:p w14:paraId="66E5547B" w14:textId="0053C79B"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A14.10 Standard pro schodiště a ochozy </w:t>
      </w:r>
      <w:r w:rsidR="00793F76" w:rsidRPr="00F15DCD">
        <w:rPr>
          <w:rFonts w:ascii="Segoe UI" w:hAnsi="Segoe UI" w:cs="Segoe UI"/>
          <w:bCs/>
          <w:sz w:val="22"/>
        </w:rPr>
        <w:t xml:space="preserve"> </w:t>
      </w:r>
    </w:p>
    <w:p w14:paraId="3FEDD46D" w14:textId="291D3C75" w:rsidR="00452566" w:rsidRPr="00F15DCD" w:rsidRDefault="00452566" w:rsidP="002C047A">
      <w:pPr>
        <w:pStyle w:val="RLTextlnkuslovan"/>
        <w:numPr>
          <w:ilvl w:val="2"/>
          <w:numId w:val="36"/>
        </w:numPr>
        <w:spacing w:after="80" w:line="240" w:lineRule="auto"/>
        <w:rPr>
          <w:rFonts w:ascii="Segoe UI" w:hAnsi="Segoe UI" w:cs="Segoe UI"/>
          <w:b/>
          <w:sz w:val="22"/>
        </w:rPr>
      </w:pPr>
      <w:r w:rsidRPr="00F15DCD">
        <w:rPr>
          <w:rFonts w:ascii="Segoe UI" w:hAnsi="Segoe UI" w:cs="Segoe UI"/>
          <w:bCs/>
          <w:sz w:val="22"/>
        </w:rPr>
        <w:t xml:space="preserve">A14.11 Sklolaminátové (FRP) a plastové svary </w:t>
      </w:r>
    </w:p>
    <w:p w14:paraId="41989F33" w14:textId="284F0D46" w:rsidR="0097462B" w:rsidRPr="00F15DCD" w:rsidRDefault="0097462B"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A15 Koncepční schémata pro proces</w:t>
      </w:r>
      <w:r w:rsidR="00245C22" w:rsidRPr="00F15DCD">
        <w:rPr>
          <w:rFonts w:ascii="Segoe UI" w:hAnsi="Segoe UI" w:cs="Segoe UI"/>
          <w:bCs/>
          <w:sz w:val="22"/>
        </w:rPr>
        <w:t xml:space="preserve"> (titulní strana)</w:t>
      </w:r>
    </w:p>
    <w:p w14:paraId="3EA60DB4" w14:textId="41D91F75"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A15.1 Koncepční schéma, systém spalování/kotel </w:t>
      </w:r>
    </w:p>
    <w:p w14:paraId="03687F32"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A15.2 Koncepční schéma, čištění spalin   </w:t>
      </w:r>
    </w:p>
    <w:p w14:paraId="5AE45B9B"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A15.3 Koncepční schéma, okruh voda/pára a připojení topné vody</w:t>
      </w:r>
    </w:p>
    <w:p w14:paraId="059B3D3A"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A15.4 Koncepční schéma, vodní toky </w:t>
      </w:r>
    </w:p>
    <w:p w14:paraId="2F888D79"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A16 Koncepční schémata pro elektro (jednopólové schéma)</w:t>
      </w:r>
    </w:p>
    <w:p w14:paraId="24A825A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A17 Koncepční schéma automatizace (topologie CMS) </w:t>
      </w:r>
    </w:p>
    <w:p w14:paraId="61B9A1E7"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A18 Hranice dodávky </w:t>
      </w:r>
    </w:p>
    <w:p w14:paraId="29850F22"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A19 Dálkové vytápění </w:t>
      </w:r>
    </w:p>
    <w:p w14:paraId="70A25AA0" w14:textId="42412DE2"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A20 Postup pro </w:t>
      </w:r>
      <w:r w:rsidR="00245C22" w:rsidRPr="00F15DCD">
        <w:rPr>
          <w:rFonts w:ascii="Segoe UI" w:hAnsi="Segoe UI" w:cs="Segoe UI"/>
          <w:bCs/>
          <w:sz w:val="22"/>
        </w:rPr>
        <w:t>V</w:t>
      </w:r>
      <w:r w:rsidRPr="00F15DCD">
        <w:rPr>
          <w:rFonts w:ascii="Segoe UI" w:hAnsi="Segoe UI" w:cs="Segoe UI"/>
          <w:bCs/>
          <w:sz w:val="22"/>
        </w:rPr>
        <w:t xml:space="preserve">ýkonové zkoušky </w:t>
      </w:r>
    </w:p>
    <w:p w14:paraId="1F7B8CB6"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A21 Opce</w:t>
      </w:r>
    </w:p>
    <w:p w14:paraId="4AC530D6" w14:textId="598A186F"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A22 Bezpečnost provedení </w:t>
      </w:r>
    </w:p>
    <w:p w14:paraId="09EF6D91" w14:textId="77777777" w:rsidR="00452566" w:rsidRPr="00F15DCD" w:rsidRDefault="00452566" w:rsidP="007F4CFA">
      <w:pPr>
        <w:pStyle w:val="RLTextlnkuslovan"/>
        <w:spacing w:after="80" w:line="240" w:lineRule="auto"/>
        <w:ind w:left="2050"/>
        <w:rPr>
          <w:rFonts w:ascii="Segoe UI" w:hAnsi="Segoe UI" w:cs="Segoe UI"/>
          <w:bCs/>
          <w:sz w:val="22"/>
          <w:u w:val="single"/>
        </w:rPr>
      </w:pPr>
      <w:r w:rsidRPr="00F15DCD">
        <w:rPr>
          <w:rFonts w:ascii="Segoe UI" w:hAnsi="Segoe UI" w:cs="Segoe UI"/>
          <w:bCs/>
          <w:sz w:val="22"/>
          <w:u w:val="single"/>
        </w:rPr>
        <w:t xml:space="preserve">Administrativní požadavky </w:t>
      </w:r>
    </w:p>
    <w:p w14:paraId="414B15C3"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B1 Organizace projektu </w:t>
      </w:r>
    </w:p>
    <w:p w14:paraId="788EBB9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B2 Požadavky na ochranu zdraví, bezpečnost a životní prostředí </w:t>
      </w:r>
    </w:p>
    <w:p w14:paraId="16C09E2D"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B3 Požadavky na plánování a podávání zpráv</w:t>
      </w:r>
    </w:p>
    <w:p w14:paraId="7680EEE6"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B4 Požadavky na oznámení, změny a odchylky </w:t>
      </w:r>
    </w:p>
    <w:p w14:paraId="4B59E37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B5 Požadavky na korespondenci a jednání </w:t>
      </w:r>
    </w:p>
    <w:p w14:paraId="52792F0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B6 Místo realizace a pracovní podmínky </w:t>
      </w:r>
    </w:p>
    <w:p w14:paraId="0E0D88EB"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lastRenderedPageBreak/>
        <w:t>B7 Požadavky na kvalitu</w:t>
      </w:r>
    </w:p>
    <w:p w14:paraId="172DD6F0" w14:textId="21D8324B"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B8 Systém číslování komponent (KKS)</w:t>
      </w:r>
    </w:p>
    <w:p w14:paraId="549B6A29" w14:textId="7F8E2C95" w:rsidR="00452566" w:rsidRPr="00F15DCD" w:rsidRDefault="00452566" w:rsidP="007F4CFA">
      <w:pPr>
        <w:pStyle w:val="RLTextlnkuslovan"/>
        <w:spacing w:after="80" w:line="240" w:lineRule="auto"/>
        <w:ind w:left="2050"/>
        <w:rPr>
          <w:rFonts w:ascii="Segoe UI" w:hAnsi="Segoe UI" w:cs="Segoe UI"/>
          <w:bCs/>
          <w:sz w:val="22"/>
          <w:u w:val="single"/>
        </w:rPr>
      </w:pPr>
      <w:r w:rsidRPr="00F15DCD">
        <w:rPr>
          <w:rFonts w:ascii="Segoe UI" w:hAnsi="Segoe UI" w:cs="Segoe UI"/>
          <w:bCs/>
          <w:sz w:val="22"/>
          <w:u w:val="single"/>
        </w:rPr>
        <w:t>Re</w:t>
      </w:r>
      <w:r w:rsidR="00245C22" w:rsidRPr="00F15DCD">
        <w:rPr>
          <w:rFonts w:ascii="Segoe UI" w:hAnsi="Segoe UI" w:cs="Segoe UI"/>
          <w:bCs/>
          <w:sz w:val="22"/>
          <w:u w:val="single"/>
        </w:rPr>
        <w:t>vidovatelná projektová a konstrukční</w:t>
      </w:r>
      <w:r w:rsidRPr="00F15DCD">
        <w:rPr>
          <w:rFonts w:ascii="Segoe UI" w:hAnsi="Segoe UI" w:cs="Segoe UI"/>
          <w:bCs/>
          <w:sz w:val="22"/>
          <w:u w:val="single"/>
        </w:rPr>
        <w:t xml:space="preserve"> </w:t>
      </w:r>
      <w:r w:rsidR="00245C22" w:rsidRPr="00F15DCD">
        <w:rPr>
          <w:rFonts w:ascii="Segoe UI" w:hAnsi="Segoe UI" w:cs="Segoe UI"/>
          <w:bCs/>
          <w:sz w:val="22"/>
          <w:u w:val="single"/>
        </w:rPr>
        <w:t>d</w:t>
      </w:r>
      <w:r w:rsidRPr="00F15DCD">
        <w:rPr>
          <w:rFonts w:ascii="Segoe UI" w:hAnsi="Segoe UI" w:cs="Segoe UI"/>
          <w:bCs/>
          <w:sz w:val="22"/>
          <w:u w:val="single"/>
        </w:rPr>
        <w:t xml:space="preserve">ata </w:t>
      </w:r>
    </w:p>
    <w:p w14:paraId="38A46251" w14:textId="0C513B5B" w:rsidR="0097462B"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C1 Revidovatelná projektová a kontrukční data</w:t>
      </w:r>
    </w:p>
    <w:p w14:paraId="650F5AF9" w14:textId="235EC2D7" w:rsidR="00452566" w:rsidRPr="00F15DCD" w:rsidRDefault="00245C22" w:rsidP="007F4CFA">
      <w:pPr>
        <w:pStyle w:val="RLTextlnkuslovan"/>
        <w:spacing w:after="80" w:line="240" w:lineRule="auto"/>
        <w:ind w:left="2050"/>
        <w:rPr>
          <w:rFonts w:ascii="Segoe UI" w:hAnsi="Segoe UI" w:cs="Segoe UI"/>
          <w:bCs/>
          <w:sz w:val="22"/>
          <w:u w:val="single"/>
        </w:rPr>
      </w:pPr>
      <w:r w:rsidRPr="00F15DCD">
        <w:rPr>
          <w:rFonts w:ascii="Segoe UI" w:hAnsi="Segoe UI" w:cs="Segoe UI"/>
          <w:bCs/>
          <w:sz w:val="22"/>
          <w:u w:val="single"/>
        </w:rPr>
        <w:t>Výkresy</w:t>
      </w:r>
    </w:p>
    <w:p w14:paraId="6C9256ED" w14:textId="77777777" w:rsidR="00245C22"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D1 </w:t>
      </w:r>
      <w:r w:rsidR="00245C22" w:rsidRPr="00F15DCD">
        <w:rPr>
          <w:rFonts w:ascii="Segoe UI" w:hAnsi="Segoe UI" w:cs="Segoe UI"/>
          <w:bCs/>
          <w:sz w:val="22"/>
        </w:rPr>
        <w:t xml:space="preserve">Výkresy projektu </w:t>
      </w:r>
    </w:p>
    <w:p w14:paraId="7FEEAB26" w14:textId="77777777" w:rsidR="00245C22" w:rsidRPr="00F15DCD" w:rsidRDefault="00245C22"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D2 Ilustrace z 3D modelu </w:t>
      </w:r>
    </w:p>
    <w:p w14:paraId="1921FADF" w14:textId="05656F1A" w:rsidR="00452566" w:rsidRPr="00F15DCD" w:rsidRDefault="00245C22"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D3 3D model projektu</w:t>
      </w:r>
      <w:r w:rsidR="00452566" w:rsidRPr="00F15DCD">
        <w:rPr>
          <w:rFonts w:ascii="Segoe UI" w:hAnsi="Segoe UI" w:cs="Segoe UI"/>
          <w:bCs/>
          <w:sz w:val="22"/>
        </w:rPr>
        <w:t xml:space="preserve"> </w:t>
      </w:r>
    </w:p>
    <w:p w14:paraId="29FB63F0" w14:textId="1F63E661"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 xml:space="preserve">D2 Plán místa realizace </w:t>
      </w:r>
    </w:p>
    <w:p w14:paraId="2C35BBD1" w14:textId="5689D7FA" w:rsidR="00452566" w:rsidRPr="00F15DCD" w:rsidRDefault="00452566" w:rsidP="007F4CFA">
      <w:pPr>
        <w:pStyle w:val="RLTextlnkuslovan"/>
        <w:spacing w:after="80" w:line="240" w:lineRule="auto"/>
        <w:ind w:left="2053"/>
        <w:rPr>
          <w:rFonts w:ascii="Segoe UI" w:hAnsi="Segoe UI" w:cs="Segoe UI"/>
          <w:bCs/>
          <w:sz w:val="22"/>
          <w:u w:val="single"/>
        </w:rPr>
      </w:pPr>
      <w:r w:rsidRPr="00F15DCD">
        <w:rPr>
          <w:rFonts w:ascii="Segoe UI" w:hAnsi="Segoe UI" w:cs="Segoe UI"/>
          <w:bCs/>
          <w:sz w:val="22"/>
          <w:u w:val="single"/>
        </w:rPr>
        <w:t>Extern</w:t>
      </w:r>
      <w:r w:rsidR="00245C22" w:rsidRPr="00F15DCD">
        <w:rPr>
          <w:rFonts w:ascii="Segoe UI" w:hAnsi="Segoe UI" w:cs="Segoe UI"/>
          <w:bCs/>
          <w:sz w:val="22"/>
          <w:u w:val="single"/>
        </w:rPr>
        <w:t>í rozhraní</w:t>
      </w:r>
    </w:p>
    <w:p w14:paraId="2472FB4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E1 Specifikace externích inženýrských sítí</w:t>
      </w:r>
    </w:p>
    <w:p w14:paraId="6A1F5931"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E2 Kvalita vodních toků</w:t>
      </w:r>
    </w:p>
    <w:p w14:paraId="4FAD8AAF"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E3 Specifikace spotřebních médií Objednatele</w:t>
      </w:r>
    </w:p>
    <w:p w14:paraId="4FAE4C4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E4 Specifikace stávajícího CCTV systému Objednatele </w:t>
      </w:r>
    </w:p>
    <w:p w14:paraId="6CB0ADB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E5 Jednopólové schéma Stávajícího zařízení Objednatele </w:t>
      </w:r>
    </w:p>
    <w:p w14:paraId="5105E7C0"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E6 Rozvaděč R2 Stávajícího zařízení Objednatele  </w:t>
      </w:r>
    </w:p>
    <w:p w14:paraId="6A98A4A9" w14:textId="77777777" w:rsidR="00452566"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 xml:space="preserve">E7 Výkresy násypky odpadu Stávajícího zařízení </w:t>
      </w:r>
    </w:p>
    <w:p w14:paraId="7CF1E785" w14:textId="77777777" w:rsidR="00452566"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 xml:space="preserve">E8 Schválené druhy odpadů pro Stávající zařízení Objednatele </w:t>
      </w:r>
    </w:p>
    <w:p w14:paraId="619FEF2F" w14:textId="012F6944"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 xml:space="preserve">E9 Specifikace stávajícího CEMS systému Objednatele </w:t>
      </w:r>
    </w:p>
    <w:p w14:paraId="4FA7D941" w14:textId="77777777" w:rsidR="00452566" w:rsidRPr="00F15DCD" w:rsidRDefault="00452566" w:rsidP="007F4CFA">
      <w:pPr>
        <w:pStyle w:val="RLTextlnkuslovan"/>
        <w:spacing w:after="80" w:line="240" w:lineRule="auto"/>
        <w:ind w:left="1344" w:firstLine="709"/>
        <w:rPr>
          <w:rFonts w:ascii="Segoe UI" w:hAnsi="Segoe UI" w:cs="Segoe UI"/>
          <w:bCs/>
          <w:sz w:val="22"/>
          <w:u w:val="single"/>
        </w:rPr>
      </w:pPr>
      <w:r w:rsidRPr="00F15DCD">
        <w:rPr>
          <w:rFonts w:ascii="Segoe UI" w:hAnsi="Segoe UI" w:cs="Segoe UI"/>
          <w:bCs/>
          <w:sz w:val="22"/>
          <w:u w:val="single"/>
        </w:rPr>
        <w:t xml:space="preserve">Poddodavatelé </w:t>
      </w:r>
    </w:p>
    <w:p w14:paraId="691EA6E5" w14:textId="54A2115F" w:rsidR="00452566" w:rsidRPr="00F15DCD" w:rsidRDefault="00452566" w:rsidP="002C047A">
      <w:pPr>
        <w:pStyle w:val="RLTextlnkuslovan"/>
        <w:numPr>
          <w:ilvl w:val="0"/>
          <w:numId w:val="36"/>
        </w:numPr>
        <w:spacing w:after="80" w:line="240" w:lineRule="auto"/>
        <w:ind w:left="2410" w:hanging="357"/>
        <w:rPr>
          <w:rFonts w:ascii="Segoe UI" w:hAnsi="Segoe UI" w:cs="Segoe UI"/>
          <w:sz w:val="22"/>
          <w:szCs w:val="22"/>
        </w:rPr>
      </w:pPr>
      <w:r w:rsidRPr="00F15DCD">
        <w:rPr>
          <w:rFonts w:ascii="Segoe UI" w:hAnsi="Segoe UI" w:cs="Segoe UI"/>
          <w:bCs/>
          <w:sz w:val="22"/>
        </w:rPr>
        <w:t xml:space="preserve">F1 Poddodavatelé  </w:t>
      </w:r>
    </w:p>
    <w:p w14:paraId="190F29A6" w14:textId="77777777" w:rsidR="00030B04" w:rsidRPr="00F15DCD" w:rsidRDefault="00030B04" w:rsidP="007F4CFA">
      <w:pPr>
        <w:pStyle w:val="RLTextlnkuslovan"/>
        <w:spacing w:line="240" w:lineRule="auto"/>
        <w:ind w:left="2127"/>
        <w:rPr>
          <w:rFonts w:ascii="Segoe UI" w:hAnsi="Segoe UI" w:cs="Segoe UI"/>
          <w:sz w:val="22"/>
        </w:rPr>
      </w:pPr>
      <w:bookmarkStart w:id="806" w:name="_Ref61010375"/>
    </w:p>
    <w:p w14:paraId="61689863" w14:textId="7967AAC4" w:rsidR="00030B04" w:rsidRPr="00F15DCD" w:rsidRDefault="00030B04" w:rsidP="002C047A">
      <w:pPr>
        <w:pStyle w:val="RLTextlnkuslovan"/>
        <w:numPr>
          <w:ilvl w:val="2"/>
          <w:numId w:val="68"/>
        </w:numPr>
        <w:spacing w:line="240" w:lineRule="auto"/>
        <w:ind w:left="2127"/>
        <w:rPr>
          <w:rFonts w:ascii="Segoe UI" w:hAnsi="Segoe UI" w:cs="Segoe UI"/>
          <w:sz w:val="22"/>
        </w:rPr>
      </w:pPr>
      <w:bookmarkStart w:id="807" w:name="_Ref70004654"/>
      <w:r w:rsidRPr="00F15DCD">
        <w:rPr>
          <w:rFonts w:ascii="Segoe UI" w:hAnsi="Segoe UI" w:cs="Segoe UI"/>
          <w:sz w:val="22"/>
        </w:rPr>
        <w:t xml:space="preserve">Část IV </w:t>
      </w:r>
      <w:r w:rsidR="00452566" w:rsidRPr="00F15DCD">
        <w:rPr>
          <w:rFonts w:ascii="Segoe UI" w:hAnsi="Segoe UI" w:cs="Segoe UI"/>
          <w:sz w:val="22"/>
        </w:rPr>
        <w:t>Nabídka Zhotovitele</w:t>
      </w:r>
      <w:bookmarkEnd w:id="806"/>
      <w:bookmarkEnd w:id="807"/>
      <w:r w:rsidR="003629AB" w:rsidRPr="00F15DCD">
        <w:rPr>
          <w:rFonts w:ascii="Segoe UI" w:hAnsi="Segoe UI" w:cs="Segoe UI"/>
          <w:sz w:val="22"/>
        </w:rPr>
        <w:t xml:space="preserve"> </w:t>
      </w:r>
    </w:p>
    <w:p w14:paraId="755644E9" w14:textId="551E8D5F" w:rsidR="00030B04" w:rsidRPr="00F15DCD" w:rsidRDefault="00030B04" w:rsidP="002C047A">
      <w:pPr>
        <w:pStyle w:val="RLTextlnkuslovan"/>
        <w:numPr>
          <w:ilvl w:val="0"/>
          <w:numId w:val="36"/>
        </w:numPr>
        <w:spacing w:after="80" w:line="240" w:lineRule="auto"/>
        <w:ind w:left="2410" w:hanging="357"/>
        <w:rPr>
          <w:rFonts w:ascii="Segoe UI" w:hAnsi="Segoe UI" w:cs="Segoe UI"/>
          <w:sz w:val="22"/>
          <w:szCs w:val="22"/>
        </w:rPr>
      </w:pPr>
      <w:r w:rsidRPr="00F15DCD">
        <w:rPr>
          <w:rFonts w:ascii="Segoe UI" w:hAnsi="Segoe UI" w:cs="Segoe UI"/>
          <w:bCs/>
          <w:sz w:val="22"/>
        </w:rPr>
        <w:t xml:space="preserve">Nabídka </w:t>
      </w:r>
      <w:r w:rsidR="00E07317" w:rsidRPr="00F15DCD">
        <w:rPr>
          <w:rFonts w:ascii="Segoe UI" w:hAnsi="Segoe UI" w:cs="Segoe UI"/>
          <w:bCs/>
          <w:sz w:val="22"/>
        </w:rPr>
        <w:t>Z</w:t>
      </w:r>
      <w:r w:rsidRPr="00F15DCD">
        <w:rPr>
          <w:rFonts w:ascii="Segoe UI" w:hAnsi="Segoe UI" w:cs="Segoe UI"/>
          <w:bCs/>
          <w:sz w:val="22"/>
        </w:rPr>
        <w:t>hotovitele</w:t>
      </w:r>
    </w:p>
    <w:p w14:paraId="099E9436" w14:textId="51187AA5" w:rsidR="00030B04" w:rsidRPr="00F15DCD" w:rsidRDefault="00030B04"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Kopie registrace Zhotovitele k DPH</w:t>
      </w:r>
    </w:p>
    <w:p w14:paraId="0CF25AF8" w14:textId="77777777" w:rsidR="00030B04" w:rsidRPr="00F15DCD" w:rsidRDefault="00030B04" w:rsidP="007F4CFA">
      <w:pPr>
        <w:pStyle w:val="RLTextlnkuslovan"/>
        <w:spacing w:after="80" w:line="240" w:lineRule="auto"/>
        <w:ind w:left="2410"/>
        <w:rPr>
          <w:rFonts w:ascii="Segoe UI" w:hAnsi="Segoe UI" w:cs="Segoe UI"/>
          <w:bCs/>
          <w:sz w:val="22"/>
        </w:rPr>
      </w:pPr>
    </w:p>
    <w:p w14:paraId="46CA38FF" w14:textId="77777777" w:rsidR="003B0F89" w:rsidRPr="00F15DCD" w:rsidRDefault="003B0F89" w:rsidP="007F4CFA">
      <w:pPr>
        <w:pStyle w:val="RLProhlensmluvnchstran"/>
        <w:spacing w:line="240" w:lineRule="auto"/>
        <w:rPr>
          <w:rFonts w:ascii="Segoe UI" w:hAnsi="Segoe UI" w:cs="Segoe UI"/>
          <w:sz w:val="22"/>
        </w:rPr>
      </w:pPr>
      <w:bookmarkStart w:id="808" w:name="_Toc55565783"/>
      <w:bookmarkStart w:id="809" w:name="_Toc60936258"/>
      <w:bookmarkStart w:id="810" w:name="_Toc55565784"/>
      <w:bookmarkStart w:id="811" w:name="_Toc60936259"/>
      <w:bookmarkStart w:id="812" w:name="_Toc55565785"/>
      <w:bookmarkStart w:id="813" w:name="_Toc60936260"/>
      <w:bookmarkStart w:id="814" w:name="_Toc55565786"/>
      <w:bookmarkStart w:id="815" w:name="_Toc60936261"/>
      <w:bookmarkStart w:id="816" w:name="_Toc253494455"/>
      <w:bookmarkEnd w:id="808"/>
      <w:bookmarkEnd w:id="809"/>
      <w:bookmarkEnd w:id="810"/>
      <w:bookmarkEnd w:id="811"/>
      <w:bookmarkEnd w:id="812"/>
      <w:bookmarkEnd w:id="813"/>
      <w:bookmarkEnd w:id="814"/>
      <w:bookmarkEnd w:id="815"/>
      <w:bookmarkEnd w:id="816"/>
      <w:r w:rsidRPr="00F15DCD">
        <w:rPr>
          <w:rFonts w:ascii="Segoe UI" w:hAnsi="Segoe UI" w:cs="Segoe UI"/>
          <w:sz w:val="22"/>
        </w:rPr>
        <w:t>Smluvní strany prohlašují, že si tuto Smlouvu přečetly, že s jejím obsahem souhlasí a na důkaz toho k ní připojují svoje podpisy.</w:t>
      </w:r>
    </w:p>
    <w:tbl>
      <w:tblPr>
        <w:tblW w:w="0" w:type="auto"/>
        <w:jc w:val="center"/>
        <w:tblLook w:val="01E0" w:firstRow="1" w:lastRow="1" w:firstColumn="1" w:lastColumn="1" w:noHBand="0" w:noVBand="0"/>
      </w:tblPr>
      <w:tblGrid>
        <w:gridCol w:w="4241"/>
        <w:gridCol w:w="4831"/>
      </w:tblGrid>
      <w:tr w:rsidR="003B0F89" w:rsidRPr="00F15DCD" w14:paraId="40BAB2D6" w14:textId="77777777" w:rsidTr="003305B1">
        <w:trPr>
          <w:jc w:val="center"/>
        </w:trPr>
        <w:tc>
          <w:tcPr>
            <w:tcW w:w="4241" w:type="dxa"/>
          </w:tcPr>
          <w:p w14:paraId="3AB0D068" w14:textId="20854869" w:rsidR="003B0F89" w:rsidRPr="00F15DCD" w:rsidRDefault="006F4593" w:rsidP="007F4CFA">
            <w:pPr>
              <w:pStyle w:val="RLProhlensmluvnchstran"/>
              <w:spacing w:line="240" w:lineRule="auto"/>
              <w:rPr>
                <w:rFonts w:ascii="Segoe UI" w:hAnsi="Segoe UI" w:cs="Segoe UI"/>
                <w:sz w:val="22"/>
              </w:rPr>
            </w:pPr>
            <w:r w:rsidRPr="00F15DCD">
              <w:rPr>
                <w:rFonts w:ascii="Segoe UI" w:hAnsi="Segoe UI" w:cs="Segoe UI"/>
                <w:sz w:val="22"/>
              </w:rPr>
              <w:t>Objednatel</w:t>
            </w:r>
          </w:p>
          <w:p w14:paraId="2C37E7CB" w14:textId="77777777" w:rsidR="003B0F89" w:rsidRPr="00F15DCD" w:rsidRDefault="003B0F89" w:rsidP="007F4CFA">
            <w:pPr>
              <w:pStyle w:val="RLdajeosmluvnstran"/>
              <w:spacing w:line="240" w:lineRule="auto"/>
              <w:rPr>
                <w:rFonts w:ascii="Segoe UI" w:hAnsi="Segoe UI" w:cs="Segoe UI"/>
                <w:sz w:val="22"/>
              </w:rPr>
            </w:pPr>
          </w:p>
          <w:p w14:paraId="77C4318E"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V [</w:t>
            </w:r>
            <w:r w:rsidRPr="00F15DCD">
              <w:rPr>
                <w:rFonts w:ascii="Segoe UI" w:hAnsi="Segoe UI" w:cs="Segoe UI"/>
                <w:sz w:val="22"/>
                <w:highlight w:val="cyan"/>
              </w:rPr>
              <w:t>BUDE DOPLNĚNO</w:t>
            </w:r>
            <w:r w:rsidRPr="00F15DCD">
              <w:rPr>
                <w:rFonts w:ascii="Segoe UI" w:hAnsi="Segoe UI" w:cs="Segoe UI"/>
                <w:sz w:val="22"/>
              </w:rPr>
              <w:t>] dne [</w:t>
            </w:r>
            <w:r w:rsidRPr="00F15DCD">
              <w:rPr>
                <w:rFonts w:ascii="Segoe UI" w:hAnsi="Segoe UI" w:cs="Segoe UI"/>
                <w:sz w:val="22"/>
                <w:highlight w:val="cyan"/>
              </w:rPr>
              <w:t>BUDE DOPLNĚNO</w:t>
            </w:r>
            <w:r w:rsidRPr="00F15DCD">
              <w:rPr>
                <w:rFonts w:ascii="Segoe UI" w:hAnsi="Segoe UI" w:cs="Segoe UI"/>
                <w:sz w:val="22"/>
              </w:rPr>
              <w:t>]</w:t>
            </w:r>
          </w:p>
          <w:p w14:paraId="3CAE1A7C" w14:textId="77777777" w:rsidR="003B0F89" w:rsidRPr="00F15DCD" w:rsidRDefault="003B0F89" w:rsidP="007F4CFA">
            <w:pPr>
              <w:pStyle w:val="RLdajeosmluvnstran"/>
              <w:spacing w:line="240" w:lineRule="auto"/>
              <w:rPr>
                <w:rFonts w:ascii="Segoe UI" w:hAnsi="Segoe UI" w:cs="Segoe UI"/>
                <w:sz w:val="22"/>
              </w:rPr>
            </w:pPr>
          </w:p>
          <w:p w14:paraId="7E3AD14C" w14:textId="77777777" w:rsidR="003B0F89" w:rsidRPr="00F15DCD" w:rsidRDefault="003B0F89" w:rsidP="007F4CFA">
            <w:pPr>
              <w:pStyle w:val="RLdajeosmluvnstran"/>
              <w:spacing w:line="240" w:lineRule="auto"/>
              <w:rPr>
                <w:rFonts w:ascii="Segoe UI" w:hAnsi="Segoe UI" w:cs="Segoe UI"/>
                <w:sz w:val="22"/>
              </w:rPr>
            </w:pPr>
          </w:p>
          <w:p w14:paraId="317C510A" w14:textId="77777777" w:rsidR="003B0F89" w:rsidRPr="00F15DCD" w:rsidRDefault="003B0F89" w:rsidP="007F4CFA">
            <w:pPr>
              <w:spacing w:line="240" w:lineRule="auto"/>
              <w:ind w:left="993"/>
              <w:rPr>
                <w:rFonts w:ascii="Segoe UI" w:hAnsi="Segoe UI" w:cs="Segoe UI"/>
                <w:sz w:val="22"/>
              </w:rPr>
            </w:pPr>
          </w:p>
        </w:tc>
        <w:tc>
          <w:tcPr>
            <w:tcW w:w="4831" w:type="dxa"/>
          </w:tcPr>
          <w:p w14:paraId="093DAD00" w14:textId="6278F153" w:rsidR="003B0F89" w:rsidRPr="00F15DCD" w:rsidRDefault="006F4593" w:rsidP="007F4CFA">
            <w:pPr>
              <w:pStyle w:val="RLProhlensmluvnchstran"/>
              <w:spacing w:line="240" w:lineRule="auto"/>
              <w:rPr>
                <w:rFonts w:ascii="Segoe UI" w:hAnsi="Segoe UI" w:cs="Segoe UI"/>
                <w:sz w:val="22"/>
              </w:rPr>
            </w:pPr>
            <w:r w:rsidRPr="00F15DCD">
              <w:rPr>
                <w:rFonts w:ascii="Segoe UI" w:hAnsi="Segoe UI" w:cs="Segoe UI"/>
                <w:sz w:val="22"/>
              </w:rPr>
              <w:lastRenderedPageBreak/>
              <w:t>Zhotovitel</w:t>
            </w:r>
          </w:p>
          <w:p w14:paraId="1E228D9A" w14:textId="77777777" w:rsidR="003B0F89" w:rsidRPr="00F15DCD" w:rsidRDefault="003B0F89" w:rsidP="007F4CFA">
            <w:pPr>
              <w:pStyle w:val="RLdajeosmluvnstran"/>
              <w:spacing w:line="240" w:lineRule="auto"/>
              <w:rPr>
                <w:rFonts w:ascii="Segoe UI" w:hAnsi="Segoe UI" w:cs="Segoe UI"/>
                <w:sz w:val="22"/>
              </w:rPr>
            </w:pPr>
          </w:p>
          <w:p w14:paraId="2E9F140E" w14:textId="769F3A2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V [</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 dne [</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w:t>
            </w:r>
          </w:p>
          <w:p w14:paraId="27D11F06" w14:textId="77777777" w:rsidR="003B0F89" w:rsidRPr="00F15DCD" w:rsidRDefault="003B0F89" w:rsidP="007F4CFA">
            <w:pPr>
              <w:pStyle w:val="RLdajeosmluvnstran"/>
              <w:spacing w:line="240" w:lineRule="auto"/>
              <w:rPr>
                <w:rFonts w:ascii="Segoe UI" w:hAnsi="Segoe UI" w:cs="Segoe UI"/>
                <w:sz w:val="22"/>
              </w:rPr>
            </w:pPr>
          </w:p>
          <w:p w14:paraId="1C9FFD07" w14:textId="77777777" w:rsidR="003B0F89" w:rsidRPr="00F15DCD" w:rsidRDefault="003B0F89" w:rsidP="007F4CFA">
            <w:pPr>
              <w:spacing w:line="240" w:lineRule="auto"/>
              <w:ind w:left="993"/>
              <w:rPr>
                <w:rFonts w:ascii="Segoe UI" w:hAnsi="Segoe UI" w:cs="Segoe UI"/>
                <w:sz w:val="22"/>
              </w:rPr>
            </w:pPr>
          </w:p>
        </w:tc>
      </w:tr>
      <w:tr w:rsidR="003B0F89" w:rsidRPr="00F15DCD" w14:paraId="7BEE12BD" w14:textId="77777777" w:rsidTr="003305B1">
        <w:trPr>
          <w:jc w:val="center"/>
        </w:trPr>
        <w:tc>
          <w:tcPr>
            <w:tcW w:w="4241" w:type="dxa"/>
            <w:hideMark/>
          </w:tcPr>
          <w:p w14:paraId="556B858C"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lastRenderedPageBreak/>
              <w:t>...................................................................</w:t>
            </w:r>
          </w:p>
          <w:p w14:paraId="14C76024" w14:textId="397094E4" w:rsidR="00A17490" w:rsidRPr="00F15DCD" w:rsidRDefault="00A17490" w:rsidP="007F4CFA">
            <w:pPr>
              <w:spacing w:line="240" w:lineRule="auto"/>
              <w:ind w:left="0" w:firstLine="0"/>
              <w:jc w:val="center"/>
              <w:rPr>
                <w:rFonts w:ascii="Segoe UI" w:hAnsi="Segoe UI" w:cs="Segoe UI"/>
                <w:b/>
                <w:sz w:val="22"/>
              </w:rPr>
            </w:pPr>
            <w:r w:rsidRPr="00F15DCD">
              <w:rPr>
                <w:rFonts w:ascii="Segoe UI" w:hAnsi="Segoe UI" w:cs="Segoe UI"/>
                <w:b/>
                <w:sz w:val="22"/>
              </w:rPr>
              <w:t>S</w:t>
            </w:r>
            <w:r w:rsidR="00364D30" w:rsidRPr="00F15DCD">
              <w:rPr>
                <w:rFonts w:ascii="Segoe UI" w:hAnsi="Segoe UI" w:cs="Segoe UI"/>
                <w:b/>
                <w:sz w:val="22"/>
              </w:rPr>
              <w:t>AKO Brno, a.s.</w:t>
            </w:r>
          </w:p>
          <w:p w14:paraId="290A7B43" w14:textId="50C40162" w:rsidR="003B0F89" w:rsidRPr="00F15DCD" w:rsidRDefault="00A17490" w:rsidP="007F4CFA">
            <w:pPr>
              <w:pStyle w:val="RLdajeosmluvnstran"/>
              <w:spacing w:line="240" w:lineRule="auto"/>
              <w:rPr>
                <w:rFonts w:ascii="Segoe UI" w:hAnsi="Segoe UI" w:cs="Segoe UI"/>
                <w:sz w:val="22"/>
              </w:rPr>
            </w:pPr>
            <w:r w:rsidRPr="00F15DCD" w:rsidDel="00A17490">
              <w:rPr>
                <w:rFonts w:ascii="Segoe UI" w:hAnsi="Segoe UI" w:cs="Segoe UI"/>
                <w:sz w:val="22"/>
              </w:rPr>
              <w:t xml:space="preserve"> </w:t>
            </w:r>
            <w:r w:rsidR="003B0F89" w:rsidRPr="00F15DCD">
              <w:rPr>
                <w:rFonts w:ascii="Segoe UI" w:hAnsi="Segoe UI" w:cs="Segoe UI"/>
                <w:sz w:val="22"/>
              </w:rPr>
              <w:t>[</w:t>
            </w:r>
            <w:r w:rsidR="003B0F89" w:rsidRPr="00F15DCD">
              <w:rPr>
                <w:rFonts w:ascii="Segoe UI" w:hAnsi="Segoe UI" w:cs="Segoe UI"/>
                <w:sz w:val="22"/>
                <w:highlight w:val="cyan"/>
              </w:rPr>
              <w:t>BUDE DOPLNĚNO</w:t>
            </w:r>
            <w:r w:rsidR="003B0F89" w:rsidRPr="00F15DCD">
              <w:rPr>
                <w:rFonts w:ascii="Segoe UI" w:hAnsi="Segoe UI" w:cs="Segoe UI"/>
                <w:sz w:val="22"/>
              </w:rPr>
              <w:t>]</w:t>
            </w:r>
          </w:p>
        </w:tc>
        <w:tc>
          <w:tcPr>
            <w:tcW w:w="4831" w:type="dxa"/>
            <w:hideMark/>
          </w:tcPr>
          <w:p w14:paraId="1227841F"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w:t>
            </w:r>
          </w:p>
          <w:p w14:paraId="11045761" w14:textId="3341B730" w:rsidR="003B0F89" w:rsidRPr="00F15DCD" w:rsidRDefault="003B0F89" w:rsidP="007F4CFA">
            <w:pPr>
              <w:pStyle w:val="RLdajeosmluvnstran"/>
              <w:spacing w:line="240" w:lineRule="auto"/>
              <w:rPr>
                <w:rFonts w:ascii="Segoe UI" w:hAnsi="Segoe UI" w:cs="Segoe UI"/>
                <w:b/>
                <w:sz w:val="22"/>
              </w:rPr>
            </w:pPr>
            <w:r w:rsidRPr="00F15DCD">
              <w:rPr>
                <w:rFonts w:ascii="Segoe UI" w:hAnsi="Segoe UI" w:cs="Segoe UI"/>
                <w:b/>
                <w:sz w:val="22"/>
              </w:rPr>
              <w:t>[</w:t>
            </w:r>
            <w:r w:rsidRPr="00F15DCD">
              <w:rPr>
                <w:rFonts w:ascii="Segoe UI" w:hAnsi="Segoe UI" w:cs="Segoe UI"/>
                <w:b/>
                <w:sz w:val="22"/>
                <w:highlight w:val="yellow"/>
              </w:rPr>
              <w:t xml:space="preserve">DOPLNÍ </w:t>
            </w:r>
            <w:r w:rsidR="006F4593" w:rsidRPr="00F15DCD">
              <w:rPr>
                <w:rFonts w:ascii="Segoe UI" w:hAnsi="Segoe UI" w:cs="Segoe UI"/>
                <w:b/>
                <w:sz w:val="22"/>
                <w:highlight w:val="yellow"/>
              </w:rPr>
              <w:t>ZHOTOVITEL</w:t>
            </w:r>
            <w:r w:rsidRPr="00F15DCD">
              <w:rPr>
                <w:rFonts w:ascii="Segoe UI" w:hAnsi="Segoe UI" w:cs="Segoe UI"/>
                <w:b/>
                <w:sz w:val="22"/>
              </w:rPr>
              <w:t>]</w:t>
            </w:r>
          </w:p>
          <w:p w14:paraId="6E98EDF7" w14:textId="36F7407E"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w:t>
            </w:r>
          </w:p>
        </w:tc>
      </w:tr>
    </w:tbl>
    <w:p w14:paraId="39320773" w14:textId="60C9CD9A" w:rsidR="00F764EB" w:rsidRPr="00F15DCD" w:rsidRDefault="00F764EB" w:rsidP="007F4CFA">
      <w:pPr>
        <w:spacing w:after="200" w:line="240" w:lineRule="auto"/>
        <w:ind w:left="0" w:firstLine="0"/>
        <w:jc w:val="left"/>
        <w:rPr>
          <w:rFonts w:ascii="Segoe UI" w:hAnsi="Segoe UI" w:cs="Segoe UI"/>
          <w:sz w:val="22"/>
        </w:rPr>
      </w:pPr>
    </w:p>
    <w:sectPr w:rsidR="00F764EB" w:rsidRPr="00F15DCD" w:rsidSect="001B6B10">
      <w:footerReference w:type="default" r:id="rId1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A82CD" w14:textId="77777777" w:rsidR="004F124E" w:rsidRDefault="004F124E" w:rsidP="00BC0593">
      <w:r>
        <w:separator/>
      </w:r>
    </w:p>
  </w:endnote>
  <w:endnote w:type="continuationSeparator" w:id="0">
    <w:p w14:paraId="6A6F6920" w14:textId="77777777" w:rsidR="004F124E" w:rsidRDefault="004F124E" w:rsidP="00BC0593">
      <w:r>
        <w:continuationSeparator/>
      </w:r>
    </w:p>
  </w:endnote>
  <w:endnote w:type="continuationNotice" w:id="1">
    <w:p w14:paraId="395CF962" w14:textId="77777777" w:rsidR="004F124E" w:rsidRDefault="004F1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51289"/>
      <w:docPartObj>
        <w:docPartGallery w:val="Page Numbers (Bottom of Page)"/>
        <w:docPartUnique/>
      </w:docPartObj>
    </w:sdtPr>
    <w:sdtEndPr/>
    <w:sdtContent>
      <w:sdt>
        <w:sdtPr>
          <w:id w:val="379515937"/>
          <w:docPartObj>
            <w:docPartGallery w:val="Page Numbers (Top of Page)"/>
            <w:docPartUnique/>
          </w:docPartObj>
        </w:sdtPr>
        <w:sdtEndPr/>
        <w:sdtContent>
          <w:p w14:paraId="77809ADA" w14:textId="770CBCD2" w:rsidR="00E60A16" w:rsidRDefault="00E60A16" w:rsidP="00A4133A">
            <w:pPr>
              <w:pStyle w:val="Zpat"/>
              <w:ind w:left="0" w:firstLine="0"/>
              <w:jc w:val="left"/>
            </w:pPr>
          </w:p>
          <w:p w14:paraId="1BC1A618" w14:textId="581EA26C" w:rsidR="00E60A16" w:rsidRDefault="00822B4D" w:rsidP="00A4133A">
            <w:pPr>
              <w:pStyle w:val="Zpat"/>
              <w:ind w:left="0" w:firstLine="0"/>
              <w:jc w:val="left"/>
            </w:pPr>
            <w:r>
              <w:rPr>
                <w:noProof/>
              </w:rPr>
              <w:drawing>
                <wp:anchor distT="0" distB="0" distL="114300" distR="114300" simplePos="0" relativeHeight="251659264" behindDoc="0" locked="0" layoutInCell="1" allowOverlap="1" wp14:anchorId="2A49DD28" wp14:editId="71F7385A">
                  <wp:simplePos x="0" y="0"/>
                  <wp:positionH relativeFrom="column">
                    <wp:posOffset>-1298</wp:posOffset>
                  </wp:positionH>
                  <wp:positionV relativeFrom="paragraph">
                    <wp:posOffset>-121423</wp:posOffset>
                  </wp:positionV>
                  <wp:extent cx="748800" cy="262800"/>
                  <wp:effectExtent l="0" t="0" r="0" b="4445"/>
                  <wp:wrapNone/>
                  <wp:docPr id="60022294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anchor>
              </w:drawing>
            </w:r>
          </w:p>
        </w:sdtContent>
      </w:sdt>
    </w:sdtContent>
  </w:sdt>
  <w:p w14:paraId="6F0D94CC" w14:textId="2DBC3AB1" w:rsidR="00E60A16" w:rsidRPr="00664AD4" w:rsidRDefault="00E60A16" w:rsidP="002975F1">
    <w:pPr>
      <w:ind w:left="0" w:firstLine="0"/>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C709A" w14:textId="77777777" w:rsidR="00E60A16" w:rsidRPr="00BE5E92" w:rsidRDefault="00E60A16" w:rsidP="00BE5E92">
    <w:pPr>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954435628"/>
      <w:docPartObj>
        <w:docPartGallery w:val="Page Numbers (Bottom of Page)"/>
        <w:docPartUnique/>
      </w:docPartObj>
    </w:sdtPr>
    <w:sdtEndPr/>
    <w:sdtContent>
      <w:sdt>
        <w:sdtPr>
          <w:rPr>
            <w:rFonts w:asciiTheme="minorHAnsi" w:hAnsiTheme="minorHAnsi" w:cstheme="minorHAnsi"/>
            <w:sz w:val="22"/>
            <w:szCs w:val="22"/>
          </w:rPr>
          <w:id w:val="-1209419030"/>
          <w:docPartObj>
            <w:docPartGallery w:val="Page Numbers (Top of Page)"/>
            <w:docPartUnique/>
          </w:docPartObj>
        </w:sdtPr>
        <w:sdtEndPr/>
        <w:sdtContent>
          <w:p w14:paraId="7821AAF2" w14:textId="76CA074C" w:rsidR="00E60A16" w:rsidRPr="00F074D3" w:rsidRDefault="00E60A16" w:rsidP="00F074D3">
            <w:pPr>
              <w:pStyle w:val="Zpat"/>
              <w:ind w:left="0" w:firstLine="0"/>
              <w:jc w:val="right"/>
              <w:rPr>
                <w:rFonts w:asciiTheme="minorHAnsi" w:hAnsiTheme="minorHAnsi" w:cstheme="minorHAnsi"/>
                <w:sz w:val="22"/>
                <w:szCs w:val="22"/>
              </w:rPr>
            </w:pPr>
          </w:p>
          <w:p w14:paraId="7238DDFF" w14:textId="1D29D38C" w:rsidR="00E60A16" w:rsidRDefault="00460024" w:rsidP="0062338A">
            <w:pPr>
              <w:pStyle w:val="Zpat"/>
              <w:ind w:left="0" w:firstLine="0"/>
            </w:pPr>
            <w:sdt>
              <w:sdtPr>
                <w:rPr>
                  <w:rFonts w:ascii="Segoe UI" w:hAnsi="Segoe UI" w:cs="Segoe UI"/>
                  <w:bCs/>
                  <w:sz w:val="18"/>
                  <w:szCs w:val="18"/>
                </w:rPr>
                <w:alias w:val="Kategorie"/>
                <w:tag w:val=""/>
                <w:id w:val="148263413"/>
                <w:placeholder>
                  <w:docPart w:val="B3493C594D2945D3B1D4D027943D6F35"/>
                </w:placeholder>
                <w:dataBinding w:prefixMappings="xmlns:ns0='http://purl.org/dc/elements/1.1/' xmlns:ns1='http://schemas.openxmlformats.org/package/2006/metadata/core-properties' " w:xpath="/ns1:coreProperties[1]/ns1:category[1]" w:storeItemID="{6C3C8BC8-F283-45AE-878A-BAB7291924A1}"/>
                <w:text/>
              </w:sdtPr>
              <w:sdtEndPr/>
              <w:sdtContent>
                <w:r w:rsidR="00E60A16">
                  <w:rPr>
                    <w:rFonts w:ascii="Segoe UI" w:hAnsi="Segoe UI" w:cs="Segoe UI"/>
                    <w:bCs/>
                    <w:sz w:val="18"/>
                    <w:szCs w:val="18"/>
                  </w:rPr>
                  <w:t>Zadávací dokumentace - Část I - Smlouva</w:t>
                </w:r>
              </w:sdtContent>
            </w:sdt>
            <w:r w:rsidR="00E60A16">
              <w:rPr>
                <w:noProof/>
              </w:rPr>
              <w:t xml:space="preserve"> </w:t>
            </w:r>
            <w:r w:rsidR="00E60A16">
              <w:rPr>
                <w:noProof/>
              </w:rPr>
              <mc:AlternateContent>
                <mc:Choice Requires="wps">
                  <w:drawing>
                    <wp:anchor distT="0" distB="0" distL="114300" distR="114300" simplePos="0" relativeHeight="251658241" behindDoc="0" locked="0" layoutInCell="1" allowOverlap="1" wp14:anchorId="6E66539E" wp14:editId="66A2D101">
                      <wp:simplePos x="0" y="0"/>
                      <wp:positionH relativeFrom="margin">
                        <wp:posOffset>4274820</wp:posOffset>
                      </wp:positionH>
                      <wp:positionV relativeFrom="page">
                        <wp:posOffset>10005060</wp:posOffset>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3BECA0C" w14:textId="15060D4C" w:rsidR="00E60A16" w:rsidRPr="008311DE" w:rsidRDefault="00E60A16"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sidRPr="008311DE">
                                    <w:rPr>
                                      <w:rFonts w:ascii="Segoe UI" w:hAnsi="Segoe UI" w:cs="Segoe UI"/>
                                      <w:sz w:val="18"/>
                                      <w:szCs w:val="18"/>
                                    </w:rPr>
                                    <w:t>/</w:t>
                                  </w:r>
                                  <w:r w:rsidRPr="008311DE">
                                    <w:rPr>
                                      <w:rFonts w:ascii="Segoe UI" w:hAnsi="Segoe UI" w:cs="Segoe UI"/>
                                      <w:sz w:val="18"/>
                                      <w:szCs w:val="18"/>
                                    </w:rPr>
                                    <w:fldChar w:fldCharType="begin"/>
                                  </w:r>
                                  <w:r w:rsidRPr="008311DE">
                                    <w:rPr>
                                      <w:rFonts w:ascii="Segoe UI" w:hAnsi="Segoe UI" w:cs="Segoe UI"/>
                                      <w:sz w:val="18"/>
                                      <w:szCs w:val="18"/>
                                    </w:rPr>
                                    <w:instrText xml:space="preserve">= </w:instrText>
                                  </w:r>
                                  <w:r w:rsidRPr="008311DE">
                                    <w:rPr>
                                      <w:rFonts w:ascii="Segoe UI" w:hAnsi="Segoe UI" w:cs="Segoe UI"/>
                                      <w:sz w:val="18"/>
                                      <w:szCs w:val="18"/>
                                    </w:rPr>
                                    <w:fldChar w:fldCharType="begin"/>
                                  </w:r>
                                  <w:r w:rsidRPr="008311DE">
                                    <w:rPr>
                                      <w:rFonts w:ascii="Segoe UI" w:hAnsi="Segoe UI" w:cs="Segoe UI"/>
                                      <w:sz w:val="18"/>
                                      <w:szCs w:val="18"/>
                                    </w:rPr>
                                    <w:instrText xml:space="preserve"> NUMPAGES </w:instrText>
                                  </w:r>
                                  <w:r w:rsidRPr="008311DE">
                                    <w:rPr>
                                      <w:rFonts w:ascii="Segoe UI" w:hAnsi="Segoe UI" w:cs="Segoe UI"/>
                                      <w:sz w:val="18"/>
                                      <w:szCs w:val="18"/>
                                    </w:rPr>
                                    <w:fldChar w:fldCharType="separate"/>
                                  </w:r>
                                  <w:ins w:id="817" w:author="Radko Majerčík" w:date="2025-03-25T12:43:00Z" w16du:dateUtc="2025-03-25T11:43:00Z">
                                    <w:r w:rsidR="00460024">
                                      <w:rPr>
                                        <w:rFonts w:ascii="Segoe UI" w:hAnsi="Segoe UI" w:cs="Segoe UI"/>
                                        <w:noProof/>
                                        <w:sz w:val="18"/>
                                        <w:szCs w:val="18"/>
                                      </w:rPr>
                                      <w:instrText>104</w:instrText>
                                    </w:r>
                                  </w:ins>
                                  <w:ins w:id="818" w:author="Martin Mužila" w:date="2025-03-25T07:19:00Z" w16du:dateUtc="2025-03-25T06:19:00Z">
                                    <w:del w:id="819" w:author="Radko Majerčík" w:date="2025-03-25T09:41:00Z" w16du:dateUtc="2025-03-25T08:41:00Z">
                                      <w:r w:rsidR="00B37E9F" w:rsidDel="00A90A22">
                                        <w:rPr>
                                          <w:rFonts w:ascii="Segoe UI" w:hAnsi="Segoe UI" w:cs="Segoe UI"/>
                                          <w:noProof/>
                                          <w:sz w:val="18"/>
                                          <w:szCs w:val="18"/>
                                        </w:rPr>
                                        <w:delInstrText>104</w:delInstrText>
                                      </w:r>
                                    </w:del>
                                  </w:ins>
                                  <w:del w:id="820" w:author="Radko Majerčík" w:date="2025-03-25T09:41:00Z" w16du:dateUtc="2025-03-25T08:41:00Z">
                                    <w:r w:rsidR="00436D15" w:rsidDel="00A90A22">
                                      <w:rPr>
                                        <w:rFonts w:ascii="Segoe UI" w:hAnsi="Segoe UI" w:cs="Segoe UI"/>
                                        <w:noProof/>
                                        <w:sz w:val="18"/>
                                        <w:szCs w:val="18"/>
                                      </w:rPr>
                                      <w:delInstrText>104</w:delInstrText>
                                    </w:r>
                                  </w:del>
                                  <w:r w:rsidRPr="008311DE">
                                    <w:rPr>
                                      <w:rFonts w:ascii="Segoe UI" w:hAnsi="Segoe UI" w:cs="Segoe UI"/>
                                      <w:noProof/>
                                      <w:sz w:val="18"/>
                                      <w:szCs w:val="18"/>
                                    </w:rPr>
                                    <w:fldChar w:fldCharType="end"/>
                                  </w:r>
                                  <w:r w:rsidRPr="008311DE">
                                    <w:rPr>
                                      <w:rFonts w:ascii="Segoe UI" w:hAnsi="Segoe UI" w:cs="Segoe UI"/>
                                      <w:sz w:val="18"/>
                                      <w:szCs w:val="18"/>
                                    </w:rPr>
                                    <w:instrText xml:space="preserve"> -2</w:instrText>
                                  </w:r>
                                  <w:r w:rsidRPr="008311DE">
                                    <w:rPr>
                                      <w:rFonts w:ascii="Segoe UI" w:hAnsi="Segoe UI" w:cs="Segoe UI"/>
                                      <w:sz w:val="18"/>
                                      <w:szCs w:val="18"/>
                                    </w:rPr>
                                    <w:fldChar w:fldCharType="separate"/>
                                  </w:r>
                                  <w:ins w:id="821" w:author="Radko Majerčík" w:date="2025-03-25T12:43:00Z" w16du:dateUtc="2025-03-25T11:43:00Z">
                                    <w:r w:rsidR="00460024">
                                      <w:rPr>
                                        <w:rFonts w:ascii="Segoe UI" w:hAnsi="Segoe UI" w:cs="Segoe UI"/>
                                        <w:noProof/>
                                        <w:sz w:val="18"/>
                                        <w:szCs w:val="18"/>
                                      </w:rPr>
                                      <w:t>102</w:t>
                                    </w:r>
                                  </w:ins>
                                  <w:ins w:id="822" w:author="Martin Mužila" w:date="2025-03-25T07:19:00Z" w16du:dateUtc="2025-03-25T06:19:00Z">
                                    <w:del w:id="823" w:author="Radko Majerčík" w:date="2025-03-25T09:41:00Z" w16du:dateUtc="2025-03-25T08:41:00Z">
                                      <w:r w:rsidR="00B37E9F" w:rsidDel="00A90A22">
                                        <w:rPr>
                                          <w:rFonts w:ascii="Segoe UI" w:hAnsi="Segoe UI" w:cs="Segoe UI"/>
                                          <w:noProof/>
                                          <w:sz w:val="18"/>
                                          <w:szCs w:val="18"/>
                                        </w:rPr>
                                        <w:delText>102</w:delText>
                                      </w:r>
                                    </w:del>
                                  </w:ins>
                                  <w:del w:id="824" w:author="Radko Majerčík" w:date="2025-03-25T09:41:00Z" w16du:dateUtc="2025-03-25T08:41:00Z">
                                    <w:r w:rsidR="00436D15" w:rsidDel="00A90A22">
                                      <w:rPr>
                                        <w:rFonts w:ascii="Segoe UI" w:hAnsi="Segoe UI" w:cs="Segoe UI"/>
                                        <w:noProof/>
                                        <w:sz w:val="18"/>
                                        <w:szCs w:val="18"/>
                                      </w:rPr>
                                      <w:delText>102</w:delText>
                                    </w:r>
                                  </w:del>
                                  <w:r w:rsidRPr="008311DE">
                                    <w:rPr>
                                      <w:rFonts w:ascii="Segoe UI" w:hAnsi="Segoe UI" w:cs="Segoe UI"/>
                                      <w:sz w:val="18"/>
                                      <w:szCs w:val="18"/>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66539E" id="_x0000_t202" coordsize="21600,21600" o:spt="202" path="m,l,21600r21600,l21600,xe">
                      <v:stroke joinstyle="miter"/>
                      <v:path gradientshapeok="t" o:connecttype="rect"/>
                    </v:shapetype>
                    <v:shape id="Pageno" o:spid="_x0000_s1026" type="#_x0000_t202" style="position:absolute;left:0;text-align:left;margin-left:336.6pt;margin-top:787.8pt;width:116.2pt;height:54.1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" filled="f" fillcolor="white [3201]" stroked="f" strokeweight=".5pt">
                      <v:textbox inset="0,0,0,0">
                        <w:txbxContent>
                          <w:p w14:paraId="63BECA0C" w14:textId="15060D4C" w:rsidR="00E60A16" w:rsidRPr="008311DE" w:rsidRDefault="00E60A16"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sidRPr="008311DE">
                              <w:rPr>
                                <w:rFonts w:ascii="Segoe UI" w:hAnsi="Segoe UI" w:cs="Segoe UI"/>
                                <w:sz w:val="18"/>
                                <w:szCs w:val="18"/>
                              </w:rPr>
                              <w:t>/</w:t>
                            </w:r>
                            <w:r w:rsidRPr="008311DE">
                              <w:rPr>
                                <w:rFonts w:ascii="Segoe UI" w:hAnsi="Segoe UI" w:cs="Segoe UI"/>
                                <w:sz w:val="18"/>
                                <w:szCs w:val="18"/>
                              </w:rPr>
                              <w:fldChar w:fldCharType="begin"/>
                            </w:r>
                            <w:r w:rsidRPr="008311DE">
                              <w:rPr>
                                <w:rFonts w:ascii="Segoe UI" w:hAnsi="Segoe UI" w:cs="Segoe UI"/>
                                <w:sz w:val="18"/>
                                <w:szCs w:val="18"/>
                              </w:rPr>
                              <w:instrText xml:space="preserve">= </w:instrText>
                            </w:r>
                            <w:r w:rsidRPr="008311DE">
                              <w:rPr>
                                <w:rFonts w:ascii="Segoe UI" w:hAnsi="Segoe UI" w:cs="Segoe UI"/>
                                <w:sz w:val="18"/>
                                <w:szCs w:val="18"/>
                              </w:rPr>
                              <w:fldChar w:fldCharType="begin"/>
                            </w:r>
                            <w:r w:rsidRPr="008311DE">
                              <w:rPr>
                                <w:rFonts w:ascii="Segoe UI" w:hAnsi="Segoe UI" w:cs="Segoe UI"/>
                                <w:sz w:val="18"/>
                                <w:szCs w:val="18"/>
                              </w:rPr>
                              <w:instrText xml:space="preserve"> NUMPAGES </w:instrText>
                            </w:r>
                            <w:r w:rsidRPr="008311DE">
                              <w:rPr>
                                <w:rFonts w:ascii="Segoe UI" w:hAnsi="Segoe UI" w:cs="Segoe UI"/>
                                <w:sz w:val="18"/>
                                <w:szCs w:val="18"/>
                              </w:rPr>
                              <w:fldChar w:fldCharType="separate"/>
                            </w:r>
                            <w:ins w:id="825" w:author="Radko Majerčík" w:date="2025-03-25T12:43:00Z" w16du:dateUtc="2025-03-25T11:43:00Z">
                              <w:r w:rsidR="00460024">
                                <w:rPr>
                                  <w:rFonts w:ascii="Segoe UI" w:hAnsi="Segoe UI" w:cs="Segoe UI"/>
                                  <w:noProof/>
                                  <w:sz w:val="18"/>
                                  <w:szCs w:val="18"/>
                                </w:rPr>
                                <w:instrText>104</w:instrText>
                              </w:r>
                            </w:ins>
                            <w:ins w:id="826" w:author="Martin Mužila" w:date="2025-03-25T07:19:00Z" w16du:dateUtc="2025-03-25T06:19:00Z">
                              <w:del w:id="827" w:author="Radko Majerčík" w:date="2025-03-25T09:41:00Z" w16du:dateUtc="2025-03-25T08:41:00Z">
                                <w:r w:rsidR="00B37E9F" w:rsidDel="00A90A22">
                                  <w:rPr>
                                    <w:rFonts w:ascii="Segoe UI" w:hAnsi="Segoe UI" w:cs="Segoe UI"/>
                                    <w:noProof/>
                                    <w:sz w:val="18"/>
                                    <w:szCs w:val="18"/>
                                  </w:rPr>
                                  <w:delInstrText>104</w:delInstrText>
                                </w:r>
                              </w:del>
                            </w:ins>
                            <w:del w:id="828" w:author="Radko Majerčík" w:date="2025-03-25T09:41:00Z" w16du:dateUtc="2025-03-25T08:41:00Z">
                              <w:r w:rsidR="00436D15" w:rsidDel="00A90A22">
                                <w:rPr>
                                  <w:rFonts w:ascii="Segoe UI" w:hAnsi="Segoe UI" w:cs="Segoe UI"/>
                                  <w:noProof/>
                                  <w:sz w:val="18"/>
                                  <w:szCs w:val="18"/>
                                </w:rPr>
                                <w:delInstrText>104</w:delInstrText>
                              </w:r>
                            </w:del>
                            <w:r w:rsidRPr="008311DE">
                              <w:rPr>
                                <w:rFonts w:ascii="Segoe UI" w:hAnsi="Segoe UI" w:cs="Segoe UI"/>
                                <w:noProof/>
                                <w:sz w:val="18"/>
                                <w:szCs w:val="18"/>
                              </w:rPr>
                              <w:fldChar w:fldCharType="end"/>
                            </w:r>
                            <w:r w:rsidRPr="008311DE">
                              <w:rPr>
                                <w:rFonts w:ascii="Segoe UI" w:hAnsi="Segoe UI" w:cs="Segoe UI"/>
                                <w:sz w:val="18"/>
                                <w:szCs w:val="18"/>
                              </w:rPr>
                              <w:instrText xml:space="preserve"> -2</w:instrText>
                            </w:r>
                            <w:r w:rsidRPr="008311DE">
                              <w:rPr>
                                <w:rFonts w:ascii="Segoe UI" w:hAnsi="Segoe UI" w:cs="Segoe UI"/>
                                <w:sz w:val="18"/>
                                <w:szCs w:val="18"/>
                              </w:rPr>
                              <w:fldChar w:fldCharType="separate"/>
                            </w:r>
                            <w:ins w:id="829" w:author="Radko Majerčík" w:date="2025-03-25T12:43:00Z" w16du:dateUtc="2025-03-25T11:43:00Z">
                              <w:r w:rsidR="00460024">
                                <w:rPr>
                                  <w:rFonts w:ascii="Segoe UI" w:hAnsi="Segoe UI" w:cs="Segoe UI"/>
                                  <w:noProof/>
                                  <w:sz w:val="18"/>
                                  <w:szCs w:val="18"/>
                                </w:rPr>
                                <w:t>102</w:t>
                              </w:r>
                            </w:ins>
                            <w:ins w:id="830" w:author="Martin Mužila" w:date="2025-03-25T07:19:00Z" w16du:dateUtc="2025-03-25T06:19:00Z">
                              <w:del w:id="831" w:author="Radko Majerčík" w:date="2025-03-25T09:41:00Z" w16du:dateUtc="2025-03-25T08:41:00Z">
                                <w:r w:rsidR="00B37E9F" w:rsidDel="00A90A22">
                                  <w:rPr>
                                    <w:rFonts w:ascii="Segoe UI" w:hAnsi="Segoe UI" w:cs="Segoe UI"/>
                                    <w:noProof/>
                                    <w:sz w:val="18"/>
                                    <w:szCs w:val="18"/>
                                  </w:rPr>
                                  <w:delText>102</w:delText>
                                </w:r>
                              </w:del>
                            </w:ins>
                            <w:del w:id="832" w:author="Radko Majerčík" w:date="2025-03-25T09:41:00Z" w16du:dateUtc="2025-03-25T08:41:00Z">
                              <w:r w:rsidR="00436D15" w:rsidDel="00A90A22">
                                <w:rPr>
                                  <w:rFonts w:ascii="Segoe UI" w:hAnsi="Segoe UI" w:cs="Segoe UI"/>
                                  <w:noProof/>
                                  <w:sz w:val="18"/>
                                  <w:szCs w:val="18"/>
                                </w:rPr>
                                <w:delText>102</w:delText>
                              </w:r>
                            </w:del>
                            <w:r w:rsidRPr="008311DE">
                              <w:rPr>
                                <w:rFonts w:ascii="Segoe UI" w:hAnsi="Segoe UI" w:cs="Segoe UI"/>
                                <w:sz w:val="18"/>
                                <w:szCs w:val="18"/>
                              </w:rPr>
                              <w:fldChar w:fldCharType="end"/>
                            </w:r>
                          </w:p>
                        </w:txbxContent>
                      </v:textbox>
                      <w10:wrap anchorx="margin" anchory="page"/>
                    </v:shape>
                  </w:pict>
                </mc:Fallback>
              </mc:AlternateConten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22E9" w14:textId="77777777" w:rsidR="004F124E" w:rsidRDefault="004F124E" w:rsidP="00BC0593">
      <w:bookmarkStart w:id="0" w:name="_Hlk105738147"/>
      <w:bookmarkEnd w:id="0"/>
      <w:r>
        <w:separator/>
      </w:r>
    </w:p>
  </w:footnote>
  <w:footnote w:type="continuationSeparator" w:id="0">
    <w:p w14:paraId="32D0E00C" w14:textId="77777777" w:rsidR="004F124E" w:rsidRDefault="004F124E" w:rsidP="00BC0593">
      <w:r>
        <w:continuationSeparator/>
      </w:r>
    </w:p>
  </w:footnote>
  <w:footnote w:type="continuationNotice" w:id="1">
    <w:p w14:paraId="576D8412" w14:textId="77777777" w:rsidR="004F124E" w:rsidRDefault="004F12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63202" w14:textId="6B4D8387" w:rsidR="00E60A16" w:rsidRPr="00F23C29" w:rsidRDefault="00E60A16" w:rsidP="008F31B0">
    <w:pPr>
      <w:pStyle w:val="Zhlav"/>
      <w:ind w:left="0"/>
      <w:jc w:val="center"/>
    </w:pPr>
    <w:r>
      <w:br/>
    </w:r>
    <w:r w:rsidR="00084218">
      <w:t xml:space="preserve">     </w:t>
    </w:r>
  </w:p>
  <w:p w14:paraId="6116BFCC" w14:textId="4E3D1B3A" w:rsidR="00E60A16" w:rsidRPr="00725B50" w:rsidRDefault="00084218" w:rsidP="002975F1">
    <w:pPr>
      <w:ind w:left="0" w:firstLine="0"/>
      <w:rPr>
        <w:rFonts w:asciiTheme="minorHAnsi" w:hAnsiTheme="minorHAnsi" w:cstheme="minorHAnsi"/>
        <w:sz w:val="22"/>
        <w:szCs w:val="22"/>
      </w:rPr>
    </w:pPr>
    <w:r>
      <w:rPr>
        <w:noProof/>
      </w:rPr>
      <w:drawing>
        <wp:anchor distT="0" distB="0" distL="114300" distR="114300" simplePos="0" relativeHeight="251658242" behindDoc="1" locked="0" layoutInCell="1" allowOverlap="1" wp14:anchorId="194A67B3" wp14:editId="3BC10CBE">
          <wp:simplePos x="0" y="0"/>
          <wp:positionH relativeFrom="column">
            <wp:posOffset>-635</wp:posOffset>
          </wp:positionH>
          <wp:positionV relativeFrom="paragraph">
            <wp:posOffset>-546735</wp:posOffset>
          </wp:positionV>
          <wp:extent cx="5756910" cy="678180"/>
          <wp:effectExtent l="0" t="0" r="0" b="7620"/>
          <wp:wrapSquare wrapText="bothSides"/>
          <wp:docPr id="1076389835" name="Obrázek 1076389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781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C028" w14:textId="77777777" w:rsidR="00E60A16" w:rsidRDefault="00E60A16" w:rsidP="00BE5E92">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0FF6A30A"/>
    <w:lvl w:ilvl="0">
      <w:start w:val="1"/>
      <w:numFmt w:val="lowerRoman"/>
      <w:pStyle w:val="Seznamsodrkami3"/>
      <w:lvlText w:val="(%1)"/>
      <w:lvlJc w:val="left"/>
      <w:pPr>
        <w:tabs>
          <w:tab w:val="num" w:pos="926"/>
        </w:tabs>
        <w:ind w:left="926" w:hanging="360"/>
      </w:pPr>
      <w:rPr>
        <w:rFonts w:ascii="Verdana" w:eastAsia="Times New Roman" w:hAnsi="Verdana" w:cs="Times New Roman"/>
      </w:rPr>
    </w:lvl>
  </w:abstractNum>
  <w:abstractNum w:abstractNumId="1" w15:restartNumberingAfterBreak="0">
    <w:nsid w:val="03F03A13"/>
    <w:multiLevelType w:val="multilevel"/>
    <w:tmpl w:val="5A6092E2"/>
    <w:lvl w:ilvl="0">
      <w:start w:val="14"/>
      <w:numFmt w:val="decimal"/>
      <w:lvlText w:val="%1"/>
      <w:lvlJc w:val="left"/>
      <w:pPr>
        <w:ind w:left="528" w:hanging="528"/>
      </w:pPr>
      <w:rPr>
        <w:rFonts w:hint="default"/>
      </w:rPr>
    </w:lvl>
    <w:lvl w:ilvl="1">
      <w:start w:val="26"/>
      <w:numFmt w:val="decimal"/>
      <w:lvlText w:val="%1.%2"/>
      <w:lvlJc w:val="left"/>
      <w:pPr>
        <w:ind w:left="1237" w:hanging="528"/>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A8E16C6"/>
    <w:multiLevelType w:val="multilevel"/>
    <w:tmpl w:val="BB62444E"/>
    <w:lvl w:ilvl="0">
      <w:start w:val="3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A54248"/>
    <w:multiLevelType w:val="hybridMultilevel"/>
    <w:tmpl w:val="8AE63552"/>
    <w:lvl w:ilvl="0" w:tplc="DCB491F2">
      <w:start w:val="2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380E6E"/>
    <w:multiLevelType w:val="multilevel"/>
    <w:tmpl w:val="601203B8"/>
    <w:lvl w:ilvl="0">
      <w:start w:val="1"/>
      <w:numFmt w:val="upperRoman"/>
      <w:pStyle w:val="Nadpis1"/>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80F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038B5"/>
    <w:multiLevelType w:val="multilevel"/>
    <w:tmpl w:val="71100EC0"/>
    <w:lvl w:ilvl="0">
      <w:start w:val="18"/>
      <w:numFmt w:val="decimal"/>
      <w:lvlText w:val="%1"/>
      <w:lvlJc w:val="left"/>
      <w:pPr>
        <w:ind w:left="408" w:hanging="408"/>
      </w:pPr>
      <w:rPr>
        <w:rFonts w:hint="default"/>
      </w:rPr>
    </w:lvl>
    <w:lvl w:ilvl="1">
      <w:start w:val="1"/>
      <w:numFmt w:val="decimal"/>
      <w:lvlText w:val="%1.%2"/>
      <w:lvlJc w:val="left"/>
      <w:pPr>
        <w:ind w:left="408" w:hanging="408"/>
      </w:pPr>
      <w:rPr>
        <w:rFonts w:ascii="Segoe UI" w:hAnsi="Segoe UI" w:cs="Segoe UI" w:hint="default"/>
        <w:sz w:val="22"/>
        <w:szCs w:val="22"/>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7312B"/>
    <w:multiLevelType w:val="multilevel"/>
    <w:tmpl w:val="02F6F0E8"/>
    <w:lvl w:ilvl="0">
      <w:start w:val="14"/>
      <w:numFmt w:val="decimal"/>
      <w:lvlText w:val="%1"/>
      <w:lvlJc w:val="left"/>
      <w:pPr>
        <w:ind w:left="405" w:hanging="405"/>
      </w:pPr>
      <w:rPr>
        <w:rFonts w:hint="default"/>
      </w:rPr>
    </w:lvl>
    <w:lvl w:ilvl="1">
      <w:start w:val="9"/>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4B18DE"/>
    <w:multiLevelType w:val="hybridMultilevel"/>
    <w:tmpl w:val="C2D86630"/>
    <w:lvl w:ilvl="0" w:tplc="29760B4C">
      <w:start w:val="1"/>
      <w:numFmt w:val="decimal"/>
      <w:pStyle w:val="odstavceKS-nadpisy"/>
      <w:lvlText w:val="3.%1."/>
      <w:lvlJc w:val="left"/>
      <w:pPr>
        <w:ind w:left="360" w:hanging="360"/>
      </w:pPr>
      <w:rPr>
        <w:rFonts w:ascii="Verdana" w:hAnsi="Verdana"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8D001F"/>
    <w:multiLevelType w:val="hybridMultilevel"/>
    <w:tmpl w:val="EE5860A6"/>
    <w:lvl w:ilvl="0" w:tplc="63B44F4E">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0" w15:restartNumberingAfterBreak="0">
    <w:nsid w:val="1E2F2C56"/>
    <w:multiLevelType w:val="singleLevel"/>
    <w:tmpl w:val="C4E883B8"/>
    <w:lvl w:ilvl="0">
      <w:start w:val="1"/>
      <w:numFmt w:val="decimal"/>
      <w:lvlText w:val="%1."/>
      <w:lvlJc w:val="left"/>
      <w:pPr>
        <w:tabs>
          <w:tab w:val="num" w:pos="360"/>
        </w:tabs>
        <w:ind w:left="360" w:hanging="360"/>
      </w:pPr>
      <w:rPr>
        <w:b w:val="0"/>
        <w:i w:val="0"/>
      </w:rPr>
    </w:lvl>
  </w:abstractNum>
  <w:abstractNum w:abstractNumId="11" w15:restartNumberingAfterBreak="0">
    <w:nsid w:val="1FCD3B17"/>
    <w:multiLevelType w:val="hybridMultilevel"/>
    <w:tmpl w:val="32184994"/>
    <w:lvl w:ilvl="0" w:tplc="3208A5A4">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2" w15:restartNumberingAfterBreak="0">
    <w:nsid w:val="20BD333F"/>
    <w:multiLevelType w:val="multilevel"/>
    <w:tmpl w:val="5E06A530"/>
    <w:lvl w:ilvl="0">
      <w:start w:val="12"/>
      <w:numFmt w:val="decimal"/>
      <w:lvlText w:val="%1"/>
      <w:lvlJc w:val="left"/>
      <w:pPr>
        <w:ind w:left="405" w:hanging="405"/>
      </w:pPr>
      <w:rPr>
        <w:rFonts w:hint="default"/>
      </w:rPr>
    </w:lvl>
    <w:lvl w:ilvl="1">
      <w:start w:val="1"/>
      <w:numFmt w:val="decimal"/>
      <w:lvlText w:val="17.%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AE4D41"/>
    <w:multiLevelType w:val="multilevel"/>
    <w:tmpl w:val="FFBC8F50"/>
    <w:lvl w:ilvl="0">
      <w:start w:val="28"/>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B95A3A"/>
    <w:multiLevelType w:val="multilevel"/>
    <w:tmpl w:val="7E0855CA"/>
    <w:lvl w:ilvl="0">
      <w:start w:val="1"/>
      <w:numFmt w:val="lowerLetter"/>
      <w:pStyle w:val="DefiniceL1"/>
      <w:lvlText w:val="(%1)"/>
      <w:lvlJc w:val="left"/>
      <w:pPr>
        <w:tabs>
          <w:tab w:val="num" w:pos="851"/>
        </w:tabs>
        <w:ind w:left="851" w:hanging="851"/>
      </w:pPr>
      <w:rPr>
        <w:rFonts w:ascii="Verdana" w:hAnsi="Verdana" w:hint="default"/>
        <w:b w:val="0"/>
        <w:i w:val="0"/>
        <w:sz w:val="20"/>
        <w:szCs w:val="20"/>
      </w:rPr>
    </w:lvl>
    <w:lvl w:ilvl="1">
      <w:start w:val="1"/>
      <w:numFmt w:val="decimal"/>
      <w:lvlText w:val="1.%2"/>
      <w:lvlJc w:val="left"/>
      <w:pPr>
        <w:tabs>
          <w:tab w:val="num" w:pos="567"/>
        </w:tabs>
        <w:ind w:left="567" w:hanging="567"/>
      </w:pPr>
      <w:rPr>
        <w:rFonts w:ascii="Arial" w:hAnsi="Arial" w:hint="default"/>
        <w:b w:val="0"/>
        <w:i w:val="0"/>
        <w:sz w:val="20"/>
        <w:szCs w:val="20"/>
      </w:rPr>
    </w:lvl>
    <w:lvl w:ilvl="2">
      <w:start w:val="1"/>
      <w:numFmt w:val="none"/>
      <w:lvlText w:val=""/>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6."/>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2D4458F"/>
    <w:multiLevelType w:val="multilevel"/>
    <w:tmpl w:val="515A3930"/>
    <w:lvl w:ilvl="0">
      <w:start w:val="15"/>
      <w:numFmt w:val="decimal"/>
      <w:lvlText w:val="%1"/>
      <w:lvlJc w:val="left"/>
      <w:pPr>
        <w:ind w:left="408" w:hanging="408"/>
      </w:pPr>
      <w:rPr>
        <w:rFonts w:hint="default"/>
        <w:b/>
        <w:bCs w:val="0"/>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E32080"/>
    <w:multiLevelType w:val="hybridMultilevel"/>
    <w:tmpl w:val="2DE4112C"/>
    <w:lvl w:ilvl="0" w:tplc="0405001B">
      <w:start w:val="1"/>
      <w:numFmt w:val="lowerRoman"/>
      <w:lvlText w:val="%1."/>
      <w:lvlJc w:val="right"/>
      <w:pPr>
        <w:ind w:left="3414" w:hanging="360"/>
      </w:pPr>
    </w:lvl>
    <w:lvl w:ilvl="1" w:tplc="04050019" w:tentative="1">
      <w:start w:val="1"/>
      <w:numFmt w:val="lowerLetter"/>
      <w:lvlText w:val="%2."/>
      <w:lvlJc w:val="left"/>
      <w:pPr>
        <w:ind w:left="4134" w:hanging="360"/>
      </w:pPr>
    </w:lvl>
    <w:lvl w:ilvl="2" w:tplc="0405001B" w:tentative="1">
      <w:start w:val="1"/>
      <w:numFmt w:val="lowerRoman"/>
      <w:lvlText w:val="%3."/>
      <w:lvlJc w:val="right"/>
      <w:pPr>
        <w:ind w:left="4854" w:hanging="180"/>
      </w:pPr>
    </w:lvl>
    <w:lvl w:ilvl="3" w:tplc="0405000F" w:tentative="1">
      <w:start w:val="1"/>
      <w:numFmt w:val="decimal"/>
      <w:lvlText w:val="%4."/>
      <w:lvlJc w:val="left"/>
      <w:pPr>
        <w:ind w:left="5574" w:hanging="360"/>
      </w:pPr>
    </w:lvl>
    <w:lvl w:ilvl="4" w:tplc="04050019" w:tentative="1">
      <w:start w:val="1"/>
      <w:numFmt w:val="lowerLetter"/>
      <w:lvlText w:val="%5."/>
      <w:lvlJc w:val="left"/>
      <w:pPr>
        <w:ind w:left="6294" w:hanging="360"/>
      </w:pPr>
    </w:lvl>
    <w:lvl w:ilvl="5" w:tplc="0405001B" w:tentative="1">
      <w:start w:val="1"/>
      <w:numFmt w:val="lowerRoman"/>
      <w:lvlText w:val="%6."/>
      <w:lvlJc w:val="right"/>
      <w:pPr>
        <w:ind w:left="7014" w:hanging="180"/>
      </w:pPr>
    </w:lvl>
    <w:lvl w:ilvl="6" w:tplc="0405000F" w:tentative="1">
      <w:start w:val="1"/>
      <w:numFmt w:val="decimal"/>
      <w:lvlText w:val="%7."/>
      <w:lvlJc w:val="left"/>
      <w:pPr>
        <w:ind w:left="7734" w:hanging="360"/>
      </w:pPr>
    </w:lvl>
    <w:lvl w:ilvl="7" w:tplc="04050019" w:tentative="1">
      <w:start w:val="1"/>
      <w:numFmt w:val="lowerLetter"/>
      <w:lvlText w:val="%8."/>
      <w:lvlJc w:val="left"/>
      <w:pPr>
        <w:ind w:left="8454" w:hanging="360"/>
      </w:pPr>
    </w:lvl>
    <w:lvl w:ilvl="8" w:tplc="0405001B" w:tentative="1">
      <w:start w:val="1"/>
      <w:numFmt w:val="lowerRoman"/>
      <w:lvlText w:val="%9."/>
      <w:lvlJc w:val="right"/>
      <w:pPr>
        <w:ind w:left="9174" w:hanging="180"/>
      </w:pPr>
    </w:lvl>
  </w:abstractNum>
  <w:abstractNum w:abstractNumId="17" w15:restartNumberingAfterBreak="0">
    <w:nsid w:val="23622ED0"/>
    <w:multiLevelType w:val="hybridMultilevel"/>
    <w:tmpl w:val="16FAEB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7748CC"/>
    <w:multiLevelType w:val="hybridMultilevel"/>
    <w:tmpl w:val="ECAAC856"/>
    <w:lvl w:ilvl="0" w:tplc="0405001B">
      <w:start w:val="1"/>
      <w:numFmt w:val="lowerRoman"/>
      <w:lvlText w:val="%1."/>
      <w:lvlJc w:val="right"/>
      <w:pPr>
        <w:ind w:left="3165" w:hanging="360"/>
      </w:pPr>
    </w:lvl>
    <w:lvl w:ilvl="1" w:tplc="04050019" w:tentative="1">
      <w:start w:val="1"/>
      <w:numFmt w:val="lowerLetter"/>
      <w:lvlText w:val="%2."/>
      <w:lvlJc w:val="left"/>
      <w:pPr>
        <w:ind w:left="3885" w:hanging="360"/>
      </w:pPr>
    </w:lvl>
    <w:lvl w:ilvl="2" w:tplc="0405001B" w:tentative="1">
      <w:start w:val="1"/>
      <w:numFmt w:val="lowerRoman"/>
      <w:lvlText w:val="%3."/>
      <w:lvlJc w:val="right"/>
      <w:pPr>
        <w:ind w:left="4605" w:hanging="180"/>
      </w:pPr>
    </w:lvl>
    <w:lvl w:ilvl="3" w:tplc="0405000F" w:tentative="1">
      <w:start w:val="1"/>
      <w:numFmt w:val="decimal"/>
      <w:lvlText w:val="%4."/>
      <w:lvlJc w:val="left"/>
      <w:pPr>
        <w:ind w:left="5325" w:hanging="360"/>
      </w:pPr>
    </w:lvl>
    <w:lvl w:ilvl="4" w:tplc="04050019" w:tentative="1">
      <w:start w:val="1"/>
      <w:numFmt w:val="lowerLetter"/>
      <w:lvlText w:val="%5."/>
      <w:lvlJc w:val="left"/>
      <w:pPr>
        <w:ind w:left="6045" w:hanging="360"/>
      </w:pPr>
    </w:lvl>
    <w:lvl w:ilvl="5" w:tplc="0405001B" w:tentative="1">
      <w:start w:val="1"/>
      <w:numFmt w:val="lowerRoman"/>
      <w:lvlText w:val="%6."/>
      <w:lvlJc w:val="right"/>
      <w:pPr>
        <w:ind w:left="6765" w:hanging="180"/>
      </w:pPr>
    </w:lvl>
    <w:lvl w:ilvl="6" w:tplc="0405000F" w:tentative="1">
      <w:start w:val="1"/>
      <w:numFmt w:val="decimal"/>
      <w:lvlText w:val="%7."/>
      <w:lvlJc w:val="left"/>
      <w:pPr>
        <w:ind w:left="7485" w:hanging="360"/>
      </w:pPr>
    </w:lvl>
    <w:lvl w:ilvl="7" w:tplc="04050019" w:tentative="1">
      <w:start w:val="1"/>
      <w:numFmt w:val="lowerLetter"/>
      <w:lvlText w:val="%8."/>
      <w:lvlJc w:val="left"/>
      <w:pPr>
        <w:ind w:left="8205" w:hanging="360"/>
      </w:pPr>
    </w:lvl>
    <w:lvl w:ilvl="8" w:tplc="0405001B" w:tentative="1">
      <w:start w:val="1"/>
      <w:numFmt w:val="lowerRoman"/>
      <w:lvlText w:val="%9."/>
      <w:lvlJc w:val="right"/>
      <w:pPr>
        <w:ind w:left="8925" w:hanging="180"/>
      </w:pPr>
    </w:lvl>
  </w:abstractNum>
  <w:abstractNum w:abstractNumId="19" w15:restartNumberingAfterBreak="0">
    <w:nsid w:val="24D06C30"/>
    <w:multiLevelType w:val="hybridMultilevel"/>
    <w:tmpl w:val="A4584128"/>
    <w:lvl w:ilvl="0" w:tplc="084CBEFE">
      <w:start w:val="2022"/>
      <w:numFmt w:val="bullet"/>
      <w:lvlText w:val="-"/>
      <w:lvlJc w:val="left"/>
      <w:pPr>
        <w:ind w:left="720" w:hanging="360"/>
      </w:pPr>
      <w:rPr>
        <w:rFonts w:ascii="Verdana" w:eastAsiaTheme="minorHAns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4855BB"/>
    <w:multiLevelType w:val="hybridMultilevel"/>
    <w:tmpl w:val="7A9C59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0F2027B"/>
    <w:multiLevelType w:val="multilevel"/>
    <w:tmpl w:val="C11249FA"/>
    <w:lvl w:ilvl="0">
      <w:start w:val="34"/>
      <w:numFmt w:val="decimal"/>
      <w:lvlText w:val="%1"/>
      <w:lvlJc w:val="left"/>
      <w:pPr>
        <w:ind w:left="405" w:hanging="405"/>
      </w:pPr>
      <w:rPr>
        <w:rFonts w:hint="default"/>
      </w:rPr>
    </w:lvl>
    <w:lvl w:ilvl="1">
      <w:start w:val="6"/>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20E763D"/>
    <w:multiLevelType w:val="multilevel"/>
    <w:tmpl w:val="A6EAEDCC"/>
    <w:lvl w:ilvl="0">
      <w:start w:val="10"/>
      <w:numFmt w:val="decimal"/>
      <w:lvlText w:val="%1"/>
      <w:lvlJc w:val="left"/>
      <w:pPr>
        <w:ind w:left="408" w:hanging="408"/>
      </w:pPr>
      <w:rPr>
        <w:rFonts w:hint="default"/>
      </w:rPr>
    </w:lvl>
    <w:lvl w:ilvl="1">
      <w:start w:val="4"/>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34475777"/>
    <w:multiLevelType w:val="hybridMultilevel"/>
    <w:tmpl w:val="0FC2C652"/>
    <w:lvl w:ilvl="0" w:tplc="25F0AB3E">
      <w:start w:val="6"/>
      <w:numFmt w:val="bullet"/>
      <w:lvlText w:val="-"/>
      <w:lvlJc w:val="left"/>
      <w:pPr>
        <w:ind w:left="1778" w:hanging="360"/>
      </w:pPr>
      <w:rPr>
        <w:rFonts w:ascii="Segoe UI" w:eastAsia="Times New Roman" w:hAnsi="Segoe UI" w:cs="Segoe U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34CE7606"/>
    <w:multiLevelType w:val="hybridMultilevel"/>
    <w:tmpl w:val="DDF46C5A"/>
    <w:lvl w:ilvl="0" w:tplc="AE9E90D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62C6FCD"/>
    <w:multiLevelType w:val="multilevel"/>
    <w:tmpl w:val="4B60F728"/>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835759A"/>
    <w:multiLevelType w:val="hybridMultilevel"/>
    <w:tmpl w:val="6F3018CE"/>
    <w:lvl w:ilvl="0" w:tplc="350C5E5C">
      <w:start w:val="23"/>
      <w:numFmt w:val="bullet"/>
      <w:lvlText w:val="-"/>
      <w:lvlJc w:val="left"/>
      <w:pPr>
        <w:ind w:left="1778" w:hanging="360"/>
      </w:pPr>
      <w:rPr>
        <w:rFonts w:ascii="Segoe UI" w:eastAsia="Times New Roman" w:hAnsi="Segoe UI" w:cs="Segoe U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3A5C0DF2"/>
    <w:multiLevelType w:val="multilevel"/>
    <w:tmpl w:val="4F084E6E"/>
    <w:lvl w:ilvl="0">
      <w:start w:val="27"/>
      <w:numFmt w:val="decimal"/>
      <w:lvlText w:val="%1"/>
      <w:lvlJc w:val="left"/>
      <w:pPr>
        <w:ind w:left="528" w:hanging="528"/>
      </w:pPr>
      <w:rPr>
        <w:rFonts w:hint="default"/>
      </w:rPr>
    </w:lvl>
    <w:lvl w:ilvl="1">
      <w:start w:val="16"/>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B2711E0"/>
    <w:multiLevelType w:val="hybridMultilevel"/>
    <w:tmpl w:val="C824A262"/>
    <w:lvl w:ilvl="0" w:tplc="0405001B">
      <w:start w:val="1"/>
      <w:numFmt w:val="lowerRoman"/>
      <w:lvlText w:val="%1."/>
      <w:lvlJc w:val="righ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9" w15:restartNumberingAfterBreak="0">
    <w:nsid w:val="3E143F13"/>
    <w:multiLevelType w:val="multilevel"/>
    <w:tmpl w:val="C69626A0"/>
    <w:lvl w:ilvl="0">
      <w:start w:val="1"/>
      <w:numFmt w:val="none"/>
      <w:lvlRestart w:val="0"/>
      <w:pStyle w:val="Textpoznpodarou"/>
      <w:suff w:val="nothing"/>
      <w:lvlText w:val=""/>
      <w:lvlJc w:val="left"/>
      <w:pPr>
        <w:ind w:left="-721"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pStyle w:val="Textpoznpodarou"/>
      <w:lvlText w:val="(%5)"/>
      <w:lvlJc w:val="left"/>
      <w:pPr>
        <w:tabs>
          <w:tab w:val="num" w:pos="2552"/>
        </w:tabs>
        <w:ind w:left="2552" w:hanging="851"/>
      </w:pPr>
      <w:rPr>
        <w:rFonts w:hint="default"/>
      </w:rPr>
    </w:lvl>
    <w:lvl w:ilvl="5">
      <w:start w:val="1"/>
      <w:numFmt w:val="lowerRoman"/>
      <w:pStyle w:val="Rejstk3"/>
      <w:lvlText w:val="(%6)"/>
      <w:lvlJc w:val="left"/>
      <w:pPr>
        <w:tabs>
          <w:tab w:val="num" w:pos="3402"/>
        </w:tabs>
        <w:ind w:left="3402" w:hanging="850"/>
      </w:pPr>
      <w:rPr>
        <w:rFonts w:ascii="Times New Roman" w:hAnsi="Times New Roman" w:hint="default"/>
        <w:b w:val="0"/>
        <w:i w:val="0"/>
        <w:sz w:val="22"/>
        <w:szCs w:val="22"/>
      </w:rPr>
    </w:lvl>
    <w:lvl w:ilvl="6">
      <w:start w:val="1"/>
      <w:numFmt w:val="none"/>
      <w:pStyle w:val="Rejstk6"/>
      <w:suff w:val="nothing"/>
      <w:lvlText w:val=""/>
      <w:lvlJc w:val="left"/>
      <w:pPr>
        <w:ind w:left="130" w:firstLine="0"/>
      </w:pPr>
      <w:rPr>
        <w:rFonts w:hint="default"/>
      </w:rPr>
    </w:lvl>
    <w:lvl w:ilvl="7">
      <w:start w:val="1"/>
      <w:numFmt w:val="lowerLetter"/>
      <w:pStyle w:val="Rejstk7"/>
      <w:lvlText w:val="(%8)"/>
      <w:lvlJc w:val="left"/>
      <w:pPr>
        <w:tabs>
          <w:tab w:val="num" w:pos="980"/>
        </w:tabs>
        <w:ind w:left="980" w:hanging="850"/>
      </w:pPr>
      <w:rPr>
        <w:rFonts w:hint="default"/>
      </w:rPr>
    </w:lvl>
    <w:lvl w:ilvl="8">
      <w:start w:val="1"/>
      <w:numFmt w:val="lowerRoman"/>
      <w:pStyle w:val="Rejstk8"/>
      <w:lvlText w:val="(%9)"/>
      <w:lvlJc w:val="left"/>
      <w:pPr>
        <w:tabs>
          <w:tab w:val="num" w:pos="1831"/>
        </w:tabs>
        <w:ind w:left="1831" w:hanging="851"/>
      </w:pPr>
      <w:rPr>
        <w:rFonts w:hint="default"/>
      </w:rPr>
    </w:lvl>
  </w:abstractNum>
  <w:abstractNum w:abstractNumId="30" w15:restartNumberingAfterBreak="0">
    <w:nsid w:val="404258B1"/>
    <w:multiLevelType w:val="hybridMultilevel"/>
    <w:tmpl w:val="32184994"/>
    <w:lvl w:ilvl="0" w:tplc="FFFFFFFF">
      <w:start w:val="1"/>
      <w:numFmt w:val="lowerRoman"/>
      <w:lvlText w:val="%1)"/>
      <w:lvlJc w:val="left"/>
      <w:pPr>
        <w:ind w:left="2847" w:hanging="720"/>
      </w:pPr>
      <w:rPr>
        <w:rFonts w:hint="default"/>
      </w:rPr>
    </w:lvl>
    <w:lvl w:ilvl="1" w:tplc="FFFFFFFF" w:tentative="1">
      <w:start w:val="1"/>
      <w:numFmt w:val="lowerLetter"/>
      <w:lvlText w:val="%2."/>
      <w:lvlJc w:val="left"/>
      <w:pPr>
        <w:ind w:left="3207" w:hanging="360"/>
      </w:pPr>
    </w:lvl>
    <w:lvl w:ilvl="2" w:tplc="FFFFFFFF" w:tentative="1">
      <w:start w:val="1"/>
      <w:numFmt w:val="lowerRoman"/>
      <w:lvlText w:val="%3."/>
      <w:lvlJc w:val="right"/>
      <w:pPr>
        <w:ind w:left="3927" w:hanging="180"/>
      </w:pPr>
    </w:lvl>
    <w:lvl w:ilvl="3" w:tplc="FFFFFFFF" w:tentative="1">
      <w:start w:val="1"/>
      <w:numFmt w:val="decimal"/>
      <w:lvlText w:val="%4."/>
      <w:lvlJc w:val="left"/>
      <w:pPr>
        <w:ind w:left="4647" w:hanging="360"/>
      </w:pPr>
    </w:lvl>
    <w:lvl w:ilvl="4" w:tplc="FFFFFFFF" w:tentative="1">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31"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25504A0"/>
    <w:multiLevelType w:val="hybridMultilevel"/>
    <w:tmpl w:val="45682EFE"/>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start w:val="1"/>
      <w:numFmt w:val="bullet"/>
      <w:lvlText w:val=""/>
      <w:lvlJc w:val="left"/>
      <w:pPr>
        <w:ind w:left="2869" w:hanging="180"/>
      </w:pPr>
      <w:rPr>
        <w:rFonts w:ascii="Wingdings" w:hAnsi="Wingdings" w:hint="default"/>
      </w:r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452320F1"/>
    <w:multiLevelType w:val="multilevel"/>
    <w:tmpl w:val="0F5A3286"/>
    <w:lvl w:ilvl="0">
      <w:start w:val="33"/>
      <w:numFmt w:val="decimal"/>
      <w:lvlText w:val="%1"/>
      <w:lvlJc w:val="left"/>
      <w:pPr>
        <w:ind w:left="408" w:hanging="408"/>
      </w:pPr>
      <w:rPr>
        <w:rFonts w:hint="default"/>
      </w:rPr>
    </w:lvl>
    <w:lvl w:ilvl="1">
      <w:start w:val="2"/>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47420458"/>
    <w:multiLevelType w:val="multilevel"/>
    <w:tmpl w:val="48FC6D4C"/>
    <w:lvl w:ilvl="0">
      <w:start w:val="14"/>
      <w:numFmt w:val="decimal"/>
      <w:lvlText w:val="%1"/>
      <w:lvlJc w:val="left"/>
      <w:pPr>
        <w:ind w:left="528" w:hanging="528"/>
      </w:pPr>
      <w:rPr>
        <w:rFonts w:hint="default"/>
      </w:rPr>
    </w:lvl>
    <w:lvl w:ilvl="1">
      <w:start w:val="11"/>
      <w:numFmt w:val="decimal"/>
      <w:lvlText w:val="%1.%2"/>
      <w:lvlJc w:val="left"/>
      <w:pPr>
        <w:ind w:left="528" w:hanging="528"/>
      </w:pPr>
      <w:rPr>
        <w:rFonts w:ascii="Segoe UI" w:hAnsi="Segoe UI" w:cs="Segoe U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55001F"/>
    <w:multiLevelType w:val="multilevel"/>
    <w:tmpl w:val="CD387A0C"/>
    <w:lvl w:ilvl="0">
      <w:start w:val="14"/>
      <w:numFmt w:val="decimal"/>
      <w:lvlText w:val="%1"/>
      <w:lvlJc w:val="left"/>
      <w:pPr>
        <w:ind w:left="525" w:hanging="525"/>
      </w:pPr>
      <w:rPr>
        <w:rFonts w:hint="default"/>
      </w:rPr>
    </w:lvl>
    <w:lvl w:ilvl="1">
      <w:start w:val="3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3005DD"/>
    <w:multiLevelType w:val="multilevel"/>
    <w:tmpl w:val="58763B2E"/>
    <w:lvl w:ilvl="0">
      <w:start w:val="11"/>
      <w:numFmt w:val="decimal"/>
      <w:lvlText w:val="%1"/>
      <w:lvlJc w:val="left"/>
      <w:pPr>
        <w:ind w:left="570" w:hanging="570"/>
      </w:pPr>
      <w:rPr>
        <w:rFonts w:hint="default"/>
      </w:rPr>
    </w:lvl>
    <w:lvl w:ilvl="1">
      <w:start w:val="3"/>
      <w:numFmt w:val="decimal"/>
      <w:lvlText w:val="%1.%2"/>
      <w:lvlJc w:val="left"/>
      <w:pPr>
        <w:ind w:left="995" w:hanging="57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4C773630"/>
    <w:multiLevelType w:val="hybridMultilevel"/>
    <w:tmpl w:val="E3D4B906"/>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4D5D1C9B"/>
    <w:multiLevelType w:val="multilevel"/>
    <w:tmpl w:val="91700B02"/>
    <w:lvl w:ilvl="0">
      <w:start w:val="4"/>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pStyle w:val="pododstavceKS"/>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4ED50E69"/>
    <w:multiLevelType w:val="hybridMultilevel"/>
    <w:tmpl w:val="42F40274"/>
    <w:lvl w:ilvl="0" w:tplc="ABCA0474">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1" w15:restartNumberingAfterBreak="0">
    <w:nsid w:val="4F7740B0"/>
    <w:multiLevelType w:val="multilevel"/>
    <w:tmpl w:val="D936762A"/>
    <w:lvl w:ilvl="0">
      <w:start w:val="10"/>
      <w:numFmt w:val="decimal"/>
      <w:lvlText w:val="%1."/>
      <w:lvlJc w:val="left"/>
      <w:pPr>
        <w:ind w:left="624" w:hanging="624"/>
      </w:pPr>
      <w:rPr>
        <w:rFonts w:hint="default"/>
      </w:rPr>
    </w:lvl>
    <w:lvl w:ilvl="1">
      <w:start w:val="9"/>
      <w:numFmt w:val="decimal"/>
      <w:lvlText w:val="%1.%2."/>
      <w:lvlJc w:val="left"/>
      <w:pPr>
        <w:ind w:left="1049" w:hanging="62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4A04764"/>
    <w:multiLevelType w:val="multilevel"/>
    <w:tmpl w:val="B6B27548"/>
    <w:lvl w:ilvl="0">
      <w:start w:val="1"/>
      <w:numFmt w:val="upperRoman"/>
      <w:pStyle w:val="Nadpis2"/>
      <w:lvlText w:val="%1."/>
      <w:lvlJc w:val="left"/>
      <w:pPr>
        <w:ind w:left="360" w:hanging="360"/>
      </w:pPr>
      <w:rPr>
        <w:rFonts w:hint="default"/>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1702"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61E7829"/>
    <w:multiLevelType w:val="hybridMultilevel"/>
    <w:tmpl w:val="EE8AAFA0"/>
    <w:lvl w:ilvl="0" w:tplc="5FC458C4">
      <w:start w:val="1"/>
      <w:numFmt w:val="lowerRoman"/>
      <w:lvlText w:val="%1)"/>
      <w:lvlJc w:val="left"/>
      <w:pPr>
        <w:ind w:left="1128" w:hanging="720"/>
      </w:pPr>
      <w:rPr>
        <w:rFonts w:hint="default"/>
      </w:r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44" w15:restartNumberingAfterBreak="0">
    <w:nsid w:val="563B4CC7"/>
    <w:multiLevelType w:val="multilevel"/>
    <w:tmpl w:val="7F24206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ascii="Segoe UI" w:hAnsi="Segoe UI" w:cs="Segoe UI"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5B7C6AD9"/>
    <w:multiLevelType w:val="multilevel"/>
    <w:tmpl w:val="9A2028D8"/>
    <w:lvl w:ilvl="0">
      <w:start w:val="34"/>
      <w:numFmt w:val="decimal"/>
      <w:lvlText w:val="%1"/>
      <w:lvlJc w:val="left"/>
      <w:pPr>
        <w:ind w:left="570" w:hanging="570"/>
      </w:pPr>
      <w:rPr>
        <w:rFonts w:hint="default"/>
      </w:rPr>
    </w:lvl>
    <w:lvl w:ilvl="1">
      <w:start w:val="4"/>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340C7D"/>
    <w:multiLevelType w:val="multilevel"/>
    <w:tmpl w:val="9A88EE4E"/>
    <w:lvl w:ilvl="0">
      <w:start w:val="14"/>
      <w:numFmt w:val="decimal"/>
      <w:lvlText w:val="%1"/>
      <w:lvlJc w:val="left"/>
      <w:pPr>
        <w:ind w:left="528" w:hanging="528"/>
      </w:pPr>
      <w:rPr>
        <w:rFonts w:hint="default"/>
      </w:rPr>
    </w:lvl>
    <w:lvl w:ilvl="1">
      <w:start w:val="23"/>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CCB2C40"/>
    <w:multiLevelType w:val="multilevel"/>
    <w:tmpl w:val="47DEA02C"/>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FB44B37"/>
    <w:multiLevelType w:val="hybridMultilevel"/>
    <w:tmpl w:val="9A56824A"/>
    <w:lvl w:ilvl="0" w:tplc="0405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9" w15:restartNumberingAfterBreak="0">
    <w:nsid w:val="60393B48"/>
    <w:multiLevelType w:val="multilevel"/>
    <w:tmpl w:val="1688C920"/>
    <w:lvl w:ilvl="0">
      <w:start w:val="11"/>
      <w:numFmt w:val="decimal"/>
      <w:lvlText w:val="%1"/>
      <w:lvlJc w:val="left"/>
      <w:pPr>
        <w:ind w:left="570" w:hanging="570"/>
      </w:pPr>
      <w:rPr>
        <w:rFonts w:hint="default"/>
      </w:rPr>
    </w:lvl>
    <w:lvl w:ilvl="1">
      <w:start w:val="5"/>
      <w:numFmt w:val="decimal"/>
      <w:lvlText w:val="%1.%2"/>
      <w:lvlJc w:val="left"/>
      <w:pPr>
        <w:ind w:left="995" w:hanging="57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0" w15:restartNumberingAfterBreak="0">
    <w:nsid w:val="626456CF"/>
    <w:multiLevelType w:val="multilevel"/>
    <w:tmpl w:val="A9B65746"/>
    <w:lvl w:ilvl="0">
      <w:start w:val="38"/>
      <w:numFmt w:val="decimal"/>
      <w:lvlText w:val="%1"/>
      <w:lvlJc w:val="left"/>
      <w:pPr>
        <w:ind w:left="720" w:hanging="360"/>
      </w:pPr>
      <w:rPr>
        <w:rFonts w:hint="default"/>
      </w:rPr>
    </w:lvl>
    <w:lvl w:ilvl="1">
      <w:start w:val="7"/>
      <w:numFmt w:val="decimal"/>
      <w:isLgl/>
      <w:lvlText w:val="%1.%2"/>
      <w:lvlJc w:val="left"/>
      <w:pPr>
        <w:ind w:left="1741" w:hanging="852"/>
      </w:pPr>
      <w:rPr>
        <w:rFonts w:hint="default"/>
      </w:rPr>
    </w:lvl>
    <w:lvl w:ilvl="2">
      <w:start w:val="1"/>
      <w:numFmt w:val="decimal"/>
      <w:isLgl/>
      <w:lvlText w:val="%1.%2.%3"/>
      <w:lvlJc w:val="left"/>
      <w:pPr>
        <w:ind w:left="2270" w:hanging="852"/>
      </w:pPr>
      <w:rPr>
        <w:rFonts w:hint="default"/>
      </w:rPr>
    </w:lvl>
    <w:lvl w:ilvl="3">
      <w:start w:val="1"/>
      <w:numFmt w:val="decimal"/>
      <w:isLgl/>
      <w:lvlText w:val="%1.%2.%3.%4"/>
      <w:lvlJc w:val="left"/>
      <w:pPr>
        <w:ind w:left="2799" w:hanging="852"/>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51" w15:restartNumberingAfterBreak="0">
    <w:nsid w:val="667D269C"/>
    <w:multiLevelType w:val="multilevel"/>
    <w:tmpl w:val="BE18102E"/>
    <w:lvl w:ilvl="0">
      <w:start w:val="19"/>
      <w:numFmt w:val="decimal"/>
      <w:lvlText w:val="%1."/>
      <w:lvlJc w:val="left"/>
      <w:pPr>
        <w:ind w:left="615" w:hanging="615"/>
      </w:pPr>
      <w:rPr>
        <w:rFonts w:hint="default"/>
      </w:rPr>
    </w:lvl>
    <w:lvl w:ilvl="1">
      <w:start w:val="5"/>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073A14"/>
    <w:multiLevelType w:val="multilevel"/>
    <w:tmpl w:val="04050025"/>
    <w:lvl w:ilvl="0">
      <w:start w:val="1"/>
      <w:numFmt w:val="decimal"/>
      <w:pStyle w:val="Nadpis10"/>
      <w:lvlText w:val="%1"/>
      <w:lvlJc w:val="left"/>
      <w:pPr>
        <w:ind w:left="432" w:hanging="432"/>
      </w:pPr>
    </w:lvl>
    <w:lvl w:ilvl="1">
      <w:start w:val="1"/>
      <w:numFmt w:val="decimal"/>
      <w:lvlText w:val="%1.%2"/>
      <w:lvlJc w:val="left"/>
      <w:pPr>
        <w:ind w:left="576" w:hanging="576"/>
      </w:pPr>
    </w:lvl>
    <w:lvl w:ilvl="2">
      <w:start w:val="1"/>
      <w:numFmt w:val="decimal"/>
      <w:pStyle w:val="Nadpis30"/>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6CCC2A30"/>
    <w:multiLevelType w:val="hybridMultilevel"/>
    <w:tmpl w:val="627221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D911A80"/>
    <w:multiLevelType w:val="multilevel"/>
    <w:tmpl w:val="E68AC14C"/>
    <w:lvl w:ilvl="0">
      <w:start w:val="1"/>
      <w:numFmt w:val="decimal"/>
      <w:lvlText w:val="%1."/>
      <w:lvlJc w:val="left"/>
      <w:pPr>
        <w:tabs>
          <w:tab w:val="num" w:pos="360"/>
        </w:tabs>
        <w:ind w:left="360" w:hanging="360"/>
      </w:pPr>
      <w:rPr>
        <w:rFonts w:ascii="Arial" w:eastAsia="Times New Roman" w:hAnsi="Arial" w:cs="Times New Roman"/>
      </w:rPr>
    </w:lvl>
    <w:lvl w:ilvl="1">
      <w:start w:val="1"/>
      <w:numFmt w:val="decimal"/>
      <w:pStyle w:val="Odstavec1"/>
      <w:lvlText w:val="%1.%2."/>
      <w:lvlJc w:val="left"/>
      <w:pPr>
        <w:tabs>
          <w:tab w:val="num" w:pos="432"/>
        </w:tabs>
        <w:ind w:left="432" w:hanging="432"/>
      </w:pPr>
      <w:rPr>
        <w:rFonts w:ascii="Arial" w:hAnsi="Arial" w:cs="Arial" w:hint="default"/>
        <w:b w:val="0"/>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6E4361D3"/>
    <w:multiLevelType w:val="multilevel"/>
    <w:tmpl w:val="193C71A4"/>
    <w:lvl w:ilvl="0">
      <w:start w:val="32"/>
      <w:numFmt w:val="decimal"/>
      <w:lvlText w:val="%1"/>
      <w:lvlJc w:val="left"/>
      <w:pPr>
        <w:ind w:left="405" w:hanging="405"/>
      </w:pPr>
      <w:rPr>
        <w:rFonts w:ascii="Segoe UI" w:hAnsi="Segoe UI" w:cs="Segoe UI" w:hint="default"/>
        <w:sz w:val="22"/>
        <w:szCs w:val="22"/>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b w:val="0"/>
        <w:bCs/>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036294E"/>
    <w:multiLevelType w:val="singleLevel"/>
    <w:tmpl w:val="4B44EEEA"/>
    <w:lvl w:ilvl="0">
      <w:start w:val="1"/>
      <w:numFmt w:val="decimal"/>
      <w:pStyle w:val="OdstavecSmlouvy"/>
      <w:lvlText w:val="%1."/>
      <w:lvlJc w:val="left"/>
      <w:pPr>
        <w:tabs>
          <w:tab w:val="num" w:pos="360"/>
        </w:tabs>
        <w:ind w:left="357" w:hanging="357"/>
      </w:pPr>
      <w:rPr>
        <w:rFonts w:ascii="Segoe UI" w:hAnsi="Segoe UI" w:cs="Segoe UI" w:hint="default"/>
        <w:b w:val="0"/>
        <w:i w:val="0"/>
        <w:color w:val="auto"/>
        <w:sz w:val="22"/>
        <w:szCs w:val="22"/>
        <w:u w:val="none"/>
      </w:rPr>
    </w:lvl>
  </w:abstractNum>
  <w:abstractNum w:abstractNumId="57" w15:restartNumberingAfterBreak="0">
    <w:nsid w:val="72A446A7"/>
    <w:multiLevelType w:val="multilevel"/>
    <w:tmpl w:val="7BA62DD4"/>
    <w:lvl w:ilvl="0">
      <w:start w:val="11"/>
      <w:numFmt w:val="decimal"/>
      <w:lvlText w:val="%1."/>
      <w:lvlJc w:val="left"/>
      <w:pPr>
        <w:ind w:left="615" w:hanging="615"/>
      </w:pPr>
      <w:rPr>
        <w:rFonts w:hint="default"/>
      </w:rPr>
    </w:lvl>
    <w:lvl w:ilvl="1">
      <w:start w:val="4"/>
      <w:numFmt w:val="decimal"/>
      <w:lvlText w:val="%1.%2."/>
      <w:lvlJc w:val="left"/>
      <w:pPr>
        <w:ind w:left="1040" w:hanging="615"/>
      </w:pPr>
      <w:rPr>
        <w:rFonts w:ascii="Segoe UI" w:hAnsi="Segoe UI" w:cs="Segoe UI" w:hint="default"/>
        <w:b w:val="0"/>
        <w:bCs w:val="0"/>
        <w:sz w:val="22"/>
        <w:szCs w:val="22"/>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8" w15:restartNumberingAfterBreak="0">
    <w:nsid w:val="738C17DF"/>
    <w:multiLevelType w:val="multilevel"/>
    <w:tmpl w:val="E1227C60"/>
    <w:lvl w:ilvl="0">
      <w:start w:val="38"/>
      <w:numFmt w:val="decimal"/>
      <w:lvlText w:val="%1"/>
      <w:lvlJc w:val="left"/>
      <w:pPr>
        <w:ind w:left="795" w:hanging="795"/>
      </w:pPr>
      <w:rPr>
        <w:rFonts w:hint="default"/>
      </w:rPr>
    </w:lvl>
    <w:lvl w:ilvl="1">
      <w:start w:val="12"/>
      <w:numFmt w:val="decimal"/>
      <w:lvlText w:val="%1.%2"/>
      <w:lvlJc w:val="left"/>
      <w:pPr>
        <w:ind w:left="795" w:hanging="795"/>
      </w:pPr>
      <w:rPr>
        <w:rFonts w:hint="default"/>
      </w:rPr>
    </w:lvl>
    <w:lvl w:ilvl="2">
      <w:start w:val="1"/>
      <w:numFmt w:val="decimal"/>
      <w:lvlText w:val="%1.%2.%3"/>
      <w:lvlJc w:val="left"/>
      <w:pPr>
        <w:ind w:left="795" w:hanging="795"/>
      </w:pPr>
      <w:rPr>
        <w:rFonts w:hint="default"/>
        <w:b w:val="0"/>
        <w:bCs w:val="0"/>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6975183"/>
    <w:multiLevelType w:val="multilevel"/>
    <w:tmpl w:val="97D67578"/>
    <w:lvl w:ilvl="0">
      <w:start w:val="1"/>
      <w:numFmt w:val="upperRoman"/>
      <w:pStyle w:val="dlnadpis"/>
      <w:lvlText w:val="%1."/>
      <w:lvlJc w:val="left"/>
      <w:pPr>
        <w:ind w:left="360" w:hanging="360"/>
      </w:pPr>
      <w:rPr>
        <w:rFonts w:hint="default"/>
      </w:rPr>
    </w:lvl>
    <w:lvl w:ilvl="1">
      <w:start w:val="1"/>
      <w:numFmt w:val="decimal"/>
      <w:pStyle w:val="dlnadpis"/>
      <w:lvlText w:val="%1.%2."/>
      <w:lvlJc w:val="left"/>
      <w:pPr>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75F4769"/>
    <w:multiLevelType w:val="multilevel"/>
    <w:tmpl w:val="92DC8CF8"/>
    <w:lvl w:ilvl="0">
      <w:start w:val="38"/>
      <w:numFmt w:val="decimal"/>
      <w:lvlText w:val="%1"/>
      <w:lvlJc w:val="left"/>
      <w:pPr>
        <w:ind w:left="410" w:hanging="410"/>
      </w:pPr>
      <w:rPr>
        <w:rFonts w:hint="default"/>
      </w:rPr>
    </w:lvl>
    <w:lvl w:ilvl="1">
      <w:start w:val="1"/>
      <w:numFmt w:val="decimal"/>
      <w:lvlText w:val="%1.%2"/>
      <w:lvlJc w:val="left"/>
      <w:pPr>
        <w:ind w:left="1490" w:hanging="41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1" w15:restartNumberingAfterBreak="0">
    <w:nsid w:val="7F827FD8"/>
    <w:multiLevelType w:val="multilevel"/>
    <w:tmpl w:val="601203B8"/>
    <w:lvl w:ilvl="0">
      <w:start w:val="1"/>
      <w:numFmt w:val="upperRoman"/>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291254">
    <w:abstractNumId w:val="42"/>
  </w:num>
  <w:num w:numId="2" w16cid:durableId="269558336">
    <w:abstractNumId w:val="59"/>
  </w:num>
  <w:num w:numId="3" w16cid:durableId="726301420">
    <w:abstractNumId w:val="52"/>
  </w:num>
  <w:num w:numId="4" w16cid:durableId="1132557260">
    <w:abstractNumId w:val="4"/>
  </w:num>
  <w:num w:numId="5" w16cid:durableId="1818373521">
    <w:abstractNumId w:val="0"/>
  </w:num>
  <w:num w:numId="6" w16cid:durableId="56362333">
    <w:abstractNumId w:val="29"/>
  </w:num>
  <w:num w:numId="7" w16cid:durableId="967782284">
    <w:abstractNumId w:val="38"/>
  </w:num>
  <w:num w:numId="8" w16cid:durableId="1652055330">
    <w:abstractNumId w:val="14"/>
  </w:num>
  <w:num w:numId="9" w16cid:durableId="1878198599">
    <w:abstractNumId w:val="8"/>
  </w:num>
  <w:num w:numId="10" w16cid:durableId="72048634">
    <w:abstractNumId w:val="31"/>
  </w:num>
  <w:num w:numId="11" w16cid:durableId="1654873631">
    <w:abstractNumId w:val="25"/>
    <w:lvlOverride w:ilvl="0">
      <w:lvl w:ilvl="0">
        <w:start w:val="1"/>
        <w:numFmt w:val="decimal"/>
        <w:lvlText w:val="%1."/>
        <w:lvlJc w:val="left"/>
        <w:pPr>
          <w:tabs>
            <w:tab w:val="num" w:pos="823"/>
          </w:tabs>
          <w:ind w:left="823" w:hanging="397"/>
        </w:pPr>
        <w:rPr>
          <w:rFonts w:ascii="Segoe UI" w:hAnsi="Segoe UI" w:cs="Segoe UI" w:hint="default"/>
          <w:b/>
          <w:i w:val="0"/>
          <w:caps/>
          <w:strike w:val="0"/>
          <w:dstrike w:val="0"/>
          <w:vanish w:val="0"/>
          <w:sz w:val="22"/>
          <w:szCs w:val="20"/>
          <w:vertAlign w:val="baseline"/>
        </w:rPr>
      </w:lvl>
    </w:lvlOverride>
    <w:lvlOverride w:ilvl="1">
      <w:lvl w:ilvl="1">
        <w:start w:val="1"/>
        <w:numFmt w:val="decimal"/>
        <w:lvlText w:val="%1.%2"/>
        <w:lvlJc w:val="left"/>
        <w:pPr>
          <w:tabs>
            <w:tab w:val="num" w:pos="1588"/>
          </w:tabs>
          <w:ind w:left="1588" w:hanging="737"/>
        </w:pPr>
        <w:rPr>
          <w:rFonts w:ascii="Segoe UI" w:hAnsi="Segoe UI" w:cs="Segoe UI" w:hint="default"/>
          <w:b w:val="0"/>
          <w:bCs w:val="0"/>
          <w:i w:val="0"/>
          <w:iCs w:val="0"/>
          <w:caps w:val="0"/>
          <w:strike w:val="0"/>
          <w:dstrike w:val="0"/>
          <w:vanish w:val="0"/>
          <w:spacing w:val="0"/>
          <w:kern w:val="0"/>
          <w:position w:val="0"/>
          <w:sz w:val="22"/>
          <w:szCs w:val="20"/>
          <w:u w:val="none"/>
          <w:vertAlign w:val="baseline"/>
        </w:rPr>
      </w:lvl>
    </w:lvlOverride>
    <w:lvlOverride w:ilvl="2">
      <w:lvl w:ilvl="2">
        <w:start w:val="1"/>
        <w:numFmt w:val="decimal"/>
        <w:lvlText w:val="%1.%2.%3"/>
        <w:lvlJc w:val="left"/>
        <w:pPr>
          <w:tabs>
            <w:tab w:val="num" w:pos="2411"/>
          </w:tabs>
          <w:ind w:left="2411"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Segoe UI" w:hAnsi="Segoe UI" w:cs="Segoe UI" w:hint="default"/>
          <w:b w:val="0"/>
          <w:sz w:val="22"/>
        </w:rPr>
      </w:lvl>
    </w:lvlOverride>
    <w:lvlOverride w:ilvl="4">
      <w:lvl w:ilvl="4">
        <w:start w:val="1"/>
        <w:numFmt w:val="lowerRoman"/>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2" w16cid:durableId="467748865">
    <w:abstractNumId w:val="61"/>
    <w:lvlOverride w:ilvl="0">
      <w:lvl w:ilvl="0">
        <w:start w:val="1"/>
        <w:numFmt w:val="upperRoman"/>
        <w:isLgl/>
        <w:lvlText w:val="%1."/>
        <w:lvlJc w:val="center"/>
        <w:pPr>
          <w:ind w:left="72" w:hanging="72"/>
        </w:pPr>
        <w:rPr>
          <w:rFonts w:ascii="Verdana" w:hAnsi="Verdana" w:hint="default"/>
          <w:b/>
          <w:i w:val="0"/>
          <w:caps/>
          <w:sz w:val="20"/>
        </w:rPr>
      </w:lvl>
    </w:lvlOverride>
    <w:lvlOverride w:ilvl="1">
      <w:lvl w:ilvl="1">
        <w:start w:val="1"/>
        <w:numFmt w:val="decimal"/>
        <w:isLgl/>
        <w:lvlText w:val="%10.%2"/>
        <w:lvlJc w:val="left"/>
        <w:pPr>
          <w:ind w:left="993" w:hanging="851"/>
        </w:pPr>
        <w:rPr>
          <w:rFonts w:ascii="Segoe UI" w:hAnsi="Segoe UI" w:cs="Segoe U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Override>
    <w:lvlOverride w:ilvl="2">
      <w:lvl w:ilvl="2">
        <w:start w:val="1"/>
        <w:numFmt w:val="none"/>
        <w:lvlText w:val="11.5.1."/>
        <w:lvlJc w:val="left"/>
        <w:pPr>
          <w:ind w:left="1985" w:hanging="1134"/>
        </w:pPr>
        <w:rPr>
          <w:rFonts w:ascii="Segoe UI" w:eastAsiaTheme="minorHAnsi" w:hAnsi="Segoe UI" w:cs="Segoe UI" w:hint="default"/>
          <w:b w:val="0"/>
          <w:sz w:val="22"/>
          <w:szCs w:val="22"/>
        </w:rPr>
      </w:lvl>
    </w:lvlOverride>
    <w:lvlOverride w:ilvl="3">
      <w:lvl w:ilvl="3">
        <w:start w:val="1"/>
        <w:numFmt w:val="decimal"/>
        <w:isLg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337125961">
    <w:abstractNumId w:val="36"/>
    <w:lvlOverride w:ilvl="0">
      <w:lvl w:ilvl="0">
        <w:start w:val="11"/>
        <w:numFmt w:val="decimal"/>
        <w:lvlText w:val="%1"/>
        <w:lvlJc w:val="left"/>
        <w:pPr>
          <w:ind w:left="570" w:hanging="570"/>
        </w:pPr>
        <w:rPr>
          <w:rFonts w:hint="default"/>
        </w:rPr>
      </w:lvl>
    </w:lvlOverride>
    <w:lvlOverride w:ilvl="1">
      <w:lvl w:ilvl="1">
        <w:start w:val="3"/>
        <w:numFmt w:val="decimal"/>
        <w:lvlText w:val="%1.%2"/>
        <w:lvlJc w:val="left"/>
        <w:pPr>
          <w:ind w:left="995" w:hanging="570"/>
        </w:pPr>
        <w:rPr>
          <w:rFonts w:hint="default"/>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4" w16cid:durableId="1701585432">
    <w:abstractNumId w:val="57"/>
    <w:lvlOverride w:ilvl="0">
      <w:lvl w:ilvl="0">
        <w:start w:val="11"/>
        <w:numFmt w:val="decimal"/>
        <w:lvlText w:val="%1."/>
        <w:lvlJc w:val="left"/>
        <w:pPr>
          <w:ind w:left="615" w:hanging="615"/>
        </w:pPr>
        <w:rPr>
          <w:rFonts w:hint="default"/>
        </w:rPr>
      </w:lvl>
    </w:lvlOverride>
    <w:lvlOverride w:ilvl="1">
      <w:lvl w:ilvl="1">
        <w:start w:val="4"/>
        <w:numFmt w:val="decimal"/>
        <w:lvlText w:val="%1.%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5" w16cid:durableId="682054648">
    <w:abstractNumId w:val="57"/>
    <w:lvlOverride w:ilvl="0">
      <w:lvl w:ilvl="0">
        <w:start w:val="11"/>
        <w:numFmt w:val="decimal"/>
        <w:lvlText w:val="%1."/>
        <w:lvlJc w:val="left"/>
        <w:pPr>
          <w:ind w:left="615" w:hanging="615"/>
        </w:pPr>
        <w:rPr>
          <w:rFonts w:hint="default"/>
        </w:rPr>
      </w:lvl>
    </w:lvlOverride>
    <w:lvlOverride w:ilvl="1">
      <w:lvl w:ilvl="1">
        <w:start w:val="4"/>
        <w:numFmt w:val="decimal"/>
        <w:lvlText w:val="10.%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6" w16cid:durableId="1861627051">
    <w:abstractNumId w:val="49"/>
    <w:lvlOverride w:ilvl="0">
      <w:lvl w:ilvl="0">
        <w:start w:val="11"/>
        <w:numFmt w:val="decimal"/>
        <w:lvlText w:val="%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7" w16cid:durableId="1242643025">
    <w:abstractNumId w:val="49"/>
    <w:lvlOverride w:ilvl="0">
      <w:lvl w:ilvl="0">
        <w:start w:val="11"/>
        <w:numFmt w:val="none"/>
        <w:lvlText w:val="1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8" w16cid:durableId="873690183">
    <w:abstractNumId w:val="47"/>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9" w16cid:durableId="1882789403">
    <w:abstractNumId w:val="47"/>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0" w16cid:durableId="367145772">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1" w16cid:durableId="71704448">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742679452">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3" w16cid:durableId="1225945069">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4" w16cid:durableId="684862860">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3.%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5" w16cid:durableId="1613855855">
    <w:abstractNumId w:val="47"/>
    <w:lvlOverride w:ilvl="0">
      <w:lvl w:ilvl="0">
        <w:start w:val="12"/>
        <w:numFmt w:val="none"/>
        <w:lvlText w:val="14"/>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6" w16cid:durableId="1337613993">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7" w16cid:durableId="731540488">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1812404705">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4.%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16cid:durableId="1772360666">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7"/>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0" w16cid:durableId="1437361147">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8"/>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1" w16cid:durableId="1331517043">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9"/>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2" w16cid:durableId="925726192">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0"/>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3" w16cid:durableId="2003047902">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1"/>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4" w16cid:durableId="702287691">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2"/>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5" w16cid:durableId="667680799">
    <w:abstractNumId w:val="37"/>
  </w:num>
  <w:num w:numId="36" w16cid:durableId="445471842">
    <w:abstractNumId w:val="32"/>
  </w:num>
  <w:num w:numId="37" w16cid:durableId="283731047">
    <w:abstractNumId w:val="18"/>
  </w:num>
  <w:num w:numId="38" w16cid:durableId="631061924">
    <w:abstractNumId w:val="51"/>
  </w:num>
  <w:num w:numId="39" w16cid:durableId="436215769">
    <w:abstractNumId w:val="13"/>
  </w:num>
  <w:num w:numId="40" w16cid:durableId="1833986506">
    <w:abstractNumId w:val="2"/>
  </w:num>
  <w:num w:numId="41" w16cid:durableId="582221981">
    <w:abstractNumId w:val="55"/>
  </w:num>
  <w:num w:numId="42" w16cid:durableId="1170868913">
    <w:abstractNumId w:val="12"/>
  </w:num>
  <w:num w:numId="43" w16cid:durableId="10049779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4" w16cid:durableId="212076155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34.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5" w16cid:durableId="87477770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6" w16cid:durableId="130130239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7" w16cid:durableId="39571296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8" w16cid:durableId="893583400">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9" w16cid:durableId="1542511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0" w16cid:durableId="5231353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1" w16cid:durableId="80153274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1"/>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2" w16cid:durableId="173384458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none"/>
        <w:lvlText w:val="34.6.2"/>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3" w16cid:durableId="60739835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4" w16cid:durableId="1424448548">
    <w:abstractNumId w:val="13"/>
    <w:lvlOverride w:ilvl="0">
      <w:lvl w:ilvl="0">
        <w:start w:val="28"/>
        <w:numFmt w:val="none"/>
        <w:lvlText w:val="36"/>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5" w16cid:durableId="6077836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6" w16cid:durableId="78303620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7" w16cid:durableId="102401799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8" w16cid:durableId="120890970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9" w16cid:durableId="161344074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0" w16cid:durableId="136651762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1" w16cid:durableId="1269966742">
    <w:abstractNumId w:val="13"/>
    <w:lvlOverride w:ilvl="0">
      <w:lvl w:ilvl="0">
        <w:start w:val="28"/>
        <w:numFmt w:val="none"/>
        <w:lvlText w:val="37"/>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2" w16cid:durableId="32062663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3" w16cid:durableId="61505934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4" w16cid:durableId="171746545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5" w16cid:durableId="65838850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6" w16cid:durableId="843588857">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33.1"/>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7" w16cid:durableId="511647639">
    <w:abstractNumId w:val="13"/>
    <w:lvlOverride w:ilvl="0">
      <w:lvl w:ilvl="0">
        <w:start w:val="28"/>
        <w:numFmt w:val="none"/>
        <w:lvlText w:val="35"/>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8" w16cid:durableId="1748335448">
    <w:abstractNumId w:val="58"/>
  </w:num>
  <w:num w:numId="69" w16cid:durableId="411902166">
    <w:abstractNumId w:val="50"/>
  </w:num>
  <w:num w:numId="70" w16cid:durableId="32846143">
    <w:abstractNumId w:val="21"/>
  </w:num>
  <w:num w:numId="71" w16cid:durableId="661203433">
    <w:abstractNumId w:val="45"/>
  </w:num>
  <w:num w:numId="72" w16cid:durableId="106395683">
    <w:abstractNumId w:val="35"/>
  </w:num>
  <w:num w:numId="73" w16cid:durableId="1562137787">
    <w:abstractNumId w:val="54"/>
  </w:num>
  <w:num w:numId="74" w16cid:durableId="353926085">
    <w:abstractNumId w:val="22"/>
  </w:num>
  <w:num w:numId="75" w16cid:durableId="1415398820">
    <w:abstractNumId w:val="6"/>
  </w:num>
  <w:num w:numId="76" w16cid:durableId="1843819203">
    <w:abstractNumId w:val="15"/>
  </w:num>
  <w:num w:numId="77" w16cid:durableId="1949920472">
    <w:abstractNumId w:val="27"/>
  </w:num>
  <w:num w:numId="78" w16cid:durableId="1596478806">
    <w:abstractNumId w:val="41"/>
  </w:num>
  <w:num w:numId="79" w16cid:durableId="1322125968">
    <w:abstractNumId w:val="28"/>
  </w:num>
  <w:num w:numId="80" w16cid:durableId="1972051313">
    <w:abstractNumId w:val="16"/>
  </w:num>
  <w:num w:numId="81" w16cid:durableId="365103480">
    <w:abstractNumId w:val="9"/>
  </w:num>
  <w:num w:numId="82" w16cid:durableId="816650892">
    <w:abstractNumId w:val="1"/>
  </w:num>
  <w:num w:numId="83" w16cid:durableId="171527625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4" w16cid:durableId="177447766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5" w16cid:durableId="125104216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6" w16cid:durableId="71573696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7" w16cid:durableId="14204020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8" w16cid:durableId="77405945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9" w16cid:durableId="119885433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0" w16cid:durableId="94538041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8"/>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1" w16cid:durableId="544686078">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9"/>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2" w16cid:durableId="206316670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0"/>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3" w16cid:durableId="151973699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4" w16cid:durableId="10921190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5" w16cid:durableId="1289780618">
    <w:abstractNumId w:val="33"/>
  </w:num>
  <w:num w:numId="96" w16cid:durableId="343559164">
    <w:abstractNumId w:val="56"/>
  </w:num>
  <w:num w:numId="97" w16cid:durableId="1425876214">
    <w:abstractNumId w:val="34"/>
  </w:num>
  <w:num w:numId="98" w16cid:durableId="1943685430">
    <w:abstractNumId w:val="46"/>
  </w:num>
  <w:num w:numId="99" w16cid:durableId="713889157">
    <w:abstractNumId w:val="40"/>
  </w:num>
  <w:num w:numId="100" w16cid:durableId="426461199">
    <w:abstractNumId w:val="11"/>
  </w:num>
  <w:num w:numId="101" w16cid:durableId="2100828499">
    <w:abstractNumId w:val="43"/>
  </w:num>
  <w:num w:numId="102" w16cid:durableId="1035665689">
    <w:abstractNumId w:val="30"/>
  </w:num>
  <w:num w:numId="103" w16cid:durableId="913858452">
    <w:abstractNumId w:val="20"/>
  </w:num>
  <w:num w:numId="104" w16cid:durableId="2143838151">
    <w:abstractNumId w:val="26"/>
  </w:num>
  <w:num w:numId="105" w16cid:durableId="1595894938">
    <w:abstractNumId w:val="23"/>
  </w:num>
  <w:num w:numId="106" w16cid:durableId="1209563753">
    <w:abstractNumId w:val="3"/>
  </w:num>
  <w:num w:numId="107" w16cid:durableId="1641153656">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3"/>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08" w16cid:durableId="855079283">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4"/>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09" w16cid:durableId="1592540481">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5"/>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0" w16cid:durableId="757870499">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6"/>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1" w16cid:durableId="1325469743">
    <w:abstractNumId w:val="7"/>
  </w:num>
  <w:num w:numId="112" w16cid:durableId="12925216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6"/>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3" w16cid:durableId="339165359">
    <w:abstractNumId w:val="39"/>
  </w:num>
  <w:num w:numId="114" w16cid:durableId="1646861352">
    <w:abstractNumId w:val="44"/>
  </w:num>
  <w:num w:numId="115" w16cid:durableId="1680812468">
    <w:abstractNumId w:val="48"/>
  </w:num>
  <w:num w:numId="116" w16cid:durableId="2261107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05802124">
    <w:abstractNumId w:val="10"/>
  </w:num>
  <w:num w:numId="118" w16cid:durableId="1480997204">
    <w:abstractNumId w:val="19"/>
  </w:num>
  <w:num w:numId="119" w16cid:durableId="1843929636">
    <w:abstractNumId w:val="53"/>
  </w:num>
  <w:num w:numId="120" w16cid:durableId="401563324">
    <w:abstractNumId w:val="17"/>
  </w:num>
  <w:num w:numId="121" w16cid:durableId="862061278">
    <w:abstractNumId w:val="60"/>
  </w:num>
  <w:numIdMacAtCleanup w:val="1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dko Majerčík">
    <w15:presenceInfo w15:providerId="AD" w15:userId="S::majercik@mt-legal.com::4891ad20-22c7-4535-b0c5-6c7a3a980b20"/>
  </w15:person>
  <w15:person w15:author="Martin Mužila">
    <w15:presenceInfo w15:providerId="AD" w15:userId="S::muzila@sako.cz::40edc90c-e8ac-48a8-a2db-1b9af59e28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B9"/>
    <w:rsid w:val="00001A79"/>
    <w:rsid w:val="0000241C"/>
    <w:rsid w:val="0000296D"/>
    <w:rsid w:val="00002D3F"/>
    <w:rsid w:val="00003342"/>
    <w:rsid w:val="00003C61"/>
    <w:rsid w:val="00003FBE"/>
    <w:rsid w:val="000042BD"/>
    <w:rsid w:val="000046C3"/>
    <w:rsid w:val="00004752"/>
    <w:rsid w:val="00004E2D"/>
    <w:rsid w:val="00005520"/>
    <w:rsid w:val="00005BE6"/>
    <w:rsid w:val="00007187"/>
    <w:rsid w:val="00007367"/>
    <w:rsid w:val="000076FB"/>
    <w:rsid w:val="000076FF"/>
    <w:rsid w:val="00007940"/>
    <w:rsid w:val="00007B31"/>
    <w:rsid w:val="000109AD"/>
    <w:rsid w:val="00010FB6"/>
    <w:rsid w:val="0001131D"/>
    <w:rsid w:val="000121AF"/>
    <w:rsid w:val="0001229F"/>
    <w:rsid w:val="00012DFF"/>
    <w:rsid w:val="0001315D"/>
    <w:rsid w:val="00013DC0"/>
    <w:rsid w:val="00013E18"/>
    <w:rsid w:val="00013EE9"/>
    <w:rsid w:val="00014526"/>
    <w:rsid w:val="000145B7"/>
    <w:rsid w:val="00014922"/>
    <w:rsid w:val="00014A6B"/>
    <w:rsid w:val="00014C39"/>
    <w:rsid w:val="00014CF8"/>
    <w:rsid w:val="00014D65"/>
    <w:rsid w:val="00014E15"/>
    <w:rsid w:val="00015216"/>
    <w:rsid w:val="00015803"/>
    <w:rsid w:val="00015D25"/>
    <w:rsid w:val="00015DD3"/>
    <w:rsid w:val="00016D64"/>
    <w:rsid w:val="00016DEF"/>
    <w:rsid w:val="000171A7"/>
    <w:rsid w:val="00017BD5"/>
    <w:rsid w:val="00017F53"/>
    <w:rsid w:val="00020450"/>
    <w:rsid w:val="00020578"/>
    <w:rsid w:val="0002064D"/>
    <w:rsid w:val="00020820"/>
    <w:rsid w:val="00020A74"/>
    <w:rsid w:val="00020E3F"/>
    <w:rsid w:val="00020FE9"/>
    <w:rsid w:val="00021034"/>
    <w:rsid w:val="000212C9"/>
    <w:rsid w:val="000215BA"/>
    <w:rsid w:val="000218AD"/>
    <w:rsid w:val="000219B2"/>
    <w:rsid w:val="00021C36"/>
    <w:rsid w:val="0002253D"/>
    <w:rsid w:val="00022836"/>
    <w:rsid w:val="00022982"/>
    <w:rsid w:val="00022ED5"/>
    <w:rsid w:val="000233A1"/>
    <w:rsid w:val="000234F9"/>
    <w:rsid w:val="000238BA"/>
    <w:rsid w:val="0002489C"/>
    <w:rsid w:val="00024AD0"/>
    <w:rsid w:val="0002539B"/>
    <w:rsid w:val="00025622"/>
    <w:rsid w:val="00025AFB"/>
    <w:rsid w:val="00025B75"/>
    <w:rsid w:val="00025DBF"/>
    <w:rsid w:val="000264E3"/>
    <w:rsid w:val="00026901"/>
    <w:rsid w:val="00026CD6"/>
    <w:rsid w:val="00026DD1"/>
    <w:rsid w:val="000271F2"/>
    <w:rsid w:val="00027204"/>
    <w:rsid w:val="00027CB6"/>
    <w:rsid w:val="00027EE0"/>
    <w:rsid w:val="00030530"/>
    <w:rsid w:val="00030A20"/>
    <w:rsid w:val="00030B04"/>
    <w:rsid w:val="00030C82"/>
    <w:rsid w:val="00030E93"/>
    <w:rsid w:val="000315DB"/>
    <w:rsid w:val="000318A8"/>
    <w:rsid w:val="00031A45"/>
    <w:rsid w:val="00031ED4"/>
    <w:rsid w:val="00031F87"/>
    <w:rsid w:val="000328DF"/>
    <w:rsid w:val="00032C62"/>
    <w:rsid w:val="00032EDC"/>
    <w:rsid w:val="00033D01"/>
    <w:rsid w:val="000341F3"/>
    <w:rsid w:val="00034B63"/>
    <w:rsid w:val="000352C8"/>
    <w:rsid w:val="000353B0"/>
    <w:rsid w:val="00035A4D"/>
    <w:rsid w:val="00035ED4"/>
    <w:rsid w:val="00036425"/>
    <w:rsid w:val="0003676D"/>
    <w:rsid w:val="0003684E"/>
    <w:rsid w:val="00036A7C"/>
    <w:rsid w:val="000377DD"/>
    <w:rsid w:val="000377E9"/>
    <w:rsid w:val="00037A43"/>
    <w:rsid w:val="0004002A"/>
    <w:rsid w:val="00040497"/>
    <w:rsid w:val="000404CD"/>
    <w:rsid w:val="000408A0"/>
    <w:rsid w:val="000409D8"/>
    <w:rsid w:val="00040A6D"/>
    <w:rsid w:val="00040A7B"/>
    <w:rsid w:val="00041D34"/>
    <w:rsid w:val="00041DB7"/>
    <w:rsid w:val="00042008"/>
    <w:rsid w:val="0004231F"/>
    <w:rsid w:val="00042344"/>
    <w:rsid w:val="000425FA"/>
    <w:rsid w:val="00042A5D"/>
    <w:rsid w:val="00043BBC"/>
    <w:rsid w:val="00043BE1"/>
    <w:rsid w:val="00044083"/>
    <w:rsid w:val="00044364"/>
    <w:rsid w:val="00044B18"/>
    <w:rsid w:val="00044D4E"/>
    <w:rsid w:val="00044ED5"/>
    <w:rsid w:val="00044EF2"/>
    <w:rsid w:val="00044FBA"/>
    <w:rsid w:val="00045716"/>
    <w:rsid w:val="00045AFF"/>
    <w:rsid w:val="0004615C"/>
    <w:rsid w:val="0004633A"/>
    <w:rsid w:val="00046712"/>
    <w:rsid w:val="00046CB1"/>
    <w:rsid w:val="000472C4"/>
    <w:rsid w:val="00047682"/>
    <w:rsid w:val="00047F36"/>
    <w:rsid w:val="00050045"/>
    <w:rsid w:val="000509C5"/>
    <w:rsid w:val="00050E82"/>
    <w:rsid w:val="00050F90"/>
    <w:rsid w:val="00051114"/>
    <w:rsid w:val="00051576"/>
    <w:rsid w:val="000519B9"/>
    <w:rsid w:val="00051F75"/>
    <w:rsid w:val="000527AB"/>
    <w:rsid w:val="00052825"/>
    <w:rsid w:val="00052DAE"/>
    <w:rsid w:val="0005343A"/>
    <w:rsid w:val="0005382F"/>
    <w:rsid w:val="0005418D"/>
    <w:rsid w:val="000542FD"/>
    <w:rsid w:val="000548EE"/>
    <w:rsid w:val="000556EC"/>
    <w:rsid w:val="00055D33"/>
    <w:rsid w:val="00056886"/>
    <w:rsid w:val="00056D67"/>
    <w:rsid w:val="00056FA6"/>
    <w:rsid w:val="00057019"/>
    <w:rsid w:val="0005751D"/>
    <w:rsid w:val="000576A0"/>
    <w:rsid w:val="0005773A"/>
    <w:rsid w:val="00057CB9"/>
    <w:rsid w:val="00060348"/>
    <w:rsid w:val="0006038D"/>
    <w:rsid w:val="00060AEC"/>
    <w:rsid w:val="00060C87"/>
    <w:rsid w:val="00060E46"/>
    <w:rsid w:val="00061305"/>
    <w:rsid w:val="000614FE"/>
    <w:rsid w:val="0006189B"/>
    <w:rsid w:val="00061A43"/>
    <w:rsid w:val="00061B1F"/>
    <w:rsid w:val="00061BDC"/>
    <w:rsid w:val="000626E6"/>
    <w:rsid w:val="000627A8"/>
    <w:rsid w:val="00062F9D"/>
    <w:rsid w:val="00063416"/>
    <w:rsid w:val="00063807"/>
    <w:rsid w:val="0006381C"/>
    <w:rsid w:val="000649D8"/>
    <w:rsid w:val="00065272"/>
    <w:rsid w:val="0006555F"/>
    <w:rsid w:val="00065F9F"/>
    <w:rsid w:val="0006610E"/>
    <w:rsid w:val="000661A5"/>
    <w:rsid w:val="00067293"/>
    <w:rsid w:val="00067E57"/>
    <w:rsid w:val="000700BE"/>
    <w:rsid w:val="00070D20"/>
    <w:rsid w:val="00070DF5"/>
    <w:rsid w:val="0007109D"/>
    <w:rsid w:val="00071242"/>
    <w:rsid w:val="00071A46"/>
    <w:rsid w:val="00072249"/>
    <w:rsid w:val="000728BB"/>
    <w:rsid w:val="000730AE"/>
    <w:rsid w:val="00073651"/>
    <w:rsid w:val="00073738"/>
    <w:rsid w:val="0007392D"/>
    <w:rsid w:val="00073C4D"/>
    <w:rsid w:val="000744AC"/>
    <w:rsid w:val="00075D0C"/>
    <w:rsid w:val="0007657D"/>
    <w:rsid w:val="0007672F"/>
    <w:rsid w:val="0007677B"/>
    <w:rsid w:val="000767CA"/>
    <w:rsid w:val="000768FF"/>
    <w:rsid w:val="00076BB0"/>
    <w:rsid w:val="00076D87"/>
    <w:rsid w:val="00077396"/>
    <w:rsid w:val="00077ABC"/>
    <w:rsid w:val="00077D13"/>
    <w:rsid w:val="00080156"/>
    <w:rsid w:val="00080190"/>
    <w:rsid w:val="00080856"/>
    <w:rsid w:val="00080AFE"/>
    <w:rsid w:val="00080BB1"/>
    <w:rsid w:val="00080FF0"/>
    <w:rsid w:val="000811D3"/>
    <w:rsid w:val="0008184B"/>
    <w:rsid w:val="00081B2F"/>
    <w:rsid w:val="0008293C"/>
    <w:rsid w:val="00082DB5"/>
    <w:rsid w:val="00082DBA"/>
    <w:rsid w:val="0008391D"/>
    <w:rsid w:val="00084218"/>
    <w:rsid w:val="00084A55"/>
    <w:rsid w:val="00084E60"/>
    <w:rsid w:val="00085872"/>
    <w:rsid w:val="00085E09"/>
    <w:rsid w:val="00085FFE"/>
    <w:rsid w:val="0008651C"/>
    <w:rsid w:val="0008660D"/>
    <w:rsid w:val="000866F6"/>
    <w:rsid w:val="00087236"/>
    <w:rsid w:val="0008775B"/>
    <w:rsid w:val="00087C26"/>
    <w:rsid w:val="00087C3F"/>
    <w:rsid w:val="000900D9"/>
    <w:rsid w:val="000901AA"/>
    <w:rsid w:val="00090308"/>
    <w:rsid w:val="00090621"/>
    <w:rsid w:val="00090B5D"/>
    <w:rsid w:val="0009118E"/>
    <w:rsid w:val="00091351"/>
    <w:rsid w:val="0009138E"/>
    <w:rsid w:val="00091B32"/>
    <w:rsid w:val="00091F8B"/>
    <w:rsid w:val="000924FC"/>
    <w:rsid w:val="000937E3"/>
    <w:rsid w:val="000938AD"/>
    <w:rsid w:val="00093918"/>
    <w:rsid w:val="00093E1C"/>
    <w:rsid w:val="000948B8"/>
    <w:rsid w:val="00094C8B"/>
    <w:rsid w:val="0009528A"/>
    <w:rsid w:val="0009530F"/>
    <w:rsid w:val="000955C6"/>
    <w:rsid w:val="000955D1"/>
    <w:rsid w:val="0009583E"/>
    <w:rsid w:val="00096090"/>
    <w:rsid w:val="000974E0"/>
    <w:rsid w:val="000A0B42"/>
    <w:rsid w:val="000A0FDD"/>
    <w:rsid w:val="000A1169"/>
    <w:rsid w:val="000A21FE"/>
    <w:rsid w:val="000A257B"/>
    <w:rsid w:val="000A2851"/>
    <w:rsid w:val="000A294F"/>
    <w:rsid w:val="000A29EB"/>
    <w:rsid w:val="000A2BBA"/>
    <w:rsid w:val="000A33CA"/>
    <w:rsid w:val="000A3508"/>
    <w:rsid w:val="000A3BAC"/>
    <w:rsid w:val="000A3F5D"/>
    <w:rsid w:val="000A4055"/>
    <w:rsid w:val="000A461B"/>
    <w:rsid w:val="000A4B82"/>
    <w:rsid w:val="000A500B"/>
    <w:rsid w:val="000A5747"/>
    <w:rsid w:val="000A596E"/>
    <w:rsid w:val="000A5D0C"/>
    <w:rsid w:val="000A5F0D"/>
    <w:rsid w:val="000A6110"/>
    <w:rsid w:val="000A6611"/>
    <w:rsid w:val="000A662C"/>
    <w:rsid w:val="000A6C02"/>
    <w:rsid w:val="000A6DB5"/>
    <w:rsid w:val="000A741B"/>
    <w:rsid w:val="000B0049"/>
    <w:rsid w:val="000B011F"/>
    <w:rsid w:val="000B07BF"/>
    <w:rsid w:val="000B12C8"/>
    <w:rsid w:val="000B177B"/>
    <w:rsid w:val="000B17BF"/>
    <w:rsid w:val="000B1BCA"/>
    <w:rsid w:val="000B1E3C"/>
    <w:rsid w:val="000B29C0"/>
    <w:rsid w:val="000B39CA"/>
    <w:rsid w:val="000B43A2"/>
    <w:rsid w:val="000B4768"/>
    <w:rsid w:val="000B4B0D"/>
    <w:rsid w:val="000B4E9B"/>
    <w:rsid w:val="000B4ED6"/>
    <w:rsid w:val="000B5138"/>
    <w:rsid w:val="000B5244"/>
    <w:rsid w:val="000B540C"/>
    <w:rsid w:val="000B60BC"/>
    <w:rsid w:val="000B6115"/>
    <w:rsid w:val="000B6316"/>
    <w:rsid w:val="000B65C7"/>
    <w:rsid w:val="000B6A97"/>
    <w:rsid w:val="000B73D5"/>
    <w:rsid w:val="000B74CC"/>
    <w:rsid w:val="000B7A73"/>
    <w:rsid w:val="000C0298"/>
    <w:rsid w:val="000C06C5"/>
    <w:rsid w:val="000C0DA4"/>
    <w:rsid w:val="000C0FF4"/>
    <w:rsid w:val="000C15DC"/>
    <w:rsid w:val="000C1607"/>
    <w:rsid w:val="000C18C2"/>
    <w:rsid w:val="000C1BB4"/>
    <w:rsid w:val="000C1F48"/>
    <w:rsid w:val="000C1F90"/>
    <w:rsid w:val="000C2006"/>
    <w:rsid w:val="000C26F0"/>
    <w:rsid w:val="000C303C"/>
    <w:rsid w:val="000C339E"/>
    <w:rsid w:val="000C359C"/>
    <w:rsid w:val="000C3E01"/>
    <w:rsid w:val="000C441B"/>
    <w:rsid w:val="000C44B4"/>
    <w:rsid w:val="000C450F"/>
    <w:rsid w:val="000C45DC"/>
    <w:rsid w:val="000C47F6"/>
    <w:rsid w:val="000C4FE5"/>
    <w:rsid w:val="000C51A0"/>
    <w:rsid w:val="000C5391"/>
    <w:rsid w:val="000C57AC"/>
    <w:rsid w:val="000C5A89"/>
    <w:rsid w:val="000C608E"/>
    <w:rsid w:val="000C650C"/>
    <w:rsid w:val="000C6A15"/>
    <w:rsid w:val="000C6EFA"/>
    <w:rsid w:val="000C7C0C"/>
    <w:rsid w:val="000C7D4B"/>
    <w:rsid w:val="000C7D4F"/>
    <w:rsid w:val="000D0060"/>
    <w:rsid w:val="000D01C3"/>
    <w:rsid w:val="000D048A"/>
    <w:rsid w:val="000D06EF"/>
    <w:rsid w:val="000D0900"/>
    <w:rsid w:val="000D0A97"/>
    <w:rsid w:val="000D0B1E"/>
    <w:rsid w:val="000D1389"/>
    <w:rsid w:val="000D1B59"/>
    <w:rsid w:val="000D21A1"/>
    <w:rsid w:val="000D2559"/>
    <w:rsid w:val="000D2771"/>
    <w:rsid w:val="000D2950"/>
    <w:rsid w:val="000D2A73"/>
    <w:rsid w:val="000D2D8D"/>
    <w:rsid w:val="000D35AF"/>
    <w:rsid w:val="000D362A"/>
    <w:rsid w:val="000D367A"/>
    <w:rsid w:val="000D39FA"/>
    <w:rsid w:val="000D44C8"/>
    <w:rsid w:val="000D45D3"/>
    <w:rsid w:val="000D4640"/>
    <w:rsid w:val="000D4691"/>
    <w:rsid w:val="000D5138"/>
    <w:rsid w:val="000D55D6"/>
    <w:rsid w:val="000D56BE"/>
    <w:rsid w:val="000D57AE"/>
    <w:rsid w:val="000D5A68"/>
    <w:rsid w:val="000D5B45"/>
    <w:rsid w:val="000D5E7B"/>
    <w:rsid w:val="000D63DE"/>
    <w:rsid w:val="000D675E"/>
    <w:rsid w:val="000D7249"/>
    <w:rsid w:val="000D76D2"/>
    <w:rsid w:val="000D77C7"/>
    <w:rsid w:val="000D7B00"/>
    <w:rsid w:val="000D7D0A"/>
    <w:rsid w:val="000E0057"/>
    <w:rsid w:val="000E0632"/>
    <w:rsid w:val="000E09D3"/>
    <w:rsid w:val="000E0A13"/>
    <w:rsid w:val="000E0A64"/>
    <w:rsid w:val="000E0D14"/>
    <w:rsid w:val="000E14BE"/>
    <w:rsid w:val="000E18E4"/>
    <w:rsid w:val="000E1FDF"/>
    <w:rsid w:val="000E23B2"/>
    <w:rsid w:val="000E24CE"/>
    <w:rsid w:val="000E28BC"/>
    <w:rsid w:val="000E2D73"/>
    <w:rsid w:val="000E5043"/>
    <w:rsid w:val="000E5405"/>
    <w:rsid w:val="000E57AB"/>
    <w:rsid w:val="000E5B6B"/>
    <w:rsid w:val="000E5D11"/>
    <w:rsid w:val="000E683C"/>
    <w:rsid w:val="000E6FCA"/>
    <w:rsid w:val="000E7632"/>
    <w:rsid w:val="000E7977"/>
    <w:rsid w:val="000E79A5"/>
    <w:rsid w:val="000F03EC"/>
    <w:rsid w:val="000F082F"/>
    <w:rsid w:val="000F08E0"/>
    <w:rsid w:val="000F0A87"/>
    <w:rsid w:val="000F13BC"/>
    <w:rsid w:val="000F15B4"/>
    <w:rsid w:val="000F1EBD"/>
    <w:rsid w:val="000F20F2"/>
    <w:rsid w:val="000F231D"/>
    <w:rsid w:val="000F236B"/>
    <w:rsid w:val="000F2592"/>
    <w:rsid w:val="000F283B"/>
    <w:rsid w:val="000F2F9A"/>
    <w:rsid w:val="000F3107"/>
    <w:rsid w:val="000F3BEE"/>
    <w:rsid w:val="000F3E92"/>
    <w:rsid w:val="000F435A"/>
    <w:rsid w:val="000F45CE"/>
    <w:rsid w:val="000F49DB"/>
    <w:rsid w:val="000F577B"/>
    <w:rsid w:val="000F5A23"/>
    <w:rsid w:val="000F5D30"/>
    <w:rsid w:val="000F6EB3"/>
    <w:rsid w:val="000F7128"/>
    <w:rsid w:val="000F751C"/>
    <w:rsid w:val="000F7D48"/>
    <w:rsid w:val="000F7D8E"/>
    <w:rsid w:val="000F7F9C"/>
    <w:rsid w:val="00100116"/>
    <w:rsid w:val="00100138"/>
    <w:rsid w:val="0010039F"/>
    <w:rsid w:val="00100548"/>
    <w:rsid w:val="00100817"/>
    <w:rsid w:val="001008A1"/>
    <w:rsid w:val="0010095C"/>
    <w:rsid w:val="00101194"/>
    <w:rsid w:val="0010165F"/>
    <w:rsid w:val="0010178C"/>
    <w:rsid w:val="0010197A"/>
    <w:rsid w:val="00102124"/>
    <w:rsid w:val="001025B2"/>
    <w:rsid w:val="00102872"/>
    <w:rsid w:val="0010325E"/>
    <w:rsid w:val="0010326B"/>
    <w:rsid w:val="0010338A"/>
    <w:rsid w:val="00103DAE"/>
    <w:rsid w:val="00104358"/>
    <w:rsid w:val="001044DE"/>
    <w:rsid w:val="00104859"/>
    <w:rsid w:val="00105361"/>
    <w:rsid w:val="00105634"/>
    <w:rsid w:val="00105728"/>
    <w:rsid w:val="00105A75"/>
    <w:rsid w:val="00105C33"/>
    <w:rsid w:val="00106167"/>
    <w:rsid w:val="00107341"/>
    <w:rsid w:val="001078B7"/>
    <w:rsid w:val="00107F82"/>
    <w:rsid w:val="001102C5"/>
    <w:rsid w:val="00110BD1"/>
    <w:rsid w:val="00110F86"/>
    <w:rsid w:val="0011124B"/>
    <w:rsid w:val="00111460"/>
    <w:rsid w:val="001115E5"/>
    <w:rsid w:val="00111825"/>
    <w:rsid w:val="001119D9"/>
    <w:rsid w:val="001121AB"/>
    <w:rsid w:val="001121FB"/>
    <w:rsid w:val="00112416"/>
    <w:rsid w:val="00112633"/>
    <w:rsid w:val="00112FEB"/>
    <w:rsid w:val="001131D2"/>
    <w:rsid w:val="001136AC"/>
    <w:rsid w:val="001138B8"/>
    <w:rsid w:val="00113B56"/>
    <w:rsid w:val="00113C18"/>
    <w:rsid w:val="0011411C"/>
    <w:rsid w:val="00114954"/>
    <w:rsid w:val="00114CC2"/>
    <w:rsid w:val="0011512C"/>
    <w:rsid w:val="00115302"/>
    <w:rsid w:val="00115321"/>
    <w:rsid w:val="0011578E"/>
    <w:rsid w:val="001157B7"/>
    <w:rsid w:val="00115A84"/>
    <w:rsid w:val="00115C9C"/>
    <w:rsid w:val="00115CBE"/>
    <w:rsid w:val="00115FFE"/>
    <w:rsid w:val="001163DE"/>
    <w:rsid w:val="001166E7"/>
    <w:rsid w:val="00116D20"/>
    <w:rsid w:val="0011755E"/>
    <w:rsid w:val="00117647"/>
    <w:rsid w:val="0011790A"/>
    <w:rsid w:val="001202D9"/>
    <w:rsid w:val="00120C5C"/>
    <w:rsid w:val="00120E88"/>
    <w:rsid w:val="00120F42"/>
    <w:rsid w:val="00121129"/>
    <w:rsid w:val="00121DCF"/>
    <w:rsid w:val="001221FF"/>
    <w:rsid w:val="0012220A"/>
    <w:rsid w:val="001223F3"/>
    <w:rsid w:val="00122A60"/>
    <w:rsid w:val="00122B55"/>
    <w:rsid w:val="00122C95"/>
    <w:rsid w:val="001230B7"/>
    <w:rsid w:val="00123B5C"/>
    <w:rsid w:val="00123C1F"/>
    <w:rsid w:val="001242E1"/>
    <w:rsid w:val="00124482"/>
    <w:rsid w:val="0012467D"/>
    <w:rsid w:val="00124CEA"/>
    <w:rsid w:val="00125018"/>
    <w:rsid w:val="001250EB"/>
    <w:rsid w:val="00125254"/>
    <w:rsid w:val="00125942"/>
    <w:rsid w:val="00125B67"/>
    <w:rsid w:val="00126680"/>
    <w:rsid w:val="00126695"/>
    <w:rsid w:val="00126AAF"/>
    <w:rsid w:val="001271FE"/>
    <w:rsid w:val="00127217"/>
    <w:rsid w:val="00127DF8"/>
    <w:rsid w:val="001301CC"/>
    <w:rsid w:val="001304A3"/>
    <w:rsid w:val="001308A6"/>
    <w:rsid w:val="00130DA6"/>
    <w:rsid w:val="00131822"/>
    <w:rsid w:val="00131939"/>
    <w:rsid w:val="0013267C"/>
    <w:rsid w:val="00132B5F"/>
    <w:rsid w:val="00132FEA"/>
    <w:rsid w:val="00133761"/>
    <w:rsid w:val="00134168"/>
    <w:rsid w:val="00134322"/>
    <w:rsid w:val="001344E6"/>
    <w:rsid w:val="001346AA"/>
    <w:rsid w:val="00134B51"/>
    <w:rsid w:val="00136B12"/>
    <w:rsid w:val="00136D6E"/>
    <w:rsid w:val="0013701D"/>
    <w:rsid w:val="001372C1"/>
    <w:rsid w:val="00137333"/>
    <w:rsid w:val="001374D6"/>
    <w:rsid w:val="00137902"/>
    <w:rsid w:val="00137B9B"/>
    <w:rsid w:val="00137F3B"/>
    <w:rsid w:val="001410BC"/>
    <w:rsid w:val="00142046"/>
    <w:rsid w:val="001421B1"/>
    <w:rsid w:val="001428B9"/>
    <w:rsid w:val="00142D6F"/>
    <w:rsid w:val="00143098"/>
    <w:rsid w:val="0014309E"/>
    <w:rsid w:val="001435A6"/>
    <w:rsid w:val="00143F0E"/>
    <w:rsid w:val="001449A9"/>
    <w:rsid w:val="00144A46"/>
    <w:rsid w:val="00145235"/>
    <w:rsid w:val="0014592A"/>
    <w:rsid w:val="00145B98"/>
    <w:rsid w:val="00146292"/>
    <w:rsid w:val="00146FF7"/>
    <w:rsid w:val="0014754F"/>
    <w:rsid w:val="001475BF"/>
    <w:rsid w:val="00147C42"/>
    <w:rsid w:val="001504B8"/>
    <w:rsid w:val="00150884"/>
    <w:rsid w:val="001508BB"/>
    <w:rsid w:val="00150ED8"/>
    <w:rsid w:val="00151137"/>
    <w:rsid w:val="00151193"/>
    <w:rsid w:val="00151315"/>
    <w:rsid w:val="00151669"/>
    <w:rsid w:val="001517B4"/>
    <w:rsid w:val="001518FF"/>
    <w:rsid w:val="00151DA1"/>
    <w:rsid w:val="0015226A"/>
    <w:rsid w:val="0015239C"/>
    <w:rsid w:val="001527EF"/>
    <w:rsid w:val="001536C5"/>
    <w:rsid w:val="001538AA"/>
    <w:rsid w:val="00153D80"/>
    <w:rsid w:val="0015400F"/>
    <w:rsid w:val="0015405C"/>
    <w:rsid w:val="001544A7"/>
    <w:rsid w:val="0015475B"/>
    <w:rsid w:val="00155750"/>
    <w:rsid w:val="001558F5"/>
    <w:rsid w:val="0015590B"/>
    <w:rsid w:val="00155AC8"/>
    <w:rsid w:val="00155D72"/>
    <w:rsid w:val="0015695C"/>
    <w:rsid w:val="00156E83"/>
    <w:rsid w:val="0015715B"/>
    <w:rsid w:val="00157459"/>
    <w:rsid w:val="00157676"/>
    <w:rsid w:val="00157FA4"/>
    <w:rsid w:val="001600E0"/>
    <w:rsid w:val="00160B36"/>
    <w:rsid w:val="00160D89"/>
    <w:rsid w:val="00160DF4"/>
    <w:rsid w:val="00161356"/>
    <w:rsid w:val="00161700"/>
    <w:rsid w:val="001618AA"/>
    <w:rsid w:val="001621E1"/>
    <w:rsid w:val="00162547"/>
    <w:rsid w:val="0016257B"/>
    <w:rsid w:val="00162925"/>
    <w:rsid w:val="00162A08"/>
    <w:rsid w:val="00163464"/>
    <w:rsid w:val="00163C3C"/>
    <w:rsid w:val="00163FD9"/>
    <w:rsid w:val="0016557A"/>
    <w:rsid w:val="00165A58"/>
    <w:rsid w:val="00165D98"/>
    <w:rsid w:val="00165DD3"/>
    <w:rsid w:val="00165EB6"/>
    <w:rsid w:val="00166644"/>
    <w:rsid w:val="00166A62"/>
    <w:rsid w:val="00166D61"/>
    <w:rsid w:val="00166E51"/>
    <w:rsid w:val="00167B1C"/>
    <w:rsid w:val="00167CAF"/>
    <w:rsid w:val="001705BE"/>
    <w:rsid w:val="001712DB"/>
    <w:rsid w:val="00171EE7"/>
    <w:rsid w:val="00172257"/>
    <w:rsid w:val="001725D1"/>
    <w:rsid w:val="00172E29"/>
    <w:rsid w:val="00173189"/>
    <w:rsid w:val="0017346B"/>
    <w:rsid w:val="00173658"/>
    <w:rsid w:val="001739FB"/>
    <w:rsid w:val="00173C13"/>
    <w:rsid w:val="001746F1"/>
    <w:rsid w:val="00174C8D"/>
    <w:rsid w:val="00174E7C"/>
    <w:rsid w:val="00175566"/>
    <w:rsid w:val="0017556E"/>
    <w:rsid w:val="00175679"/>
    <w:rsid w:val="00175741"/>
    <w:rsid w:val="00175A3F"/>
    <w:rsid w:val="00175DB5"/>
    <w:rsid w:val="00175F79"/>
    <w:rsid w:val="0017603C"/>
    <w:rsid w:val="001766DC"/>
    <w:rsid w:val="00176D84"/>
    <w:rsid w:val="001770A0"/>
    <w:rsid w:val="00177586"/>
    <w:rsid w:val="00177FF9"/>
    <w:rsid w:val="001801AC"/>
    <w:rsid w:val="00180D1E"/>
    <w:rsid w:val="00180EAD"/>
    <w:rsid w:val="00181370"/>
    <w:rsid w:val="00181454"/>
    <w:rsid w:val="00181F81"/>
    <w:rsid w:val="00182100"/>
    <w:rsid w:val="00182765"/>
    <w:rsid w:val="00182951"/>
    <w:rsid w:val="00182E3B"/>
    <w:rsid w:val="00182E6F"/>
    <w:rsid w:val="0018315B"/>
    <w:rsid w:val="00183204"/>
    <w:rsid w:val="00183C62"/>
    <w:rsid w:val="00183CA2"/>
    <w:rsid w:val="00183DAB"/>
    <w:rsid w:val="001840CD"/>
    <w:rsid w:val="00184795"/>
    <w:rsid w:val="0018495B"/>
    <w:rsid w:val="001853A6"/>
    <w:rsid w:val="001856D9"/>
    <w:rsid w:val="00185720"/>
    <w:rsid w:val="00185727"/>
    <w:rsid w:val="001863CE"/>
    <w:rsid w:val="00186408"/>
    <w:rsid w:val="001865BD"/>
    <w:rsid w:val="0018680F"/>
    <w:rsid w:val="00186D3D"/>
    <w:rsid w:val="00187122"/>
    <w:rsid w:val="001878EB"/>
    <w:rsid w:val="0018797C"/>
    <w:rsid w:val="00187A84"/>
    <w:rsid w:val="00187D6A"/>
    <w:rsid w:val="00187ED5"/>
    <w:rsid w:val="0019061B"/>
    <w:rsid w:val="00190E0C"/>
    <w:rsid w:val="00190E17"/>
    <w:rsid w:val="001911FC"/>
    <w:rsid w:val="001918E6"/>
    <w:rsid w:val="00191929"/>
    <w:rsid w:val="0019227B"/>
    <w:rsid w:val="0019241B"/>
    <w:rsid w:val="001926D4"/>
    <w:rsid w:val="00192745"/>
    <w:rsid w:val="00192C30"/>
    <w:rsid w:val="00192D8A"/>
    <w:rsid w:val="0019335F"/>
    <w:rsid w:val="00193AA1"/>
    <w:rsid w:val="00194179"/>
    <w:rsid w:val="00194204"/>
    <w:rsid w:val="001949CA"/>
    <w:rsid w:val="001954D0"/>
    <w:rsid w:val="00195BD7"/>
    <w:rsid w:val="0019663E"/>
    <w:rsid w:val="00196D5C"/>
    <w:rsid w:val="00197844"/>
    <w:rsid w:val="00197E62"/>
    <w:rsid w:val="001A063C"/>
    <w:rsid w:val="001A11C6"/>
    <w:rsid w:val="001A12A0"/>
    <w:rsid w:val="001A16F6"/>
    <w:rsid w:val="001A1D8D"/>
    <w:rsid w:val="001A1EAA"/>
    <w:rsid w:val="001A1FAD"/>
    <w:rsid w:val="001A243B"/>
    <w:rsid w:val="001A2928"/>
    <w:rsid w:val="001A2D1B"/>
    <w:rsid w:val="001A314A"/>
    <w:rsid w:val="001A32B3"/>
    <w:rsid w:val="001A333A"/>
    <w:rsid w:val="001A3697"/>
    <w:rsid w:val="001A37BF"/>
    <w:rsid w:val="001A37C3"/>
    <w:rsid w:val="001A3DD0"/>
    <w:rsid w:val="001A3FD9"/>
    <w:rsid w:val="001A46FE"/>
    <w:rsid w:val="001A49A6"/>
    <w:rsid w:val="001A4CC3"/>
    <w:rsid w:val="001A4D2B"/>
    <w:rsid w:val="001A5A65"/>
    <w:rsid w:val="001A5C60"/>
    <w:rsid w:val="001A5FE2"/>
    <w:rsid w:val="001A64B0"/>
    <w:rsid w:val="001A64EF"/>
    <w:rsid w:val="001A68B9"/>
    <w:rsid w:val="001A6A73"/>
    <w:rsid w:val="001A6FB0"/>
    <w:rsid w:val="001A73C2"/>
    <w:rsid w:val="001A744A"/>
    <w:rsid w:val="001A7766"/>
    <w:rsid w:val="001A77D1"/>
    <w:rsid w:val="001A7883"/>
    <w:rsid w:val="001A7EB2"/>
    <w:rsid w:val="001A7F29"/>
    <w:rsid w:val="001B0BB5"/>
    <w:rsid w:val="001B0BC7"/>
    <w:rsid w:val="001B0ED7"/>
    <w:rsid w:val="001B0EE1"/>
    <w:rsid w:val="001B108C"/>
    <w:rsid w:val="001B144F"/>
    <w:rsid w:val="001B17B7"/>
    <w:rsid w:val="001B1FC9"/>
    <w:rsid w:val="001B21DC"/>
    <w:rsid w:val="001B222D"/>
    <w:rsid w:val="001B2248"/>
    <w:rsid w:val="001B2852"/>
    <w:rsid w:val="001B2B04"/>
    <w:rsid w:val="001B36CB"/>
    <w:rsid w:val="001B3AF0"/>
    <w:rsid w:val="001B3FE6"/>
    <w:rsid w:val="001B4038"/>
    <w:rsid w:val="001B478B"/>
    <w:rsid w:val="001B4DED"/>
    <w:rsid w:val="001B5100"/>
    <w:rsid w:val="001B632C"/>
    <w:rsid w:val="001B68BF"/>
    <w:rsid w:val="001B6B10"/>
    <w:rsid w:val="001B756C"/>
    <w:rsid w:val="001B7575"/>
    <w:rsid w:val="001B75C7"/>
    <w:rsid w:val="001B7BD4"/>
    <w:rsid w:val="001B7EDC"/>
    <w:rsid w:val="001C01D8"/>
    <w:rsid w:val="001C034F"/>
    <w:rsid w:val="001C04F7"/>
    <w:rsid w:val="001C06F0"/>
    <w:rsid w:val="001C0963"/>
    <w:rsid w:val="001C0F0D"/>
    <w:rsid w:val="001C1371"/>
    <w:rsid w:val="001C1997"/>
    <w:rsid w:val="001C1CE3"/>
    <w:rsid w:val="001C1E34"/>
    <w:rsid w:val="001C279B"/>
    <w:rsid w:val="001C3C4D"/>
    <w:rsid w:val="001C3C85"/>
    <w:rsid w:val="001C3C91"/>
    <w:rsid w:val="001C3D5C"/>
    <w:rsid w:val="001C4DD7"/>
    <w:rsid w:val="001C4F97"/>
    <w:rsid w:val="001C54D2"/>
    <w:rsid w:val="001C65FA"/>
    <w:rsid w:val="001C6A3B"/>
    <w:rsid w:val="001C6B7B"/>
    <w:rsid w:val="001C6E06"/>
    <w:rsid w:val="001C6EFC"/>
    <w:rsid w:val="001C6F0C"/>
    <w:rsid w:val="001C7CC0"/>
    <w:rsid w:val="001D06E7"/>
    <w:rsid w:val="001D0BE4"/>
    <w:rsid w:val="001D130B"/>
    <w:rsid w:val="001D1446"/>
    <w:rsid w:val="001D1527"/>
    <w:rsid w:val="001D1B94"/>
    <w:rsid w:val="001D1C88"/>
    <w:rsid w:val="001D22C5"/>
    <w:rsid w:val="001D2629"/>
    <w:rsid w:val="001D26D9"/>
    <w:rsid w:val="001D2F9E"/>
    <w:rsid w:val="001D33DA"/>
    <w:rsid w:val="001D3F3F"/>
    <w:rsid w:val="001D3F60"/>
    <w:rsid w:val="001D4A74"/>
    <w:rsid w:val="001D4DBC"/>
    <w:rsid w:val="001D54F2"/>
    <w:rsid w:val="001D5C0F"/>
    <w:rsid w:val="001D5F86"/>
    <w:rsid w:val="001D6386"/>
    <w:rsid w:val="001D6987"/>
    <w:rsid w:val="001D6EBA"/>
    <w:rsid w:val="001D715A"/>
    <w:rsid w:val="001D7539"/>
    <w:rsid w:val="001D75C5"/>
    <w:rsid w:val="001D77B5"/>
    <w:rsid w:val="001D77D3"/>
    <w:rsid w:val="001D7A3D"/>
    <w:rsid w:val="001D7B70"/>
    <w:rsid w:val="001D7DA3"/>
    <w:rsid w:val="001D7F23"/>
    <w:rsid w:val="001E017B"/>
    <w:rsid w:val="001E01DA"/>
    <w:rsid w:val="001E04CD"/>
    <w:rsid w:val="001E0FE7"/>
    <w:rsid w:val="001E1005"/>
    <w:rsid w:val="001E120D"/>
    <w:rsid w:val="001E15BC"/>
    <w:rsid w:val="001E191F"/>
    <w:rsid w:val="001E1923"/>
    <w:rsid w:val="001E1981"/>
    <w:rsid w:val="001E1B85"/>
    <w:rsid w:val="001E1D2C"/>
    <w:rsid w:val="001E1F09"/>
    <w:rsid w:val="001E2D3D"/>
    <w:rsid w:val="001E2FFE"/>
    <w:rsid w:val="001E3242"/>
    <w:rsid w:val="001E3272"/>
    <w:rsid w:val="001E34A8"/>
    <w:rsid w:val="001E36B2"/>
    <w:rsid w:val="001E38A4"/>
    <w:rsid w:val="001E3EEA"/>
    <w:rsid w:val="001E3FD9"/>
    <w:rsid w:val="001E3FE7"/>
    <w:rsid w:val="001E4089"/>
    <w:rsid w:val="001E4486"/>
    <w:rsid w:val="001E4632"/>
    <w:rsid w:val="001E465B"/>
    <w:rsid w:val="001E4DFA"/>
    <w:rsid w:val="001E4E36"/>
    <w:rsid w:val="001E52BB"/>
    <w:rsid w:val="001E562B"/>
    <w:rsid w:val="001E586F"/>
    <w:rsid w:val="001E5931"/>
    <w:rsid w:val="001E63E0"/>
    <w:rsid w:val="001E64C2"/>
    <w:rsid w:val="001E6997"/>
    <w:rsid w:val="001E6B0B"/>
    <w:rsid w:val="001E6E34"/>
    <w:rsid w:val="001E71B3"/>
    <w:rsid w:val="001E720E"/>
    <w:rsid w:val="001F0169"/>
    <w:rsid w:val="001F05B4"/>
    <w:rsid w:val="001F1994"/>
    <w:rsid w:val="001F25C1"/>
    <w:rsid w:val="001F2A28"/>
    <w:rsid w:val="001F2EF2"/>
    <w:rsid w:val="001F3401"/>
    <w:rsid w:val="001F3776"/>
    <w:rsid w:val="001F38B4"/>
    <w:rsid w:val="001F3A77"/>
    <w:rsid w:val="001F3B99"/>
    <w:rsid w:val="001F4391"/>
    <w:rsid w:val="001F4967"/>
    <w:rsid w:val="001F4BD7"/>
    <w:rsid w:val="001F50E8"/>
    <w:rsid w:val="001F5154"/>
    <w:rsid w:val="001F5F82"/>
    <w:rsid w:val="001F6323"/>
    <w:rsid w:val="001F6450"/>
    <w:rsid w:val="001F647C"/>
    <w:rsid w:val="001F66F8"/>
    <w:rsid w:val="001F6749"/>
    <w:rsid w:val="001F6F1B"/>
    <w:rsid w:val="001F70B8"/>
    <w:rsid w:val="001F722B"/>
    <w:rsid w:val="001F726C"/>
    <w:rsid w:val="001F727E"/>
    <w:rsid w:val="00200496"/>
    <w:rsid w:val="00200B38"/>
    <w:rsid w:val="00200FBC"/>
    <w:rsid w:val="0020105F"/>
    <w:rsid w:val="002026CF"/>
    <w:rsid w:val="00203251"/>
    <w:rsid w:val="00203BFD"/>
    <w:rsid w:val="002041F0"/>
    <w:rsid w:val="002046C3"/>
    <w:rsid w:val="002051D2"/>
    <w:rsid w:val="00205942"/>
    <w:rsid w:val="00205B95"/>
    <w:rsid w:val="002061D3"/>
    <w:rsid w:val="0020661C"/>
    <w:rsid w:val="002067A5"/>
    <w:rsid w:val="00206BEA"/>
    <w:rsid w:val="002076D1"/>
    <w:rsid w:val="00207867"/>
    <w:rsid w:val="0021022F"/>
    <w:rsid w:val="00210231"/>
    <w:rsid w:val="002102BA"/>
    <w:rsid w:val="002110AA"/>
    <w:rsid w:val="00211402"/>
    <w:rsid w:val="00211892"/>
    <w:rsid w:val="002120CD"/>
    <w:rsid w:val="0021286E"/>
    <w:rsid w:val="00212911"/>
    <w:rsid w:val="00212C00"/>
    <w:rsid w:val="00212DAE"/>
    <w:rsid w:val="00213447"/>
    <w:rsid w:val="002134FA"/>
    <w:rsid w:val="00213544"/>
    <w:rsid w:val="00213641"/>
    <w:rsid w:val="00213649"/>
    <w:rsid w:val="002136EB"/>
    <w:rsid w:val="002138F9"/>
    <w:rsid w:val="00213E96"/>
    <w:rsid w:val="00213F58"/>
    <w:rsid w:val="00214009"/>
    <w:rsid w:val="00214BFE"/>
    <w:rsid w:val="002158DC"/>
    <w:rsid w:val="002159F4"/>
    <w:rsid w:val="00215A5F"/>
    <w:rsid w:val="00215CAF"/>
    <w:rsid w:val="00215D98"/>
    <w:rsid w:val="00216093"/>
    <w:rsid w:val="00216184"/>
    <w:rsid w:val="00217197"/>
    <w:rsid w:val="002173BF"/>
    <w:rsid w:val="002173F0"/>
    <w:rsid w:val="00217D87"/>
    <w:rsid w:val="00217DB2"/>
    <w:rsid w:val="0022098A"/>
    <w:rsid w:val="002218E7"/>
    <w:rsid w:val="00221AF3"/>
    <w:rsid w:val="00221CB1"/>
    <w:rsid w:val="00221EC5"/>
    <w:rsid w:val="00221EF3"/>
    <w:rsid w:val="00222163"/>
    <w:rsid w:val="00222720"/>
    <w:rsid w:val="00222A17"/>
    <w:rsid w:val="00223494"/>
    <w:rsid w:val="00223AD1"/>
    <w:rsid w:val="00223BA0"/>
    <w:rsid w:val="002240E6"/>
    <w:rsid w:val="00224578"/>
    <w:rsid w:val="0022460D"/>
    <w:rsid w:val="002248D4"/>
    <w:rsid w:val="002251EE"/>
    <w:rsid w:val="002259BB"/>
    <w:rsid w:val="00225D6B"/>
    <w:rsid w:val="00226041"/>
    <w:rsid w:val="00226083"/>
    <w:rsid w:val="002260DE"/>
    <w:rsid w:val="00226305"/>
    <w:rsid w:val="002267E2"/>
    <w:rsid w:val="00226A44"/>
    <w:rsid w:val="002271CD"/>
    <w:rsid w:val="00227EDE"/>
    <w:rsid w:val="00227F1D"/>
    <w:rsid w:val="00227FA9"/>
    <w:rsid w:val="00230C2C"/>
    <w:rsid w:val="00230EB6"/>
    <w:rsid w:val="002310E0"/>
    <w:rsid w:val="00231940"/>
    <w:rsid w:val="00231953"/>
    <w:rsid w:val="002326A8"/>
    <w:rsid w:val="0023272D"/>
    <w:rsid w:val="00232FFD"/>
    <w:rsid w:val="00233CE7"/>
    <w:rsid w:val="002340D0"/>
    <w:rsid w:val="0023462A"/>
    <w:rsid w:val="00234C34"/>
    <w:rsid w:val="00235153"/>
    <w:rsid w:val="00235D72"/>
    <w:rsid w:val="00236A9F"/>
    <w:rsid w:val="00236AA7"/>
    <w:rsid w:val="00236D4F"/>
    <w:rsid w:val="00236EA8"/>
    <w:rsid w:val="002371BF"/>
    <w:rsid w:val="0023741F"/>
    <w:rsid w:val="00237742"/>
    <w:rsid w:val="00237841"/>
    <w:rsid w:val="00237ABD"/>
    <w:rsid w:val="00237B1B"/>
    <w:rsid w:val="00237EB4"/>
    <w:rsid w:val="00237F46"/>
    <w:rsid w:val="0024010E"/>
    <w:rsid w:val="0024053E"/>
    <w:rsid w:val="002405A0"/>
    <w:rsid w:val="0024082C"/>
    <w:rsid w:val="00240CE5"/>
    <w:rsid w:val="00241AA3"/>
    <w:rsid w:val="002424AF"/>
    <w:rsid w:val="00242641"/>
    <w:rsid w:val="002426AB"/>
    <w:rsid w:val="00242810"/>
    <w:rsid w:val="002428CC"/>
    <w:rsid w:val="00242954"/>
    <w:rsid w:val="00242FDE"/>
    <w:rsid w:val="00243158"/>
    <w:rsid w:val="00243487"/>
    <w:rsid w:val="00243489"/>
    <w:rsid w:val="002436DA"/>
    <w:rsid w:val="00243A72"/>
    <w:rsid w:val="00243EE8"/>
    <w:rsid w:val="0024490C"/>
    <w:rsid w:val="00244A6F"/>
    <w:rsid w:val="00245360"/>
    <w:rsid w:val="0024540B"/>
    <w:rsid w:val="00245687"/>
    <w:rsid w:val="00245866"/>
    <w:rsid w:val="00245C22"/>
    <w:rsid w:val="00245F97"/>
    <w:rsid w:val="002461E4"/>
    <w:rsid w:val="002465C8"/>
    <w:rsid w:val="00246CFA"/>
    <w:rsid w:val="0024794C"/>
    <w:rsid w:val="002479C7"/>
    <w:rsid w:val="00247A1E"/>
    <w:rsid w:val="00247B69"/>
    <w:rsid w:val="002503D9"/>
    <w:rsid w:val="002505B6"/>
    <w:rsid w:val="00250612"/>
    <w:rsid w:val="002506C6"/>
    <w:rsid w:val="0025082A"/>
    <w:rsid w:val="00250B62"/>
    <w:rsid w:val="00251013"/>
    <w:rsid w:val="00251532"/>
    <w:rsid w:val="0025248B"/>
    <w:rsid w:val="00252B0B"/>
    <w:rsid w:val="00252EB1"/>
    <w:rsid w:val="00252F72"/>
    <w:rsid w:val="00252F8B"/>
    <w:rsid w:val="00253594"/>
    <w:rsid w:val="002544A8"/>
    <w:rsid w:val="002546FA"/>
    <w:rsid w:val="00254F1E"/>
    <w:rsid w:val="0025534E"/>
    <w:rsid w:val="0025544A"/>
    <w:rsid w:val="00255752"/>
    <w:rsid w:val="0025635A"/>
    <w:rsid w:val="00256ECF"/>
    <w:rsid w:val="0025753E"/>
    <w:rsid w:val="002577B4"/>
    <w:rsid w:val="002577CB"/>
    <w:rsid w:val="0025787C"/>
    <w:rsid w:val="00257D54"/>
    <w:rsid w:val="00257E14"/>
    <w:rsid w:val="00257F14"/>
    <w:rsid w:val="00257FA1"/>
    <w:rsid w:val="00260582"/>
    <w:rsid w:val="00260B62"/>
    <w:rsid w:val="00260C04"/>
    <w:rsid w:val="00261643"/>
    <w:rsid w:val="00261C53"/>
    <w:rsid w:val="002629BB"/>
    <w:rsid w:val="00262D8F"/>
    <w:rsid w:val="00263006"/>
    <w:rsid w:val="00263287"/>
    <w:rsid w:val="002637C6"/>
    <w:rsid w:val="00263ACE"/>
    <w:rsid w:val="00263C71"/>
    <w:rsid w:val="00263D2C"/>
    <w:rsid w:val="002643F1"/>
    <w:rsid w:val="0026459A"/>
    <w:rsid w:val="00264F09"/>
    <w:rsid w:val="00264F53"/>
    <w:rsid w:val="002650F8"/>
    <w:rsid w:val="00265355"/>
    <w:rsid w:val="00265549"/>
    <w:rsid w:val="00265996"/>
    <w:rsid w:val="0026610B"/>
    <w:rsid w:val="00266F7F"/>
    <w:rsid w:val="002673E3"/>
    <w:rsid w:val="0026766F"/>
    <w:rsid w:val="00267F62"/>
    <w:rsid w:val="00270004"/>
    <w:rsid w:val="00270446"/>
    <w:rsid w:val="0027062C"/>
    <w:rsid w:val="00270995"/>
    <w:rsid w:val="002710E7"/>
    <w:rsid w:val="00271583"/>
    <w:rsid w:val="0027187E"/>
    <w:rsid w:val="002719BE"/>
    <w:rsid w:val="00271B13"/>
    <w:rsid w:val="00271D94"/>
    <w:rsid w:val="00272BAC"/>
    <w:rsid w:val="00272F30"/>
    <w:rsid w:val="002736C7"/>
    <w:rsid w:val="00274259"/>
    <w:rsid w:val="0027443F"/>
    <w:rsid w:val="00274689"/>
    <w:rsid w:val="002747AB"/>
    <w:rsid w:val="00275D53"/>
    <w:rsid w:val="00275DE8"/>
    <w:rsid w:val="00276201"/>
    <w:rsid w:val="002762CB"/>
    <w:rsid w:val="00276724"/>
    <w:rsid w:val="00276EF2"/>
    <w:rsid w:val="0027738D"/>
    <w:rsid w:val="0027777D"/>
    <w:rsid w:val="00277AA7"/>
    <w:rsid w:val="00277B2B"/>
    <w:rsid w:val="00280A0B"/>
    <w:rsid w:val="00280B78"/>
    <w:rsid w:val="002811D6"/>
    <w:rsid w:val="00281443"/>
    <w:rsid w:val="00281DB8"/>
    <w:rsid w:val="00281FDD"/>
    <w:rsid w:val="002822FC"/>
    <w:rsid w:val="002825DC"/>
    <w:rsid w:val="002826D3"/>
    <w:rsid w:val="00282987"/>
    <w:rsid w:val="00282BE3"/>
    <w:rsid w:val="00282C2B"/>
    <w:rsid w:val="00282E55"/>
    <w:rsid w:val="00282F4F"/>
    <w:rsid w:val="002831B0"/>
    <w:rsid w:val="00283E67"/>
    <w:rsid w:val="00283F7B"/>
    <w:rsid w:val="00284249"/>
    <w:rsid w:val="002842EF"/>
    <w:rsid w:val="00284C76"/>
    <w:rsid w:val="00284E8B"/>
    <w:rsid w:val="00284ECF"/>
    <w:rsid w:val="00285AFB"/>
    <w:rsid w:val="00285DEC"/>
    <w:rsid w:val="00285F5D"/>
    <w:rsid w:val="00286073"/>
    <w:rsid w:val="0028695A"/>
    <w:rsid w:val="0028696D"/>
    <w:rsid w:val="00286EDD"/>
    <w:rsid w:val="002876B3"/>
    <w:rsid w:val="002911C6"/>
    <w:rsid w:val="002913B8"/>
    <w:rsid w:val="0029147C"/>
    <w:rsid w:val="00291952"/>
    <w:rsid w:val="00291DBB"/>
    <w:rsid w:val="00291DEA"/>
    <w:rsid w:val="00291E1A"/>
    <w:rsid w:val="00291E83"/>
    <w:rsid w:val="00291F63"/>
    <w:rsid w:val="00292073"/>
    <w:rsid w:val="0029221A"/>
    <w:rsid w:val="00292640"/>
    <w:rsid w:val="00292E67"/>
    <w:rsid w:val="002935E2"/>
    <w:rsid w:val="00293ADF"/>
    <w:rsid w:val="00294203"/>
    <w:rsid w:val="0029442F"/>
    <w:rsid w:val="00294A9A"/>
    <w:rsid w:val="002956C0"/>
    <w:rsid w:val="00295ECC"/>
    <w:rsid w:val="00295F32"/>
    <w:rsid w:val="00296208"/>
    <w:rsid w:val="00296386"/>
    <w:rsid w:val="002963E0"/>
    <w:rsid w:val="0029672E"/>
    <w:rsid w:val="002975F1"/>
    <w:rsid w:val="00297A79"/>
    <w:rsid w:val="00297E10"/>
    <w:rsid w:val="00297F9D"/>
    <w:rsid w:val="002A1245"/>
    <w:rsid w:val="002A15AB"/>
    <w:rsid w:val="002A18BD"/>
    <w:rsid w:val="002A1A4E"/>
    <w:rsid w:val="002A204C"/>
    <w:rsid w:val="002A2967"/>
    <w:rsid w:val="002A2C47"/>
    <w:rsid w:val="002A31A7"/>
    <w:rsid w:val="002A341A"/>
    <w:rsid w:val="002A39BA"/>
    <w:rsid w:val="002A3E80"/>
    <w:rsid w:val="002A3E9D"/>
    <w:rsid w:val="002A4661"/>
    <w:rsid w:val="002A5863"/>
    <w:rsid w:val="002A5AEE"/>
    <w:rsid w:val="002A6081"/>
    <w:rsid w:val="002A76BF"/>
    <w:rsid w:val="002A7CB5"/>
    <w:rsid w:val="002A7ECB"/>
    <w:rsid w:val="002B0007"/>
    <w:rsid w:val="002B062A"/>
    <w:rsid w:val="002B0B93"/>
    <w:rsid w:val="002B0F58"/>
    <w:rsid w:val="002B10FF"/>
    <w:rsid w:val="002B122B"/>
    <w:rsid w:val="002B1804"/>
    <w:rsid w:val="002B2996"/>
    <w:rsid w:val="002B2BB2"/>
    <w:rsid w:val="002B2C83"/>
    <w:rsid w:val="002B30C1"/>
    <w:rsid w:val="002B3312"/>
    <w:rsid w:val="002B4568"/>
    <w:rsid w:val="002B46BE"/>
    <w:rsid w:val="002B49FE"/>
    <w:rsid w:val="002B4C30"/>
    <w:rsid w:val="002B4E27"/>
    <w:rsid w:val="002B4EFE"/>
    <w:rsid w:val="002B55F0"/>
    <w:rsid w:val="002B5A0A"/>
    <w:rsid w:val="002B5A66"/>
    <w:rsid w:val="002B5C84"/>
    <w:rsid w:val="002B5EC6"/>
    <w:rsid w:val="002B6477"/>
    <w:rsid w:val="002B6C82"/>
    <w:rsid w:val="002B751C"/>
    <w:rsid w:val="002B7A6D"/>
    <w:rsid w:val="002B7ABC"/>
    <w:rsid w:val="002B7B3F"/>
    <w:rsid w:val="002C047A"/>
    <w:rsid w:val="002C0888"/>
    <w:rsid w:val="002C0A7C"/>
    <w:rsid w:val="002C0C57"/>
    <w:rsid w:val="002C107D"/>
    <w:rsid w:val="002C17DE"/>
    <w:rsid w:val="002C19F1"/>
    <w:rsid w:val="002C1C5C"/>
    <w:rsid w:val="002C20E3"/>
    <w:rsid w:val="002C22A0"/>
    <w:rsid w:val="002C2391"/>
    <w:rsid w:val="002C2442"/>
    <w:rsid w:val="002C25A7"/>
    <w:rsid w:val="002C2738"/>
    <w:rsid w:val="002C2A2E"/>
    <w:rsid w:val="002C2A41"/>
    <w:rsid w:val="002C2D7B"/>
    <w:rsid w:val="002C321B"/>
    <w:rsid w:val="002C3264"/>
    <w:rsid w:val="002C3403"/>
    <w:rsid w:val="002C3714"/>
    <w:rsid w:val="002C3B26"/>
    <w:rsid w:val="002C4094"/>
    <w:rsid w:val="002C443C"/>
    <w:rsid w:val="002C4480"/>
    <w:rsid w:val="002C454D"/>
    <w:rsid w:val="002C4652"/>
    <w:rsid w:val="002C4B41"/>
    <w:rsid w:val="002C520A"/>
    <w:rsid w:val="002C5685"/>
    <w:rsid w:val="002C6C63"/>
    <w:rsid w:val="002C6F3D"/>
    <w:rsid w:val="002C751F"/>
    <w:rsid w:val="002C7734"/>
    <w:rsid w:val="002C7D85"/>
    <w:rsid w:val="002C7E83"/>
    <w:rsid w:val="002D02B9"/>
    <w:rsid w:val="002D0523"/>
    <w:rsid w:val="002D0540"/>
    <w:rsid w:val="002D0622"/>
    <w:rsid w:val="002D0F34"/>
    <w:rsid w:val="002D1283"/>
    <w:rsid w:val="002D1312"/>
    <w:rsid w:val="002D1BCA"/>
    <w:rsid w:val="002D1C87"/>
    <w:rsid w:val="002D267C"/>
    <w:rsid w:val="002D29A3"/>
    <w:rsid w:val="002D2E50"/>
    <w:rsid w:val="002D2F8A"/>
    <w:rsid w:val="002D3066"/>
    <w:rsid w:val="002D34F4"/>
    <w:rsid w:val="002D3B32"/>
    <w:rsid w:val="002D4054"/>
    <w:rsid w:val="002D4461"/>
    <w:rsid w:val="002D44A7"/>
    <w:rsid w:val="002D4504"/>
    <w:rsid w:val="002D4704"/>
    <w:rsid w:val="002D4A3A"/>
    <w:rsid w:val="002D52CA"/>
    <w:rsid w:val="002D57A4"/>
    <w:rsid w:val="002D58A1"/>
    <w:rsid w:val="002D58BF"/>
    <w:rsid w:val="002D5C4E"/>
    <w:rsid w:val="002D5EE1"/>
    <w:rsid w:val="002D618B"/>
    <w:rsid w:val="002D622D"/>
    <w:rsid w:val="002D6569"/>
    <w:rsid w:val="002D66E7"/>
    <w:rsid w:val="002D6836"/>
    <w:rsid w:val="002D6C15"/>
    <w:rsid w:val="002D6DBC"/>
    <w:rsid w:val="002D70B0"/>
    <w:rsid w:val="002D73BD"/>
    <w:rsid w:val="002D7461"/>
    <w:rsid w:val="002D7690"/>
    <w:rsid w:val="002D7782"/>
    <w:rsid w:val="002D7EC9"/>
    <w:rsid w:val="002D7ECF"/>
    <w:rsid w:val="002D7F4C"/>
    <w:rsid w:val="002E0830"/>
    <w:rsid w:val="002E0CBC"/>
    <w:rsid w:val="002E0FA3"/>
    <w:rsid w:val="002E1A1D"/>
    <w:rsid w:val="002E1F4B"/>
    <w:rsid w:val="002E2262"/>
    <w:rsid w:val="002E2330"/>
    <w:rsid w:val="002E2887"/>
    <w:rsid w:val="002E314E"/>
    <w:rsid w:val="002E3265"/>
    <w:rsid w:val="002E3273"/>
    <w:rsid w:val="002E3CCA"/>
    <w:rsid w:val="002E3DD3"/>
    <w:rsid w:val="002E432B"/>
    <w:rsid w:val="002E5882"/>
    <w:rsid w:val="002E5B79"/>
    <w:rsid w:val="002E63ED"/>
    <w:rsid w:val="002E64B4"/>
    <w:rsid w:val="002E6A81"/>
    <w:rsid w:val="002E70EC"/>
    <w:rsid w:val="002E727E"/>
    <w:rsid w:val="002E73B8"/>
    <w:rsid w:val="002E796A"/>
    <w:rsid w:val="002E7D16"/>
    <w:rsid w:val="002E7E0A"/>
    <w:rsid w:val="002E7E40"/>
    <w:rsid w:val="002E7E8B"/>
    <w:rsid w:val="002F0B26"/>
    <w:rsid w:val="002F1238"/>
    <w:rsid w:val="002F14F8"/>
    <w:rsid w:val="002F164B"/>
    <w:rsid w:val="002F192E"/>
    <w:rsid w:val="002F1EAC"/>
    <w:rsid w:val="002F2189"/>
    <w:rsid w:val="002F2692"/>
    <w:rsid w:val="002F285C"/>
    <w:rsid w:val="002F2BC9"/>
    <w:rsid w:val="002F2CD0"/>
    <w:rsid w:val="002F35F6"/>
    <w:rsid w:val="002F44CF"/>
    <w:rsid w:val="002F4A07"/>
    <w:rsid w:val="002F4C67"/>
    <w:rsid w:val="002F5513"/>
    <w:rsid w:val="002F58C6"/>
    <w:rsid w:val="002F6243"/>
    <w:rsid w:val="002F7ADB"/>
    <w:rsid w:val="002F7BB5"/>
    <w:rsid w:val="00300EB6"/>
    <w:rsid w:val="00301371"/>
    <w:rsid w:val="003020BA"/>
    <w:rsid w:val="003021E2"/>
    <w:rsid w:val="003022CD"/>
    <w:rsid w:val="003023F1"/>
    <w:rsid w:val="003026C8"/>
    <w:rsid w:val="003030EA"/>
    <w:rsid w:val="00303A9D"/>
    <w:rsid w:val="00303D1E"/>
    <w:rsid w:val="00303DC8"/>
    <w:rsid w:val="00303EC3"/>
    <w:rsid w:val="003040E8"/>
    <w:rsid w:val="003041A1"/>
    <w:rsid w:val="00304C5A"/>
    <w:rsid w:val="00304D02"/>
    <w:rsid w:val="00304E88"/>
    <w:rsid w:val="00305C6B"/>
    <w:rsid w:val="00305DC2"/>
    <w:rsid w:val="003067DC"/>
    <w:rsid w:val="00306DB0"/>
    <w:rsid w:val="00306E5A"/>
    <w:rsid w:val="003077F1"/>
    <w:rsid w:val="0030786A"/>
    <w:rsid w:val="00310011"/>
    <w:rsid w:val="00310117"/>
    <w:rsid w:val="00310435"/>
    <w:rsid w:val="00310669"/>
    <w:rsid w:val="00310A34"/>
    <w:rsid w:val="00310EA2"/>
    <w:rsid w:val="00311891"/>
    <w:rsid w:val="00312971"/>
    <w:rsid w:val="003130BF"/>
    <w:rsid w:val="003130D5"/>
    <w:rsid w:val="00313320"/>
    <w:rsid w:val="003137B1"/>
    <w:rsid w:val="00313D5B"/>
    <w:rsid w:val="00314214"/>
    <w:rsid w:val="00314560"/>
    <w:rsid w:val="00314889"/>
    <w:rsid w:val="00314F3E"/>
    <w:rsid w:val="00315C8C"/>
    <w:rsid w:val="00315F0F"/>
    <w:rsid w:val="0031662D"/>
    <w:rsid w:val="00316847"/>
    <w:rsid w:val="00316B76"/>
    <w:rsid w:val="00317040"/>
    <w:rsid w:val="003173DD"/>
    <w:rsid w:val="00317E02"/>
    <w:rsid w:val="0032045C"/>
    <w:rsid w:val="0032048C"/>
    <w:rsid w:val="0032050A"/>
    <w:rsid w:val="00320B21"/>
    <w:rsid w:val="00320E5E"/>
    <w:rsid w:val="00321468"/>
    <w:rsid w:val="0032162B"/>
    <w:rsid w:val="00321E07"/>
    <w:rsid w:val="003228BB"/>
    <w:rsid w:val="0032292B"/>
    <w:rsid w:val="003229DB"/>
    <w:rsid w:val="003236F2"/>
    <w:rsid w:val="00324928"/>
    <w:rsid w:val="00324AF5"/>
    <w:rsid w:val="003254F4"/>
    <w:rsid w:val="003259D9"/>
    <w:rsid w:val="00325A44"/>
    <w:rsid w:val="00325E82"/>
    <w:rsid w:val="00325FBF"/>
    <w:rsid w:val="00326319"/>
    <w:rsid w:val="003276CD"/>
    <w:rsid w:val="00327E63"/>
    <w:rsid w:val="003300D0"/>
    <w:rsid w:val="003305B1"/>
    <w:rsid w:val="00331961"/>
    <w:rsid w:val="00332000"/>
    <w:rsid w:val="00332077"/>
    <w:rsid w:val="0033212C"/>
    <w:rsid w:val="003326EA"/>
    <w:rsid w:val="00332899"/>
    <w:rsid w:val="00333058"/>
    <w:rsid w:val="0033325E"/>
    <w:rsid w:val="00333FBB"/>
    <w:rsid w:val="00334162"/>
    <w:rsid w:val="00334448"/>
    <w:rsid w:val="0033449E"/>
    <w:rsid w:val="003344AD"/>
    <w:rsid w:val="003346D0"/>
    <w:rsid w:val="0033586A"/>
    <w:rsid w:val="00335D5B"/>
    <w:rsid w:val="00335F0F"/>
    <w:rsid w:val="003360B8"/>
    <w:rsid w:val="00336F94"/>
    <w:rsid w:val="0033767D"/>
    <w:rsid w:val="0033781D"/>
    <w:rsid w:val="003378B1"/>
    <w:rsid w:val="00337BC6"/>
    <w:rsid w:val="00337FD5"/>
    <w:rsid w:val="00340339"/>
    <w:rsid w:val="00340576"/>
    <w:rsid w:val="00340697"/>
    <w:rsid w:val="00340C36"/>
    <w:rsid w:val="0034179E"/>
    <w:rsid w:val="0034199E"/>
    <w:rsid w:val="00341ADE"/>
    <w:rsid w:val="00341AE3"/>
    <w:rsid w:val="003420F5"/>
    <w:rsid w:val="0034226C"/>
    <w:rsid w:val="003427F7"/>
    <w:rsid w:val="00342E07"/>
    <w:rsid w:val="00343668"/>
    <w:rsid w:val="003438D4"/>
    <w:rsid w:val="0034396E"/>
    <w:rsid w:val="00343BA2"/>
    <w:rsid w:val="00343C9C"/>
    <w:rsid w:val="00343FB2"/>
    <w:rsid w:val="003445AB"/>
    <w:rsid w:val="003454AF"/>
    <w:rsid w:val="0034550D"/>
    <w:rsid w:val="0034563D"/>
    <w:rsid w:val="00345E75"/>
    <w:rsid w:val="00346151"/>
    <w:rsid w:val="003462D6"/>
    <w:rsid w:val="00346435"/>
    <w:rsid w:val="003464CB"/>
    <w:rsid w:val="00346A0F"/>
    <w:rsid w:val="00346B04"/>
    <w:rsid w:val="00346FAD"/>
    <w:rsid w:val="00347119"/>
    <w:rsid w:val="0034741C"/>
    <w:rsid w:val="003478C0"/>
    <w:rsid w:val="00347D9B"/>
    <w:rsid w:val="00350161"/>
    <w:rsid w:val="003506D7"/>
    <w:rsid w:val="0035075C"/>
    <w:rsid w:val="00352B88"/>
    <w:rsid w:val="003530FA"/>
    <w:rsid w:val="00353162"/>
    <w:rsid w:val="00353AA0"/>
    <w:rsid w:val="00353AA4"/>
    <w:rsid w:val="00353F11"/>
    <w:rsid w:val="0035407D"/>
    <w:rsid w:val="0035428E"/>
    <w:rsid w:val="003543AE"/>
    <w:rsid w:val="00354553"/>
    <w:rsid w:val="00354D2C"/>
    <w:rsid w:val="003552A6"/>
    <w:rsid w:val="00355A9B"/>
    <w:rsid w:val="00355EE0"/>
    <w:rsid w:val="003560E2"/>
    <w:rsid w:val="00357187"/>
    <w:rsid w:val="003571C1"/>
    <w:rsid w:val="0036010D"/>
    <w:rsid w:val="003604B9"/>
    <w:rsid w:val="00361030"/>
    <w:rsid w:val="003616AC"/>
    <w:rsid w:val="00361C5F"/>
    <w:rsid w:val="00361C62"/>
    <w:rsid w:val="00361C7C"/>
    <w:rsid w:val="00361DE4"/>
    <w:rsid w:val="00362089"/>
    <w:rsid w:val="0036232C"/>
    <w:rsid w:val="003629AB"/>
    <w:rsid w:val="00362ABB"/>
    <w:rsid w:val="00362EEE"/>
    <w:rsid w:val="003631D1"/>
    <w:rsid w:val="003631E9"/>
    <w:rsid w:val="003635D1"/>
    <w:rsid w:val="00363902"/>
    <w:rsid w:val="00364104"/>
    <w:rsid w:val="00364123"/>
    <w:rsid w:val="003641D7"/>
    <w:rsid w:val="003643D3"/>
    <w:rsid w:val="003645CD"/>
    <w:rsid w:val="00364AA9"/>
    <w:rsid w:val="00364D30"/>
    <w:rsid w:val="00364EE9"/>
    <w:rsid w:val="0036500F"/>
    <w:rsid w:val="003654B5"/>
    <w:rsid w:val="00365DC5"/>
    <w:rsid w:val="00365FA9"/>
    <w:rsid w:val="003661D0"/>
    <w:rsid w:val="003669FF"/>
    <w:rsid w:val="00367077"/>
    <w:rsid w:val="00367CC4"/>
    <w:rsid w:val="0037033C"/>
    <w:rsid w:val="0037077A"/>
    <w:rsid w:val="003707A7"/>
    <w:rsid w:val="00370C4D"/>
    <w:rsid w:val="00372182"/>
    <w:rsid w:val="00372282"/>
    <w:rsid w:val="00372884"/>
    <w:rsid w:val="00372D4F"/>
    <w:rsid w:val="0037339E"/>
    <w:rsid w:val="003733CF"/>
    <w:rsid w:val="0037342D"/>
    <w:rsid w:val="003734A6"/>
    <w:rsid w:val="0037353B"/>
    <w:rsid w:val="003745AD"/>
    <w:rsid w:val="00374CED"/>
    <w:rsid w:val="003759A6"/>
    <w:rsid w:val="00375AD0"/>
    <w:rsid w:val="00375F51"/>
    <w:rsid w:val="00376212"/>
    <w:rsid w:val="0037636E"/>
    <w:rsid w:val="0037696B"/>
    <w:rsid w:val="00377CD1"/>
    <w:rsid w:val="0038008E"/>
    <w:rsid w:val="00380537"/>
    <w:rsid w:val="00380AC5"/>
    <w:rsid w:val="0038159C"/>
    <w:rsid w:val="00382E74"/>
    <w:rsid w:val="003832E4"/>
    <w:rsid w:val="00383A46"/>
    <w:rsid w:val="00383D15"/>
    <w:rsid w:val="00384DEC"/>
    <w:rsid w:val="003857F1"/>
    <w:rsid w:val="00385A0F"/>
    <w:rsid w:val="0038650B"/>
    <w:rsid w:val="003867CF"/>
    <w:rsid w:val="00386F84"/>
    <w:rsid w:val="00390A0C"/>
    <w:rsid w:val="00390A9B"/>
    <w:rsid w:val="00390B89"/>
    <w:rsid w:val="00390C0F"/>
    <w:rsid w:val="00390C84"/>
    <w:rsid w:val="00390F6E"/>
    <w:rsid w:val="00391CDA"/>
    <w:rsid w:val="0039219D"/>
    <w:rsid w:val="003921B9"/>
    <w:rsid w:val="003925CC"/>
    <w:rsid w:val="003926DA"/>
    <w:rsid w:val="00392C29"/>
    <w:rsid w:val="00392DF5"/>
    <w:rsid w:val="003934B9"/>
    <w:rsid w:val="003936BD"/>
    <w:rsid w:val="00393EA5"/>
    <w:rsid w:val="003940E3"/>
    <w:rsid w:val="00394222"/>
    <w:rsid w:val="003944D7"/>
    <w:rsid w:val="003945A9"/>
    <w:rsid w:val="00395288"/>
    <w:rsid w:val="0039577B"/>
    <w:rsid w:val="0039602F"/>
    <w:rsid w:val="0039657B"/>
    <w:rsid w:val="00396BF8"/>
    <w:rsid w:val="00396C5F"/>
    <w:rsid w:val="003972C5"/>
    <w:rsid w:val="0039744E"/>
    <w:rsid w:val="00397753"/>
    <w:rsid w:val="00397B22"/>
    <w:rsid w:val="00397D25"/>
    <w:rsid w:val="003A00CA"/>
    <w:rsid w:val="003A0274"/>
    <w:rsid w:val="003A0C80"/>
    <w:rsid w:val="003A1BB0"/>
    <w:rsid w:val="003A1F7B"/>
    <w:rsid w:val="003A2123"/>
    <w:rsid w:val="003A22F8"/>
    <w:rsid w:val="003A2AD8"/>
    <w:rsid w:val="003A32FF"/>
    <w:rsid w:val="003A3467"/>
    <w:rsid w:val="003A3788"/>
    <w:rsid w:val="003A4186"/>
    <w:rsid w:val="003A4F36"/>
    <w:rsid w:val="003A506C"/>
    <w:rsid w:val="003A5E23"/>
    <w:rsid w:val="003A5EBD"/>
    <w:rsid w:val="003A5FBD"/>
    <w:rsid w:val="003A7641"/>
    <w:rsid w:val="003A77FA"/>
    <w:rsid w:val="003A7A89"/>
    <w:rsid w:val="003A7F67"/>
    <w:rsid w:val="003B018F"/>
    <w:rsid w:val="003B02CD"/>
    <w:rsid w:val="003B05ED"/>
    <w:rsid w:val="003B06CF"/>
    <w:rsid w:val="003B071D"/>
    <w:rsid w:val="003B0BE7"/>
    <w:rsid w:val="003B0D63"/>
    <w:rsid w:val="003B0F89"/>
    <w:rsid w:val="003B1088"/>
    <w:rsid w:val="003B13F4"/>
    <w:rsid w:val="003B143A"/>
    <w:rsid w:val="003B1674"/>
    <w:rsid w:val="003B1D36"/>
    <w:rsid w:val="003B1DA9"/>
    <w:rsid w:val="003B25B4"/>
    <w:rsid w:val="003B26E8"/>
    <w:rsid w:val="003B2C5B"/>
    <w:rsid w:val="003B2C61"/>
    <w:rsid w:val="003B3472"/>
    <w:rsid w:val="003B37EA"/>
    <w:rsid w:val="003B3B34"/>
    <w:rsid w:val="003B3D82"/>
    <w:rsid w:val="003B3E25"/>
    <w:rsid w:val="003B479B"/>
    <w:rsid w:val="003B4E90"/>
    <w:rsid w:val="003B4EB5"/>
    <w:rsid w:val="003B5334"/>
    <w:rsid w:val="003B5BE7"/>
    <w:rsid w:val="003B5F01"/>
    <w:rsid w:val="003B65CF"/>
    <w:rsid w:val="003B6B71"/>
    <w:rsid w:val="003B6C02"/>
    <w:rsid w:val="003B6F1C"/>
    <w:rsid w:val="003B76C2"/>
    <w:rsid w:val="003B7A1C"/>
    <w:rsid w:val="003C0614"/>
    <w:rsid w:val="003C0A0D"/>
    <w:rsid w:val="003C0BC4"/>
    <w:rsid w:val="003C0ED4"/>
    <w:rsid w:val="003C117E"/>
    <w:rsid w:val="003C198A"/>
    <w:rsid w:val="003C20ED"/>
    <w:rsid w:val="003C2297"/>
    <w:rsid w:val="003C247F"/>
    <w:rsid w:val="003C2AA3"/>
    <w:rsid w:val="003C309B"/>
    <w:rsid w:val="003C32F1"/>
    <w:rsid w:val="003C3F1A"/>
    <w:rsid w:val="003C4703"/>
    <w:rsid w:val="003C4854"/>
    <w:rsid w:val="003C4FBA"/>
    <w:rsid w:val="003C558C"/>
    <w:rsid w:val="003C5738"/>
    <w:rsid w:val="003C6254"/>
    <w:rsid w:val="003C646D"/>
    <w:rsid w:val="003C6483"/>
    <w:rsid w:val="003C6B89"/>
    <w:rsid w:val="003C773F"/>
    <w:rsid w:val="003C7967"/>
    <w:rsid w:val="003C7D34"/>
    <w:rsid w:val="003C7FED"/>
    <w:rsid w:val="003D0120"/>
    <w:rsid w:val="003D074B"/>
    <w:rsid w:val="003D0758"/>
    <w:rsid w:val="003D0AFF"/>
    <w:rsid w:val="003D14B3"/>
    <w:rsid w:val="003D1681"/>
    <w:rsid w:val="003D16B7"/>
    <w:rsid w:val="003D1B08"/>
    <w:rsid w:val="003D1D3A"/>
    <w:rsid w:val="003D203B"/>
    <w:rsid w:val="003D2504"/>
    <w:rsid w:val="003D2573"/>
    <w:rsid w:val="003D2845"/>
    <w:rsid w:val="003D30CD"/>
    <w:rsid w:val="003D3386"/>
    <w:rsid w:val="003D3AC3"/>
    <w:rsid w:val="003D4036"/>
    <w:rsid w:val="003D4098"/>
    <w:rsid w:val="003D4310"/>
    <w:rsid w:val="003D4823"/>
    <w:rsid w:val="003D4848"/>
    <w:rsid w:val="003D595D"/>
    <w:rsid w:val="003D5C5A"/>
    <w:rsid w:val="003D5E13"/>
    <w:rsid w:val="003D5E40"/>
    <w:rsid w:val="003D5E6D"/>
    <w:rsid w:val="003D604B"/>
    <w:rsid w:val="003D61C6"/>
    <w:rsid w:val="003D62A2"/>
    <w:rsid w:val="003D62FC"/>
    <w:rsid w:val="003D64B8"/>
    <w:rsid w:val="003D6772"/>
    <w:rsid w:val="003D68E6"/>
    <w:rsid w:val="003D6A79"/>
    <w:rsid w:val="003D6FED"/>
    <w:rsid w:val="003D70E4"/>
    <w:rsid w:val="003D71C8"/>
    <w:rsid w:val="003D723A"/>
    <w:rsid w:val="003D73F0"/>
    <w:rsid w:val="003D7433"/>
    <w:rsid w:val="003E112D"/>
    <w:rsid w:val="003E1FC7"/>
    <w:rsid w:val="003E235E"/>
    <w:rsid w:val="003E33CA"/>
    <w:rsid w:val="003E373E"/>
    <w:rsid w:val="003E3855"/>
    <w:rsid w:val="003E3B3B"/>
    <w:rsid w:val="003E3B6E"/>
    <w:rsid w:val="003E3BD0"/>
    <w:rsid w:val="003E3BE7"/>
    <w:rsid w:val="003E456F"/>
    <w:rsid w:val="003E49EA"/>
    <w:rsid w:val="003E524F"/>
    <w:rsid w:val="003E5519"/>
    <w:rsid w:val="003E5E25"/>
    <w:rsid w:val="003E6373"/>
    <w:rsid w:val="003E64A4"/>
    <w:rsid w:val="003E6971"/>
    <w:rsid w:val="003E6F8E"/>
    <w:rsid w:val="003F0299"/>
    <w:rsid w:val="003F0348"/>
    <w:rsid w:val="003F05B0"/>
    <w:rsid w:val="003F0711"/>
    <w:rsid w:val="003F0809"/>
    <w:rsid w:val="003F0C06"/>
    <w:rsid w:val="003F0DE0"/>
    <w:rsid w:val="003F0E4F"/>
    <w:rsid w:val="003F0F02"/>
    <w:rsid w:val="003F0F0F"/>
    <w:rsid w:val="003F1595"/>
    <w:rsid w:val="003F1A8C"/>
    <w:rsid w:val="003F1BDB"/>
    <w:rsid w:val="003F2176"/>
    <w:rsid w:val="003F289B"/>
    <w:rsid w:val="003F28A4"/>
    <w:rsid w:val="003F2A4F"/>
    <w:rsid w:val="003F3034"/>
    <w:rsid w:val="003F32F0"/>
    <w:rsid w:val="003F3DBB"/>
    <w:rsid w:val="003F4975"/>
    <w:rsid w:val="003F49FD"/>
    <w:rsid w:val="003F4B1B"/>
    <w:rsid w:val="003F5296"/>
    <w:rsid w:val="003F55C1"/>
    <w:rsid w:val="003F587A"/>
    <w:rsid w:val="003F5ABB"/>
    <w:rsid w:val="003F60EF"/>
    <w:rsid w:val="003F6225"/>
    <w:rsid w:val="003F664A"/>
    <w:rsid w:val="003F6DFE"/>
    <w:rsid w:val="003F6E3F"/>
    <w:rsid w:val="003F6F2E"/>
    <w:rsid w:val="003F71FB"/>
    <w:rsid w:val="003F7458"/>
    <w:rsid w:val="0040014D"/>
    <w:rsid w:val="00400206"/>
    <w:rsid w:val="004005F3"/>
    <w:rsid w:val="004006D7"/>
    <w:rsid w:val="00400839"/>
    <w:rsid w:val="004009F7"/>
    <w:rsid w:val="00400BD1"/>
    <w:rsid w:val="00400CBE"/>
    <w:rsid w:val="00400E27"/>
    <w:rsid w:val="00401CCA"/>
    <w:rsid w:val="0040217A"/>
    <w:rsid w:val="00402E85"/>
    <w:rsid w:val="00403A3D"/>
    <w:rsid w:val="00404037"/>
    <w:rsid w:val="00404D86"/>
    <w:rsid w:val="004054DC"/>
    <w:rsid w:val="00405701"/>
    <w:rsid w:val="00405905"/>
    <w:rsid w:val="0040619C"/>
    <w:rsid w:val="0040633C"/>
    <w:rsid w:val="004068F7"/>
    <w:rsid w:val="00406B7D"/>
    <w:rsid w:val="00406F47"/>
    <w:rsid w:val="0040716D"/>
    <w:rsid w:val="004078C8"/>
    <w:rsid w:val="00407B99"/>
    <w:rsid w:val="004102D6"/>
    <w:rsid w:val="00410955"/>
    <w:rsid w:val="00410DF5"/>
    <w:rsid w:val="004120DA"/>
    <w:rsid w:val="0041351E"/>
    <w:rsid w:val="004139B1"/>
    <w:rsid w:val="00413BD7"/>
    <w:rsid w:val="00413D1C"/>
    <w:rsid w:val="00413D32"/>
    <w:rsid w:val="00413E45"/>
    <w:rsid w:val="004140FD"/>
    <w:rsid w:val="00414CFF"/>
    <w:rsid w:val="00415467"/>
    <w:rsid w:val="00415698"/>
    <w:rsid w:val="00415C32"/>
    <w:rsid w:val="00415D1A"/>
    <w:rsid w:val="00416126"/>
    <w:rsid w:val="004161B2"/>
    <w:rsid w:val="004162D8"/>
    <w:rsid w:val="0041657C"/>
    <w:rsid w:val="004167FF"/>
    <w:rsid w:val="00416CED"/>
    <w:rsid w:val="00417304"/>
    <w:rsid w:val="004173AA"/>
    <w:rsid w:val="00417814"/>
    <w:rsid w:val="00420490"/>
    <w:rsid w:val="00420FB1"/>
    <w:rsid w:val="00421A4E"/>
    <w:rsid w:val="00421D18"/>
    <w:rsid w:val="00422576"/>
    <w:rsid w:val="004225E3"/>
    <w:rsid w:val="00422684"/>
    <w:rsid w:val="00422CC5"/>
    <w:rsid w:val="00423294"/>
    <w:rsid w:val="004237FC"/>
    <w:rsid w:val="00423B7A"/>
    <w:rsid w:val="00424922"/>
    <w:rsid w:val="00424A66"/>
    <w:rsid w:val="00425588"/>
    <w:rsid w:val="00425CE8"/>
    <w:rsid w:val="00425EBC"/>
    <w:rsid w:val="00426089"/>
    <w:rsid w:val="004261D1"/>
    <w:rsid w:val="004261D2"/>
    <w:rsid w:val="0042657A"/>
    <w:rsid w:val="0042667B"/>
    <w:rsid w:val="00426B34"/>
    <w:rsid w:val="00426B61"/>
    <w:rsid w:val="00426C92"/>
    <w:rsid w:val="00427483"/>
    <w:rsid w:val="0043046E"/>
    <w:rsid w:val="00430653"/>
    <w:rsid w:val="0043090E"/>
    <w:rsid w:val="00430930"/>
    <w:rsid w:val="00430E2D"/>
    <w:rsid w:val="004318BF"/>
    <w:rsid w:val="00431B9D"/>
    <w:rsid w:val="00431C14"/>
    <w:rsid w:val="00431F60"/>
    <w:rsid w:val="00432799"/>
    <w:rsid w:val="004331EB"/>
    <w:rsid w:val="00433955"/>
    <w:rsid w:val="00433E82"/>
    <w:rsid w:val="004344DC"/>
    <w:rsid w:val="00434DCF"/>
    <w:rsid w:val="004367B6"/>
    <w:rsid w:val="00436835"/>
    <w:rsid w:val="0043688C"/>
    <w:rsid w:val="00436D15"/>
    <w:rsid w:val="00436E6A"/>
    <w:rsid w:val="00436FEA"/>
    <w:rsid w:val="004374AA"/>
    <w:rsid w:val="00437557"/>
    <w:rsid w:val="004375EE"/>
    <w:rsid w:val="00437879"/>
    <w:rsid w:val="00437CF7"/>
    <w:rsid w:val="00437D56"/>
    <w:rsid w:val="00437DDF"/>
    <w:rsid w:val="004404FC"/>
    <w:rsid w:val="00440D7B"/>
    <w:rsid w:val="00440FEB"/>
    <w:rsid w:val="00441850"/>
    <w:rsid w:val="00441EB1"/>
    <w:rsid w:val="004424D7"/>
    <w:rsid w:val="00442734"/>
    <w:rsid w:val="004432EF"/>
    <w:rsid w:val="004435A5"/>
    <w:rsid w:val="004436BE"/>
    <w:rsid w:val="004438A6"/>
    <w:rsid w:val="004438D4"/>
    <w:rsid w:val="004448BA"/>
    <w:rsid w:val="00444DDC"/>
    <w:rsid w:val="00445054"/>
    <w:rsid w:val="004453AF"/>
    <w:rsid w:val="00445610"/>
    <w:rsid w:val="00445ADB"/>
    <w:rsid w:val="00445C9A"/>
    <w:rsid w:val="00445F71"/>
    <w:rsid w:val="004462CF"/>
    <w:rsid w:val="004465AF"/>
    <w:rsid w:val="00446854"/>
    <w:rsid w:val="00446D5C"/>
    <w:rsid w:val="0044707C"/>
    <w:rsid w:val="004472F4"/>
    <w:rsid w:val="004474DF"/>
    <w:rsid w:val="004474E8"/>
    <w:rsid w:val="00447B2B"/>
    <w:rsid w:val="00447ED0"/>
    <w:rsid w:val="00450705"/>
    <w:rsid w:val="00450844"/>
    <w:rsid w:val="00450E06"/>
    <w:rsid w:val="004513C4"/>
    <w:rsid w:val="00451D7D"/>
    <w:rsid w:val="00451ECD"/>
    <w:rsid w:val="00452133"/>
    <w:rsid w:val="004521E6"/>
    <w:rsid w:val="00452566"/>
    <w:rsid w:val="004526D2"/>
    <w:rsid w:val="00452A2E"/>
    <w:rsid w:val="00452DA9"/>
    <w:rsid w:val="0045342B"/>
    <w:rsid w:val="00453AEE"/>
    <w:rsid w:val="00453EF3"/>
    <w:rsid w:val="00454EAA"/>
    <w:rsid w:val="0045503B"/>
    <w:rsid w:val="0045535F"/>
    <w:rsid w:val="00455D33"/>
    <w:rsid w:val="004560AE"/>
    <w:rsid w:val="004567A0"/>
    <w:rsid w:val="0045719E"/>
    <w:rsid w:val="00457281"/>
    <w:rsid w:val="004572D6"/>
    <w:rsid w:val="004575D1"/>
    <w:rsid w:val="00457B18"/>
    <w:rsid w:val="00460024"/>
    <w:rsid w:val="004603DF"/>
    <w:rsid w:val="004604DF"/>
    <w:rsid w:val="0046061E"/>
    <w:rsid w:val="00460877"/>
    <w:rsid w:val="004608E6"/>
    <w:rsid w:val="0046103D"/>
    <w:rsid w:val="004618FD"/>
    <w:rsid w:val="00461A27"/>
    <w:rsid w:val="00461D4C"/>
    <w:rsid w:val="0046250A"/>
    <w:rsid w:val="00462606"/>
    <w:rsid w:val="00462810"/>
    <w:rsid w:val="004628CA"/>
    <w:rsid w:val="00462A98"/>
    <w:rsid w:val="00462F35"/>
    <w:rsid w:val="004636FA"/>
    <w:rsid w:val="00463748"/>
    <w:rsid w:val="00463D7B"/>
    <w:rsid w:val="00463E93"/>
    <w:rsid w:val="0046538F"/>
    <w:rsid w:val="00465F2F"/>
    <w:rsid w:val="00466770"/>
    <w:rsid w:val="0046696E"/>
    <w:rsid w:val="00466CD9"/>
    <w:rsid w:val="00467824"/>
    <w:rsid w:val="00467DA9"/>
    <w:rsid w:val="00467DB2"/>
    <w:rsid w:val="004700DC"/>
    <w:rsid w:val="004700EE"/>
    <w:rsid w:val="00470455"/>
    <w:rsid w:val="0047070F"/>
    <w:rsid w:val="0047075A"/>
    <w:rsid w:val="00470B9A"/>
    <w:rsid w:val="00470EF9"/>
    <w:rsid w:val="004710FD"/>
    <w:rsid w:val="00471B70"/>
    <w:rsid w:val="004725C9"/>
    <w:rsid w:val="0047261A"/>
    <w:rsid w:val="00472A99"/>
    <w:rsid w:val="00472D2F"/>
    <w:rsid w:val="00472E83"/>
    <w:rsid w:val="00472EA8"/>
    <w:rsid w:val="0047312B"/>
    <w:rsid w:val="00473395"/>
    <w:rsid w:val="004737AC"/>
    <w:rsid w:val="004737F0"/>
    <w:rsid w:val="00473BB0"/>
    <w:rsid w:val="00473CED"/>
    <w:rsid w:val="00473FD3"/>
    <w:rsid w:val="00474409"/>
    <w:rsid w:val="00474554"/>
    <w:rsid w:val="004745BB"/>
    <w:rsid w:val="00474615"/>
    <w:rsid w:val="00474DBA"/>
    <w:rsid w:val="00475048"/>
    <w:rsid w:val="004754AC"/>
    <w:rsid w:val="00475F76"/>
    <w:rsid w:val="00475F87"/>
    <w:rsid w:val="00475F8E"/>
    <w:rsid w:val="004760CD"/>
    <w:rsid w:val="00476358"/>
    <w:rsid w:val="0047671C"/>
    <w:rsid w:val="00476846"/>
    <w:rsid w:val="00476880"/>
    <w:rsid w:val="00476DAC"/>
    <w:rsid w:val="00477341"/>
    <w:rsid w:val="004775EC"/>
    <w:rsid w:val="00477B9E"/>
    <w:rsid w:val="004806A4"/>
    <w:rsid w:val="00480D65"/>
    <w:rsid w:val="00480D96"/>
    <w:rsid w:val="00481024"/>
    <w:rsid w:val="0048195D"/>
    <w:rsid w:val="00481DE1"/>
    <w:rsid w:val="0048272E"/>
    <w:rsid w:val="00482A5D"/>
    <w:rsid w:val="00482DD6"/>
    <w:rsid w:val="00483A36"/>
    <w:rsid w:val="00483B50"/>
    <w:rsid w:val="00483C7E"/>
    <w:rsid w:val="00483D84"/>
    <w:rsid w:val="004843B3"/>
    <w:rsid w:val="00484D65"/>
    <w:rsid w:val="0048585A"/>
    <w:rsid w:val="004858FD"/>
    <w:rsid w:val="00485D97"/>
    <w:rsid w:val="004862DE"/>
    <w:rsid w:val="004869C4"/>
    <w:rsid w:val="00486AB7"/>
    <w:rsid w:val="00486F98"/>
    <w:rsid w:val="0048719E"/>
    <w:rsid w:val="004873A9"/>
    <w:rsid w:val="00487772"/>
    <w:rsid w:val="00487BC7"/>
    <w:rsid w:val="00487DC8"/>
    <w:rsid w:val="00490267"/>
    <w:rsid w:val="00490332"/>
    <w:rsid w:val="0049076D"/>
    <w:rsid w:val="004911A9"/>
    <w:rsid w:val="004911E0"/>
    <w:rsid w:val="00491C32"/>
    <w:rsid w:val="00491D33"/>
    <w:rsid w:val="004927B9"/>
    <w:rsid w:val="00492882"/>
    <w:rsid w:val="004928BD"/>
    <w:rsid w:val="00492E2C"/>
    <w:rsid w:val="00493A5A"/>
    <w:rsid w:val="00494063"/>
    <w:rsid w:val="0049456C"/>
    <w:rsid w:val="00494693"/>
    <w:rsid w:val="0049512A"/>
    <w:rsid w:val="00495F6E"/>
    <w:rsid w:val="004963D7"/>
    <w:rsid w:val="00496EF4"/>
    <w:rsid w:val="00497571"/>
    <w:rsid w:val="00497CAE"/>
    <w:rsid w:val="004A01EE"/>
    <w:rsid w:val="004A0D19"/>
    <w:rsid w:val="004A15D3"/>
    <w:rsid w:val="004A196A"/>
    <w:rsid w:val="004A1D62"/>
    <w:rsid w:val="004A1F48"/>
    <w:rsid w:val="004A1FAE"/>
    <w:rsid w:val="004A23C9"/>
    <w:rsid w:val="004A246E"/>
    <w:rsid w:val="004A2BCA"/>
    <w:rsid w:val="004A2E6E"/>
    <w:rsid w:val="004A369E"/>
    <w:rsid w:val="004A498F"/>
    <w:rsid w:val="004A4D1E"/>
    <w:rsid w:val="004A5AF6"/>
    <w:rsid w:val="004A5B86"/>
    <w:rsid w:val="004A625C"/>
    <w:rsid w:val="004A6844"/>
    <w:rsid w:val="004A7322"/>
    <w:rsid w:val="004A750A"/>
    <w:rsid w:val="004A75DE"/>
    <w:rsid w:val="004A76AA"/>
    <w:rsid w:val="004A79AF"/>
    <w:rsid w:val="004A7A89"/>
    <w:rsid w:val="004A7BDB"/>
    <w:rsid w:val="004B07C9"/>
    <w:rsid w:val="004B120E"/>
    <w:rsid w:val="004B1698"/>
    <w:rsid w:val="004B1797"/>
    <w:rsid w:val="004B18EA"/>
    <w:rsid w:val="004B1CF6"/>
    <w:rsid w:val="004B22E3"/>
    <w:rsid w:val="004B2488"/>
    <w:rsid w:val="004B26AF"/>
    <w:rsid w:val="004B36B6"/>
    <w:rsid w:val="004B3810"/>
    <w:rsid w:val="004B38BF"/>
    <w:rsid w:val="004B391B"/>
    <w:rsid w:val="004B3A13"/>
    <w:rsid w:val="004B3DD9"/>
    <w:rsid w:val="004B3F6F"/>
    <w:rsid w:val="004B440E"/>
    <w:rsid w:val="004B5611"/>
    <w:rsid w:val="004B5699"/>
    <w:rsid w:val="004B581F"/>
    <w:rsid w:val="004B595D"/>
    <w:rsid w:val="004B59D8"/>
    <w:rsid w:val="004B5C39"/>
    <w:rsid w:val="004B6831"/>
    <w:rsid w:val="004C06F7"/>
    <w:rsid w:val="004C07FF"/>
    <w:rsid w:val="004C0C56"/>
    <w:rsid w:val="004C1337"/>
    <w:rsid w:val="004C20B8"/>
    <w:rsid w:val="004C22DA"/>
    <w:rsid w:val="004C27E8"/>
    <w:rsid w:val="004C2F24"/>
    <w:rsid w:val="004C342B"/>
    <w:rsid w:val="004C363E"/>
    <w:rsid w:val="004C3A4B"/>
    <w:rsid w:val="004C3F42"/>
    <w:rsid w:val="004C437A"/>
    <w:rsid w:val="004C4881"/>
    <w:rsid w:val="004C5187"/>
    <w:rsid w:val="004C544B"/>
    <w:rsid w:val="004C5656"/>
    <w:rsid w:val="004C5921"/>
    <w:rsid w:val="004C6128"/>
    <w:rsid w:val="004C6218"/>
    <w:rsid w:val="004C62A0"/>
    <w:rsid w:val="004C6800"/>
    <w:rsid w:val="004C6CBB"/>
    <w:rsid w:val="004C6FE8"/>
    <w:rsid w:val="004C7974"/>
    <w:rsid w:val="004D0599"/>
    <w:rsid w:val="004D0757"/>
    <w:rsid w:val="004D1358"/>
    <w:rsid w:val="004D1622"/>
    <w:rsid w:val="004D17A9"/>
    <w:rsid w:val="004D1F79"/>
    <w:rsid w:val="004D241C"/>
    <w:rsid w:val="004D29E4"/>
    <w:rsid w:val="004D2B28"/>
    <w:rsid w:val="004D3534"/>
    <w:rsid w:val="004D3CAA"/>
    <w:rsid w:val="004D45AD"/>
    <w:rsid w:val="004D464E"/>
    <w:rsid w:val="004D47B8"/>
    <w:rsid w:val="004D4AC6"/>
    <w:rsid w:val="004D50BE"/>
    <w:rsid w:val="004D55D8"/>
    <w:rsid w:val="004D5AF9"/>
    <w:rsid w:val="004D762D"/>
    <w:rsid w:val="004D790D"/>
    <w:rsid w:val="004D7F9C"/>
    <w:rsid w:val="004D7FAD"/>
    <w:rsid w:val="004E10CB"/>
    <w:rsid w:val="004E10F7"/>
    <w:rsid w:val="004E1670"/>
    <w:rsid w:val="004E16E0"/>
    <w:rsid w:val="004E1948"/>
    <w:rsid w:val="004E1DDB"/>
    <w:rsid w:val="004E3408"/>
    <w:rsid w:val="004E356E"/>
    <w:rsid w:val="004E3A3D"/>
    <w:rsid w:val="004E4417"/>
    <w:rsid w:val="004E45B7"/>
    <w:rsid w:val="004E46CB"/>
    <w:rsid w:val="004E4B20"/>
    <w:rsid w:val="004E4FC0"/>
    <w:rsid w:val="004E5169"/>
    <w:rsid w:val="004E52C8"/>
    <w:rsid w:val="004E53A7"/>
    <w:rsid w:val="004E53F4"/>
    <w:rsid w:val="004E5477"/>
    <w:rsid w:val="004E5A18"/>
    <w:rsid w:val="004E5FB3"/>
    <w:rsid w:val="004E60CF"/>
    <w:rsid w:val="004E632C"/>
    <w:rsid w:val="004E63D5"/>
    <w:rsid w:val="004E645B"/>
    <w:rsid w:val="004E7E75"/>
    <w:rsid w:val="004F124E"/>
    <w:rsid w:val="004F129D"/>
    <w:rsid w:val="004F16B7"/>
    <w:rsid w:val="004F1EB4"/>
    <w:rsid w:val="004F2013"/>
    <w:rsid w:val="004F2163"/>
    <w:rsid w:val="004F3695"/>
    <w:rsid w:val="004F41CB"/>
    <w:rsid w:val="004F4ADC"/>
    <w:rsid w:val="004F4E0F"/>
    <w:rsid w:val="004F502A"/>
    <w:rsid w:val="004F54E4"/>
    <w:rsid w:val="004F54ED"/>
    <w:rsid w:val="004F5526"/>
    <w:rsid w:val="004F5B33"/>
    <w:rsid w:val="004F5C10"/>
    <w:rsid w:val="004F5E0F"/>
    <w:rsid w:val="004F5E6D"/>
    <w:rsid w:val="004F673E"/>
    <w:rsid w:val="004F6A13"/>
    <w:rsid w:val="004F6DCF"/>
    <w:rsid w:val="004F7387"/>
    <w:rsid w:val="004F7976"/>
    <w:rsid w:val="004F7BB1"/>
    <w:rsid w:val="005001CF"/>
    <w:rsid w:val="00500B55"/>
    <w:rsid w:val="00500E13"/>
    <w:rsid w:val="005012AB"/>
    <w:rsid w:val="00501840"/>
    <w:rsid w:val="00501867"/>
    <w:rsid w:val="00501DD5"/>
    <w:rsid w:val="00502514"/>
    <w:rsid w:val="00502628"/>
    <w:rsid w:val="00502B6F"/>
    <w:rsid w:val="0050334F"/>
    <w:rsid w:val="0050342E"/>
    <w:rsid w:val="00503521"/>
    <w:rsid w:val="00503754"/>
    <w:rsid w:val="00503A87"/>
    <w:rsid w:val="00503B8B"/>
    <w:rsid w:val="00504060"/>
    <w:rsid w:val="005049E9"/>
    <w:rsid w:val="00504A57"/>
    <w:rsid w:val="00504CBB"/>
    <w:rsid w:val="00504E19"/>
    <w:rsid w:val="00505A90"/>
    <w:rsid w:val="005063E1"/>
    <w:rsid w:val="0050658A"/>
    <w:rsid w:val="0050713C"/>
    <w:rsid w:val="0050733D"/>
    <w:rsid w:val="005076BB"/>
    <w:rsid w:val="00507815"/>
    <w:rsid w:val="00507C4E"/>
    <w:rsid w:val="00507C59"/>
    <w:rsid w:val="00510252"/>
    <w:rsid w:val="005103E4"/>
    <w:rsid w:val="00510925"/>
    <w:rsid w:val="005119D0"/>
    <w:rsid w:val="00511A9C"/>
    <w:rsid w:val="00511BF4"/>
    <w:rsid w:val="005120FA"/>
    <w:rsid w:val="00512677"/>
    <w:rsid w:val="0051292E"/>
    <w:rsid w:val="00512C03"/>
    <w:rsid w:val="00512DDF"/>
    <w:rsid w:val="00513413"/>
    <w:rsid w:val="00513442"/>
    <w:rsid w:val="00513531"/>
    <w:rsid w:val="00513703"/>
    <w:rsid w:val="0051467F"/>
    <w:rsid w:val="00515542"/>
    <w:rsid w:val="00515EAF"/>
    <w:rsid w:val="00516171"/>
    <w:rsid w:val="00516434"/>
    <w:rsid w:val="005172D3"/>
    <w:rsid w:val="0051776E"/>
    <w:rsid w:val="005203AB"/>
    <w:rsid w:val="00520953"/>
    <w:rsid w:val="00520DDF"/>
    <w:rsid w:val="00521646"/>
    <w:rsid w:val="005216D1"/>
    <w:rsid w:val="005218C9"/>
    <w:rsid w:val="00521EDE"/>
    <w:rsid w:val="00522061"/>
    <w:rsid w:val="005229C5"/>
    <w:rsid w:val="00522AAB"/>
    <w:rsid w:val="00523018"/>
    <w:rsid w:val="0052353A"/>
    <w:rsid w:val="00523F93"/>
    <w:rsid w:val="005242C2"/>
    <w:rsid w:val="00524787"/>
    <w:rsid w:val="00524A9C"/>
    <w:rsid w:val="0052562A"/>
    <w:rsid w:val="00526440"/>
    <w:rsid w:val="00526605"/>
    <w:rsid w:val="00526770"/>
    <w:rsid w:val="0052677F"/>
    <w:rsid w:val="00526E52"/>
    <w:rsid w:val="00527087"/>
    <w:rsid w:val="005271E9"/>
    <w:rsid w:val="005276BA"/>
    <w:rsid w:val="00527DDF"/>
    <w:rsid w:val="00527F32"/>
    <w:rsid w:val="005304D5"/>
    <w:rsid w:val="00530772"/>
    <w:rsid w:val="00530A21"/>
    <w:rsid w:val="00530D38"/>
    <w:rsid w:val="005313B8"/>
    <w:rsid w:val="0053143C"/>
    <w:rsid w:val="00531526"/>
    <w:rsid w:val="005315CB"/>
    <w:rsid w:val="00531B4A"/>
    <w:rsid w:val="00532048"/>
    <w:rsid w:val="005323BA"/>
    <w:rsid w:val="005327BD"/>
    <w:rsid w:val="005335F8"/>
    <w:rsid w:val="0053504E"/>
    <w:rsid w:val="005352B5"/>
    <w:rsid w:val="00536460"/>
    <w:rsid w:val="005364C6"/>
    <w:rsid w:val="00536859"/>
    <w:rsid w:val="0054060A"/>
    <w:rsid w:val="005409B1"/>
    <w:rsid w:val="00541469"/>
    <w:rsid w:val="00541B88"/>
    <w:rsid w:val="00541D8B"/>
    <w:rsid w:val="00541DCA"/>
    <w:rsid w:val="005421B1"/>
    <w:rsid w:val="0054250A"/>
    <w:rsid w:val="0054279C"/>
    <w:rsid w:val="00542A38"/>
    <w:rsid w:val="00543109"/>
    <w:rsid w:val="00543173"/>
    <w:rsid w:val="00543652"/>
    <w:rsid w:val="00543BDF"/>
    <w:rsid w:val="005445D4"/>
    <w:rsid w:val="00544DB7"/>
    <w:rsid w:val="00545D6B"/>
    <w:rsid w:val="00546005"/>
    <w:rsid w:val="005461C5"/>
    <w:rsid w:val="00546412"/>
    <w:rsid w:val="0054658E"/>
    <w:rsid w:val="005465EA"/>
    <w:rsid w:val="00546749"/>
    <w:rsid w:val="00546A06"/>
    <w:rsid w:val="00546B30"/>
    <w:rsid w:val="00547711"/>
    <w:rsid w:val="005505DA"/>
    <w:rsid w:val="00550756"/>
    <w:rsid w:val="00550B41"/>
    <w:rsid w:val="00550E66"/>
    <w:rsid w:val="00551605"/>
    <w:rsid w:val="005516E9"/>
    <w:rsid w:val="00551774"/>
    <w:rsid w:val="00551DDA"/>
    <w:rsid w:val="005530D7"/>
    <w:rsid w:val="00553328"/>
    <w:rsid w:val="00553884"/>
    <w:rsid w:val="00553A2C"/>
    <w:rsid w:val="00553D2A"/>
    <w:rsid w:val="00553FBA"/>
    <w:rsid w:val="005540C2"/>
    <w:rsid w:val="005549E4"/>
    <w:rsid w:val="00554D15"/>
    <w:rsid w:val="00555597"/>
    <w:rsid w:val="0055578A"/>
    <w:rsid w:val="00555908"/>
    <w:rsid w:val="00555918"/>
    <w:rsid w:val="00555AB4"/>
    <w:rsid w:val="00555F8A"/>
    <w:rsid w:val="00556272"/>
    <w:rsid w:val="005563F5"/>
    <w:rsid w:val="0055662F"/>
    <w:rsid w:val="00556685"/>
    <w:rsid w:val="005568CA"/>
    <w:rsid w:val="00556A2C"/>
    <w:rsid w:val="00556AFB"/>
    <w:rsid w:val="005574AD"/>
    <w:rsid w:val="0055761A"/>
    <w:rsid w:val="005600F0"/>
    <w:rsid w:val="005601A3"/>
    <w:rsid w:val="0056084B"/>
    <w:rsid w:val="00560D9E"/>
    <w:rsid w:val="00560F10"/>
    <w:rsid w:val="00561B1E"/>
    <w:rsid w:val="00561B5A"/>
    <w:rsid w:val="005621DC"/>
    <w:rsid w:val="005624B2"/>
    <w:rsid w:val="005627C8"/>
    <w:rsid w:val="00562C40"/>
    <w:rsid w:val="00562EB0"/>
    <w:rsid w:val="005635F0"/>
    <w:rsid w:val="0056374A"/>
    <w:rsid w:val="00563F0D"/>
    <w:rsid w:val="00564218"/>
    <w:rsid w:val="005648CF"/>
    <w:rsid w:val="00564AC3"/>
    <w:rsid w:val="00564FB2"/>
    <w:rsid w:val="00565746"/>
    <w:rsid w:val="0056580E"/>
    <w:rsid w:val="0056593B"/>
    <w:rsid w:val="00566DD6"/>
    <w:rsid w:val="005675A7"/>
    <w:rsid w:val="00567C18"/>
    <w:rsid w:val="00567FB2"/>
    <w:rsid w:val="0057011E"/>
    <w:rsid w:val="005706BB"/>
    <w:rsid w:val="0057086E"/>
    <w:rsid w:val="00570EA9"/>
    <w:rsid w:val="00571060"/>
    <w:rsid w:val="0057117A"/>
    <w:rsid w:val="00571310"/>
    <w:rsid w:val="005717F3"/>
    <w:rsid w:val="00571C4C"/>
    <w:rsid w:val="00571CE9"/>
    <w:rsid w:val="00571D26"/>
    <w:rsid w:val="00571D4A"/>
    <w:rsid w:val="00571DBE"/>
    <w:rsid w:val="005725CE"/>
    <w:rsid w:val="0057292F"/>
    <w:rsid w:val="00572BD2"/>
    <w:rsid w:val="00573262"/>
    <w:rsid w:val="005733DD"/>
    <w:rsid w:val="00573B30"/>
    <w:rsid w:val="00573D9D"/>
    <w:rsid w:val="00573F8E"/>
    <w:rsid w:val="0057482E"/>
    <w:rsid w:val="00574938"/>
    <w:rsid w:val="00574969"/>
    <w:rsid w:val="00575A59"/>
    <w:rsid w:val="00575E56"/>
    <w:rsid w:val="00575F89"/>
    <w:rsid w:val="005762C6"/>
    <w:rsid w:val="00576639"/>
    <w:rsid w:val="00576994"/>
    <w:rsid w:val="005769E6"/>
    <w:rsid w:val="0057746A"/>
    <w:rsid w:val="005804CC"/>
    <w:rsid w:val="00580705"/>
    <w:rsid w:val="005807CD"/>
    <w:rsid w:val="005808AD"/>
    <w:rsid w:val="00580BF4"/>
    <w:rsid w:val="005818B7"/>
    <w:rsid w:val="00581E2F"/>
    <w:rsid w:val="005823F9"/>
    <w:rsid w:val="005829D6"/>
    <w:rsid w:val="00583A74"/>
    <w:rsid w:val="00583FDE"/>
    <w:rsid w:val="00586509"/>
    <w:rsid w:val="005871A5"/>
    <w:rsid w:val="00587752"/>
    <w:rsid w:val="00587AB4"/>
    <w:rsid w:val="00587F48"/>
    <w:rsid w:val="005907DA"/>
    <w:rsid w:val="00590988"/>
    <w:rsid w:val="00590CDF"/>
    <w:rsid w:val="0059105D"/>
    <w:rsid w:val="005910AD"/>
    <w:rsid w:val="0059134B"/>
    <w:rsid w:val="0059136F"/>
    <w:rsid w:val="0059150F"/>
    <w:rsid w:val="0059180B"/>
    <w:rsid w:val="00591878"/>
    <w:rsid w:val="0059199B"/>
    <w:rsid w:val="00591B79"/>
    <w:rsid w:val="00591DF7"/>
    <w:rsid w:val="005920E2"/>
    <w:rsid w:val="00592360"/>
    <w:rsid w:val="00592D7C"/>
    <w:rsid w:val="00592D81"/>
    <w:rsid w:val="00593036"/>
    <w:rsid w:val="0059347A"/>
    <w:rsid w:val="00594224"/>
    <w:rsid w:val="0059484C"/>
    <w:rsid w:val="00594AF2"/>
    <w:rsid w:val="00595781"/>
    <w:rsid w:val="00595DAE"/>
    <w:rsid w:val="00596095"/>
    <w:rsid w:val="0059639B"/>
    <w:rsid w:val="0059744B"/>
    <w:rsid w:val="00597A5E"/>
    <w:rsid w:val="00597AC5"/>
    <w:rsid w:val="00597D75"/>
    <w:rsid w:val="00597E39"/>
    <w:rsid w:val="005A0048"/>
    <w:rsid w:val="005A00D2"/>
    <w:rsid w:val="005A082E"/>
    <w:rsid w:val="005A08EA"/>
    <w:rsid w:val="005A0A22"/>
    <w:rsid w:val="005A0BCD"/>
    <w:rsid w:val="005A1615"/>
    <w:rsid w:val="005A18C8"/>
    <w:rsid w:val="005A18F6"/>
    <w:rsid w:val="005A28B7"/>
    <w:rsid w:val="005A2CD3"/>
    <w:rsid w:val="005A2DC3"/>
    <w:rsid w:val="005A2F63"/>
    <w:rsid w:val="005A33A2"/>
    <w:rsid w:val="005A33BD"/>
    <w:rsid w:val="005A3D13"/>
    <w:rsid w:val="005A407B"/>
    <w:rsid w:val="005A4609"/>
    <w:rsid w:val="005A4768"/>
    <w:rsid w:val="005A4858"/>
    <w:rsid w:val="005A490C"/>
    <w:rsid w:val="005A4A52"/>
    <w:rsid w:val="005A4D37"/>
    <w:rsid w:val="005A50B0"/>
    <w:rsid w:val="005A53DE"/>
    <w:rsid w:val="005A5908"/>
    <w:rsid w:val="005A5FFE"/>
    <w:rsid w:val="005A6094"/>
    <w:rsid w:val="005A7C70"/>
    <w:rsid w:val="005B00C6"/>
    <w:rsid w:val="005B0423"/>
    <w:rsid w:val="005B0C9F"/>
    <w:rsid w:val="005B1659"/>
    <w:rsid w:val="005B1F74"/>
    <w:rsid w:val="005B2185"/>
    <w:rsid w:val="005B2741"/>
    <w:rsid w:val="005B34DE"/>
    <w:rsid w:val="005B38E8"/>
    <w:rsid w:val="005B46AA"/>
    <w:rsid w:val="005B4E4F"/>
    <w:rsid w:val="005B52C7"/>
    <w:rsid w:val="005B53D6"/>
    <w:rsid w:val="005B57BA"/>
    <w:rsid w:val="005B6506"/>
    <w:rsid w:val="005B738A"/>
    <w:rsid w:val="005B7526"/>
    <w:rsid w:val="005B79AF"/>
    <w:rsid w:val="005B7A3F"/>
    <w:rsid w:val="005C0479"/>
    <w:rsid w:val="005C0653"/>
    <w:rsid w:val="005C0AA4"/>
    <w:rsid w:val="005C0AF7"/>
    <w:rsid w:val="005C0C8C"/>
    <w:rsid w:val="005C1045"/>
    <w:rsid w:val="005C1130"/>
    <w:rsid w:val="005C1458"/>
    <w:rsid w:val="005C169F"/>
    <w:rsid w:val="005C1D79"/>
    <w:rsid w:val="005C1FA9"/>
    <w:rsid w:val="005C2132"/>
    <w:rsid w:val="005C22A4"/>
    <w:rsid w:val="005C27E8"/>
    <w:rsid w:val="005C33C9"/>
    <w:rsid w:val="005C35F2"/>
    <w:rsid w:val="005C37F5"/>
    <w:rsid w:val="005C393D"/>
    <w:rsid w:val="005C3E9A"/>
    <w:rsid w:val="005C46F3"/>
    <w:rsid w:val="005C4B5A"/>
    <w:rsid w:val="005C5010"/>
    <w:rsid w:val="005C523C"/>
    <w:rsid w:val="005C525C"/>
    <w:rsid w:val="005C5BF6"/>
    <w:rsid w:val="005C6141"/>
    <w:rsid w:val="005C6636"/>
    <w:rsid w:val="005C665A"/>
    <w:rsid w:val="005C6CD8"/>
    <w:rsid w:val="005C719D"/>
    <w:rsid w:val="005C74DC"/>
    <w:rsid w:val="005D0190"/>
    <w:rsid w:val="005D020A"/>
    <w:rsid w:val="005D0382"/>
    <w:rsid w:val="005D04AD"/>
    <w:rsid w:val="005D0521"/>
    <w:rsid w:val="005D06A5"/>
    <w:rsid w:val="005D0758"/>
    <w:rsid w:val="005D10D6"/>
    <w:rsid w:val="005D120E"/>
    <w:rsid w:val="005D1915"/>
    <w:rsid w:val="005D2609"/>
    <w:rsid w:val="005D2B2B"/>
    <w:rsid w:val="005D2BEA"/>
    <w:rsid w:val="005D2BF8"/>
    <w:rsid w:val="005D32CB"/>
    <w:rsid w:val="005D3435"/>
    <w:rsid w:val="005D35D0"/>
    <w:rsid w:val="005D366B"/>
    <w:rsid w:val="005D3835"/>
    <w:rsid w:val="005D446C"/>
    <w:rsid w:val="005D4EE7"/>
    <w:rsid w:val="005D4FDD"/>
    <w:rsid w:val="005D5467"/>
    <w:rsid w:val="005D57B7"/>
    <w:rsid w:val="005D5957"/>
    <w:rsid w:val="005D5C26"/>
    <w:rsid w:val="005D5F11"/>
    <w:rsid w:val="005D643C"/>
    <w:rsid w:val="005D67C6"/>
    <w:rsid w:val="005D6A50"/>
    <w:rsid w:val="005D6E23"/>
    <w:rsid w:val="005D6F83"/>
    <w:rsid w:val="005D725A"/>
    <w:rsid w:val="005D783B"/>
    <w:rsid w:val="005D7DAC"/>
    <w:rsid w:val="005D7DD9"/>
    <w:rsid w:val="005E0806"/>
    <w:rsid w:val="005E0A89"/>
    <w:rsid w:val="005E0B00"/>
    <w:rsid w:val="005E1971"/>
    <w:rsid w:val="005E1980"/>
    <w:rsid w:val="005E1B26"/>
    <w:rsid w:val="005E1B6C"/>
    <w:rsid w:val="005E1C0A"/>
    <w:rsid w:val="005E1F6A"/>
    <w:rsid w:val="005E218D"/>
    <w:rsid w:val="005E2252"/>
    <w:rsid w:val="005E235E"/>
    <w:rsid w:val="005E2765"/>
    <w:rsid w:val="005E281E"/>
    <w:rsid w:val="005E2B5D"/>
    <w:rsid w:val="005E2E88"/>
    <w:rsid w:val="005E309B"/>
    <w:rsid w:val="005E3B84"/>
    <w:rsid w:val="005E3D6F"/>
    <w:rsid w:val="005E44FF"/>
    <w:rsid w:val="005E4A3F"/>
    <w:rsid w:val="005E4A6B"/>
    <w:rsid w:val="005E4A8F"/>
    <w:rsid w:val="005E5048"/>
    <w:rsid w:val="005E51B4"/>
    <w:rsid w:val="005E5B80"/>
    <w:rsid w:val="005E5D8D"/>
    <w:rsid w:val="005E607C"/>
    <w:rsid w:val="005E6132"/>
    <w:rsid w:val="005E6182"/>
    <w:rsid w:val="005E62F6"/>
    <w:rsid w:val="005E66C4"/>
    <w:rsid w:val="005E6BD1"/>
    <w:rsid w:val="005E6CDD"/>
    <w:rsid w:val="005E6E10"/>
    <w:rsid w:val="005E7743"/>
    <w:rsid w:val="005E79F3"/>
    <w:rsid w:val="005E7CFB"/>
    <w:rsid w:val="005E7D6E"/>
    <w:rsid w:val="005E7E41"/>
    <w:rsid w:val="005E7F86"/>
    <w:rsid w:val="005F0068"/>
    <w:rsid w:val="005F021A"/>
    <w:rsid w:val="005F035E"/>
    <w:rsid w:val="005F0419"/>
    <w:rsid w:val="005F04B5"/>
    <w:rsid w:val="005F0511"/>
    <w:rsid w:val="005F0716"/>
    <w:rsid w:val="005F0720"/>
    <w:rsid w:val="005F0838"/>
    <w:rsid w:val="005F0A3E"/>
    <w:rsid w:val="005F1ABA"/>
    <w:rsid w:val="005F1E15"/>
    <w:rsid w:val="005F1E4B"/>
    <w:rsid w:val="005F2933"/>
    <w:rsid w:val="005F2F77"/>
    <w:rsid w:val="005F3267"/>
    <w:rsid w:val="005F35FB"/>
    <w:rsid w:val="005F3709"/>
    <w:rsid w:val="005F37E4"/>
    <w:rsid w:val="005F3B8B"/>
    <w:rsid w:val="005F3C06"/>
    <w:rsid w:val="005F421E"/>
    <w:rsid w:val="005F4CD9"/>
    <w:rsid w:val="005F569C"/>
    <w:rsid w:val="005F5D02"/>
    <w:rsid w:val="005F5D1F"/>
    <w:rsid w:val="005F62AD"/>
    <w:rsid w:val="005F641C"/>
    <w:rsid w:val="005F6D8F"/>
    <w:rsid w:val="005F7A9F"/>
    <w:rsid w:val="005F7DA3"/>
    <w:rsid w:val="00600AF5"/>
    <w:rsid w:val="00600CC8"/>
    <w:rsid w:val="00600CFC"/>
    <w:rsid w:val="006010D9"/>
    <w:rsid w:val="006014B5"/>
    <w:rsid w:val="006019B6"/>
    <w:rsid w:val="00601A19"/>
    <w:rsid w:val="00601B5E"/>
    <w:rsid w:val="00602880"/>
    <w:rsid w:val="00602A4A"/>
    <w:rsid w:val="00602F3F"/>
    <w:rsid w:val="006034F3"/>
    <w:rsid w:val="00603817"/>
    <w:rsid w:val="00603952"/>
    <w:rsid w:val="00603B90"/>
    <w:rsid w:val="00603DCC"/>
    <w:rsid w:val="00603FB4"/>
    <w:rsid w:val="00604039"/>
    <w:rsid w:val="0060404B"/>
    <w:rsid w:val="006049EE"/>
    <w:rsid w:val="00604EFF"/>
    <w:rsid w:val="006055D9"/>
    <w:rsid w:val="006055EB"/>
    <w:rsid w:val="00605A16"/>
    <w:rsid w:val="0060675D"/>
    <w:rsid w:val="00606D83"/>
    <w:rsid w:val="006073B9"/>
    <w:rsid w:val="00607473"/>
    <w:rsid w:val="006075FB"/>
    <w:rsid w:val="00607920"/>
    <w:rsid w:val="00607DB5"/>
    <w:rsid w:val="00607E59"/>
    <w:rsid w:val="00610219"/>
    <w:rsid w:val="00610692"/>
    <w:rsid w:val="006107C1"/>
    <w:rsid w:val="00611334"/>
    <w:rsid w:val="0061135F"/>
    <w:rsid w:val="00611388"/>
    <w:rsid w:val="00611567"/>
    <w:rsid w:val="00611FD1"/>
    <w:rsid w:val="006120C3"/>
    <w:rsid w:val="00612834"/>
    <w:rsid w:val="00613593"/>
    <w:rsid w:val="0061386B"/>
    <w:rsid w:val="00614068"/>
    <w:rsid w:val="00614DA4"/>
    <w:rsid w:val="00615DFB"/>
    <w:rsid w:val="00616ADF"/>
    <w:rsid w:val="00616CE3"/>
    <w:rsid w:val="006174A2"/>
    <w:rsid w:val="006177DD"/>
    <w:rsid w:val="00617849"/>
    <w:rsid w:val="0061795F"/>
    <w:rsid w:val="0062010B"/>
    <w:rsid w:val="006207AC"/>
    <w:rsid w:val="00620AE8"/>
    <w:rsid w:val="00620AF4"/>
    <w:rsid w:val="00620C6F"/>
    <w:rsid w:val="00620CEB"/>
    <w:rsid w:val="00620D2E"/>
    <w:rsid w:val="00620F2B"/>
    <w:rsid w:val="0062110C"/>
    <w:rsid w:val="006213A4"/>
    <w:rsid w:val="0062179D"/>
    <w:rsid w:val="006217B2"/>
    <w:rsid w:val="006218AF"/>
    <w:rsid w:val="00621B30"/>
    <w:rsid w:val="00622021"/>
    <w:rsid w:val="006223E7"/>
    <w:rsid w:val="0062277E"/>
    <w:rsid w:val="0062297F"/>
    <w:rsid w:val="00622A43"/>
    <w:rsid w:val="00622AF3"/>
    <w:rsid w:val="00622F33"/>
    <w:rsid w:val="0062326E"/>
    <w:rsid w:val="0062338A"/>
    <w:rsid w:val="00623B3B"/>
    <w:rsid w:val="00624C93"/>
    <w:rsid w:val="00624DE8"/>
    <w:rsid w:val="00624FBD"/>
    <w:rsid w:val="00625672"/>
    <w:rsid w:val="00625B31"/>
    <w:rsid w:val="00625B90"/>
    <w:rsid w:val="00625E1A"/>
    <w:rsid w:val="00625EA3"/>
    <w:rsid w:val="00626125"/>
    <w:rsid w:val="00626364"/>
    <w:rsid w:val="00627538"/>
    <w:rsid w:val="00627828"/>
    <w:rsid w:val="00627DBF"/>
    <w:rsid w:val="00630C0A"/>
    <w:rsid w:val="00630D89"/>
    <w:rsid w:val="0063125B"/>
    <w:rsid w:val="0063130E"/>
    <w:rsid w:val="006313C5"/>
    <w:rsid w:val="00631897"/>
    <w:rsid w:val="006323AE"/>
    <w:rsid w:val="00632A8B"/>
    <w:rsid w:val="00632B07"/>
    <w:rsid w:val="00632F1E"/>
    <w:rsid w:val="00632F85"/>
    <w:rsid w:val="006339BF"/>
    <w:rsid w:val="00633B1D"/>
    <w:rsid w:val="00633E5C"/>
    <w:rsid w:val="00634104"/>
    <w:rsid w:val="0063430C"/>
    <w:rsid w:val="0063493A"/>
    <w:rsid w:val="00634BD5"/>
    <w:rsid w:val="00634CA0"/>
    <w:rsid w:val="00634DC8"/>
    <w:rsid w:val="006351CF"/>
    <w:rsid w:val="00635A86"/>
    <w:rsid w:val="00635CF9"/>
    <w:rsid w:val="00635E53"/>
    <w:rsid w:val="00636A96"/>
    <w:rsid w:val="00636C3F"/>
    <w:rsid w:val="00637577"/>
    <w:rsid w:val="0063780D"/>
    <w:rsid w:val="00637E25"/>
    <w:rsid w:val="00640490"/>
    <w:rsid w:val="006409EA"/>
    <w:rsid w:val="00640A59"/>
    <w:rsid w:val="00640D94"/>
    <w:rsid w:val="00640E09"/>
    <w:rsid w:val="006413F7"/>
    <w:rsid w:val="00641545"/>
    <w:rsid w:val="00642307"/>
    <w:rsid w:val="006426C6"/>
    <w:rsid w:val="00642899"/>
    <w:rsid w:val="00642FC0"/>
    <w:rsid w:val="00643142"/>
    <w:rsid w:val="00643740"/>
    <w:rsid w:val="006439E2"/>
    <w:rsid w:val="00643B19"/>
    <w:rsid w:val="00644087"/>
    <w:rsid w:val="00644324"/>
    <w:rsid w:val="006446FF"/>
    <w:rsid w:val="00644A7A"/>
    <w:rsid w:val="00644D35"/>
    <w:rsid w:val="00645B3C"/>
    <w:rsid w:val="00646677"/>
    <w:rsid w:val="00646C9B"/>
    <w:rsid w:val="0064739A"/>
    <w:rsid w:val="006476CB"/>
    <w:rsid w:val="00647BE0"/>
    <w:rsid w:val="006501D3"/>
    <w:rsid w:val="006502C1"/>
    <w:rsid w:val="00650A17"/>
    <w:rsid w:val="00650A3B"/>
    <w:rsid w:val="00650ADE"/>
    <w:rsid w:val="00651280"/>
    <w:rsid w:val="006516C2"/>
    <w:rsid w:val="00651726"/>
    <w:rsid w:val="00651728"/>
    <w:rsid w:val="0065189F"/>
    <w:rsid w:val="00651903"/>
    <w:rsid w:val="00651B2F"/>
    <w:rsid w:val="00651EF0"/>
    <w:rsid w:val="00652509"/>
    <w:rsid w:val="0065279A"/>
    <w:rsid w:val="00652864"/>
    <w:rsid w:val="00652CB9"/>
    <w:rsid w:val="00653416"/>
    <w:rsid w:val="0065360F"/>
    <w:rsid w:val="00653A1F"/>
    <w:rsid w:val="00653A97"/>
    <w:rsid w:val="00654070"/>
    <w:rsid w:val="006544CB"/>
    <w:rsid w:val="006549D8"/>
    <w:rsid w:val="00655E82"/>
    <w:rsid w:val="00655F49"/>
    <w:rsid w:val="0065645E"/>
    <w:rsid w:val="00656F79"/>
    <w:rsid w:val="00657517"/>
    <w:rsid w:val="00657733"/>
    <w:rsid w:val="0066068C"/>
    <w:rsid w:val="00660B93"/>
    <w:rsid w:val="00661378"/>
    <w:rsid w:val="00661EFC"/>
    <w:rsid w:val="006625FD"/>
    <w:rsid w:val="00662610"/>
    <w:rsid w:val="00662B34"/>
    <w:rsid w:val="00662F30"/>
    <w:rsid w:val="006634D2"/>
    <w:rsid w:val="0066363A"/>
    <w:rsid w:val="006639FC"/>
    <w:rsid w:val="00664078"/>
    <w:rsid w:val="006648C3"/>
    <w:rsid w:val="00664AD4"/>
    <w:rsid w:val="00664AED"/>
    <w:rsid w:val="00665079"/>
    <w:rsid w:val="0066543B"/>
    <w:rsid w:val="00665642"/>
    <w:rsid w:val="00665729"/>
    <w:rsid w:val="00665904"/>
    <w:rsid w:val="00665B35"/>
    <w:rsid w:val="00665E64"/>
    <w:rsid w:val="00666029"/>
    <w:rsid w:val="0066679B"/>
    <w:rsid w:val="006667B3"/>
    <w:rsid w:val="00666A0B"/>
    <w:rsid w:val="00666BF8"/>
    <w:rsid w:val="00666F2E"/>
    <w:rsid w:val="006671AB"/>
    <w:rsid w:val="006675BB"/>
    <w:rsid w:val="006707BB"/>
    <w:rsid w:val="00670989"/>
    <w:rsid w:val="00670C15"/>
    <w:rsid w:val="00670C1F"/>
    <w:rsid w:val="0067194A"/>
    <w:rsid w:val="006722FF"/>
    <w:rsid w:val="00672455"/>
    <w:rsid w:val="0067249B"/>
    <w:rsid w:val="00672EB6"/>
    <w:rsid w:val="00673317"/>
    <w:rsid w:val="0067331B"/>
    <w:rsid w:val="00673356"/>
    <w:rsid w:val="0067407C"/>
    <w:rsid w:val="00674311"/>
    <w:rsid w:val="0067493E"/>
    <w:rsid w:val="00674A30"/>
    <w:rsid w:val="00674F1B"/>
    <w:rsid w:val="00675225"/>
    <w:rsid w:val="00675808"/>
    <w:rsid w:val="0067596A"/>
    <w:rsid w:val="00675993"/>
    <w:rsid w:val="00675EE1"/>
    <w:rsid w:val="006764BA"/>
    <w:rsid w:val="006764C3"/>
    <w:rsid w:val="00676C1B"/>
    <w:rsid w:val="00676D9A"/>
    <w:rsid w:val="006770AC"/>
    <w:rsid w:val="00677745"/>
    <w:rsid w:val="00677956"/>
    <w:rsid w:val="006779B1"/>
    <w:rsid w:val="00677BAE"/>
    <w:rsid w:val="006800C9"/>
    <w:rsid w:val="006806A3"/>
    <w:rsid w:val="0068090D"/>
    <w:rsid w:val="00680B5C"/>
    <w:rsid w:val="00680CB0"/>
    <w:rsid w:val="00680EFA"/>
    <w:rsid w:val="006814D5"/>
    <w:rsid w:val="006816B9"/>
    <w:rsid w:val="0068188F"/>
    <w:rsid w:val="006819C4"/>
    <w:rsid w:val="00681AC8"/>
    <w:rsid w:val="00681B77"/>
    <w:rsid w:val="00681D65"/>
    <w:rsid w:val="006821BC"/>
    <w:rsid w:val="00682908"/>
    <w:rsid w:val="00682948"/>
    <w:rsid w:val="0068321A"/>
    <w:rsid w:val="006840B8"/>
    <w:rsid w:val="006842A1"/>
    <w:rsid w:val="006845B4"/>
    <w:rsid w:val="00684BEB"/>
    <w:rsid w:val="00684C69"/>
    <w:rsid w:val="00685D7D"/>
    <w:rsid w:val="00685EBB"/>
    <w:rsid w:val="00686918"/>
    <w:rsid w:val="00686B52"/>
    <w:rsid w:val="00686D2A"/>
    <w:rsid w:val="00686D80"/>
    <w:rsid w:val="00687681"/>
    <w:rsid w:val="00687828"/>
    <w:rsid w:val="00687AEF"/>
    <w:rsid w:val="00690B39"/>
    <w:rsid w:val="006915DD"/>
    <w:rsid w:val="00691828"/>
    <w:rsid w:val="00691B92"/>
    <w:rsid w:val="00691C4B"/>
    <w:rsid w:val="00691D7D"/>
    <w:rsid w:val="00691EFC"/>
    <w:rsid w:val="00692ACF"/>
    <w:rsid w:val="00692FB5"/>
    <w:rsid w:val="00692FB9"/>
    <w:rsid w:val="006932F6"/>
    <w:rsid w:val="00693A3D"/>
    <w:rsid w:val="00693CEB"/>
    <w:rsid w:val="0069416C"/>
    <w:rsid w:val="00694610"/>
    <w:rsid w:val="00694954"/>
    <w:rsid w:val="00694B42"/>
    <w:rsid w:val="00694C07"/>
    <w:rsid w:val="00694CBD"/>
    <w:rsid w:val="00695BC4"/>
    <w:rsid w:val="00695D6F"/>
    <w:rsid w:val="00696264"/>
    <w:rsid w:val="00696915"/>
    <w:rsid w:val="00696A16"/>
    <w:rsid w:val="0069747A"/>
    <w:rsid w:val="00697B21"/>
    <w:rsid w:val="006A0120"/>
    <w:rsid w:val="006A0E79"/>
    <w:rsid w:val="006A0EB0"/>
    <w:rsid w:val="006A1027"/>
    <w:rsid w:val="006A135E"/>
    <w:rsid w:val="006A1AD8"/>
    <w:rsid w:val="006A1BBB"/>
    <w:rsid w:val="006A20D7"/>
    <w:rsid w:val="006A2126"/>
    <w:rsid w:val="006A2312"/>
    <w:rsid w:val="006A251C"/>
    <w:rsid w:val="006A344D"/>
    <w:rsid w:val="006A4031"/>
    <w:rsid w:val="006A427C"/>
    <w:rsid w:val="006A4A9E"/>
    <w:rsid w:val="006A4BAA"/>
    <w:rsid w:val="006A5256"/>
    <w:rsid w:val="006A54F4"/>
    <w:rsid w:val="006A5619"/>
    <w:rsid w:val="006A5D3E"/>
    <w:rsid w:val="006A5FCC"/>
    <w:rsid w:val="006A6E2E"/>
    <w:rsid w:val="006A71A3"/>
    <w:rsid w:val="006B02DB"/>
    <w:rsid w:val="006B086E"/>
    <w:rsid w:val="006B0A72"/>
    <w:rsid w:val="006B0CDE"/>
    <w:rsid w:val="006B13B1"/>
    <w:rsid w:val="006B17FC"/>
    <w:rsid w:val="006B189E"/>
    <w:rsid w:val="006B1BD9"/>
    <w:rsid w:val="006B1CDA"/>
    <w:rsid w:val="006B1E42"/>
    <w:rsid w:val="006B2908"/>
    <w:rsid w:val="006B295B"/>
    <w:rsid w:val="006B296A"/>
    <w:rsid w:val="006B3B49"/>
    <w:rsid w:val="006B3C0D"/>
    <w:rsid w:val="006B4377"/>
    <w:rsid w:val="006B4645"/>
    <w:rsid w:val="006B4715"/>
    <w:rsid w:val="006B47BC"/>
    <w:rsid w:val="006B4A77"/>
    <w:rsid w:val="006B4D6D"/>
    <w:rsid w:val="006B4E67"/>
    <w:rsid w:val="006B4FBB"/>
    <w:rsid w:val="006B51BA"/>
    <w:rsid w:val="006B52B4"/>
    <w:rsid w:val="006B53C0"/>
    <w:rsid w:val="006B5984"/>
    <w:rsid w:val="006B5ADD"/>
    <w:rsid w:val="006B6191"/>
    <w:rsid w:val="006B6308"/>
    <w:rsid w:val="006B641D"/>
    <w:rsid w:val="006B67B6"/>
    <w:rsid w:val="006B6CD8"/>
    <w:rsid w:val="006B6E24"/>
    <w:rsid w:val="006B6EBD"/>
    <w:rsid w:val="006B702A"/>
    <w:rsid w:val="006B7224"/>
    <w:rsid w:val="006C01C0"/>
    <w:rsid w:val="006C0CB6"/>
    <w:rsid w:val="006C0FDD"/>
    <w:rsid w:val="006C14B0"/>
    <w:rsid w:val="006C1575"/>
    <w:rsid w:val="006C1CBC"/>
    <w:rsid w:val="006C240E"/>
    <w:rsid w:val="006C28D5"/>
    <w:rsid w:val="006C2A19"/>
    <w:rsid w:val="006C35B9"/>
    <w:rsid w:val="006C3CE4"/>
    <w:rsid w:val="006C4061"/>
    <w:rsid w:val="006C4127"/>
    <w:rsid w:val="006C41D9"/>
    <w:rsid w:val="006C439F"/>
    <w:rsid w:val="006C500B"/>
    <w:rsid w:val="006C5019"/>
    <w:rsid w:val="006C5080"/>
    <w:rsid w:val="006C5126"/>
    <w:rsid w:val="006C5822"/>
    <w:rsid w:val="006C5AC3"/>
    <w:rsid w:val="006C5C30"/>
    <w:rsid w:val="006C5CB6"/>
    <w:rsid w:val="006C636D"/>
    <w:rsid w:val="006C6674"/>
    <w:rsid w:val="006C6D12"/>
    <w:rsid w:val="006C70E7"/>
    <w:rsid w:val="006C745A"/>
    <w:rsid w:val="006C75A0"/>
    <w:rsid w:val="006C7692"/>
    <w:rsid w:val="006C7B6F"/>
    <w:rsid w:val="006C7EAE"/>
    <w:rsid w:val="006D001A"/>
    <w:rsid w:val="006D03FC"/>
    <w:rsid w:val="006D0639"/>
    <w:rsid w:val="006D0641"/>
    <w:rsid w:val="006D0939"/>
    <w:rsid w:val="006D1531"/>
    <w:rsid w:val="006D1728"/>
    <w:rsid w:val="006D1C39"/>
    <w:rsid w:val="006D1F66"/>
    <w:rsid w:val="006D1FBC"/>
    <w:rsid w:val="006D2AED"/>
    <w:rsid w:val="006D3231"/>
    <w:rsid w:val="006D3565"/>
    <w:rsid w:val="006D3C4D"/>
    <w:rsid w:val="006D4383"/>
    <w:rsid w:val="006D532B"/>
    <w:rsid w:val="006D6A79"/>
    <w:rsid w:val="006D6FDD"/>
    <w:rsid w:val="006D72DD"/>
    <w:rsid w:val="006D7589"/>
    <w:rsid w:val="006D76FA"/>
    <w:rsid w:val="006D7A10"/>
    <w:rsid w:val="006D7E32"/>
    <w:rsid w:val="006E085B"/>
    <w:rsid w:val="006E21E6"/>
    <w:rsid w:val="006E24A9"/>
    <w:rsid w:val="006E25A7"/>
    <w:rsid w:val="006E2BA1"/>
    <w:rsid w:val="006E3352"/>
    <w:rsid w:val="006E33DF"/>
    <w:rsid w:val="006E33E9"/>
    <w:rsid w:val="006E3520"/>
    <w:rsid w:val="006E37FD"/>
    <w:rsid w:val="006E3E05"/>
    <w:rsid w:val="006E40A8"/>
    <w:rsid w:val="006E4565"/>
    <w:rsid w:val="006E4596"/>
    <w:rsid w:val="006E462B"/>
    <w:rsid w:val="006E4B92"/>
    <w:rsid w:val="006E56FA"/>
    <w:rsid w:val="006E5A13"/>
    <w:rsid w:val="006E642C"/>
    <w:rsid w:val="006E7457"/>
    <w:rsid w:val="006E748E"/>
    <w:rsid w:val="006E793E"/>
    <w:rsid w:val="006E7CC2"/>
    <w:rsid w:val="006F05BE"/>
    <w:rsid w:val="006F0729"/>
    <w:rsid w:val="006F0D0C"/>
    <w:rsid w:val="006F0F5A"/>
    <w:rsid w:val="006F115A"/>
    <w:rsid w:val="006F1207"/>
    <w:rsid w:val="006F1229"/>
    <w:rsid w:val="006F14C0"/>
    <w:rsid w:val="006F1A6B"/>
    <w:rsid w:val="006F1D8B"/>
    <w:rsid w:val="006F225F"/>
    <w:rsid w:val="006F2375"/>
    <w:rsid w:val="006F283C"/>
    <w:rsid w:val="006F294E"/>
    <w:rsid w:val="006F2DCB"/>
    <w:rsid w:val="006F2E1C"/>
    <w:rsid w:val="006F3043"/>
    <w:rsid w:val="006F37A5"/>
    <w:rsid w:val="006F396B"/>
    <w:rsid w:val="006F39FB"/>
    <w:rsid w:val="006F3F86"/>
    <w:rsid w:val="006F41FD"/>
    <w:rsid w:val="006F4593"/>
    <w:rsid w:val="006F4C8F"/>
    <w:rsid w:val="006F4EFF"/>
    <w:rsid w:val="006F5F67"/>
    <w:rsid w:val="006F6145"/>
    <w:rsid w:val="006F620E"/>
    <w:rsid w:val="006F6477"/>
    <w:rsid w:val="006F64A3"/>
    <w:rsid w:val="006F6592"/>
    <w:rsid w:val="006F6917"/>
    <w:rsid w:val="006F6C0F"/>
    <w:rsid w:val="006F6D99"/>
    <w:rsid w:val="006F714E"/>
    <w:rsid w:val="006F7633"/>
    <w:rsid w:val="006F78BB"/>
    <w:rsid w:val="006F7D9F"/>
    <w:rsid w:val="00700166"/>
    <w:rsid w:val="00700177"/>
    <w:rsid w:val="00700585"/>
    <w:rsid w:val="00700826"/>
    <w:rsid w:val="00700906"/>
    <w:rsid w:val="00700B1B"/>
    <w:rsid w:val="00700CDF"/>
    <w:rsid w:val="00701BD9"/>
    <w:rsid w:val="00701ECC"/>
    <w:rsid w:val="007024D9"/>
    <w:rsid w:val="0070272C"/>
    <w:rsid w:val="00702823"/>
    <w:rsid w:val="00702843"/>
    <w:rsid w:val="00702B0A"/>
    <w:rsid w:val="00702F3B"/>
    <w:rsid w:val="007031F0"/>
    <w:rsid w:val="0070323F"/>
    <w:rsid w:val="0070331D"/>
    <w:rsid w:val="0070337F"/>
    <w:rsid w:val="00703972"/>
    <w:rsid w:val="00703E44"/>
    <w:rsid w:val="007040C2"/>
    <w:rsid w:val="00704678"/>
    <w:rsid w:val="00704BE2"/>
    <w:rsid w:val="00704C9F"/>
    <w:rsid w:val="00705274"/>
    <w:rsid w:val="0070530E"/>
    <w:rsid w:val="00705563"/>
    <w:rsid w:val="00705771"/>
    <w:rsid w:val="007059DD"/>
    <w:rsid w:val="00705B77"/>
    <w:rsid w:val="00705C57"/>
    <w:rsid w:val="00705E88"/>
    <w:rsid w:val="00705F20"/>
    <w:rsid w:val="007067FB"/>
    <w:rsid w:val="007068D8"/>
    <w:rsid w:val="00707350"/>
    <w:rsid w:val="007078A3"/>
    <w:rsid w:val="00710209"/>
    <w:rsid w:val="007105B5"/>
    <w:rsid w:val="007109CC"/>
    <w:rsid w:val="00710CB2"/>
    <w:rsid w:val="00710F40"/>
    <w:rsid w:val="00710F61"/>
    <w:rsid w:val="007119FE"/>
    <w:rsid w:val="00711A6A"/>
    <w:rsid w:val="00711D60"/>
    <w:rsid w:val="00711E8E"/>
    <w:rsid w:val="00711EF2"/>
    <w:rsid w:val="007122F7"/>
    <w:rsid w:val="00712532"/>
    <w:rsid w:val="0071255D"/>
    <w:rsid w:val="00712D59"/>
    <w:rsid w:val="00712F4A"/>
    <w:rsid w:val="00712F51"/>
    <w:rsid w:val="007132C1"/>
    <w:rsid w:val="007134A0"/>
    <w:rsid w:val="007136F0"/>
    <w:rsid w:val="00713D43"/>
    <w:rsid w:val="00713E31"/>
    <w:rsid w:val="00714466"/>
    <w:rsid w:val="00714695"/>
    <w:rsid w:val="00714E9E"/>
    <w:rsid w:val="00715233"/>
    <w:rsid w:val="00715439"/>
    <w:rsid w:val="00715647"/>
    <w:rsid w:val="00715680"/>
    <w:rsid w:val="0071617D"/>
    <w:rsid w:val="0071632C"/>
    <w:rsid w:val="0071680F"/>
    <w:rsid w:val="00716CB3"/>
    <w:rsid w:val="0071736B"/>
    <w:rsid w:val="007179CE"/>
    <w:rsid w:val="007201BA"/>
    <w:rsid w:val="007205B6"/>
    <w:rsid w:val="007207B5"/>
    <w:rsid w:val="0072090A"/>
    <w:rsid w:val="007210DF"/>
    <w:rsid w:val="0072181D"/>
    <w:rsid w:val="00722072"/>
    <w:rsid w:val="00722134"/>
    <w:rsid w:val="00722153"/>
    <w:rsid w:val="00722625"/>
    <w:rsid w:val="007229CC"/>
    <w:rsid w:val="007229E6"/>
    <w:rsid w:val="00723605"/>
    <w:rsid w:val="00723622"/>
    <w:rsid w:val="007236BF"/>
    <w:rsid w:val="007238D6"/>
    <w:rsid w:val="00723934"/>
    <w:rsid w:val="00723B65"/>
    <w:rsid w:val="00723C09"/>
    <w:rsid w:val="00723E34"/>
    <w:rsid w:val="00724430"/>
    <w:rsid w:val="00724445"/>
    <w:rsid w:val="007249C5"/>
    <w:rsid w:val="00724B15"/>
    <w:rsid w:val="00724D8A"/>
    <w:rsid w:val="00724E89"/>
    <w:rsid w:val="007250FD"/>
    <w:rsid w:val="00725161"/>
    <w:rsid w:val="007252D3"/>
    <w:rsid w:val="00725721"/>
    <w:rsid w:val="007257B2"/>
    <w:rsid w:val="00725B50"/>
    <w:rsid w:val="00725D7C"/>
    <w:rsid w:val="00726266"/>
    <w:rsid w:val="00727548"/>
    <w:rsid w:val="00727DC5"/>
    <w:rsid w:val="007300F0"/>
    <w:rsid w:val="00730C15"/>
    <w:rsid w:val="00731431"/>
    <w:rsid w:val="0073144B"/>
    <w:rsid w:val="00731851"/>
    <w:rsid w:val="00731C4A"/>
    <w:rsid w:val="00731D8E"/>
    <w:rsid w:val="00731ED4"/>
    <w:rsid w:val="007322E2"/>
    <w:rsid w:val="00732362"/>
    <w:rsid w:val="007323C1"/>
    <w:rsid w:val="007328D3"/>
    <w:rsid w:val="00732C12"/>
    <w:rsid w:val="00732F60"/>
    <w:rsid w:val="007332C6"/>
    <w:rsid w:val="007335A4"/>
    <w:rsid w:val="00733648"/>
    <w:rsid w:val="00733EB5"/>
    <w:rsid w:val="00733F8D"/>
    <w:rsid w:val="00734546"/>
    <w:rsid w:val="00735248"/>
    <w:rsid w:val="0073580E"/>
    <w:rsid w:val="007366DF"/>
    <w:rsid w:val="00736C00"/>
    <w:rsid w:val="00736D99"/>
    <w:rsid w:val="00736E55"/>
    <w:rsid w:val="00736EA8"/>
    <w:rsid w:val="007370D6"/>
    <w:rsid w:val="007377A7"/>
    <w:rsid w:val="007378B8"/>
    <w:rsid w:val="007409EA"/>
    <w:rsid w:val="00740F3A"/>
    <w:rsid w:val="0074120F"/>
    <w:rsid w:val="00741226"/>
    <w:rsid w:val="00741D72"/>
    <w:rsid w:val="00741DCF"/>
    <w:rsid w:val="00742584"/>
    <w:rsid w:val="007425B0"/>
    <w:rsid w:val="007427F3"/>
    <w:rsid w:val="00742BA4"/>
    <w:rsid w:val="00743146"/>
    <w:rsid w:val="00743327"/>
    <w:rsid w:val="00743519"/>
    <w:rsid w:val="007437D6"/>
    <w:rsid w:val="00743F57"/>
    <w:rsid w:val="00744182"/>
    <w:rsid w:val="00744313"/>
    <w:rsid w:val="00744407"/>
    <w:rsid w:val="00744742"/>
    <w:rsid w:val="007448E7"/>
    <w:rsid w:val="00744F76"/>
    <w:rsid w:val="007454FD"/>
    <w:rsid w:val="00745650"/>
    <w:rsid w:val="00745819"/>
    <w:rsid w:val="00745E51"/>
    <w:rsid w:val="007462F2"/>
    <w:rsid w:val="007465BF"/>
    <w:rsid w:val="0074663B"/>
    <w:rsid w:val="00746758"/>
    <w:rsid w:val="00746AB6"/>
    <w:rsid w:val="00746E09"/>
    <w:rsid w:val="00746E55"/>
    <w:rsid w:val="0074712D"/>
    <w:rsid w:val="007472E6"/>
    <w:rsid w:val="007474E1"/>
    <w:rsid w:val="00747E99"/>
    <w:rsid w:val="007503F4"/>
    <w:rsid w:val="00750571"/>
    <w:rsid w:val="00750D06"/>
    <w:rsid w:val="007515FD"/>
    <w:rsid w:val="007525D1"/>
    <w:rsid w:val="007527FF"/>
    <w:rsid w:val="00752EBF"/>
    <w:rsid w:val="0075326B"/>
    <w:rsid w:val="00753780"/>
    <w:rsid w:val="007537E3"/>
    <w:rsid w:val="00753A25"/>
    <w:rsid w:val="00753E9C"/>
    <w:rsid w:val="00753ECA"/>
    <w:rsid w:val="00754050"/>
    <w:rsid w:val="0075435C"/>
    <w:rsid w:val="007544DF"/>
    <w:rsid w:val="00754B3D"/>
    <w:rsid w:val="00754DDD"/>
    <w:rsid w:val="0075509F"/>
    <w:rsid w:val="00755269"/>
    <w:rsid w:val="00755A1F"/>
    <w:rsid w:val="00755B4E"/>
    <w:rsid w:val="00755C79"/>
    <w:rsid w:val="00755E21"/>
    <w:rsid w:val="00755E87"/>
    <w:rsid w:val="0075678D"/>
    <w:rsid w:val="00756CBD"/>
    <w:rsid w:val="00756D91"/>
    <w:rsid w:val="00756FD2"/>
    <w:rsid w:val="007576C9"/>
    <w:rsid w:val="00757F4E"/>
    <w:rsid w:val="00760151"/>
    <w:rsid w:val="00760B53"/>
    <w:rsid w:val="00760DE8"/>
    <w:rsid w:val="00760F3C"/>
    <w:rsid w:val="007610D5"/>
    <w:rsid w:val="0076170D"/>
    <w:rsid w:val="0076181E"/>
    <w:rsid w:val="00761854"/>
    <w:rsid w:val="007618CA"/>
    <w:rsid w:val="0076190F"/>
    <w:rsid w:val="00762CB0"/>
    <w:rsid w:val="00762E09"/>
    <w:rsid w:val="00763097"/>
    <w:rsid w:val="00763554"/>
    <w:rsid w:val="0076372A"/>
    <w:rsid w:val="00764490"/>
    <w:rsid w:val="0076466D"/>
    <w:rsid w:val="00764831"/>
    <w:rsid w:val="00764A25"/>
    <w:rsid w:val="007657CA"/>
    <w:rsid w:val="00765D04"/>
    <w:rsid w:val="00765D88"/>
    <w:rsid w:val="0076654A"/>
    <w:rsid w:val="0076676C"/>
    <w:rsid w:val="0076691C"/>
    <w:rsid w:val="0076729A"/>
    <w:rsid w:val="0076732F"/>
    <w:rsid w:val="007676A8"/>
    <w:rsid w:val="00767892"/>
    <w:rsid w:val="00767B34"/>
    <w:rsid w:val="00770691"/>
    <w:rsid w:val="007709AC"/>
    <w:rsid w:val="00770EC2"/>
    <w:rsid w:val="00771717"/>
    <w:rsid w:val="007718D3"/>
    <w:rsid w:val="00771F39"/>
    <w:rsid w:val="00772289"/>
    <w:rsid w:val="00772E80"/>
    <w:rsid w:val="0077350F"/>
    <w:rsid w:val="007735B1"/>
    <w:rsid w:val="0077412E"/>
    <w:rsid w:val="0077456E"/>
    <w:rsid w:val="00774D7C"/>
    <w:rsid w:val="00775524"/>
    <w:rsid w:val="0077596D"/>
    <w:rsid w:val="00775DA9"/>
    <w:rsid w:val="00775E26"/>
    <w:rsid w:val="00775E9D"/>
    <w:rsid w:val="00776ADB"/>
    <w:rsid w:val="00776E42"/>
    <w:rsid w:val="007772A7"/>
    <w:rsid w:val="00777364"/>
    <w:rsid w:val="00777494"/>
    <w:rsid w:val="0078082D"/>
    <w:rsid w:val="00780A5A"/>
    <w:rsid w:val="00780C66"/>
    <w:rsid w:val="007814AA"/>
    <w:rsid w:val="0078160A"/>
    <w:rsid w:val="0078172B"/>
    <w:rsid w:val="007817A6"/>
    <w:rsid w:val="007826BE"/>
    <w:rsid w:val="00782724"/>
    <w:rsid w:val="0078295E"/>
    <w:rsid w:val="00782A84"/>
    <w:rsid w:val="00782D19"/>
    <w:rsid w:val="007833A6"/>
    <w:rsid w:val="00783BB8"/>
    <w:rsid w:val="00783E83"/>
    <w:rsid w:val="00783E91"/>
    <w:rsid w:val="00784A30"/>
    <w:rsid w:val="00784BFD"/>
    <w:rsid w:val="00784D84"/>
    <w:rsid w:val="00784D99"/>
    <w:rsid w:val="00784DD4"/>
    <w:rsid w:val="00784E95"/>
    <w:rsid w:val="007851D1"/>
    <w:rsid w:val="0078586A"/>
    <w:rsid w:val="00785A7F"/>
    <w:rsid w:val="00785B74"/>
    <w:rsid w:val="00785C79"/>
    <w:rsid w:val="00785DD4"/>
    <w:rsid w:val="007863C5"/>
    <w:rsid w:val="007864E0"/>
    <w:rsid w:val="0078655F"/>
    <w:rsid w:val="0078695D"/>
    <w:rsid w:val="00786BA8"/>
    <w:rsid w:val="00786D00"/>
    <w:rsid w:val="00790A90"/>
    <w:rsid w:val="00790C2A"/>
    <w:rsid w:val="00790E7F"/>
    <w:rsid w:val="007919FC"/>
    <w:rsid w:val="00791BFA"/>
    <w:rsid w:val="00792396"/>
    <w:rsid w:val="00792CAB"/>
    <w:rsid w:val="00792D16"/>
    <w:rsid w:val="00792D63"/>
    <w:rsid w:val="007930A0"/>
    <w:rsid w:val="007931C5"/>
    <w:rsid w:val="00793229"/>
    <w:rsid w:val="0079342F"/>
    <w:rsid w:val="007936A3"/>
    <w:rsid w:val="00793BF8"/>
    <w:rsid w:val="00793C0E"/>
    <w:rsid w:val="00793F76"/>
    <w:rsid w:val="00794220"/>
    <w:rsid w:val="007947EC"/>
    <w:rsid w:val="00794A66"/>
    <w:rsid w:val="00794CC1"/>
    <w:rsid w:val="00794DCA"/>
    <w:rsid w:val="00794DCB"/>
    <w:rsid w:val="0079573F"/>
    <w:rsid w:val="0079594F"/>
    <w:rsid w:val="00796182"/>
    <w:rsid w:val="007969C1"/>
    <w:rsid w:val="00796A5B"/>
    <w:rsid w:val="00796E41"/>
    <w:rsid w:val="00796F7D"/>
    <w:rsid w:val="00797018"/>
    <w:rsid w:val="00797859"/>
    <w:rsid w:val="00797AF8"/>
    <w:rsid w:val="007A14E7"/>
    <w:rsid w:val="007A1676"/>
    <w:rsid w:val="007A1D5D"/>
    <w:rsid w:val="007A2597"/>
    <w:rsid w:val="007A25FB"/>
    <w:rsid w:val="007A2B47"/>
    <w:rsid w:val="007A2F62"/>
    <w:rsid w:val="007A30B6"/>
    <w:rsid w:val="007A3747"/>
    <w:rsid w:val="007A3817"/>
    <w:rsid w:val="007A3B8A"/>
    <w:rsid w:val="007A3CF5"/>
    <w:rsid w:val="007A3F4E"/>
    <w:rsid w:val="007A44EF"/>
    <w:rsid w:val="007A4E9F"/>
    <w:rsid w:val="007A4F50"/>
    <w:rsid w:val="007A4FB2"/>
    <w:rsid w:val="007A52B1"/>
    <w:rsid w:val="007A5FD6"/>
    <w:rsid w:val="007A5FF3"/>
    <w:rsid w:val="007A66F7"/>
    <w:rsid w:val="007A6B86"/>
    <w:rsid w:val="007A70C8"/>
    <w:rsid w:val="007A7805"/>
    <w:rsid w:val="007B00CD"/>
    <w:rsid w:val="007B1297"/>
    <w:rsid w:val="007B160F"/>
    <w:rsid w:val="007B1958"/>
    <w:rsid w:val="007B2B20"/>
    <w:rsid w:val="007B2F4F"/>
    <w:rsid w:val="007B3E75"/>
    <w:rsid w:val="007B4046"/>
    <w:rsid w:val="007B435E"/>
    <w:rsid w:val="007B4906"/>
    <w:rsid w:val="007B5509"/>
    <w:rsid w:val="007B5E56"/>
    <w:rsid w:val="007B6D38"/>
    <w:rsid w:val="007B6DFD"/>
    <w:rsid w:val="007B72D3"/>
    <w:rsid w:val="007B77D0"/>
    <w:rsid w:val="007B780F"/>
    <w:rsid w:val="007B794F"/>
    <w:rsid w:val="007C0608"/>
    <w:rsid w:val="007C087D"/>
    <w:rsid w:val="007C0913"/>
    <w:rsid w:val="007C0CCC"/>
    <w:rsid w:val="007C118A"/>
    <w:rsid w:val="007C165D"/>
    <w:rsid w:val="007C1971"/>
    <w:rsid w:val="007C1B91"/>
    <w:rsid w:val="007C1D17"/>
    <w:rsid w:val="007C24FC"/>
    <w:rsid w:val="007C2BF3"/>
    <w:rsid w:val="007C2D39"/>
    <w:rsid w:val="007C3577"/>
    <w:rsid w:val="007C35C2"/>
    <w:rsid w:val="007C423E"/>
    <w:rsid w:val="007C42D6"/>
    <w:rsid w:val="007C43C2"/>
    <w:rsid w:val="007C44EE"/>
    <w:rsid w:val="007C48B8"/>
    <w:rsid w:val="007C4AE2"/>
    <w:rsid w:val="007C4D3F"/>
    <w:rsid w:val="007C5251"/>
    <w:rsid w:val="007C55FB"/>
    <w:rsid w:val="007C5E80"/>
    <w:rsid w:val="007C672E"/>
    <w:rsid w:val="007C7032"/>
    <w:rsid w:val="007C76BF"/>
    <w:rsid w:val="007D0109"/>
    <w:rsid w:val="007D01BD"/>
    <w:rsid w:val="007D07D4"/>
    <w:rsid w:val="007D12D9"/>
    <w:rsid w:val="007D1CFD"/>
    <w:rsid w:val="007D1E56"/>
    <w:rsid w:val="007D20D1"/>
    <w:rsid w:val="007D23DA"/>
    <w:rsid w:val="007D2655"/>
    <w:rsid w:val="007D267F"/>
    <w:rsid w:val="007D2823"/>
    <w:rsid w:val="007D2D96"/>
    <w:rsid w:val="007D351D"/>
    <w:rsid w:val="007D3668"/>
    <w:rsid w:val="007D39B3"/>
    <w:rsid w:val="007D3EEB"/>
    <w:rsid w:val="007D4B51"/>
    <w:rsid w:val="007D4F46"/>
    <w:rsid w:val="007D5519"/>
    <w:rsid w:val="007D553D"/>
    <w:rsid w:val="007D5C34"/>
    <w:rsid w:val="007D676C"/>
    <w:rsid w:val="007D7135"/>
    <w:rsid w:val="007D739B"/>
    <w:rsid w:val="007D7828"/>
    <w:rsid w:val="007D7F83"/>
    <w:rsid w:val="007E0161"/>
    <w:rsid w:val="007E0C46"/>
    <w:rsid w:val="007E0EC3"/>
    <w:rsid w:val="007E1084"/>
    <w:rsid w:val="007E10E9"/>
    <w:rsid w:val="007E1717"/>
    <w:rsid w:val="007E171B"/>
    <w:rsid w:val="007E1C2C"/>
    <w:rsid w:val="007E217F"/>
    <w:rsid w:val="007E249B"/>
    <w:rsid w:val="007E281A"/>
    <w:rsid w:val="007E2B8C"/>
    <w:rsid w:val="007E2EBC"/>
    <w:rsid w:val="007E30BF"/>
    <w:rsid w:val="007E3AEC"/>
    <w:rsid w:val="007E3E81"/>
    <w:rsid w:val="007E4430"/>
    <w:rsid w:val="007E4857"/>
    <w:rsid w:val="007E49BB"/>
    <w:rsid w:val="007E6459"/>
    <w:rsid w:val="007E64FB"/>
    <w:rsid w:val="007E681F"/>
    <w:rsid w:val="007E6A4A"/>
    <w:rsid w:val="007E6D80"/>
    <w:rsid w:val="007E6F50"/>
    <w:rsid w:val="007E724D"/>
    <w:rsid w:val="007E74BE"/>
    <w:rsid w:val="007E7622"/>
    <w:rsid w:val="007E77F8"/>
    <w:rsid w:val="007E7CC1"/>
    <w:rsid w:val="007F072C"/>
    <w:rsid w:val="007F0ABA"/>
    <w:rsid w:val="007F121C"/>
    <w:rsid w:val="007F2B10"/>
    <w:rsid w:val="007F35F9"/>
    <w:rsid w:val="007F3D47"/>
    <w:rsid w:val="007F3FB6"/>
    <w:rsid w:val="007F4321"/>
    <w:rsid w:val="007F455B"/>
    <w:rsid w:val="007F4CFA"/>
    <w:rsid w:val="007F5333"/>
    <w:rsid w:val="007F5D92"/>
    <w:rsid w:val="007F6233"/>
    <w:rsid w:val="007F6355"/>
    <w:rsid w:val="007F70B7"/>
    <w:rsid w:val="007F730A"/>
    <w:rsid w:val="007F78C8"/>
    <w:rsid w:val="007F7AD1"/>
    <w:rsid w:val="008005AC"/>
    <w:rsid w:val="00800767"/>
    <w:rsid w:val="00800C40"/>
    <w:rsid w:val="00800EE3"/>
    <w:rsid w:val="008010BF"/>
    <w:rsid w:val="0080152E"/>
    <w:rsid w:val="008016F9"/>
    <w:rsid w:val="008017F2"/>
    <w:rsid w:val="00801CB6"/>
    <w:rsid w:val="00801D58"/>
    <w:rsid w:val="00801FCE"/>
    <w:rsid w:val="00802289"/>
    <w:rsid w:val="00802A89"/>
    <w:rsid w:val="00802F67"/>
    <w:rsid w:val="00802FF4"/>
    <w:rsid w:val="00803057"/>
    <w:rsid w:val="008036CF"/>
    <w:rsid w:val="00804255"/>
    <w:rsid w:val="0080472C"/>
    <w:rsid w:val="00804E1C"/>
    <w:rsid w:val="00805865"/>
    <w:rsid w:val="00805CD1"/>
    <w:rsid w:val="00805F02"/>
    <w:rsid w:val="0080659A"/>
    <w:rsid w:val="008071FA"/>
    <w:rsid w:val="00807489"/>
    <w:rsid w:val="008077D2"/>
    <w:rsid w:val="00807C84"/>
    <w:rsid w:val="00807DC6"/>
    <w:rsid w:val="00810D23"/>
    <w:rsid w:val="00810F05"/>
    <w:rsid w:val="00811241"/>
    <w:rsid w:val="008115AE"/>
    <w:rsid w:val="00811741"/>
    <w:rsid w:val="00811863"/>
    <w:rsid w:val="00811E27"/>
    <w:rsid w:val="00812159"/>
    <w:rsid w:val="008123F4"/>
    <w:rsid w:val="008128EF"/>
    <w:rsid w:val="00812926"/>
    <w:rsid w:val="00812C49"/>
    <w:rsid w:val="008130BA"/>
    <w:rsid w:val="0081405D"/>
    <w:rsid w:val="008140E5"/>
    <w:rsid w:val="00815024"/>
    <w:rsid w:val="00815249"/>
    <w:rsid w:val="00815533"/>
    <w:rsid w:val="00815DD4"/>
    <w:rsid w:val="00815FD6"/>
    <w:rsid w:val="0081692D"/>
    <w:rsid w:val="00817004"/>
    <w:rsid w:val="00817361"/>
    <w:rsid w:val="00817469"/>
    <w:rsid w:val="00817AB4"/>
    <w:rsid w:val="00817FAE"/>
    <w:rsid w:val="00820028"/>
    <w:rsid w:val="00820550"/>
    <w:rsid w:val="00820852"/>
    <w:rsid w:val="00820D21"/>
    <w:rsid w:val="00820E69"/>
    <w:rsid w:val="0082153C"/>
    <w:rsid w:val="008216CC"/>
    <w:rsid w:val="008218F8"/>
    <w:rsid w:val="008219CC"/>
    <w:rsid w:val="00821B17"/>
    <w:rsid w:val="00821B5D"/>
    <w:rsid w:val="00822332"/>
    <w:rsid w:val="008226EC"/>
    <w:rsid w:val="008227B9"/>
    <w:rsid w:val="00822B4D"/>
    <w:rsid w:val="00822BED"/>
    <w:rsid w:val="00822C34"/>
    <w:rsid w:val="00822C8E"/>
    <w:rsid w:val="00822C96"/>
    <w:rsid w:val="00823E6B"/>
    <w:rsid w:val="00823F75"/>
    <w:rsid w:val="00824657"/>
    <w:rsid w:val="00824710"/>
    <w:rsid w:val="0082478B"/>
    <w:rsid w:val="00824FDF"/>
    <w:rsid w:val="008250B7"/>
    <w:rsid w:val="00825105"/>
    <w:rsid w:val="00825194"/>
    <w:rsid w:val="00825538"/>
    <w:rsid w:val="00825684"/>
    <w:rsid w:val="00825733"/>
    <w:rsid w:val="0082587E"/>
    <w:rsid w:val="008258EF"/>
    <w:rsid w:val="0082606C"/>
    <w:rsid w:val="008268CA"/>
    <w:rsid w:val="008278F8"/>
    <w:rsid w:val="0082790B"/>
    <w:rsid w:val="00827936"/>
    <w:rsid w:val="00827CE9"/>
    <w:rsid w:val="0083068F"/>
    <w:rsid w:val="0083079E"/>
    <w:rsid w:val="00830FFF"/>
    <w:rsid w:val="00831A3E"/>
    <w:rsid w:val="00831ADC"/>
    <w:rsid w:val="00831BAB"/>
    <w:rsid w:val="00831F95"/>
    <w:rsid w:val="0083280D"/>
    <w:rsid w:val="00832874"/>
    <w:rsid w:val="00832AC7"/>
    <w:rsid w:val="008341F3"/>
    <w:rsid w:val="00834C16"/>
    <w:rsid w:val="008362C4"/>
    <w:rsid w:val="00836384"/>
    <w:rsid w:val="0083652A"/>
    <w:rsid w:val="00836EC0"/>
    <w:rsid w:val="008371A5"/>
    <w:rsid w:val="0083764F"/>
    <w:rsid w:val="00837AC9"/>
    <w:rsid w:val="00837C6D"/>
    <w:rsid w:val="0084012D"/>
    <w:rsid w:val="00840349"/>
    <w:rsid w:val="00840350"/>
    <w:rsid w:val="0084041A"/>
    <w:rsid w:val="008404CA"/>
    <w:rsid w:val="0084056D"/>
    <w:rsid w:val="008406DC"/>
    <w:rsid w:val="00840C24"/>
    <w:rsid w:val="0084146E"/>
    <w:rsid w:val="00841737"/>
    <w:rsid w:val="008417B6"/>
    <w:rsid w:val="00841F13"/>
    <w:rsid w:val="0084215D"/>
    <w:rsid w:val="00842A54"/>
    <w:rsid w:val="00842C58"/>
    <w:rsid w:val="00842D84"/>
    <w:rsid w:val="00843376"/>
    <w:rsid w:val="00843487"/>
    <w:rsid w:val="00843494"/>
    <w:rsid w:val="00843623"/>
    <w:rsid w:val="00843863"/>
    <w:rsid w:val="008439C0"/>
    <w:rsid w:val="008439D4"/>
    <w:rsid w:val="00843D37"/>
    <w:rsid w:val="00843F13"/>
    <w:rsid w:val="00843F51"/>
    <w:rsid w:val="00843FCE"/>
    <w:rsid w:val="008441C2"/>
    <w:rsid w:val="0084444D"/>
    <w:rsid w:val="00844753"/>
    <w:rsid w:val="008449C7"/>
    <w:rsid w:val="00844CBF"/>
    <w:rsid w:val="00844EDB"/>
    <w:rsid w:val="00844F82"/>
    <w:rsid w:val="00845025"/>
    <w:rsid w:val="00845B69"/>
    <w:rsid w:val="00845B83"/>
    <w:rsid w:val="00846227"/>
    <w:rsid w:val="008464C9"/>
    <w:rsid w:val="0084650A"/>
    <w:rsid w:val="00846D74"/>
    <w:rsid w:val="0084727F"/>
    <w:rsid w:val="00847291"/>
    <w:rsid w:val="008474D5"/>
    <w:rsid w:val="00847505"/>
    <w:rsid w:val="00850110"/>
    <w:rsid w:val="00851A0A"/>
    <w:rsid w:val="00851F2C"/>
    <w:rsid w:val="00852B9A"/>
    <w:rsid w:val="00852C05"/>
    <w:rsid w:val="00852C3F"/>
    <w:rsid w:val="008533B1"/>
    <w:rsid w:val="0085385E"/>
    <w:rsid w:val="0085401E"/>
    <w:rsid w:val="008549A6"/>
    <w:rsid w:val="00854AEA"/>
    <w:rsid w:val="008551FF"/>
    <w:rsid w:val="00855F17"/>
    <w:rsid w:val="00856523"/>
    <w:rsid w:val="0085653C"/>
    <w:rsid w:val="00856D6B"/>
    <w:rsid w:val="00856D9F"/>
    <w:rsid w:val="008579EC"/>
    <w:rsid w:val="00857A72"/>
    <w:rsid w:val="00857DFE"/>
    <w:rsid w:val="008603C6"/>
    <w:rsid w:val="008605EC"/>
    <w:rsid w:val="0086081A"/>
    <w:rsid w:val="00860A4E"/>
    <w:rsid w:val="00860D34"/>
    <w:rsid w:val="0086158E"/>
    <w:rsid w:val="00861688"/>
    <w:rsid w:val="00861BDF"/>
    <w:rsid w:val="00861C8D"/>
    <w:rsid w:val="00861CFD"/>
    <w:rsid w:val="008621F2"/>
    <w:rsid w:val="0086267A"/>
    <w:rsid w:val="0086305A"/>
    <w:rsid w:val="008630F7"/>
    <w:rsid w:val="008642DA"/>
    <w:rsid w:val="00864336"/>
    <w:rsid w:val="0086434E"/>
    <w:rsid w:val="00865421"/>
    <w:rsid w:val="00865651"/>
    <w:rsid w:val="00865878"/>
    <w:rsid w:val="008659E2"/>
    <w:rsid w:val="00865CF2"/>
    <w:rsid w:val="00865D79"/>
    <w:rsid w:val="00866DA0"/>
    <w:rsid w:val="008672E1"/>
    <w:rsid w:val="008673C2"/>
    <w:rsid w:val="0086757E"/>
    <w:rsid w:val="00867600"/>
    <w:rsid w:val="0086789F"/>
    <w:rsid w:val="0087029F"/>
    <w:rsid w:val="0087034D"/>
    <w:rsid w:val="008703A4"/>
    <w:rsid w:val="00870723"/>
    <w:rsid w:val="00870C92"/>
    <w:rsid w:val="00871A24"/>
    <w:rsid w:val="00871B70"/>
    <w:rsid w:val="008721EB"/>
    <w:rsid w:val="00872396"/>
    <w:rsid w:val="00872AC1"/>
    <w:rsid w:val="00872D8F"/>
    <w:rsid w:val="00872EC2"/>
    <w:rsid w:val="008730BF"/>
    <w:rsid w:val="0087340A"/>
    <w:rsid w:val="008736DE"/>
    <w:rsid w:val="008737C7"/>
    <w:rsid w:val="008738DC"/>
    <w:rsid w:val="008738F1"/>
    <w:rsid w:val="00873CA3"/>
    <w:rsid w:val="0087493D"/>
    <w:rsid w:val="00874EB8"/>
    <w:rsid w:val="00875345"/>
    <w:rsid w:val="00875B6C"/>
    <w:rsid w:val="00875D25"/>
    <w:rsid w:val="0087651F"/>
    <w:rsid w:val="00877791"/>
    <w:rsid w:val="00880042"/>
    <w:rsid w:val="008802E3"/>
    <w:rsid w:val="00880784"/>
    <w:rsid w:val="0088098B"/>
    <w:rsid w:val="00880AB9"/>
    <w:rsid w:val="008814E5"/>
    <w:rsid w:val="00881F26"/>
    <w:rsid w:val="008821AC"/>
    <w:rsid w:val="0088257A"/>
    <w:rsid w:val="00882651"/>
    <w:rsid w:val="008827E0"/>
    <w:rsid w:val="00882B14"/>
    <w:rsid w:val="00882B6C"/>
    <w:rsid w:val="00882C80"/>
    <w:rsid w:val="00883292"/>
    <w:rsid w:val="00883679"/>
    <w:rsid w:val="00883A44"/>
    <w:rsid w:val="00883AB7"/>
    <w:rsid w:val="00883E49"/>
    <w:rsid w:val="008843B0"/>
    <w:rsid w:val="00884442"/>
    <w:rsid w:val="008851AF"/>
    <w:rsid w:val="008852CE"/>
    <w:rsid w:val="00885312"/>
    <w:rsid w:val="00885723"/>
    <w:rsid w:val="00885825"/>
    <w:rsid w:val="00885878"/>
    <w:rsid w:val="008859D3"/>
    <w:rsid w:val="00885CFD"/>
    <w:rsid w:val="008860C7"/>
    <w:rsid w:val="0088655D"/>
    <w:rsid w:val="00886642"/>
    <w:rsid w:val="00886CC4"/>
    <w:rsid w:val="00886DA4"/>
    <w:rsid w:val="00887C58"/>
    <w:rsid w:val="00887DEC"/>
    <w:rsid w:val="00890477"/>
    <w:rsid w:val="00890577"/>
    <w:rsid w:val="008908ED"/>
    <w:rsid w:val="00890BEB"/>
    <w:rsid w:val="00890DEB"/>
    <w:rsid w:val="00891097"/>
    <w:rsid w:val="0089113B"/>
    <w:rsid w:val="00891368"/>
    <w:rsid w:val="00891CCE"/>
    <w:rsid w:val="00891D56"/>
    <w:rsid w:val="00892042"/>
    <w:rsid w:val="008924D5"/>
    <w:rsid w:val="00892C78"/>
    <w:rsid w:val="00893013"/>
    <w:rsid w:val="00893A33"/>
    <w:rsid w:val="00893A83"/>
    <w:rsid w:val="00893ADA"/>
    <w:rsid w:val="00893B08"/>
    <w:rsid w:val="0089401D"/>
    <w:rsid w:val="008943AA"/>
    <w:rsid w:val="00894547"/>
    <w:rsid w:val="00894ACD"/>
    <w:rsid w:val="00894D5F"/>
    <w:rsid w:val="00895826"/>
    <w:rsid w:val="008959A4"/>
    <w:rsid w:val="00896348"/>
    <w:rsid w:val="00896ADC"/>
    <w:rsid w:val="008974C0"/>
    <w:rsid w:val="00897A06"/>
    <w:rsid w:val="00897C2B"/>
    <w:rsid w:val="008A149A"/>
    <w:rsid w:val="008A14F0"/>
    <w:rsid w:val="008A16CF"/>
    <w:rsid w:val="008A1BBB"/>
    <w:rsid w:val="008A1F9B"/>
    <w:rsid w:val="008A22B6"/>
    <w:rsid w:val="008A2641"/>
    <w:rsid w:val="008A28A0"/>
    <w:rsid w:val="008A303D"/>
    <w:rsid w:val="008A317E"/>
    <w:rsid w:val="008A3481"/>
    <w:rsid w:val="008A37F0"/>
    <w:rsid w:val="008A401D"/>
    <w:rsid w:val="008A51AE"/>
    <w:rsid w:val="008A523A"/>
    <w:rsid w:val="008A52FB"/>
    <w:rsid w:val="008A5B13"/>
    <w:rsid w:val="008A61FE"/>
    <w:rsid w:val="008A6F2E"/>
    <w:rsid w:val="008A6F5D"/>
    <w:rsid w:val="008A7538"/>
    <w:rsid w:val="008A768C"/>
    <w:rsid w:val="008B032E"/>
    <w:rsid w:val="008B04B1"/>
    <w:rsid w:val="008B0B41"/>
    <w:rsid w:val="008B0C87"/>
    <w:rsid w:val="008B0FCD"/>
    <w:rsid w:val="008B1324"/>
    <w:rsid w:val="008B14E0"/>
    <w:rsid w:val="008B1701"/>
    <w:rsid w:val="008B1717"/>
    <w:rsid w:val="008B1748"/>
    <w:rsid w:val="008B17F5"/>
    <w:rsid w:val="008B18AB"/>
    <w:rsid w:val="008B1C21"/>
    <w:rsid w:val="008B2B5D"/>
    <w:rsid w:val="008B2D5B"/>
    <w:rsid w:val="008B2DCB"/>
    <w:rsid w:val="008B2F38"/>
    <w:rsid w:val="008B3F84"/>
    <w:rsid w:val="008B4061"/>
    <w:rsid w:val="008B4114"/>
    <w:rsid w:val="008B542A"/>
    <w:rsid w:val="008B5B98"/>
    <w:rsid w:val="008B6101"/>
    <w:rsid w:val="008B6510"/>
    <w:rsid w:val="008B67F1"/>
    <w:rsid w:val="008B6958"/>
    <w:rsid w:val="008B6D84"/>
    <w:rsid w:val="008B726E"/>
    <w:rsid w:val="008B77EC"/>
    <w:rsid w:val="008C0093"/>
    <w:rsid w:val="008C1048"/>
    <w:rsid w:val="008C1328"/>
    <w:rsid w:val="008C1582"/>
    <w:rsid w:val="008C1A48"/>
    <w:rsid w:val="008C1ECB"/>
    <w:rsid w:val="008C21E4"/>
    <w:rsid w:val="008C2498"/>
    <w:rsid w:val="008C2548"/>
    <w:rsid w:val="008C2B04"/>
    <w:rsid w:val="008C2E78"/>
    <w:rsid w:val="008C30E9"/>
    <w:rsid w:val="008C3291"/>
    <w:rsid w:val="008C33B9"/>
    <w:rsid w:val="008C3441"/>
    <w:rsid w:val="008C36A2"/>
    <w:rsid w:val="008C3753"/>
    <w:rsid w:val="008C37AA"/>
    <w:rsid w:val="008C38EC"/>
    <w:rsid w:val="008C39A5"/>
    <w:rsid w:val="008C3CCE"/>
    <w:rsid w:val="008C436E"/>
    <w:rsid w:val="008C4484"/>
    <w:rsid w:val="008C4689"/>
    <w:rsid w:val="008C48E2"/>
    <w:rsid w:val="008C4F79"/>
    <w:rsid w:val="008C5424"/>
    <w:rsid w:val="008C5605"/>
    <w:rsid w:val="008C682C"/>
    <w:rsid w:val="008C6862"/>
    <w:rsid w:val="008C6FDE"/>
    <w:rsid w:val="008C7066"/>
    <w:rsid w:val="008C7633"/>
    <w:rsid w:val="008D0DF9"/>
    <w:rsid w:val="008D0EB0"/>
    <w:rsid w:val="008D14E3"/>
    <w:rsid w:val="008D2204"/>
    <w:rsid w:val="008D2535"/>
    <w:rsid w:val="008D2FFA"/>
    <w:rsid w:val="008D424E"/>
    <w:rsid w:val="008D4A3E"/>
    <w:rsid w:val="008D5251"/>
    <w:rsid w:val="008D55E6"/>
    <w:rsid w:val="008D5DDD"/>
    <w:rsid w:val="008D5E69"/>
    <w:rsid w:val="008D665E"/>
    <w:rsid w:val="008D688B"/>
    <w:rsid w:val="008D6939"/>
    <w:rsid w:val="008D694D"/>
    <w:rsid w:val="008D6B41"/>
    <w:rsid w:val="008D6C50"/>
    <w:rsid w:val="008D6CBA"/>
    <w:rsid w:val="008D7150"/>
    <w:rsid w:val="008D7D3C"/>
    <w:rsid w:val="008D7EBA"/>
    <w:rsid w:val="008D7F17"/>
    <w:rsid w:val="008E02D4"/>
    <w:rsid w:val="008E046B"/>
    <w:rsid w:val="008E0D96"/>
    <w:rsid w:val="008E139D"/>
    <w:rsid w:val="008E143D"/>
    <w:rsid w:val="008E1B5F"/>
    <w:rsid w:val="008E1D1D"/>
    <w:rsid w:val="008E2561"/>
    <w:rsid w:val="008E289C"/>
    <w:rsid w:val="008E29CF"/>
    <w:rsid w:val="008E2C41"/>
    <w:rsid w:val="008E3199"/>
    <w:rsid w:val="008E3220"/>
    <w:rsid w:val="008E33E7"/>
    <w:rsid w:val="008E3E90"/>
    <w:rsid w:val="008E46AE"/>
    <w:rsid w:val="008E4954"/>
    <w:rsid w:val="008E4CF1"/>
    <w:rsid w:val="008E4E62"/>
    <w:rsid w:val="008E5168"/>
    <w:rsid w:val="008E5996"/>
    <w:rsid w:val="008E666D"/>
    <w:rsid w:val="008E67B2"/>
    <w:rsid w:val="008E71A5"/>
    <w:rsid w:val="008E73B3"/>
    <w:rsid w:val="008E760A"/>
    <w:rsid w:val="008E78CD"/>
    <w:rsid w:val="008F0295"/>
    <w:rsid w:val="008F09FE"/>
    <w:rsid w:val="008F0B02"/>
    <w:rsid w:val="008F0BC7"/>
    <w:rsid w:val="008F10B3"/>
    <w:rsid w:val="008F1358"/>
    <w:rsid w:val="008F15C3"/>
    <w:rsid w:val="008F1977"/>
    <w:rsid w:val="008F19CE"/>
    <w:rsid w:val="008F19D0"/>
    <w:rsid w:val="008F1B79"/>
    <w:rsid w:val="008F1C1C"/>
    <w:rsid w:val="008F1C92"/>
    <w:rsid w:val="008F28AF"/>
    <w:rsid w:val="008F2AE7"/>
    <w:rsid w:val="008F2B69"/>
    <w:rsid w:val="008F2CB5"/>
    <w:rsid w:val="008F31B0"/>
    <w:rsid w:val="008F323B"/>
    <w:rsid w:val="008F34F3"/>
    <w:rsid w:val="008F4486"/>
    <w:rsid w:val="008F48F4"/>
    <w:rsid w:val="008F4901"/>
    <w:rsid w:val="008F499B"/>
    <w:rsid w:val="008F4F3D"/>
    <w:rsid w:val="008F515F"/>
    <w:rsid w:val="008F57B6"/>
    <w:rsid w:val="008F6396"/>
    <w:rsid w:val="008F655A"/>
    <w:rsid w:val="008F6757"/>
    <w:rsid w:val="008F744C"/>
    <w:rsid w:val="008F764F"/>
    <w:rsid w:val="008F789C"/>
    <w:rsid w:val="0090049C"/>
    <w:rsid w:val="009008FE"/>
    <w:rsid w:val="00900FFA"/>
    <w:rsid w:val="009017FF"/>
    <w:rsid w:val="00901979"/>
    <w:rsid w:val="00901A26"/>
    <w:rsid w:val="00901CB8"/>
    <w:rsid w:val="00901D3E"/>
    <w:rsid w:val="00901EA3"/>
    <w:rsid w:val="0090266E"/>
    <w:rsid w:val="00902B65"/>
    <w:rsid w:val="009033DD"/>
    <w:rsid w:val="00904037"/>
    <w:rsid w:val="00904A72"/>
    <w:rsid w:val="00904CB6"/>
    <w:rsid w:val="00904F9B"/>
    <w:rsid w:val="009058C7"/>
    <w:rsid w:val="009079BF"/>
    <w:rsid w:val="009107B6"/>
    <w:rsid w:val="00910BF5"/>
    <w:rsid w:val="00911123"/>
    <w:rsid w:val="00911963"/>
    <w:rsid w:val="00911C48"/>
    <w:rsid w:val="00911ED9"/>
    <w:rsid w:val="0091242A"/>
    <w:rsid w:val="0091261E"/>
    <w:rsid w:val="0091291B"/>
    <w:rsid w:val="00912F26"/>
    <w:rsid w:val="009137C3"/>
    <w:rsid w:val="009138F5"/>
    <w:rsid w:val="00913CB3"/>
    <w:rsid w:val="00913F7B"/>
    <w:rsid w:val="0091492D"/>
    <w:rsid w:val="009149E5"/>
    <w:rsid w:val="00914BEF"/>
    <w:rsid w:val="009151BE"/>
    <w:rsid w:val="009160E9"/>
    <w:rsid w:val="0091631D"/>
    <w:rsid w:val="00916AE9"/>
    <w:rsid w:val="00916C02"/>
    <w:rsid w:val="00916D21"/>
    <w:rsid w:val="009172BD"/>
    <w:rsid w:val="00917419"/>
    <w:rsid w:val="00917708"/>
    <w:rsid w:val="00917A8B"/>
    <w:rsid w:val="00917B0F"/>
    <w:rsid w:val="00917F7C"/>
    <w:rsid w:val="0092015F"/>
    <w:rsid w:val="00920843"/>
    <w:rsid w:val="0092126A"/>
    <w:rsid w:val="00921627"/>
    <w:rsid w:val="00921F4D"/>
    <w:rsid w:val="00922727"/>
    <w:rsid w:val="00922972"/>
    <w:rsid w:val="00922C7B"/>
    <w:rsid w:val="00923939"/>
    <w:rsid w:val="00923994"/>
    <w:rsid w:val="00923C8D"/>
    <w:rsid w:val="00923DD8"/>
    <w:rsid w:val="00923E9C"/>
    <w:rsid w:val="00924047"/>
    <w:rsid w:val="0092431C"/>
    <w:rsid w:val="0092446A"/>
    <w:rsid w:val="00924A78"/>
    <w:rsid w:val="00924A81"/>
    <w:rsid w:val="009252CB"/>
    <w:rsid w:val="00925AC5"/>
    <w:rsid w:val="00926488"/>
    <w:rsid w:val="00926DB4"/>
    <w:rsid w:val="00926E23"/>
    <w:rsid w:val="00927181"/>
    <w:rsid w:val="00927296"/>
    <w:rsid w:val="00927343"/>
    <w:rsid w:val="00930073"/>
    <w:rsid w:val="00930D2A"/>
    <w:rsid w:val="009312C7"/>
    <w:rsid w:val="0093147E"/>
    <w:rsid w:val="00931C99"/>
    <w:rsid w:val="009321BF"/>
    <w:rsid w:val="00932786"/>
    <w:rsid w:val="00932DD2"/>
    <w:rsid w:val="00932FFE"/>
    <w:rsid w:val="009346F1"/>
    <w:rsid w:val="00934909"/>
    <w:rsid w:val="00934943"/>
    <w:rsid w:val="009349B3"/>
    <w:rsid w:val="00934C1A"/>
    <w:rsid w:val="009350AA"/>
    <w:rsid w:val="009351BE"/>
    <w:rsid w:val="00935B43"/>
    <w:rsid w:val="00935E3B"/>
    <w:rsid w:val="00935F48"/>
    <w:rsid w:val="009361F4"/>
    <w:rsid w:val="009365F3"/>
    <w:rsid w:val="00937680"/>
    <w:rsid w:val="009377DE"/>
    <w:rsid w:val="00937C53"/>
    <w:rsid w:val="00937E78"/>
    <w:rsid w:val="009406AF"/>
    <w:rsid w:val="00940BB7"/>
    <w:rsid w:val="00940C7A"/>
    <w:rsid w:val="009413FA"/>
    <w:rsid w:val="009424C4"/>
    <w:rsid w:val="0094297C"/>
    <w:rsid w:val="00943168"/>
    <w:rsid w:val="009432D3"/>
    <w:rsid w:val="00943A0A"/>
    <w:rsid w:val="00943A34"/>
    <w:rsid w:val="00943AC3"/>
    <w:rsid w:val="00943B51"/>
    <w:rsid w:val="00943D69"/>
    <w:rsid w:val="009445D1"/>
    <w:rsid w:val="00944EC3"/>
    <w:rsid w:val="00945508"/>
    <w:rsid w:val="00945AFA"/>
    <w:rsid w:val="009460ED"/>
    <w:rsid w:val="0094615B"/>
    <w:rsid w:val="0094677F"/>
    <w:rsid w:val="00946B5A"/>
    <w:rsid w:val="00946C8A"/>
    <w:rsid w:val="00946D09"/>
    <w:rsid w:val="00946F51"/>
    <w:rsid w:val="0094726C"/>
    <w:rsid w:val="009472B6"/>
    <w:rsid w:val="009475CD"/>
    <w:rsid w:val="00947601"/>
    <w:rsid w:val="00947A4F"/>
    <w:rsid w:val="00950783"/>
    <w:rsid w:val="0095123B"/>
    <w:rsid w:val="009514AA"/>
    <w:rsid w:val="00951894"/>
    <w:rsid w:val="009519EA"/>
    <w:rsid w:val="0095235C"/>
    <w:rsid w:val="0095250B"/>
    <w:rsid w:val="00952532"/>
    <w:rsid w:val="009525EA"/>
    <w:rsid w:val="00952EDC"/>
    <w:rsid w:val="00953130"/>
    <w:rsid w:val="0095320C"/>
    <w:rsid w:val="0095340C"/>
    <w:rsid w:val="00953600"/>
    <w:rsid w:val="00954246"/>
    <w:rsid w:val="009549C8"/>
    <w:rsid w:val="00954AD7"/>
    <w:rsid w:val="00954E60"/>
    <w:rsid w:val="009552BB"/>
    <w:rsid w:val="00955E64"/>
    <w:rsid w:val="00956178"/>
    <w:rsid w:val="009565D4"/>
    <w:rsid w:val="00956946"/>
    <w:rsid w:val="009569B7"/>
    <w:rsid w:val="00956C46"/>
    <w:rsid w:val="0095734A"/>
    <w:rsid w:val="0095797F"/>
    <w:rsid w:val="00957EA1"/>
    <w:rsid w:val="00957EA3"/>
    <w:rsid w:val="0096031F"/>
    <w:rsid w:val="009607D0"/>
    <w:rsid w:val="00960874"/>
    <w:rsid w:val="00961FC7"/>
    <w:rsid w:val="0096274A"/>
    <w:rsid w:val="00962DAE"/>
    <w:rsid w:val="00963146"/>
    <w:rsid w:val="0096379D"/>
    <w:rsid w:val="00963F37"/>
    <w:rsid w:val="00964430"/>
    <w:rsid w:val="0096468D"/>
    <w:rsid w:val="0096509B"/>
    <w:rsid w:val="00965476"/>
    <w:rsid w:val="00965607"/>
    <w:rsid w:val="009656CD"/>
    <w:rsid w:val="0096594E"/>
    <w:rsid w:val="00965B28"/>
    <w:rsid w:val="00965C30"/>
    <w:rsid w:val="00965DA9"/>
    <w:rsid w:val="00965F58"/>
    <w:rsid w:val="00965FBC"/>
    <w:rsid w:val="009660B7"/>
    <w:rsid w:val="00966220"/>
    <w:rsid w:val="00966371"/>
    <w:rsid w:val="00966600"/>
    <w:rsid w:val="009666D8"/>
    <w:rsid w:val="00966773"/>
    <w:rsid w:val="009669EE"/>
    <w:rsid w:val="0096739D"/>
    <w:rsid w:val="00967609"/>
    <w:rsid w:val="00967620"/>
    <w:rsid w:val="009676DE"/>
    <w:rsid w:val="00967798"/>
    <w:rsid w:val="00967E00"/>
    <w:rsid w:val="00970160"/>
    <w:rsid w:val="00970FCA"/>
    <w:rsid w:val="009710D6"/>
    <w:rsid w:val="00971115"/>
    <w:rsid w:val="009711E3"/>
    <w:rsid w:val="009715C4"/>
    <w:rsid w:val="009716B6"/>
    <w:rsid w:val="00971A7A"/>
    <w:rsid w:val="00971E30"/>
    <w:rsid w:val="00972064"/>
    <w:rsid w:val="00972085"/>
    <w:rsid w:val="00972932"/>
    <w:rsid w:val="00972EFB"/>
    <w:rsid w:val="00972F5E"/>
    <w:rsid w:val="009735E1"/>
    <w:rsid w:val="009735E5"/>
    <w:rsid w:val="00973DC5"/>
    <w:rsid w:val="00974100"/>
    <w:rsid w:val="009745E8"/>
    <w:rsid w:val="0097462B"/>
    <w:rsid w:val="0097497B"/>
    <w:rsid w:val="00975225"/>
    <w:rsid w:val="009752AF"/>
    <w:rsid w:val="00975764"/>
    <w:rsid w:val="009760C0"/>
    <w:rsid w:val="009762FF"/>
    <w:rsid w:val="00976E3F"/>
    <w:rsid w:val="00976E72"/>
    <w:rsid w:val="009770EC"/>
    <w:rsid w:val="00977AD3"/>
    <w:rsid w:val="00977D93"/>
    <w:rsid w:val="0098000D"/>
    <w:rsid w:val="009808AB"/>
    <w:rsid w:val="00980C47"/>
    <w:rsid w:val="00980CBA"/>
    <w:rsid w:val="00981C58"/>
    <w:rsid w:val="009828C1"/>
    <w:rsid w:val="00982C8A"/>
    <w:rsid w:val="00983A3D"/>
    <w:rsid w:val="00983E17"/>
    <w:rsid w:val="0098403F"/>
    <w:rsid w:val="0098456F"/>
    <w:rsid w:val="009849ED"/>
    <w:rsid w:val="0098590E"/>
    <w:rsid w:val="009859F5"/>
    <w:rsid w:val="00985B5F"/>
    <w:rsid w:val="00986406"/>
    <w:rsid w:val="00986558"/>
    <w:rsid w:val="00986655"/>
    <w:rsid w:val="009871B6"/>
    <w:rsid w:val="009872FC"/>
    <w:rsid w:val="00990595"/>
    <w:rsid w:val="0099092C"/>
    <w:rsid w:val="00990BDF"/>
    <w:rsid w:val="0099128B"/>
    <w:rsid w:val="00992313"/>
    <w:rsid w:val="0099318A"/>
    <w:rsid w:val="009936A3"/>
    <w:rsid w:val="00993EA9"/>
    <w:rsid w:val="00993F8B"/>
    <w:rsid w:val="00994142"/>
    <w:rsid w:val="00994A7D"/>
    <w:rsid w:val="00994B4B"/>
    <w:rsid w:val="009953CD"/>
    <w:rsid w:val="009953EB"/>
    <w:rsid w:val="0099583F"/>
    <w:rsid w:val="00995917"/>
    <w:rsid w:val="00995967"/>
    <w:rsid w:val="00995F0A"/>
    <w:rsid w:val="00995F18"/>
    <w:rsid w:val="0099683E"/>
    <w:rsid w:val="00996A80"/>
    <w:rsid w:val="00996B48"/>
    <w:rsid w:val="00996FF0"/>
    <w:rsid w:val="0099784A"/>
    <w:rsid w:val="00997C02"/>
    <w:rsid w:val="00997C1C"/>
    <w:rsid w:val="00997C5A"/>
    <w:rsid w:val="009A0226"/>
    <w:rsid w:val="009A0417"/>
    <w:rsid w:val="009A04F2"/>
    <w:rsid w:val="009A0793"/>
    <w:rsid w:val="009A0986"/>
    <w:rsid w:val="009A09A1"/>
    <w:rsid w:val="009A1475"/>
    <w:rsid w:val="009A15AA"/>
    <w:rsid w:val="009A2151"/>
    <w:rsid w:val="009A26E6"/>
    <w:rsid w:val="009A2B89"/>
    <w:rsid w:val="009A2BA7"/>
    <w:rsid w:val="009A2BE1"/>
    <w:rsid w:val="009A2F34"/>
    <w:rsid w:val="009A3088"/>
    <w:rsid w:val="009A30DC"/>
    <w:rsid w:val="009A3201"/>
    <w:rsid w:val="009A321A"/>
    <w:rsid w:val="009A39CD"/>
    <w:rsid w:val="009A3C30"/>
    <w:rsid w:val="009A4510"/>
    <w:rsid w:val="009A4929"/>
    <w:rsid w:val="009A4CCA"/>
    <w:rsid w:val="009A51AD"/>
    <w:rsid w:val="009A52FE"/>
    <w:rsid w:val="009A5493"/>
    <w:rsid w:val="009A5715"/>
    <w:rsid w:val="009A5BFD"/>
    <w:rsid w:val="009A6C5B"/>
    <w:rsid w:val="009A7AB3"/>
    <w:rsid w:val="009A7B1F"/>
    <w:rsid w:val="009B0619"/>
    <w:rsid w:val="009B0833"/>
    <w:rsid w:val="009B1064"/>
    <w:rsid w:val="009B1090"/>
    <w:rsid w:val="009B10D9"/>
    <w:rsid w:val="009B12AB"/>
    <w:rsid w:val="009B1461"/>
    <w:rsid w:val="009B1598"/>
    <w:rsid w:val="009B23D0"/>
    <w:rsid w:val="009B2421"/>
    <w:rsid w:val="009B24DC"/>
    <w:rsid w:val="009B27AE"/>
    <w:rsid w:val="009B2A7D"/>
    <w:rsid w:val="009B2B2B"/>
    <w:rsid w:val="009B3128"/>
    <w:rsid w:val="009B33EC"/>
    <w:rsid w:val="009B3482"/>
    <w:rsid w:val="009B4406"/>
    <w:rsid w:val="009B465B"/>
    <w:rsid w:val="009B46A9"/>
    <w:rsid w:val="009B4D39"/>
    <w:rsid w:val="009B50A1"/>
    <w:rsid w:val="009B50E5"/>
    <w:rsid w:val="009B50E8"/>
    <w:rsid w:val="009B5120"/>
    <w:rsid w:val="009B52EC"/>
    <w:rsid w:val="009B5488"/>
    <w:rsid w:val="009B5A26"/>
    <w:rsid w:val="009B66EA"/>
    <w:rsid w:val="009B6AD1"/>
    <w:rsid w:val="009B73B4"/>
    <w:rsid w:val="009B7426"/>
    <w:rsid w:val="009B7509"/>
    <w:rsid w:val="009B7894"/>
    <w:rsid w:val="009C00A6"/>
    <w:rsid w:val="009C0922"/>
    <w:rsid w:val="009C0B46"/>
    <w:rsid w:val="009C1122"/>
    <w:rsid w:val="009C128D"/>
    <w:rsid w:val="009C14D5"/>
    <w:rsid w:val="009C1501"/>
    <w:rsid w:val="009C1BFB"/>
    <w:rsid w:val="009C1D81"/>
    <w:rsid w:val="009C2068"/>
    <w:rsid w:val="009C2490"/>
    <w:rsid w:val="009C2782"/>
    <w:rsid w:val="009C2DDB"/>
    <w:rsid w:val="009C3617"/>
    <w:rsid w:val="009C390A"/>
    <w:rsid w:val="009C3EF7"/>
    <w:rsid w:val="009C4308"/>
    <w:rsid w:val="009C465F"/>
    <w:rsid w:val="009C46BC"/>
    <w:rsid w:val="009C4AF3"/>
    <w:rsid w:val="009C4C1F"/>
    <w:rsid w:val="009C4D7B"/>
    <w:rsid w:val="009C5349"/>
    <w:rsid w:val="009C5960"/>
    <w:rsid w:val="009C5C61"/>
    <w:rsid w:val="009C5EFC"/>
    <w:rsid w:val="009C641D"/>
    <w:rsid w:val="009C72E3"/>
    <w:rsid w:val="009C7481"/>
    <w:rsid w:val="009C7E13"/>
    <w:rsid w:val="009D0330"/>
    <w:rsid w:val="009D0683"/>
    <w:rsid w:val="009D0874"/>
    <w:rsid w:val="009D0FA6"/>
    <w:rsid w:val="009D1261"/>
    <w:rsid w:val="009D1454"/>
    <w:rsid w:val="009D1703"/>
    <w:rsid w:val="009D1907"/>
    <w:rsid w:val="009D1B72"/>
    <w:rsid w:val="009D1BB1"/>
    <w:rsid w:val="009D26FD"/>
    <w:rsid w:val="009D2A65"/>
    <w:rsid w:val="009D2D0E"/>
    <w:rsid w:val="009D3290"/>
    <w:rsid w:val="009D36B0"/>
    <w:rsid w:val="009D382A"/>
    <w:rsid w:val="009D41B7"/>
    <w:rsid w:val="009D5C93"/>
    <w:rsid w:val="009D6405"/>
    <w:rsid w:val="009D652C"/>
    <w:rsid w:val="009D6BB7"/>
    <w:rsid w:val="009D7032"/>
    <w:rsid w:val="009D739D"/>
    <w:rsid w:val="009D7736"/>
    <w:rsid w:val="009D7BB9"/>
    <w:rsid w:val="009E00AE"/>
    <w:rsid w:val="009E0340"/>
    <w:rsid w:val="009E0BA8"/>
    <w:rsid w:val="009E0C1E"/>
    <w:rsid w:val="009E0D6E"/>
    <w:rsid w:val="009E1186"/>
    <w:rsid w:val="009E17B4"/>
    <w:rsid w:val="009E18E0"/>
    <w:rsid w:val="009E1AFF"/>
    <w:rsid w:val="009E2913"/>
    <w:rsid w:val="009E3723"/>
    <w:rsid w:val="009E3972"/>
    <w:rsid w:val="009E3EB0"/>
    <w:rsid w:val="009E45F7"/>
    <w:rsid w:val="009E46C1"/>
    <w:rsid w:val="009E475F"/>
    <w:rsid w:val="009E488A"/>
    <w:rsid w:val="009E5B65"/>
    <w:rsid w:val="009E5D0C"/>
    <w:rsid w:val="009E601B"/>
    <w:rsid w:val="009E61B0"/>
    <w:rsid w:val="009E64E1"/>
    <w:rsid w:val="009E6925"/>
    <w:rsid w:val="009E6BD6"/>
    <w:rsid w:val="009E74B6"/>
    <w:rsid w:val="009E7939"/>
    <w:rsid w:val="009E7D63"/>
    <w:rsid w:val="009F0410"/>
    <w:rsid w:val="009F0BF0"/>
    <w:rsid w:val="009F1EE0"/>
    <w:rsid w:val="009F3288"/>
    <w:rsid w:val="009F33A2"/>
    <w:rsid w:val="009F3846"/>
    <w:rsid w:val="009F38AB"/>
    <w:rsid w:val="009F39E0"/>
    <w:rsid w:val="009F4555"/>
    <w:rsid w:val="009F463E"/>
    <w:rsid w:val="009F47EF"/>
    <w:rsid w:val="009F4A71"/>
    <w:rsid w:val="009F5193"/>
    <w:rsid w:val="009F5496"/>
    <w:rsid w:val="009F54C4"/>
    <w:rsid w:val="009F5D05"/>
    <w:rsid w:val="009F5D86"/>
    <w:rsid w:val="009F5E75"/>
    <w:rsid w:val="009F5EB4"/>
    <w:rsid w:val="009F5F71"/>
    <w:rsid w:val="009F5FD9"/>
    <w:rsid w:val="009F666D"/>
    <w:rsid w:val="009F6BA9"/>
    <w:rsid w:val="009F6DF7"/>
    <w:rsid w:val="009F72E0"/>
    <w:rsid w:val="009F7344"/>
    <w:rsid w:val="009F7748"/>
    <w:rsid w:val="009F7931"/>
    <w:rsid w:val="00A00333"/>
    <w:rsid w:val="00A0070F"/>
    <w:rsid w:val="00A00EF0"/>
    <w:rsid w:val="00A013DE"/>
    <w:rsid w:val="00A014C3"/>
    <w:rsid w:val="00A01CCD"/>
    <w:rsid w:val="00A0297C"/>
    <w:rsid w:val="00A02984"/>
    <w:rsid w:val="00A02CED"/>
    <w:rsid w:val="00A02ED6"/>
    <w:rsid w:val="00A0321B"/>
    <w:rsid w:val="00A0326F"/>
    <w:rsid w:val="00A03461"/>
    <w:rsid w:val="00A03D6E"/>
    <w:rsid w:val="00A03E37"/>
    <w:rsid w:val="00A03F9A"/>
    <w:rsid w:val="00A0421C"/>
    <w:rsid w:val="00A04D64"/>
    <w:rsid w:val="00A04E2E"/>
    <w:rsid w:val="00A05686"/>
    <w:rsid w:val="00A058A1"/>
    <w:rsid w:val="00A05A3F"/>
    <w:rsid w:val="00A05D2D"/>
    <w:rsid w:val="00A05E98"/>
    <w:rsid w:val="00A0613A"/>
    <w:rsid w:val="00A061C9"/>
    <w:rsid w:val="00A062CF"/>
    <w:rsid w:val="00A064B5"/>
    <w:rsid w:val="00A067A5"/>
    <w:rsid w:val="00A06B7B"/>
    <w:rsid w:val="00A06BD1"/>
    <w:rsid w:val="00A06EFE"/>
    <w:rsid w:val="00A072A3"/>
    <w:rsid w:val="00A07337"/>
    <w:rsid w:val="00A07585"/>
    <w:rsid w:val="00A07AD0"/>
    <w:rsid w:val="00A07DDC"/>
    <w:rsid w:val="00A07E86"/>
    <w:rsid w:val="00A07EC4"/>
    <w:rsid w:val="00A1047D"/>
    <w:rsid w:val="00A10992"/>
    <w:rsid w:val="00A10A47"/>
    <w:rsid w:val="00A10B53"/>
    <w:rsid w:val="00A10E7E"/>
    <w:rsid w:val="00A10F0C"/>
    <w:rsid w:val="00A11130"/>
    <w:rsid w:val="00A11257"/>
    <w:rsid w:val="00A11318"/>
    <w:rsid w:val="00A118B5"/>
    <w:rsid w:val="00A11C9A"/>
    <w:rsid w:val="00A124F8"/>
    <w:rsid w:val="00A125B3"/>
    <w:rsid w:val="00A125D2"/>
    <w:rsid w:val="00A1276C"/>
    <w:rsid w:val="00A127B3"/>
    <w:rsid w:val="00A131E3"/>
    <w:rsid w:val="00A13780"/>
    <w:rsid w:val="00A13937"/>
    <w:rsid w:val="00A1407F"/>
    <w:rsid w:val="00A14C05"/>
    <w:rsid w:val="00A14CC9"/>
    <w:rsid w:val="00A1508F"/>
    <w:rsid w:val="00A1527A"/>
    <w:rsid w:val="00A15492"/>
    <w:rsid w:val="00A1556C"/>
    <w:rsid w:val="00A16083"/>
    <w:rsid w:val="00A16630"/>
    <w:rsid w:val="00A172CF"/>
    <w:rsid w:val="00A172FF"/>
    <w:rsid w:val="00A17490"/>
    <w:rsid w:val="00A179FE"/>
    <w:rsid w:val="00A17A81"/>
    <w:rsid w:val="00A20E1C"/>
    <w:rsid w:val="00A21052"/>
    <w:rsid w:val="00A21128"/>
    <w:rsid w:val="00A212BA"/>
    <w:rsid w:val="00A212E2"/>
    <w:rsid w:val="00A2139D"/>
    <w:rsid w:val="00A21674"/>
    <w:rsid w:val="00A2218F"/>
    <w:rsid w:val="00A22424"/>
    <w:rsid w:val="00A2242A"/>
    <w:rsid w:val="00A229A2"/>
    <w:rsid w:val="00A229E5"/>
    <w:rsid w:val="00A22C01"/>
    <w:rsid w:val="00A22CD3"/>
    <w:rsid w:val="00A22FB0"/>
    <w:rsid w:val="00A236DD"/>
    <w:rsid w:val="00A239F7"/>
    <w:rsid w:val="00A23CC4"/>
    <w:rsid w:val="00A24E7B"/>
    <w:rsid w:val="00A2519A"/>
    <w:rsid w:val="00A251AE"/>
    <w:rsid w:val="00A2574D"/>
    <w:rsid w:val="00A259C4"/>
    <w:rsid w:val="00A25CFA"/>
    <w:rsid w:val="00A25F3E"/>
    <w:rsid w:val="00A26831"/>
    <w:rsid w:val="00A26D74"/>
    <w:rsid w:val="00A26E32"/>
    <w:rsid w:val="00A279D5"/>
    <w:rsid w:val="00A303AA"/>
    <w:rsid w:val="00A30F6C"/>
    <w:rsid w:val="00A3135E"/>
    <w:rsid w:val="00A31754"/>
    <w:rsid w:val="00A321E0"/>
    <w:rsid w:val="00A32388"/>
    <w:rsid w:val="00A32BED"/>
    <w:rsid w:val="00A33348"/>
    <w:rsid w:val="00A33ED8"/>
    <w:rsid w:val="00A3404B"/>
    <w:rsid w:val="00A34685"/>
    <w:rsid w:val="00A3543F"/>
    <w:rsid w:val="00A35901"/>
    <w:rsid w:val="00A35CC4"/>
    <w:rsid w:val="00A35D9B"/>
    <w:rsid w:val="00A35E6C"/>
    <w:rsid w:val="00A3635A"/>
    <w:rsid w:val="00A369F7"/>
    <w:rsid w:val="00A36BE2"/>
    <w:rsid w:val="00A36D22"/>
    <w:rsid w:val="00A36FB4"/>
    <w:rsid w:val="00A37466"/>
    <w:rsid w:val="00A37AE9"/>
    <w:rsid w:val="00A37B99"/>
    <w:rsid w:val="00A40175"/>
    <w:rsid w:val="00A403AB"/>
    <w:rsid w:val="00A408CF"/>
    <w:rsid w:val="00A409A7"/>
    <w:rsid w:val="00A4133A"/>
    <w:rsid w:val="00A413E5"/>
    <w:rsid w:val="00A416D9"/>
    <w:rsid w:val="00A41823"/>
    <w:rsid w:val="00A4189D"/>
    <w:rsid w:val="00A41D20"/>
    <w:rsid w:val="00A42797"/>
    <w:rsid w:val="00A427CF"/>
    <w:rsid w:val="00A42B67"/>
    <w:rsid w:val="00A42FC8"/>
    <w:rsid w:val="00A43006"/>
    <w:rsid w:val="00A4331C"/>
    <w:rsid w:val="00A43DA0"/>
    <w:rsid w:val="00A440DE"/>
    <w:rsid w:val="00A444E9"/>
    <w:rsid w:val="00A44543"/>
    <w:rsid w:val="00A44BEB"/>
    <w:rsid w:val="00A44D80"/>
    <w:rsid w:val="00A45965"/>
    <w:rsid w:val="00A45A8A"/>
    <w:rsid w:val="00A46A19"/>
    <w:rsid w:val="00A46F2C"/>
    <w:rsid w:val="00A47324"/>
    <w:rsid w:val="00A473C4"/>
    <w:rsid w:val="00A47FDD"/>
    <w:rsid w:val="00A500ED"/>
    <w:rsid w:val="00A50303"/>
    <w:rsid w:val="00A50375"/>
    <w:rsid w:val="00A5063F"/>
    <w:rsid w:val="00A50C59"/>
    <w:rsid w:val="00A5124C"/>
    <w:rsid w:val="00A51291"/>
    <w:rsid w:val="00A512D0"/>
    <w:rsid w:val="00A51669"/>
    <w:rsid w:val="00A517DF"/>
    <w:rsid w:val="00A52149"/>
    <w:rsid w:val="00A52937"/>
    <w:rsid w:val="00A52D18"/>
    <w:rsid w:val="00A532C2"/>
    <w:rsid w:val="00A53413"/>
    <w:rsid w:val="00A5375F"/>
    <w:rsid w:val="00A538E4"/>
    <w:rsid w:val="00A53F03"/>
    <w:rsid w:val="00A540CA"/>
    <w:rsid w:val="00A54436"/>
    <w:rsid w:val="00A54506"/>
    <w:rsid w:val="00A550E5"/>
    <w:rsid w:val="00A561BD"/>
    <w:rsid w:val="00A56463"/>
    <w:rsid w:val="00A5688D"/>
    <w:rsid w:val="00A56A4F"/>
    <w:rsid w:val="00A56D4F"/>
    <w:rsid w:val="00A57DED"/>
    <w:rsid w:val="00A57EB9"/>
    <w:rsid w:val="00A60315"/>
    <w:rsid w:val="00A60922"/>
    <w:rsid w:val="00A60B28"/>
    <w:rsid w:val="00A60EA5"/>
    <w:rsid w:val="00A61127"/>
    <w:rsid w:val="00A61250"/>
    <w:rsid w:val="00A6177F"/>
    <w:rsid w:val="00A61B68"/>
    <w:rsid w:val="00A62C92"/>
    <w:rsid w:val="00A632B3"/>
    <w:rsid w:val="00A63403"/>
    <w:rsid w:val="00A634C2"/>
    <w:rsid w:val="00A634CD"/>
    <w:rsid w:val="00A637D5"/>
    <w:rsid w:val="00A638A2"/>
    <w:rsid w:val="00A642C5"/>
    <w:rsid w:val="00A645B5"/>
    <w:rsid w:val="00A65BE5"/>
    <w:rsid w:val="00A65E4C"/>
    <w:rsid w:val="00A67305"/>
    <w:rsid w:val="00A67432"/>
    <w:rsid w:val="00A67E82"/>
    <w:rsid w:val="00A70268"/>
    <w:rsid w:val="00A70C4F"/>
    <w:rsid w:val="00A70DA0"/>
    <w:rsid w:val="00A70FE9"/>
    <w:rsid w:val="00A71421"/>
    <w:rsid w:val="00A716C0"/>
    <w:rsid w:val="00A71709"/>
    <w:rsid w:val="00A71F23"/>
    <w:rsid w:val="00A72000"/>
    <w:rsid w:val="00A721EF"/>
    <w:rsid w:val="00A72705"/>
    <w:rsid w:val="00A7274E"/>
    <w:rsid w:val="00A72827"/>
    <w:rsid w:val="00A72C8D"/>
    <w:rsid w:val="00A72F5E"/>
    <w:rsid w:val="00A72F99"/>
    <w:rsid w:val="00A7408F"/>
    <w:rsid w:val="00A740EE"/>
    <w:rsid w:val="00A74123"/>
    <w:rsid w:val="00A746A8"/>
    <w:rsid w:val="00A74D72"/>
    <w:rsid w:val="00A74E02"/>
    <w:rsid w:val="00A75731"/>
    <w:rsid w:val="00A7589C"/>
    <w:rsid w:val="00A75AD1"/>
    <w:rsid w:val="00A76309"/>
    <w:rsid w:val="00A76856"/>
    <w:rsid w:val="00A76A80"/>
    <w:rsid w:val="00A76C72"/>
    <w:rsid w:val="00A76C87"/>
    <w:rsid w:val="00A7769C"/>
    <w:rsid w:val="00A800CB"/>
    <w:rsid w:val="00A80290"/>
    <w:rsid w:val="00A80549"/>
    <w:rsid w:val="00A80557"/>
    <w:rsid w:val="00A8149A"/>
    <w:rsid w:val="00A81981"/>
    <w:rsid w:val="00A81A75"/>
    <w:rsid w:val="00A82155"/>
    <w:rsid w:val="00A82714"/>
    <w:rsid w:val="00A827B2"/>
    <w:rsid w:val="00A83179"/>
    <w:rsid w:val="00A83583"/>
    <w:rsid w:val="00A8441B"/>
    <w:rsid w:val="00A84613"/>
    <w:rsid w:val="00A84A1C"/>
    <w:rsid w:val="00A84C19"/>
    <w:rsid w:val="00A84C61"/>
    <w:rsid w:val="00A8570D"/>
    <w:rsid w:val="00A85A08"/>
    <w:rsid w:val="00A85B0D"/>
    <w:rsid w:val="00A86A35"/>
    <w:rsid w:val="00A86B62"/>
    <w:rsid w:val="00A86FC4"/>
    <w:rsid w:val="00A870E2"/>
    <w:rsid w:val="00A8757E"/>
    <w:rsid w:val="00A87A3D"/>
    <w:rsid w:val="00A87AD4"/>
    <w:rsid w:val="00A87EDC"/>
    <w:rsid w:val="00A87F96"/>
    <w:rsid w:val="00A902DF"/>
    <w:rsid w:val="00A90A22"/>
    <w:rsid w:val="00A90C84"/>
    <w:rsid w:val="00A90DB7"/>
    <w:rsid w:val="00A91234"/>
    <w:rsid w:val="00A9123B"/>
    <w:rsid w:val="00A916A7"/>
    <w:rsid w:val="00A91907"/>
    <w:rsid w:val="00A91B22"/>
    <w:rsid w:val="00A91D70"/>
    <w:rsid w:val="00A92439"/>
    <w:rsid w:val="00A92ABC"/>
    <w:rsid w:val="00A92ADD"/>
    <w:rsid w:val="00A92D7E"/>
    <w:rsid w:val="00A9304A"/>
    <w:rsid w:val="00A93470"/>
    <w:rsid w:val="00A93AAE"/>
    <w:rsid w:val="00A93C3A"/>
    <w:rsid w:val="00A940A8"/>
    <w:rsid w:val="00A94254"/>
    <w:rsid w:val="00A946E0"/>
    <w:rsid w:val="00A94801"/>
    <w:rsid w:val="00A94D19"/>
    <w:rsid w:val="00A94D1B"/>
    <w:rsid w:val="00A951B6"/>
    <w:rsid w:val="00A95209"/>
    <w:rsid w:val="00A9629B"/>
    <w:rsid w:val="00A967AB"/>
    <w:rsid w:val="00A96808"/>
    <w:rsid w:val="00A97239"/>
    <w:rsid w:val="00A97469"/>
    <w:rsid w:val="00A975A6"/>
    <w:rsid w:val="00A97990"/>
    <w:rsid w:val="00AA0428"/>
    <w:rsid w:val="00AA0AFD"/>
    <w:rsid w:val="00AA15E7"/>
    <w:rsid w:val="00AA1953"/>
    <w:rsid w:val="00AA1EF7"/>
    <w:rsid w:val="00AA218B"/>
    <w:rsid w:val="00AA2484"/>
    <w:rsid w:val="00AA249A"/>
    <w:rsid w:val="00AA292C"/>
    <w:rsid w:val="00AA2966"/>
    <w:rsid w:val="00AA2E0B"/>
    <w:rsid w:val="00AA37C2"/>
    <w:rsid w:val="00AA4E25"/>
    <w:rsid w:val="00AA535A"/>
    <w:rsid w:val="00AA53F5"/>
    <w:rsid w:val="00AA560D"/>
    <w:rsid w:val="00AA56C0"/>
    <w:rsid w:val="00AA575B"/>
    <w:rsid w:val="00AA57AB"/>
    <w:rsid w:val="00AA5B0D"/>
    <w:rsid w:val="00AA6194"/>
    <w:rsid w:val="00AA679C"/>
    <w:rsid w:val="00AA752B"/>
    <w:rsid w:val="00AA770F"/>
    <w:rsid w:val="00AA7BB3"/>
    <w:rsid w:val="00AA7CF6"/>
    <w:rsid w:val="00AB097F"/>
    <w:rsid w:val="00AB1272"/>
    <w:rsid w:val="00AB136C"/>
    <w:rsid w:val="00AB1AC6"/>
    <w:rsid w:val="00AB1F3D"/>
    <w:rsid w:val="00AB21B3"/>
    <w:rsid w:val="00AB232D"/>
    <w:rsid w:val="00AB2539"/>
    <w:rsid w:val="00AB27B7"/>
    <w:rsid w:val="00AB2DA3"/>
    <w:rsid w:val="00AB2FD8"/>
    <w:rsid w:val="00AB312A"/>
    <w:rsid w:val="00AB32D4"/>
    <w:rsid w:val="00AB3449"/>
    <w:rsid w:val="00AB351F"/>
    <w:rsid w:val="00AB37AD"/>
    <w:rsid w:val="00AB40F8"/>
    <w:rsid w:val="00AB42FC"/>
    <w:rsid w:val="00AB466F"/>
    <w:rsid w:val="00AB471F"/>
    <w:rsid w:val="00AB4933"/>
    <w:rsid w:val="00AB49CA"/>
    <w:rsid w:val="00AB49E5"/>
    <w:rsid w:val="00AB4BBF"/>
    <w:rsid w:val="00AB507E"/>
    <w:rsid w:val="00AB575F"/>
    <w:rsid w:val="00AB57D7"/>
    <w:rsid w:val="00AB5C0D"/>
    <w:rsid w:val="00AB5E09"/>
    <w:rsid w:val="00AB61DE"/>
    <w:rsid w:val="00AB6222"/>
    <w:rsid w:val="00AB6439"/>
    <w:rsid w:val="00AB6611"/>
    <w:rsid w:val="00AB7408"/>
    <w:rsid w:val="00AB7759"/>
    <w:rsid w:val="00AB77A7"/>
    <w:rsid w:val="00AB7A65"/>
    <w:rsid w:val="00AB7C77"/>
    <w:rsid w:val="00AB7CBA"/>
    <w:rsid w:val="00AB7FA2"/>
    <w:rsid w:val="00AC01F3"/>
    <w:rsid w:val="00AC0ACE"/>
    <w:rsid w:val="00AC133E"/>
    <w:rsid w:val="00AC1D06"/>
    <w:rsid w:val="00AC263B"/>
    <w:rsid w:val="00AC2D0B"/>
    <w:rsid w:val="00AC40B3"/>
    <w:rsid w:val="00AC4215"/>
    <w:rsid w:val="00AC45D5"/>
    <w:rsid w:val="00AC4654"/>
    <w:rsid w:val="00AC4AF6"/>
    <w:rsid w:val="00AC5692"/>
    <w:rsid w:val="00AC58D0"/>
    <w:rsid w:val="00AC5973"/>
    <w:rsid w:val="00AC59C7"/>
    <w:rsid w:val="00AC5C40"/>
    <w:rsid w:val="00AC5C78"/>
    <w:rsid w:val="00AC6C1C"/>
    <w:rsid w:val="00AC7159"/>
    <w:rsid w:val="00AC76E9"/>
    <w:rsid w:val="00AC7725"/>
    <w:rsid w:val="00AC7D3C"/>
    <w:rsid w:val="00AD065A"/>
    <w:rsid w:val="00AD072D"/>
    <w:rsid w:val="00AD07F6"/>
    <w:rsid w:val="00AD178F"/>
    <w:rsid w:val="00AD1849"/>
    <w:rsid w:val="00AD1CD7"/>
    <w:rsid w:val="00AD1E4C"/>
    <w:rsid w:val="00AD1ED8"/>
    <w:rsid w:val="00AD2346"/>
    <w:rsid w:val="00AD2721"/>
    <w:rsid w:val="00AD2E07"/>
    <w:rsid w:val="00AD3316"/>
    <w:rsid w:val="00AD360D"/>
    <w:rsid w:val="00AD37BF"/>
    <w:rsid w:val="00AD3F3A"/>
    <w:rsid w:val="00AD401C"/>
    <w:rsid w:val="00AD4169"/>
    <w:rsid w:val="00AD4708"/>
    <w:rsid w:val="00AD4912"/>
    <w:rsid w:val="00AD4AAB"/>
    <w:rsid w:val="00AD565D"/>
    <w:rsid w:val="00AD5979"/>
    <w:rsid w:val="00AD6943"/>
    <w:rsid w:val="00AD6B52"/>
    <w:rsid w:val="00AD772C"/>
    <w:rsid w:val="00AD7E56"/>
    <w:rsid w:val="00AD7E88"/>
    <w:rsid w:val="00AD7E98"/>
    <w:rsid w:val="00AE019B"/>
    <w:rsid w:val="00AE01DC"/>
    <w:rsid w:val="00AE024D"/>
    <w:rsid w:val="00AE187F"/>
    <w:rsid w:val="00AE18E1"/>
    <w:rsid w:val="00AE1D48"/>
    <w:rsid w:val="00AE1F2F"/>
    <w:rsid w:val="00AE25EE"/>
    <w:rsid w:val="00AE343F"/>
    <w:rsid w:val="00AE3475"/>
    <w:rsid w:val="00AE3689"/>
    <w:rsid w:val="00AE38F0"/>
    <w:rsid w:val="00AE38FA"/>
    <w:rsid w:val="00AE3F55"/>
    <w:rsid w:val="00AE40A5"/>
    <w:rsid w:val="00AE41E6"/>
    <w:rsid w:val="00AE42E0"/>
    <w:rsid w:val="00AE42E5"/>
    <w:rsid w:val="00AE44AD"/>
    <w:rsid w:val="00AE48FE"/>
    <w:rsid w:val="00AE49D1"/>
    <w:rsid w:val="00AE4D84"/>
    <w:rsid w:val="00AE51C4"/>
    <w:rsid w:val="00AE5E0A"/>
    <w:rsid w:val="00AE637F"/>
    <w:rsid w:val="00AE6F2B"/>
    <w:rsid w:val="00AE70A6"/>
    <w:rsid w:val="00AE7249"/>
    <w:rsid w:val="00AE7B33"/>
    <w:rsid w:val="00AE7BBF"/>
    <w:rsid w:val="00AE7C01"/>
    <w:rsid w:val="00AF07C1"/>
    <w:rsid w:val="00AF1288"/>
    <w:rsid w:val="00AF188A"/>
    <w:rsid w:val="00AF199B"/>
    <w:rsid w:val="00AF1B37"/>
    <w:rsid w:val="00AF1CE9"/>
    <w:rsid w:val="00AF21CC"/>
    <w:rsid w:val="00AF2900"/>
    <w:rsid w:val="00AF309B"/>
    <w:rsid w:val="00AF3E21"/>
    <w:rsid w:val="00AF3F31"/>
    <w:rsid w:val="00AF4027"/>
    <w:rsid w:val="00AF44CF"/>
    <w:rsid w:val="00AF4824"/>
    <w:rsid w:val="00AF4958"/>
    <w:rsid w:val="00AF4C5E"/>
    <w:rsid w:val="00AF4C6D"/>
    <w:rsid w:val="00AF4F69"/>
    <w:rsid w:val="00AF5159"/>
    <w:rsid w:val="00AF53AD"/>
    <w:rsid w:val="00AF5D4C"/>
    <w:rsid w:val="00AF5FF5"/>
    <w:rsid w:val="00AF60B6"/>
    <w:rsid w:val="00AF6183"/>
    <w:rsid w:val="00AF658A"/>
    <w:rsid w:val="00AF6B14"/>
    <w:rsid w:val="00AF76C6"/>
    <w:rsid w:val="00AF77BE"/>
    <w:rsid w:val="00AF7A35"/>
    <w:rsid w:val="00AF7C3A"/>
    <w:rsid w:val="00AF7E3C"/>
    <w:rsid w:val="00B00362"/>
    <w:rsid w:val="00B00805"/>
    <w:rsid w:val="00B00B44"/>
    <w:rsid w:val="00B00FED"/>
    <w:rsid w:val="00B011F9"/>
    <w:rsid w:val="00B0128D"/>
    <w:rsid w:val="00B022F5"/>
    <w:rsid w:val="00B0233C"/>
    <w:rsid w:val="00B02544"/>
    <w:rsid w:val="00B02971"/>
    <w:rsid w:val="00B02CB3"/>
    <w:rsid w:val="00B03080"/>
    <w:rsid w:val="00B0348A"/>
    <w:rsid w:val="00B0365E"/>
    <w:rsid w:val="00B049E7"/>
    <w:rsid w:val="00B04BA1"/>
    <w:rsid w:val="00B05226"/>
    <w:rsid w:val="00B05E57"/>
    <w:rsid w:val="00B05EB5"/>
    <w:rsid w:val="00B0614E"/>
    <w:rsid w:val="00B06A58"/>
    <w:rsid w:val="00B072C1"/>
    <w:rsid w:val="00B07B47"/>
    <w:rsid w:val="00B10332"/>
    <w:rsid w:val="00B10C89"/>
    <w:rsid w:val="00B10D18"/>
    <w:rsid w:val="00B11028"/>
    <w:rsid w:val="00B11286"/>
    <w:rsid w:val="00B11344"/>
    <w:rsid w:val="00B1152E"/>
    <w:rsid w:val="00B116C0"/>
    <w:rsid w:val="00B1170D"/>
    <w:rsid w:val="00B12145"/>
    <w:rsid w:val="00B122B2"/>
    <w:rsid w:val="00B125C8"/>
    <w:rsid w:val="00B129BC"/>
    <w:rsid w:val="00B129D2"/>
    <w:rsid w:val="00B12C0A"/>
    <w:rsid w:val="00B14428"/>
    <w:rsid w:val="00B1456C"/>
    <w:rsid w:val="00B146F2"/>
    <w:rsid w:val="00B14B30"/>
    <w:rsid w:val="00B1582C"/>
    <w:rsid w:val="00B15BD1"/>
    <w:rsid w:val="00B15C76"/>
    <w:rsid w:val="00B16180"/>
    <w:rsid w:val="00B17310"/>
    <w:rsid w:val="00B17331"/>
    <w:rsid w:val="00B17A27"/>
    <w:rsid w:val="00B17D34"/>
    <w:rsid w:val="00B17DFB"/>
    <w:rsid w:val="00B20066"/>
    <w:rsid w:val="00B201E1"/>
    <w:rsid w:val="00B203C9"/>
    <w:rsid w:val="00B20917"/>
    <w:rsid w:val="00B20A38"/>
    <w:rsid w:val="00B22306"/>
    <w:rsid w:val="00B22566"/>
    <w:rsid w:val="00B226BA"/>
    <w:rsid w:val="00B2271F"/>
    <w:rsid w:val="00B22C3E"/>
    <w:rsid w:val="00B22DDA"/>
    <w:rsid w:val="00B23021"/>
    <w:rsid w:val="00B23127"/>
    <w:rsid w:val="00B23766"/>
    <w:rsid w:val="00B23997"/>
    <w:rsid w:val="00B23BC7"/>
    <w:rsid w:val="00B23CAB"/>
    <w:rsid w:val="00B24839"/>
    <w:rsid w:val="00B24938"/>
    <w:rsid w:val="00B2499A"/>
    <w:rsid w:val="00B249FE"/>
    <w:rsid w:val="00B24F1C"/>
    <w:rsid w:val="00B25228"/>
    <w:rsid w:val="00B254CE"/>
    <w:rsid w:val="00B25941"/>
    <w:rsid w:val="00B25D1D"/>
    <w:rsid w:val="00B25EF2"/>
    <w:rsid w:val="00B264FA"/>
    <w:rsid w:val="00B2656C"/>
    <w:rsid w:val="00B27376"/>
    <w:rsid w:val="00B2767E"/>
    <w:rsid w:val="00B27FEF"/>
    <w:rsid w:val="00B3009D"/>
    <w:rsid w:val="00B302FA"/>
    <w:rsid w:val="00B30687"/>
    <w:rsid w:val="00B307B6"/>
    <w:rsid w:val="00B30955"/>
    <w:rsid w:val="00B31217"/>
    <w:rsid w:val="00B31246"/>
    <w:rsid w:val="00B31574"/>
    <w:rsid w:val="00B31913"/>
    <w:rsid w:val="00B31A1C"/>
    <w:rsid w:val="00B32483"/>
    <w:rsid w:val="00B326A1"/>
    <w:rsid w:val="00B3328A"/>
    <w:rsid w:val="00B332EF"/>
    <w:rsid w:val="00B33541"/>
    <w:rsid w:val="00B337AC"/>
    <w:rsid w:val="00B33A4B"/>
    <w:rsid w:val="00B33F03"/>
    <w:rsid w:val="00B33F7D"/>
    <w:rsid w:val="00B34EE7"/>
    <w:rsid w:val="00B34F50"/>
    <w:rsid w:val="00B35254"/>
    <w:rsid w:val="00B35352"/>
    <w:rsid w:val="00B37153"/>
    <w:rsid w:val="00B3747B"/>
    <w:rsid w:val="00B37913"/>
    <w:rsid w:val="00B37E9F"/>
    <w:rsid w:val="00B40167"/>
    <w:rsid w:val="00B4032D"/>
    <w:rsid w:val="00B415C1"/>
    <w:rsid w:val="00B415F7"/>
    <w:rsid w:val="00B41601"/>
    <w:rsid w:val="00B4165A"/>
    <w:rsid w:val="00B41AA6"/>
    <w:rsid w:val="00B41C01"/>
    <w:rsid w:val="00B41F85"/>
    <w:rsid w:val="00B422FA"/>
    <w:rsid w:val="00B423DC"/>
    <w:rsid w:val="00B4251B"/>
    <w:rsid w:val="00B42EE6"/>
    <w:rsid w:val="00B430C8"/>
    <w:rsid w:val="00B4326E"/>
    <w:rsid w:val="00B4334D"/>
    <w:rsid w:val="00B44060"/>
    <w:rsid w:val="00B440C5"/>
    <w:rsid w:val="00B445F3"/>
    <w:rsid w:val="00B446BA"/>
    <w:rsid w:val="00B447E1"/>
    <w:rsid w:val="00B44A4D"/>
    <w:rsid w:val="00B44B6A"/>
    <w:rsid w:val="00B45943"/>
    <w:rsid w:val="00B45A33"/>
    <w:rsid w:val="00B45D75"/>
    <w:rsid w:val="00B45E1A"/>
    <w:rsid w:val="00B46087"/>
    <w:rsid w:val="00B47230"/>
    <w:rsid w:val="00B475E4"/>
    <w:rsid w:val="00B47715"/>
    <w:rsid w:val="00B50657"/>
    <w:rsid w:val="00B507EF"/>
    <w:rsid w:val="00B50B35"/>
    <w:rsid w:val="00B50ED4"/>
    <w:rsid w:val="00B51795"/>
    <w:rsid w:val="00B518DB"/>
    <w:rsid w:val="00B5228D"/>
    <w:rsid w:val="00B522B4"/>
    <w:rsid w:val="00B52646"/>
    <w:rsid w:val="00B528C4"/>
    <w:rsid w:val="00B52B67"/>
    <w:rsid w:val="00B52BD1"/>
    <w:rsid w:val="00B52EDB"/>
    <w:rsid w:val="00B52F86"/>
    <w:rsid w:val="00B531A7"/>
    <w:rsid w:val="00B53255"/>
    <w:rsid w:val="00B53539"/>
    <w:rsid w:val="00B53921"/>
    <w:rsid w:val="00B54C1D"/>
    <w:rsid w:val="00B5554A"/>
    <w:rsid w:val="00B556F3"/>
    <w:rsid w:val="00B557A6"/>
    <w:rsid w:val="00B557F3"/>
    <w:rsid w:val="00B56677"/>
    <w:rsid w:val="00B5697C"/>
    <w:rsid w:val="00B5710A"/>
    <w:rsid w:val="00B57203"/>
    <w:rsid w:val="00B57333"/>
    <w:rsid w:val="00B57AF4"/>
    <w:rsid w:val="00B57CB4"/>
    <w:rsid w:val="00B57F0A"/>
    <w:rsid w:val="00B6060B"/>
    <w:rsid w:val="00B60715"/>
    <w:rsid w:val="00B60720"/>
    <w:rsid w:val="00B60901"/>
    <w:rsid w:val="00B60947"/>
    <w:rsid w:val="00B60F20"/>
    <w:rsid w:val="00B61F7B"/>
    <w:rsid w:val="00B62017"/>
    <w:rsid w:val="00B622C6"/>
    <w:rsid w:val="00B624A7"/>
    <w:rsid w:val="00B62745"/>
    <w:rsid w:val="00B628DA"/>
    <w:rsid w:val="00B62DDA"/>
    <w:rsid w:val="00B62FAB"/>
    <w:rsid w:val="00B63111"/>
    <w:rsid w:val="00B63310"/>
    <w:rsid w:val="00B643CA"/>
    <w:rsid w:val="00B64E52"/>
    <w:rsid w:val="00B64F0B"/>
    <w:rsid w:val="00B6509D"/>
    <w:rsid w:val="00B65A9D"/>
    <w:rsid w:val="00B65D20"/>
    <w:rsid w:val="00B66B0E"/>
    <w:rsid w:val="00B66EF2"/>
    <w:rsid w:val="00B673FD"/>
    <w:rsid w:val="00B67C20"/>
    <w:rsid w:val="00B67C77"/>
    <w:rsid w:val="00B67CFA"/>
    <w:rsid w:val="00B702F6"/>
    <w:rsid w:val="00B70809"/>
    <w:rsid w:val="00B70893"/>
    <w:rsid w:val="00B70AC4"/>
    <w:rsid w:val="00B70C11"/>
    <w:rsid w:val="00B7138E"/>
    <w:rsid w:val="00B7159D"/>
    <w:rsid w:val="00B71BCE"/>
    <w:rsid w:val="00B71C2D"/>
    <w:rsid w:val="00B72C7E"/>
    <w:rsid w:val="00B72DBD"/>
    <w:rsid w:val="00B73DC8"/>
    <w:rsid w:val="00B74152"/>
    <w:rsid w:val="00B74A6E"/>
    <w:rsid w:val="00B74C03"/>
    <w:rsid w:val="00B74FF0"/>
    <w:rsid w:val="00B7500C"/>
    <w:rsid w:val="00B75679"/>
    <w:rsid w:val="00B75809"/>
    <w:rsid w:val="00B7589F"/>
    <w:rsid w:val="00B75B08"/>
    <w:rsid w:val="00B75E27"/>
    <w:rsid w:val="00B75EE4"/>
    <w:rsid w:val="00B76605"/>
    <w:rsid w:val="00B76693"/>
    <w:rsid w:val="00B76740"/>
    <w:rsid w:val="00B769CC"/>
    <w:rsid w:val="00B77166"/>
    <w:rsid w:val="00B77F36"/>
    <w:rsid w:val="00B80F10"/>
    <w:rsid w:val="00B81310"/>
    <w:rsid w:val="00B81506"/>
    <w:rsid w:val="00B816A9"/>
    <w:rsid w:val="00B81818"/>
    <w:rsid w:val="00B81DBE"/>
    <w:rsid w:val="00B827AA"/>
    <w:rsid w:val="00B831B1"/>
    <w:rsid w:val="00B834F0"/>
    <w:rsid w:val="00B835D1"/>
    <w:rsid w:val="00B83BD7"/>
    <w:rsid w:val="00B8432C"/>
    <w:rsid w:val="00B84341"/>
    <w:rsid w:val="00B8539A"/>
    <w:rsid w:val="00B85DB1"/>
    <w:rsid w:val="00B85E0F"/>
    <w:rsid w:val="00B863CF"/>
    <w:rsid w:val="00B8672D"/>
    <w:rsid w:val="00B86DB8"/>
    <w:rsid w:val="00B86E75"/>
    <w:rsid w:val="00B86FA9"/>
    <w:rsid w:val="00B90196"/>
    <w:rsid w:val="00B9069E"/>
    <w:rsid w:val="00B908A8"/>
    <w:rsid w:val="00B90CFF"/>
    <w:rsid w:val="00B90DC3"/>
    <w:rsid w:val="00B91083"/>
    <w:rsid w:val="00B9119A"/>
    <w:rsid w:val="00B917B8"/>
    <w:rsid w:val="00B91D74"/>
    <w:rsid w:val="00B92518"/>
    <w:rsid w:val="00B925DB"/>
    <w:rsid w:val="00B92671"/>
    <w:rsid w:val="00B92D5C"/>
    <w:rsid w:val="00B92DD4"/>
    <w:rsid w:val="00B93280"/>
    <w:rsid w:val="00B935EF"/>
    <w:rsid w:val="00B936FD"/>
    <w:rsid w:val="00B94F9B"/>
    <w:rsid w:val="00B9501D"/>
    <w:rsid w:val="00B95213"/>
    <w:rsid w:val="00B95663"/>
    <w:rsid w:val="00B9615D"/>
    <w:rsid w:val="00B963D3"/>
    <w:rsid w:val="00B96C65"/>
    <w:rsid w:val="00B96D94"/>
    <w:rsid w:val="00B96E4D"/>
    <w:rsid w:val="00B97292"/>
    <w:rsid w:val="00B9756A"/>
    <w:rsid w:val="00B97941"/>
    <w:rsid w:val="00B97AC0"/>
    <w:rsid w:val="00B97B5A"/>
    <w:rsid w:val="00B97EF0"/>
    <w:rsid w:val="00B97F4D"/>
    <w:rsid w:val="00BA0061"/>
    <w:rsid w:val="00BA0064"/>
    <w:rsid w:val="00BA07A9"/>
    <w:rsid w:val="00BA094A"/>
    <w:rsid w:val="00BA1028"/>
    <w:rsid w:val="00BA12CF"/>
    <w:rsid w:val="00BA1F04"/>
    <w:rsid w:val="00BA1F53"/>
    <w:rsid w:val="00BA2312"/>
    <w:rsid w:val="00BA2568"/>
    <w:rsid w:val="00BA28EC"/>
    <w:rsid w:val="00BA34AF"/>
    <w:rsid w:val="00BA3BFA"/>
    <w:rsid w:val="00BA3C9D"/>
    <w:rsid w:val="00BA3EDE"/>
    <w:rsid w:val="00BA427E"/>
    <w:rsid w:val="00BA45D4"/>
    <w:rsid w:val="00BA474C"/>
    <w:rsid w:val="00BA4E05"/>
    <w:rsid w:val="00BA5452"/>
    <w:rsid w:val="00BA57B4"/>
    <w:rsid w:val="00BA58C7"/>
    <w:rsid w:val="00BA5C2A"/>
    <w:rsid w:val="00BA5CA2"/>
    <w:rsid w:val="00BA5CB5"/>
    <w:rsid w:val="00BA5D60"/>
    <w:rsid w:val="00BA5F63"/>
    <w:rsid w:val="00BA60B1"/>
    <w:rsid w:val="00BA637E"/>
    <w:rsid w:val="00BA64F0"/>
    <w:rsid w:val="00BA6932"/>
    <w:rsid w:val="00BA6D04"/>
    <w:rsid w:val="00BA7014"/>
    <w:rsid w:val="00BA7A45"/>
    <w:rsid w:val="00BA7BEC"/>
    <w:rsid w:val="00BB00F7"/>
    <w:rsid w:val="00BB01A2"/>
    <w:rsid w:val="00BB06EB"/>
    <w:rsid w:val="00BB083F"/>
    <w:rsid w:val="00BB09A5"/>
    <w:rsid w:val="00BB0BCE"/>
    <w:rsid w:val="00BB0E41"/>
    <w:rsid w:val="00BB105B"/>
    <w:rsid w:val="00BB131A"/>
    <w:rsid w:val="00BB13C9"/>
    <w:rsid w:val="00BB17A4"/>
    <w:rsid w:val="00BB1C1A"/>
    <w:rsid w:val="00BB200A"/>
    <w:rsid w:val="00BB2216"/>
    <w:rsid w:val="00BB238A"/>
    <w:rsid w:val="00BB2390"/>
    <w:rsid w:val="00BB2E18"/>
    <w:rsid w:val="00BB3385"/>
    <w:rsid w:val="00BB371E"/>
    <w:rsid w:val="00BB3855"/>
    <w:rsid w:val="00BB3A1A"/>
    <w:rsid w:val="00BB46EA"/>
    <w:rsid w:val="00BB4BDA"/>
    <w:rsid w:val="00BB54BA"/>
    <w:rsid w:val="00BB5E03"/>
    <w:rsid w:val="00BB5F6C"/>
    <w:rsid w:val="00BB6A23"/>
    <w:rsid w:val="00BB7208"/>
    <w:rsid w:val="00BB7BC8"/>
    <w:rsid w:val="00BB7F77"/>
    <w:rsid w:val="00BC0343"/>
    <w:rsid w:val="00BC0593"/>
    <w:rsid w:val="00BC06D9"/>
    <w:rsid w:val="00BC154E"/>
    <w:rsid w:val="00BC15EA"/>
    <w:rsid w:val="00BC16CE"/>
    <w:rsid w:val="00BC1AB9"/>
    <w:rsid w:val="00BC1BC5"/>
    <w:rsid w:val="00BC1D02"/>
    <w:rsid w:val="00BC203D"/>
    <w:rsid w:val="00BC2349"/>
    <w:rsid w:val="00BC28FA"/>
    <w:rsid w:val="00BC2E3E"/>
    <w:rsid w:val="00BC2FFE"/>
    <w:rsid w:val="00BC4430"/>
    <w:rsid w:val="00BC4742"/>
    <w:rsid w:val="00BC4953"/>
    <w:rsid w:val="00BC5584"/>
    <w:rsid w:val="00BC586B"/>
    <w:rsid w:val="00BC5BC9"/>
    <w:rsid w:val="00BC5C4B"/>
    <w:rsid w:val="00BC5E00"/>
    <w:rsid w:val="00BC63DB"/>
    <w:rsid w:val="00BC65C7"/>
    <w:rsid w:val="00BC66FF"/>
    <w:rsid w:val="00BC7515"/>
    <w:rsid w:val="00BC76C3"/>
    <w:rsid w:val="00BC7B79"/>
    <w:rsid w:val="00BC7F88"/>
    <w:rsid w:val="00BD1031"/>
    <w:rsid w:val="00BD104F"/>
    <w:rsid w:val="00BD10CA"/>
    <w:rsid w:val="00BD1159"/>
    <w:rsid w:val="00BD1CD3"/>
    <w:rsid w:val="00BD1E4E"/>
    <w:rsid w:val="00BD2178"/>
    <w:rsid w:val="00BD22C1"/>
    <w:rsid w:val="00BD236F"/>
    <w:rsid w:val="00BD259E"/>
    <w:rsid w:val="00BD28A6"/>
    <w:rsid w:val="00BD2AA5"/>
    <w:rsid w:val="00BD3020"/>
    <w:rsid w:val="00BD323F"/>
    <w:rsid w:val="00BD3D93"/>
    <w:rsid w:val="00BD3EA1"/>
    <w:rsid w:val="00BD4028"/>
    <w:rsid w:val="00BD4176"/>
    <w:rsid w:val="00BD4769"/>
    <w:rsid w:val="00BD4967"/>
    <w:rsid w:val="00BD530D"/>
    <w:rsid w:val="00BD5E10"/>
    <w:rsid w:val="00BD6167"/>
    <w:rsid w:val="00BD67DE"/>
    <w:rsid w:val="00BD722A"/>
    <w:rsid w:val="00BD7325"/>
    <w:rsid w:val="00BD7618"/>
    <w:rsid w:val="00BE0763"/>
    <w:rsid w:val="00BE0C00"/>
    <w:rsid w:val="00BE13A9"/>
    <w:rsid w:val="00BE154D"/>
    <w:rsid w:val="00BE16AA"/>
    <w:rsid w:val="00BE1828"/>
    <w:rsid w:val="00BE1F59"/>
    <w:rsid w:val="00BE2C5A"/>
    <w:rsid w:val="00BE3648"/>
    <w:rsid w:val="00BE3D7F"/>
    <w:rsid w:val="00BE3E03"/>
    <w:rsid w:val="00BE44F8"/>
    <w:rsid w:val="00BE4967"/>
    <w:rsid w:val="00BE49F0"/>
    <w:rsid w:val="00BE53D0"/>
    <w:rsid w:val="00BE557C"/>
    <w:rsid w:val="00BE58CC"/>
    <w:rsid w:val="00BE58FA"/>
    <w:rsid w:val="00BE5E92"/>
    <w:rsid w:val="00BE660F"/>
    <w:rsid w:val="00BE69AF"/>
    <w:rsid w:val="00BE6B2C"/>
    <w:rsid w:val="00BE7649"/>
    <w:rsid w:val="00BE7AF4"/>
    <w:rsid w:val="00BE7BDE"/>
    <w:rsid w:val="00BF0310"/>
    <w:rsid w:val="00BF0C42"/>
    <w:rsid w:val="00BF132F"/>
    <w:rsid w:val="00BF18D5"/>
    <w:rsid w:val="00BF191C"/>
    <w:rsid w:val="00BF231A"/>
    <w:rsid w:val="00BF2414"/>
    <w:rsid w:val="00BF2E8A"/>
    <w:rsid w:val="00BF2F2A"/>
    <w:rsid w:val="00BF3241"/>
    <w:rsid w:val="00BF36F1"/>
    <w:rsid w:val="00BF376D"/>
    <w:rsid w:val="00BF3C23"/>
    <w:rsid w:val="00BF3C34"/>
    <w:rsid w:val="00BF3FDA"/>
    <w:rsid w:val="00BF4159"/>
    <w:rsid w:val="00BF5409"/>
    <w:rsid w:val="00BF5619"/>
    <w:rsid w:val="00BF57D9"/>
    <w:rsid w:val="00BF5B37"/>
    <w:rsid w:val="00BF5EDE"/>
    <w:rsid w:val="00BF5F02"/>
    <w:rsid w:val="00BF648C"/>
    <w:rsid w:val="00BF69DA"/>
    <w:rsid w:val="00BF6ADB"/>
    <w:rsid w:val="00BF6B4E"/>
    <w:rsid w:val="00BF6E4D"/>
    <w:rsid w:val="00BF7003"/>
    <w:rsid w:val="00BF72E0"/>
    <w:rsid w:val="00BF7764"/>
    <w:rsid w:val="00BF78C7"/>
    <w:rsid w:val="00C00E1C"/>
    <w:rsid w:val="00C00E68"/>
    <w:rsid w:val="00C01196"/>
    <w:rsid w:val="00C011CC"/>
    <w:rsid w:val="00C0182A"/>
    <w:rsid w:val="00C021F5"/>
    <w:rsid w:val="00C02CF8"/>
    <w:rsid w:val="00C035EE"/>
    <w:rsid w:val="00C04DFF"/>
    <w:rsid w:val="00C0520E"/>
    <w:rsid w:val="00C0537F"/>
    <w:rsid w:val="00C0544F"/>
    <w:rsid w:val="00C05958"/>
    <w:rsid w:val="00C06460"/>
    <w:rsid w:val="00C06AFA"/>
    <w:rsid w:val="00C0711B"/>
    <w:rsid w:val="00C07501"/>
    <w:rsid w:val="00C07661"/>
    <w:rsid w:val="00C078D4"/>
    <w:rsid w:val="00C07C1C"/>
    <w:rsid w:val="00C07FD3"/>
    <w:rsid w:val="00C10096"/>
    <w:rsid w:val="00C1019F"/>
    <w:rsid w:val="00C108F7"/>
    <w:rsid w:val="00C11082"/>
    <w:rsid w:val="00C119E2"/>
    <w:rsid w:val="00C123C2"/>
    <w:rsid w:val="00C12525"/>
    <w:rsid w:val="00C1262D"/>
    <w:rsid w:val="00C12769"/>
    <w:rsid w:val="00C12927"/>
    <w:rsid w:val="00C1321F"/>
    <w:rsid w:val="00C138D1"/>
    <w:rsid w:val="00C139C6"/>
    <w:rsid w:val="00C1450D"/>
    <w:rsid w:val="00C147CD"/>
    <w:rsid w:val="00C14A17"/>
    <w:rsid w:val="00C14B52"/>
    <w:rsid w:val="00C1505E"/>
    <w:rsid w:val="00C1595C"/>
    <w:rsid w:val="00C15AA5"/>
    <w:rsid w:val="00C15B62"/>
    <w:rsid w:val="00C15CC7"/>
    <w:rsid w:val="00C162E3"/>
    <w:rsid w:val="00C163D8"/>
    <w:rsid w:val="00C16A92"/>
    <w:rsid w:val="00C16D8A"/>
    <w:rsid w:val="00C16DF7"/>
    <w:rsid w:val="00C171B2"/>
    <w:rsid w:val="00C1732E"/>
    <w:rsid w:val="00C17512"/>
    <w:rsid w:val="00C1774B"/>
    <w:rsid w:val="00C17983"/>
    <w:rsid w:val="00C17C33"/>
    <w:rsid w:val="00C2076C"/>
    <w:rsid w:val="00C207D3"/>
    <w:rsid w:val="00C20D7E"/>
    <w:rsid w:val="00C2114E"/>
    <w:rsid w:val="00C2123F"/>
    <w:rsid w:val="00C217FA"/>
    <w:rsid w:val="00C21C03"/>
    <w:rsid w:val="00C21DFA"/>
    <w:rsid w:val="00C23255"/>
    <w:rsid w:val="00C248A2"/>
    <w:rsid w:val="00C24B66"/>
    <w:rsid w:val="00C25582"/>
    <w:rsid w:val="00C25FB6"/>
    <w:rsid w:val="00C26189"/>
    <w:rsid w:val="00C264CC"/>
    <w:rsid w:val="00C2650A"/>
    <w:rsid w:val="00C27DC9"/>
    <w:rsid w:val="00C3038E"/>
    <w:rsid w:val="00C308A5"/>
    <w:rsid w:val="00C30AC6"/>
    <w:rsid w:val="00C30D9D"/>
    <w:rsid w:val="00C30E1A"/>
    <w:rsid w:val="00C31DE2"/>
    <w:rsid w:val="00C32380"/>
    <w:rsid w:val="00C323D6"/>
    <w:rsid w:val="00C33655"/>
    <w:rsid w:val="00C336B1"/>
    <w:rsid w:val="00C336F2"/>
    <w:rsid w:val="00C3376F"/>
    <w:rsid w:val="00C33968"/>
    <w:rsid w:val="00C34861"/>
    <w:rsid w:val="00C349DE"/>
    <w:rsid w:val="00C35636"/>
    <w:rsid w:val="00C357C5"/>
    <w:rsid w:val="00C3584C"/>
    <w:rsid w:val="00C358A2"/>
    <w:rsid w:val="00C361D1"/>
    <w:rsid w:val="00C36C34"/>
    <w:rsid w:val="00C373E0"/>
    <w:rsid w:val="00C3749D"/>
    <w:rsid w:val="00C3793A"/>
    <w:rsid w:val="00C379D0"/>
    <w:rsid w:val="00C40281"/>
    <w:rsid w:val="00C40631"/>
    <w:rsid w:val="00C4065E"/>
    <w:rsid w:val="00C4097E"/>
    <w:rsid w:val="00C41013"/>
    <w:rsid w:val="00C41407"/>
    <w:rsid w:val="00C416D0"/>
    <w:rsid w:val="00C4224D"/>
    <w:rsid w:val="00C42C15"/>
    <w:rsid w:val="00C43790"/>
    <w:rsid w:val="00C43CD0"/>
    <w:rsid w:val="00C43F04"/>
    <w:rsid w:val="00C441D6"/>
    <w:rsid w:val="00C446EF"/>
    <w:rsid w:val="00C44CEC"/>
    <w:rsid w:val="00C44F43"/>
    <w:rsid w:val="00C450C0"/>
    <w:rsid w:val="00C450E4"/>
    <w:rsid w:val="00C45732"/>
    <w:rsid w:val="00C45E9E"/>
    <w:rsid w:val="00C46273"/>
    <w:rsid w:val="00C4674D"/>
    <w:rsid w:val="00C46A11"/>
    <w:rsid w:val="00C4729B"/>
    <w:rsid w:val="00C473D3"/>
    <w:rsid w:val="00C47BF6"/>
    <w:rsid w:val="00C47D35"/>
    <w:rsid w:val="00C505C2"/>
    <w:rsid w:val="00C5065F"/>
    <w:rsid w:val="00C507E9"/>
    <w:rsid w:val="00C508E7"/>
    <w:rsid w:val="00C51802"/>
    <w:rsid w:val="00C519D6"/>
    <w:rsid w:val="00C51E83"/>
    <w:rsid w:val="00C51F82"/>
    <w:rsid w:val="00C5206B"/>
    <w:rsid w:val="00C52087"/>
    <w:rsid w:val="00C52AFA"/>
    <w:rsid w:val="00C52B6D"/>
    <w:rsid w:val="00C52B8D"/>
    <w:rsid w:val="00C52C8F"/>
    <w:rsid w:val="00C5396C"/>
    <w:rsid w:val="00C53A92"/>
    <w:rsid w:val="00C53B56"/>
    <w:rsid w:val="00C53D2A"/>
    <w:rsid w:val="00C54B50"/>
    <w:rsid w:val="00C54ED7"/>
    <w:rsid w:val="00C5524C"/>
    <w:rsid w:val="00C5594E"/>
    <w:rsid w:val="00C56002"/>
    <w:rsid w:val="00C561B1"/>
    <w:rsid w:val="00C563BA"/>
    <w:rsid w:val="00C5736A"/>
    <w:rsid w:val="00C57A1E"/>
    <w:rsid w:val="00C57A5D"/>
    <w:rsid w:val="00C57B19"/>
    <w:rsid w:val="00C57B32"/>
    <w:rsid w:val="00C57DD2"/>
    <w:rsid w:val="00C60037"/>
    <w:rsid w:val="00C602E7"/>
    <w:rsid w:val="00C60514"/>
    <w:rsid w:val="00C60C13"/>
    <w:rsid w:val="00C60CF9"/>
    <w:rsid w:val="00C61875"/>
    <w:rsid w:val="00C61CEB"/>
    <w:rsid w:val="00C624E6"/>
    <w:rsid w:val="00C62DDD"/>
    <w:rsid w:val="00C62F2D"/>
    <w:rsid w:val="00C631AC"/>
    <w:rsid w:val="00C6367E"/>
    <w:rsid w:val="00C63A92"/>
    <w:rsid w:val="00C63E1A"/>
    <w:rsid w:val="00C64409"/>
    <w:rsid w:val="00C64942"/>
    <w:rsid w:val="00C64CEE"/>
    <w:rsid w:val="00C64E49"/>
    <w:rsid w:val="00C65539"/>
    <w:rsid w:val="00C65D71"/>
    <w:rsid w:val="00C669C4"/>
    <w:rsid w:val="00C66ECC"/>
    <w:rsid w:val="00C672C5"/>
    <w:rsid w:val="00C7077E"/>
    <w:rsid w:val="00C70953"/>
    <w:rsid w:val="00C70BA8"/>
    <w:rsid w:val="00C7106C"/>
    <w:rsid w:val="00C715EA"/>
    <w:rsid w:val="00C71779"/>
    <w:rsid w:val="00C71F47"/>
    <w:rsid w:val="00C72307"/>
    <w:rsid w:val="00C727D6"/>
    <w:rsid w:val="00C72959"/>
    <w:rsid w:val="00C72C07"/>
    <w:rsid w:val="00C731EB"/>
    <w:rsid w:val="00C731ED"/>
    <w:rsid w:val="00C736A2"/>
    <w:rsid w:val="00C73AC7"/>
    <w:rsid w:val="00C73C8E"/>
    <w:rsid w:val="00C741B7"/>
    <w:rsid w:val="00C74759"/>
    <w:rsid w:val="00C74A2E"/>
    <w:rsid w:val="00C74AEF"/>
    <w:rsid w:val="00C751A9"/>
    <w:rsid w:val="00C75243"/>
    <w:rsid w:val="00C752BF"/>
    <w:rsid w:val="00C753D4"/>
    <w:rsid w:val="00C75F70"/>
    <w:rsid w:val="00C766A3"/>
    <w:rsid w:val="00C76ED0"/>
    <w:rsid w:val="00C770B6"/>
    <w:rsid w:val="00C771D4"/>
    <w:rsid w:val="00C771FC"/>
    <w:rsid w:val="00C7751A"/>
    <w:rsid w:val="00C77836"/>
    <w:rsid w:val="00C77CF0"/>
    <w:rsid w:val="00C77D06"/>
    <w:rsid w:val="00C80036"/>
    <w:rsid w:val="00C803E6"/>
    <w:rsid w:val="00C80C32"/>
    <w:rsid w:val="00C80E58"/>
    <w:rsid w:val="00C81191"/>
    <w:rsid w:val="00C817EC"/>
    <w:rsid w:val="00C81A45"/>
    <w:rsid w:val="00C81C39"/>
    <w:rsid w:val="00C81CD6"/>
    <w:rsid w:val="00C821BE"/>
    <w:rsid w:val="00C823C1"/>
    <w:rsid w:val="00C82D0D"/>
    <w:rsid w:val="00C82D4C"/>
    <w:rsid w:val="00C835FA"/>
    <w:rsid w:val="00C83BDF"/>
    <w:rsid w:val="00C841B3"/>
    <w:rsid w:val="00C84352"/>
    <w:rsid w:val="00C843F7"/>
    <w:rsid w:val="00C84A4F"/>
    <w:rsid w:val="00C84F0B"/>
    <w:rsid w:val="00C86068"/>
    <w:rsid w:val="00C8691A"/>
    <w:rsid w:val="00C86D5C"/>
    <w:rsid w:val="00C86DE5"/>
    <w:rsid w:val="00C87388"/>
    <w:rsid w:val="00C875BE"/>
    <w:rsid w:val="00C87E6A"/>
    <w:rsid w:val="00C90379"/>
    <w:rsid w:val="00C9126A"/>
    <w:rsid w:val="00C913A1"/>
    <w:rsid w:val="00C91AB9"/>
    <w:rsid w:val="00C920D5"/>
    <w:rsid w:val="00C923E6"/>
    <w:rsid w:val="00C9296A"/>
    <w:rsid w:val="00C9298C"/>
    <w:rsid w:val="00C92AA5"/>
    <w:rsid w:val="00C92FD7"/>
    <w:rsid w:val="00C93126"/>
    <w:rsid w:val="00C93189"/>
    <w:rsid w:val="00C93C9E"/>
    <w:rsid w:val="00C942AF"/>
    <w:rsid w:val="00C949E9"/>
    <w:rsid w:val="00C94D98"/>
    <w:rsid w:val="00C94E4D"/>
    <w:rsid w:val="00C95140"/>
    <w:rsid w:val="00C951B8"/>
    <w:rsid w:val="00C95C57"/>
    <w:rsid w:val="00C96194"/>
    <w:rsid w:val="00C9636E"/>
    <w:rsid w:val="00C96A75"/>
    <w:rsid w:val="00C96B88"/>
    <w:rsid w:val="00C971C0"/>
    <w:rsid w:val="00C97215"/>
    <w:rsid w:val="00C97DCC"/>
    <w:rsid w:val="00CA04FD"/>
    <w:rsid w:val="00CA078A"/>
    <w:rsid w:val="00CA0B0D"/>
    <w:rsid w:val="00CA1554"/>
    <w:rsid w:val="00CA1E47"/>
    <w:rsid w:val="00CA1F08"/>
    <w:rsid w:val="00CA22CA"/>
    <w:rsid w:val="00CA239D"/>
    <w:rsid w:val="00CA256A"/>
    <w:rsid w:val="00CA25EA"/>
    <w:rsid w:val="00CA3447"/>
    <w:rsid w:val="00CA3BE8"/>
    <w:rsid w:val="00CA3FA9"/>
    <w:rsid w:val="00CA40F8"/>
    <w:rsid w:val="00CA49D6"/>
    <w:rsid w:val="00CA4BFF"/>
    <w:rsid w:val="00CA4C37"/>
    <w:rsid w:val="00CA4FA8"/>
    <w:rsid w:val="00CA52F0"/>
    <w:rsid w:val="00CA5521"/>
    <w:rsid w:val="00CA562C"/>
    <w:rsid w:val="00CA57E4"/>
    <w:rsid w:val="00CA7028"/>
    <w:rsid w:val="00CA74E1"/>
    <w:rsid w:val="00CA7C2C"/>
    <w:rsid w:val="00CA7DCD"/>
    <w:rsid w:val="00CA7E7A"/>
    <w:rsid w:val="00CB04FB"/>
    <w:rsid w:val="00CB06F7"/>
    <w:rsid w:val="00CB0923"/>
    <w:rsid w:val="00CB10F9"/>
    <w:rsid w:val="00CB1905"/>
    <w:rsid w:val="00CB19AB"/>
    <w:rsid w:val="00CB1A54"/>
    <w:rsid w:val="00CB1ACB"/>
    <w:rsid w:val="00CB2130"/>
    <w:rsid w:val="00CB23CC"/>
    <w:rsid w:val="00CB2570"/>
    <w:rsid w:val="00CB33BA"/>
    <w:rsid w:val="00CB38C3"/>
    <w:rsid w:val="00CB49E4"/>
    <w:rsid w:val="00CB49F3"/>
    <w:rsid w:val="00CB4C8F"/>
    <w:rsid w:val="00CB4F76"/>
    <w:rsid w:val="00CB53F0"/>
    <w:rsid w:val="00CB5A25"/>
    <w:rsid w:val="00CB5F46"/>
    <w:rsid w:val="00CB661E"/>
    <w:rsid w:val="00CB6FE3"/>
    <w:rsid w:val="00CB7821"/>
    <w:rsid w:val="00CC04F7"/>
    <w:rsid w:val="00CC096C"/>
    <w:rsid w:val="00CC0C55"/>
    <w:rsid w:val="00CC1AF6"/>
    <w:rsid w:val="00CC3217"/>
    <w:rsid w:val="00CC3764"/>
    <w:rsid w:val="00CC3CAC"/>
    <w:rsid w:val="00CC417C"/>
    <w:rsid w:val="00CC427B"/>
    <w:rsid w:val="00CC4655"/>
    <w:rsid w:val="00CC4663"/>
    <w:rsid w:val="00CC4699"/>
    <w:rsid w:val="00CC4EFB"/>
    <w:rsid w:val="00CC537A"/>
    <w:rsid w:val="00CC70A4"/>
    <w:rsid w:val="00CC7468"/>
    <w:rsid w:val="00CD044C"/>
    <w:rsid w:val="00CD0D3F"/>
    <w:rsid w:val="00CD1018"/>
    <w:rsid w:val="00CD116F"/>
    <w:rsid w:val="00CD24E6"/>
    <w:rsid w:val="00CD2989"/>
    <w:rsid w:val="00CD3232"/>
    <w:rsid w:val="00CD3521"/>
    <w:rsid w:val="00CD48AE"/>
    <w:rsid w:val="00CD4BEB"/>
    <w:rsid w:val="00CD639C"/>
    <w:rsid w:val="00CD643A"/>
    <w:rsid w:val="00CD6790"/>
    <w:rsid w:val="00CD6E6F"/>
    <w:rsid w:val="00CD7850"/>
    <w:rsid w:val="00CD7D88"/>
    <w:rsid w:val="00CE02D8"/>
    <w:rsid w:val="00CE0497"/>
    <w:rsid w:val="00CE0D59"/>
    <w:rsid w:val="00CE1138"/>
    <w:rsid w:val="00CE115F"/>
    <w:rsid w:val="00CE13D2"/>
    <w:rsid w:val="00CE14EC"/>
    <w:rsid w:val="00CE1A33"/>
    <w:rsid w:val="00CE1BEA"/>
    <w:rsid w:val="00CE1CA3"/>
    <w:rsid w:val="00CE2061"/>
    <w:rsid w:val="00CE22C4"/>
    <w:rsid w:val="00CE22CB"/>
    <w:rsid w:val="00CE234A"/>
    <w:rsid w:val="00CE2964"/>
    <w:rsid w:val="00CE2C10"/>
    <w:rsid w:val="00CE3120"/>
    <w:rsid w:val="00CE3590"/>
    <w:rsid w:val="00CE3D7D"/>
    <w:rsid w:val="00CE4467"/>
    <w:rsid w:val="00CE4C67"/>
    <w:rsid w:val="00CE52E4"/>
    <w:rsid w:val="00CE599B"/>
    <w:rsid w:val="00CE5B62"/>
    <w:rsid w:val="00CE5C89"/>
    <w:rsid w:val="00CE64C7"/>
    <w:rsid w:val="00CE6A33"/>
    <w:rsid w:val="00CE6A5F"/>
    <w:rsid w:val="00CE73C8"/>
    <w:rsid w:val="00CE7AAB"/>
    <w:rsid w:val="00CE7E9A"/>
    <w:rsid w:val="00CF0467"/>
    <w:rsid w:val="00CF0715"/>
    <w:rsid w:val="00CF116B"/>
    <w:rsid w:val="00CF1293"/>
    <w:rsid w:val="00CF1829"/>
    <w:rsid w:val="00CF1908"/>
    <w:rsid w:val="00CF193B"/>
    <w:rsid w:val="00CF1ABB"/>
    <w:rsid w:val="00CF1FBA"/>
    <w:rsid w:val="00CF28A2"/>
    <w:rsid w:val="00CF34DA"/>
    <w:rsid w:val="00CF377D"/>
    <w:rsid w:val="00CF4F1B"/>
    <w:rsid w:val="00CF54AD"/>
    <w:rsid w:val="00CF54B8"/>
    <w:rsid w:val="00CF5707"/>
    <w:rsid w:val="00CF5713"/>
    <w:rsid w:val="00CF57C4"/>
    <w:rsid w:val="00CF5A34"/>
    <w:rsid w:val="00CF5E73"/>
    <w:rsid w:val="00CF60F7"/>
    <w:rsid w:val="00CF65A5"/>
    <w:rsid w:val="00CF7047"/>
    <w:rsid w:val="00CF7232"/>
    <w:rsid w:val="00CF7515"/>
    <w:rsid w:val="00CF782A"/>
    <w:rsid w:val="00D00F00"/>
    <w:rsid w:val="00D010F8"/>
    <w:rsid w:val="00D01C7A"/>
    <w:rsid w:val="00D01D05"/>
    <w:rsid w:val="00D02010"/>
    <w:rsid w:val="00D023FB"/>
    <w:rsid w:val="00D025D6"/>
    <w:rsid w:val="00D02842"/>
    <w:rsid w:val="00D02AC1"/>
    <w:rsid w:val="00D02C2A"/>
    <w:rsid w:val="00D03979"/>
    <w:rsid w:val="00D03A28"/>
    <w:rsid w:val="00D03B46"/>
    <w:rsid w:val="00D04257"/>
    <w:rsid w:val="00D04649"/>
    <w:rsid w:val="00D04934"/>
    <w:rsid w:val="00D0528E"/>
    <w:rsid w:val="00D0570F"/>
    <w:rsid w:val="00D05E63"/>
    <w:rsid w:val="00D05F97"/>
    <w:rsid w:val="00D06156"/>
    <w:rsid w:val="00D063BE"/>
    <w:rsid w:val="00D066FC"/>
    <w:rsid w:val="00D06811"/>
    <w:rsid w:val="00D06D73"/>
    <w:rsid w:val="00D1020A"/>
    <w:rsid w:val="00D10451"/>
    <w:rsid w:val="00D10D6C"/>
    <w:rsid w:val="00D10E09"/>
    <w:rsid w:val="00D110B8"/>
    <w:rsid w:val="00D11DBC"/>
    <w:rsid w:val="00D11E84"/>
    <w:rsid w:val="00D11EF2"/>
    <w:rsid w:val="00D125F2"/>
    <w:rsid w:val="00D12E0C"/>
    <w:rsid w:val="00D1306B"/>
    <w:rsid w:val="00D136BC"/>
    <w:rsid w:val="00D13AF1"/>
    <w:rsid w:val="00D13F6B"/>
    <w:rsid w:val="00D14011"/>
    <w:rsid w:val="00D14210"/>
    <w:rsid w:val="00D14332"/>
    <w:rsid w:val="00D144AA"/>
    <w:rsid w:val="00D14825"/>
    <w:rsid w:val="00D14A31"/>
    <w:rsid w:val="00D15034"/>
    <w:rsid w:val="00D150D6"/>
    <w:rsid w:val="00D159B0"/>
    <w:rsid w:val="00D160C6"/>
    <w:rsid w:val="00D16371"/>
    <w:rsid w:val="00D163B0"/>
    <w:rsid w:val="00D1675A"/>
    <w:rsid w:val="00D169A8"/>
    <w:rsid w:val="00D16F78"/>
    <w:rsid w:val="00D17432"/>
    <w:rsid w:val="00D177A6"/>
    <w:rsid w:val="00D20BE3"/>
    <w:rsid w:val="00D20E63"/>
    <w:rsid w:val="00D219D6"/>
    <w:rsid w:val="00D21DB9"/>
    <w:rsid w:val="00D2248E"/>
    <w:rsid w:val="00D2311C"/>
    <w:rsid w:val="00D234F2"/>
    <w:rsid w:val="00D2385B"/>
    <w:rsid w:val="00D23B27"/>
    <w:rsid w:val="00D24342"/>
    <w:rsid w:val="00D24CB3"/>
    <w:rsid w:val="00D253C8"/>
    <w:rsid w:val="00D25AC4"/>
    <w:rsid w:val="00D25C2F"/>
    <w:rsid w:val="00D26CEA"/>
    <w:rsid w:val="00D26DE3"/>
    <w:rsid w:val="00D270FA"/>
    <w:rsid w:val="00D27680"/>
    <w:rsid w:val="00D27818"/>
    <w:rsid w:val="00D27E5C"/>
    <w:rsid w:val="00D31155"/>
    <w:rsid w:val="00D31318"/>
    <w:rsid w:val="00D31F9E"/>
    <w:rsid w:val="00D32E4A"/>
    <w:rsid w:val="00D331F5"/>
    <w:rsid w:val="00D334FF"/>
    <w:rsid w:val="00D33506"/>
    <w:rsid w:val="00D3356F"/>
    <w:rsid w:val="00D33886"/>
    <w:rsid w:val="00D33CB4"/>
    <w:rsid w:val="00D33DA1"/>
    <w:rsid w:val="00D34053"/>
    <w:rsid w:val="00D3450B"/>
    <w:rsid w:val="00D3524E"/>
    <w:rsid w:val="00D35260"/>
    <w:rsid w:val="00D35705"/>
    <w:rsid w:val="00D35BFA"/>
    <w:rsid w:val="00D366C9"/>
    <w:rsid w:val="00D36AEC"/>
    <w:rsid w:val="00D379CA"/>
    <w:rsid w:val="00D37B18"/>
    <w:rsid w:val="00D37D54"/>
    <w:rsid w:val="00D402D0"/>
    <w:rsid w:val="00D406F8"/>
    <w:rsid w:val="00D408EC"/>
    <w:rsid w:val="00D40F2A"/>
    <w:rsid w:val="00D4130C"/>
    <w:rsid w:val="00D41351"/>
    <w:rsid w:val="00D413AF"/>
    <w:rsid w:val="00D413BA"/>
    <w:rsid w:val="00D4172F"/>
    <w:rsid w:val="00D418DD"/>
    <w:rsid w:val="00D41E87"/>
    <w:rsid w:val="00D4283F"/>
    <w:rsid w:val="00D43CB7"/>
    <w:rsid w:val="00D43E66"/>
    <w:rsid w:val="00D4409F"/>
    <w:rsid w:val="00D442D0"/>
    <w:rsid w:val="00D442DC"/>
    <w:rsid w:val="00D4493A"/>
    <w:rsid w:val="00D4514F"/>
    <w:rsid w:val="00D45376"/>
    <w:rsid w:val="00D4584C"/>
    <w:rsid w:val="00D45AD7"/>
    <w:rsid w:val="00D461EB"/>
    <w:rsid w:val="00D466C0"/>
    <w:rsid w:val="00D46E22"/>
    <w:rsid w:val="00D47154"/>
    <w:rsid w:val="00D47965"/>
    <w:rsid w:val="00D47ABE"/>
    <w:rsid w:val="00D501C3"/>
    <w:rsid w:val="00D50452"/>
    <w:rsid w:val="00D504A9"/>
    <w:rsid w:val="00D5065D"/>
    <w:rsid w:val="00D513B7"/>
    <w:rsid w:val="00D522A6"/>
    <w:rsid w:val="00D52371"/>
    <w:rsid w:val="00D5239B"/>
    <w:rsid w:val="00D52BCF"/>
    <w:rsid w:val="00D5355A"/>
    <w:rsid w:val="00D5401D"/>
    <w:rsid w:val="00D54356"/>
    <w:rsid w:val="00D551FF"/>
    <w:rsid w:val="00D55711"/>
    <w:rsid w:val="00D562D4"/>
    <w:rsid w:val="00D5673A"/>
    <w:rsid w:val="00D5733D"/>
    <w:rsid w:val="00D574B6"/>
    <w:rsid w:val="00D57945"/>
    <w:rsid w:val="00D57B72"/>
    <w:rsid w:val="00D57CB8"/>
    <w:rsid w:val="00D602F0"/>
    <w:rsid w:val="00D60786"/>
    <w:rsid w:val="00D60BD9"/>
    <w:rsid w:val="00D60E0C"/>
    <w:rsid w:val="00D6110A"/>
    <w:rsid w:val="00D61137"/>
    <w:rsid w:val="00D61550"/>
    <w:rsid w:val="00D61774"/>
    <w:rsid w:val="00D617FC"/>
    <w:rsid w:val="00D61B16"/>
    <w:rsid w:val="00D61C23"/>
    <w:rsid w:val="00D61D7D"/>
    <w:rsid w:val="00D61E02"/>
    <w:rsid w:val="00D627A7"/>
    <w:rsid w:val="00D631A7"/>
    <w:rsid w:val="00D63E45"/>
    <w:rsid w:val="00D63E6C"/>
    <w:rsid w:val="00D64198"/>
    <w:rsid w:val="00D6488B"/>
    <w:rsid w:val="00D649C2"/>
    <w:rsid w:val="00D64B1B"/>
    <w:rsid w:val="00D64F9B"/>
    <w:rsid w:val="00D65BB0"/>
    <w:rsid w:val="00D65F3A"/>
    <w:rsid w:val="00D661D6"/>
    <w:rsid w:val="00D66368"/>
    <w:rsid w:val="00D668BA"/>
    <w:rsid w:val="00D67155"/>
    <w:rsid w:val="00D674F7"/>
    <w:rsid w:val="00D67933"/>
    <w:rsid w:val="00D67AF9"/>
    <w:rsid w:val="00D67B00"/>
    <w:rsid w:val="00D7007A"/>
    <w:rsid w:val="00D70122"/>
    <w:rsid w:val="00D704C8"/>
    <w:rsid w:val="00D70D69"/>
    <w:rsid w:val="00D71118"/>
    <w:rsid w:val="00D71440"/>
    <w:rsid w:val="00D71698"/>
    <w:rsid w:val="00D716D7"/>
    <w:rsid w:val="00D7199D"/>
    <w:rsid w:val="00D71A17"/>
    <w:rsid w:val="00D71F5F"/>
    <w:rsid w:val="00D71F8A"/>
    <w:rsid w:val="00D71FE9"/>
    <w:rsid w:val="00D728FC"/>
    <w:rsid w:val="00D72C1D"/>
    <w:rsid w:val="00D72C41"/>
    <w:rsid w:val="00D72D83"/>
    <w:rsid w:val="00D73024"/>
    <w:rsid w:val="00D73433"/>
    <w:rsid w:val="00D7391E"/>
    <w:rsid w:val="00D73D72"/>
    <w:rsid w:val="00D74207"/>
    <w:rsid w:val="00D7474E"/>
    <w:rsid w:val="00D749FB"/>
    <w:rsid w:val="00D74EB0"/>
    <w:rsid w:val="00D752BA"/>
    <w:rsid w:val="00D7533E"/>
    <w:rsid w:val="00D75792"/>
    <w:rsid w:val="00D757FC"/>
    <w:rsid w:val="00D76577"/>
    <w:rsid w:val="00D7675C"/>
    <w:rsid w:val="00D770CE"/>
    <w:rsid w:val="00D7734F"/>
    <w:rsid w:val="00D77438"/>
    <w:rsid w:val="00D7786C"/>
    <w:rsid w:val="00D80D6A"/>
    <w:rsid w:val="00D814E6"/>
    <w:rsid w:val="00D8191C"/>
    <w:rsid w:val="00D81B26"/>
    <w:rsid w:val="00D81FA7"/>
    <w:rsid w:val="00D827F4"/>
    <w:rsid w:val="00D82CFA"/>
    <w:rsid w:val="00D83032"/>
    <w:rsid w:val="00D834AE"/>
    <w:rsid w:val="00D83E4B"/>
    <w:rsid w:val="00D83FA8"/>
    <w:rsid w:val="00D84237"/>
    <w:rsid w:val="00D845E3"/>
    <w:rsid w:val="00D847C0"/>
    <w:rsid w:val="00D84868"/>
    <w:rsid w:val="00D84E72"/>
    <w:rsid w:val="00D84F7E"/>
    <w:rsid w:val="00D858F0"/>
    <w:rsid w:val="00D859D1"/>
    <w:rsid w:val="00D85E09"/>
    <w:rsid w:val="00D86BBF"/>
    <w:rsid w:val="00D86E4E"/>
    <w:rsid w:val="00D86F9C"/>
    <w:rsid w:val="00D86FAC"/>
    <w:rsid w:val="00D8709B"/>
    <w:rsid w:val="00D8714A"/>
    <w:rsid w:val="00D87180"/>
    <w:rsid w:val="00D871DF"/>
    <w:rsid w:val="00D8752E"/>
    <w:rsid w:val="00D8762C"/>
    <w:rsid w:val="00D87817"/>
    <w:rsid w:val="00D87AFC"/>
    <w:rsid w:val="00D87C99"/>
    <w:rsid w:val="00D90A03"/>
    <w:rsid w:val="00D90B20"/>
    <w:rsid w:val="00D90D28"/>
    <w:rsid w:val="00D91176"/>
    <w:rsid w:val="00D91393"/>
    <w:rsid w:val="00D914B1"/>
    <w:rsid w:val="00D9291C"/>
    <w:rsid w:val="00D92A1F"/>
    <w:rsid w:val="00D931AD"/>
    <w:rsid w:val="00D9328A"/>
    <w:rsid w:val="00D937A2"/>
    <w:rsid w:val="00D93CBC"/>
    <w:rsid w:val="00D94442"/>
    <w:rsid w:val="00D945A7"/>
    <w:rsid w:val="00D94F01"/>
    <w:rsid w:val="00D9547C"/>
    <w:rsid w:val="00D954AC"/>
    <w:rsid w:val="00D96072"/>
    <w:rsid w:val="00D9686B"/>
    <w:rsid w:val="00D96E2F"/>
    <w:rsid w:val="00D974CB"/>
    <w:rsid w:val="00D97982"/>
    <w:rsid w:val="00D97A45"/>
    <w:rsid w:val="00D97EAD"/>
    <w:rsid w:val="00DA0946"/>
    <w:rsid w:val="00DA0DC6"/>
    <w:rsid w:val="00DA0F82"/>
    <w:rsid w:val="00DA21DB"/>
    <w:rsid w:val="00DA223B"/>
    <w:rsid w:val="00DA279A"/>
    <w:rsid w:val="00DA2E35"/>
    <w:rsid w:val="00DA3216"/>
    <w:rsid w:val="00DA325E"/>
    <w:rsid w:val="00DA3999"/>
    <w:rsid w:val="00DA3C10"/>
    <w:rsid w:val="00DA3E3A"/>
    <w:rsid w:val="00DA3E73"/>
    <w:rsid w:val="00DA4016"/>
    <w:rsid w:val="00DA4277"/>
    <w:rsid w:val="00DA4B2B"/>
    <w:rsid w:val="00DA4B92"/>
    <w:rsid w:val="00DA4F02"/>
    <w:rsid w:val="00DA5292"/>
    <w:rsid w:val="00DA5719"/>
    <w:rsid w:val="00DA5FDB"/>
    <w:rsid w:val="00DA6F38"/>
    <w:rsid w:val="00DA7421"/>
    <w:rsid w:val="00DA7464"/>
    <w:rsid w:val="00DA7B08"/>
    <w:rsid w:val="00DA7F6E"/>
    <w:rsid w:val="00DB06AA"/>
    <w:rsid w:val="00DB07B9"/>
    <w:rsid w:val="00DB0B73"/>
    <w:rsid w:val="00DB11DF"/>
    <w:rsid w:val="00DB1480"/>
    <w:rsid w:val="00DB1BDE"/>
    <w:rsid w:val="00DB2B53"/>
    <w:rsid w:val="00DB2BDD"/>
    <w:rsid w:val="00DB2BFF"/>
    <w:rsid w:val="00DB3206"/>
    <w:rsid w:val="00DB398E"/>
    <w:rsid w:val="00DB4132"/>
    <w:rsid w:val="00DB4148"/>
    <w:rsid w:val="00DB4B0D"/>
    <w:rsid w:val="00DB5178"/>
    <w:rsid w:val="00DB582A"/>
    <w:rsid w:val="00DB58ED"/>
    <w:rsid w:val="00DB5A56"/>
    <w:rsid w:val="00DB5DD7"/>
    <w:rsid w:val="00DB5E03"/>
    <w:rsid w:val="00DB5E07"/>
    <w:rsid w:val="00DB5E50"/>
    <w:rsid w:val="00DB5E5B"/>
    <w:rsid w:val="00DB61F1"/>
    <w:rsid w:val="00DB67F4"/>
    <w:rsid w:val="00DB6F05"/>
    <w:rsid w:val="00DB720B"/>
    <w:rsid w:val="00DB761C"/>
    <w:rsid w:val="00DB7724"/>
    <w:rsid w:val="00DB7F59"/>
    <w:rsid w:val="00DC0564"/>
    <w:rsid w:val="00DC0913"/>
    <w:rsid w:val="00DC0966"/>
    <w:rsid w:val="00DC0B47"/>
    <w:rsid w:val="00DC0CB6"/>
    <w:rsid w:val="00DC1A7C"/>
    <w:rsid w:val="00DC1B4C"/>
    <w:rsid w:val="00DC1FA3"/>
    <w:rsid w:val="00DC2CA8"/>
    <w:rsid w:val="00DC3684"/>
    <w:rsid w:val="00DC37F3"/>
    <w:rsid w:val="00DC39A1"/>
    <w:rsid w:val="00DC3FB1"/>
    <w:rsid w:val="00DC414C"/>
    <w:rsid w:val="00DC4CAA"/>
    <w:rsid w:val="00DC533A"/>
    <w:rsid w:val="00DC54B9"/>
    <w:rsid w:val="00DC568C"/>
    <w:rsid w:val="00DC66D7"/>
    <w:rsid w:val="00DC6B87"/>
    <w:rsid w:val="00DC7557"/>
    <w:rsid w:val="00DC7613"/>
    <w:rsid w:val="00DC7625"/>
    <w:rsid w:val="00DC7C0A"/>
    <w:rsid w:val="00DC7ED5"/>
    <w:rsid w:val="00DD02DA"/>
    <w:rsid w:val="00DD04D6"/>
    <w:rsid w:val="00DD0758"/>
    <w:rsid w:val="00DD0918"/>
    <w:rsid w:val="00DD098A"/>
    <w:rsid w:val="00DD0CD8"/>
    <w:rsid w:val="00DD0F94"/>
    <w:rsid w:val="00DD113F"/>
    <w:rsid w:val="00DD147D"/>
    <w:rsid w:val="00DD1782"/>
    <w:rsid w:val="00DD1DFC"/>
    <w:rsid w:val="00DD2054"/>
    <w:rsid w:val="00DD20E8"/>
    <w:rsid w:val="00DD2110"/>
    <w:rsid w:val="00DD255D"/>
    <w:rsid w:val="00DD2D13"/>
    <w:rsid w:val="00DD2E3F"/>
    <w:rsid w:val="00DD3378"/>
    <w:rsid w:val="00DD3438"/>
    <w:rsid w:val="00DD35B8"/>
    <w:rsid w:val="00DD3C44"/>
    <w:rsid w:val="00DD3EFD"/>
    <w:rsid w:val="00DD4036"/>
    <w:rsid w:val="00DD41FF"/>
    <w:rsid w:val="00DD4413"/>
    <w:rsid w:val="00DD4529"/>
    <w:rsid w:val="00DD455A"/>
    <w:rsid w:val="00DD5083"/>
    <w:rsid w:val="00DD5093"/>
    <w:rsid w:val="00DD557B"/>
    <w:rsid w:val="00DD5706"/>
    <w:rsid w:val="00DD638A"/>
    <w:rsid w:val="00DD6754"/>
    <w:rsid w:val="00DD68CF"/>
    <w:rsid w:val="00DD6E3F"/>
    <w:rsid w:val="00DD7137"/>
    <w:rsid w:val="00DD7823"/>
    <w:rsid w:val="00DD7998"/>
    <w:rsid w:val="00DE14E6"/>
    <w:rsid w:val="00DE156F"/>
    <w:rsid w:val="00DE16DD"/>
    <w:rsid w:val="00DE1D08"/>
    <w:rsid w:val="00DE1D76"/>
    <w:rsid w:val="00DE1E25"/>
    <w:rsid w:val="00DE1F49"/>
    <w:rsid w:val="00DE1F77"/>
    <w:rsid w:val="00DE2213"/>
    <w:rsid w:val="00DE27ED"/>
    <w:rsid w:val="00DE29C4"/>
    <w:rsid w:val="00DE2B4F"/>
    <w:rsid w:val="00DE3264"/>
    <w:rsid w:val="00DE3289"/>
    <w:rsid w:val="00DE329A"/>
    <w:rsid w:val="00DE3702"/>
    <w:rsid w:val="00DE427D"/>
    <w:rsid w:val="00DE480B"/>
    <w:rsid w:val="00DE4BA3"/>
    <w:rsid w:val="00DE4BB6"/>
    <w:rsid w:val="00DE4C02"/>
    <w:rsid w:val="00DE4E91"/>
    <w:rsid w:val="00DE5637"/>
    <w:rsid w:val="00DE6C71"/>
    <w:rsid w:val="00DE71E3"/>
    <w:rsid w:val="00DE74CA"/>
    <w:rsid w:val="00DE75ED"/>
    <w:rsid w:val="00DE7EB6"/>
    <w:rsid w:val="00DF02A8"/>
    <w:rsid w:val="00DF02B6"/>
    <w:rsid w:val="00DF243F"/>
    <w:rsid w:val="00DF2596"/>
    <w:rsid w:val="00DF2691"/>
    <w:rsid w:val="00DF2BAF"/>
    <w:rsid w:val="00DF3095"/>
    <w:rsid w:val="00DF33C3"/>
    <w:rsid w:val="00DF376B"/>
    <w:rsid w:val="00DF43CE"/>
    <w:rsid w:val="00DF4D30"/>
    <w:rsid w:val="00DF5005"/>
    <w:rsid w:val="00DF5249"/>
    <w:rsid w:val="00DF53C1"/>
    <w:rsid w:val="00DF5730"/>
    <w:rsid w:val="00DF5C0F"/>
    <w:rsid w:val="00DF5F2B"/>
    <w:rsid w:val="00DF6476"/>
    <w:rsid w:val="00DF67EF"/>
    <w:rsid w:val="00DF6ADC"/>
    <w:rsid w:val="00DF71C2"/>
    <w:rsid w:val="00DF7859"/>
    <w:rsid w:val="00DF7862"/>
    <w:rsid w:val="00DF7946"/>
    <w:rsid w:val="00DF7E10"/>
    <w:rsid w:val="00DF7E23"/>
    <w:rsid w:val="00DF7FED"/>
    <w:rsid w:val="00E00267"/>
    <w:rsid w:val="00E0037C"/>
    <w:rsid w:val="00E008A6"/>
    <w:rsid w:val="00E00CE8"/>
    <w:rsid w:val="00E00E35"/>
    <w:rsid w:val="00E0104A"/>
    <w:rsid w:val="00E01447"/>
    <w:rsid w:val="00E0146D"/>
    <w:rsid w:val="00E01516"/>
    <w:rsid w:val="00E0167D"/>
    <w:rsid w:val="00E0168E"/>
    <w:rsid w:val="00E01EA5"/>
    <w:rsid w:val="00E021AD"/>
    <w:rsid w:val="00E021D1"/>
    <w:rsid w:val="00E021DA"/>
    <w:rsid w:val="00E02489"/>
    <w:rsid w:val="00E02DA8"/>
    <w:rsid w:val="00E030D0"/>
    <w:rsid w:val="00E032C7"/>
    <w:rsid w:val="00E035F9"/>
    <w:rsid w:val="00E03882"/>
    <w:rsid w:val="00E03B3F"/>
    <w:rsid w:val="00E0407C"/>
    <w:rsid w:val="00E04178"/>
    <w:rsid w:val="00E043FF"/>
    <w:rsid w:val="00E044F8"/>
    <w:rsid w:val="00E0458A"/>
    <w:rsid w:val="00E051B5"/>
    <w:rsid w:val="00E05279"/>
    <w:rsid w:val="00E05530"/>
    <w:rsid w:val="00E05540"/>
    <w:rsid w:val="00E05A5C"/>
    <w:rsid w:val="00E0636F"/>
    <w:rsid w:val="00E06695"/>
    <w:rsid w:val="00E06D91"/>
    <w:rsid w:val="00E07317"/>
    <w:rsid w:val="00E07643"/>
    <w:rsid w:val="00E07C8D"/>
    <w:rsid w:val="00E07D04"/>
    <w:rsid w:val="00E07D51"/>
    <w:rsid w:val="00E102A4"/>
    <w:rsid w:val="00E10A28"/>
    <w:rsid w:val="00E10E18"/>
    <w:rsid w:val="00E1157A"/>
    <w:rsid w:val="00E12408"/>
    <w:rsid w:val="00E12625"/>
    <w:rsid w:val="00E12B37"/>
    <w:rsid w:val="00E1433F"/>
    <w:rsid w:val="00E1466E"/>
    <w:rsid w:val="00E14C23"/>
    <w:rsid w:val="00E14CBE"/>
    <w:rsid w:val="00E15125"/>
    <w:rsid w:val="00E16057"/>
    <w:rsid w:val="00E16723"/>
    <w:rsid w:val="00E16766"/>
    <w:rsid w:val="00E16BE0"/>
    <w:rsid w:val="00E16C82"/>
    <w:rsid w:val="00E16CF6"/>
    <w:rsid w:val="00E1719B"/>
    <w:rsid w:val="00E17DD3"/>
    <w:rsid w:val="00E17F1A"/>
    <w:rsid w:val="00E17F2B"/>
    <w:rsid w:val="00E20A7C"/>
    <w:rsid w:val="00E20D28"/>
    <w:rsid w:val="00E21621"/>
    <w:rsid w:val="00E218C7"/>
    <w:rsid w:val="00E21A07"/>
    <w:rsid w:val="00E2268C"/>
    <w:rsid w:val="00E2301D"/>
    <w:rsid w:val="00E231EF"/>
    <w:rsid w:val="00E23535"/>
    <w:rsid w:val="00E235FE"/>
    <w:rsid w:val="00E23AD5"/>
    <w:rsid w:val="00E23CE0"/>
    <w:rsid w:val="00E23DAD"/>
    <w:rsid w:val="00E23FA3"/>
    <w:rsid w:val="00E2417A"/>
    <w:rsid w:val="00E2485C"/>
    <w:rsid w:val="00E248F8"/>
    <w:rsid w:val="00E25012"/>
    <w:rsid w:val="00E2532D"/>
    <w:rsid w:val="00E257E2"/>
    <w:rsid w:val="00E26270"/>
    <w:rsid w:val="00E26A84"/>
    <w:rsid w:val="00E26B5A"/>
    <w:rsid w:val="00E26CBD"/>
    <w:rsid w:val="00E270C2"/>
    <w:rsid w:val="00E27334"/>
    <w:rsid w:val="00E27830"/>
    <w:rsid w:val="00E27AF6"/>
    <w:rsid w:val="00E300FD"/>
    <w:rsid w:val="00E30A63"/>
    <w:rsid w:val="00E30CDA"/>
    <w:rsid w:val="00E3136B"/>
    <w:rsid w:val="00E31AC8"/>
    <w:rsid w:val="00E31C31"/>
    <w:rsid w:val="00E31E06"/>
    <w:rsid w:val="00E3209B"/>
    <w:rsid w:val="00E3294E"/>
    <w:rsid w:val="00E32C2C"/>
    <w:rsid w:val="00E332B2"/>
    <w:rsid w:val="00E332DB"/>
    <w:rsid w:val="00E335B2"/>
    <w:rsid w:val="00E33CBB"/>
    <w:rsid w:val="00E33FA5"/>
    <w:rsid w:val="00E3435F"/>
    <w:rsid w:val="00E34B43"/>
    <w:rsid w:val="00E34FA6"/>
    <w:rsid w:val="00E35E03"/>
    <w:rsid w:val="00E35F43"/>
    <w:rsid w:val="00E360AB"/>
    <w:rsid w:val="00E36940"/>
    <w:rsid w:val="00E36E78"/>
    <w:rsid w:val="00E36EAC"/>
    <w:rsid w:val="00E37166"/>
    <w:rsid w:val="00E3728D"/>
    <w:rsid w:val="00E40054"/>
    <w:rsid w:val="00E402FA"/>
    <w:rsid w:val="00E405D0"/>
    <w:rsid w:val="00E40C1D"/>
    <w:rsid w:val="00E41792"/>
    <w:rsid w:val="00E41B7B"/>
    <w:rsid w:val="00E42005"/>
    <w:rsid w:val="00E42097"/>
    <w:rsid w:val="00E421BC"/>
    <w:rsid w:val="00E42607"/>
    <w:rsid w:val="00E42E7B"/>
    <w:rsid w:val="00E43000"/>
    <w:rsid w:val="00E438B1"/>
    <w:rsid w:val="00E43A30"/>
    <w:rsid w:val="00E43FFF"/>
    <w:rsid w:val="00E44275"/>
    <w:rsid w:val="00E449A7"/>
    <w:rsid w:val="00E44D15"/>
    <w:rsid w:val="00E44EE6"/>
    <w:rsid w:val="00E451BC"/>
    <w:rsid w:val="00E452C5"/>
    <w:rsid w:val="00E454F8"/>
    <w:rsid w:val="00E46230"/>
    <w:rsid w:val="00E467B0"/>
    <w:rsid w:val="00E46BD4"/>
    <w:rsid w:val="00E47A4B"/>
    <w:rsid w:val="00E47B10"/>
    <w:rsid w:val="00E47D5E"/>
    <w:rsid w:val="00E50555"/>
    <w:rsid w:val="00E505CB"/>
    <w:rsid w:val="00E50757"/>
    <w:rsid w:val="00E50920"/>
    <w:rsid w:val="00E50AA5"/>
    <w:rsid w:val="00E50CF3"/>
    <w:rsid w:val="00E51520"/>
    <w:rsid w:val="00E5196A"/>
    <w:rsid w:val="00E51B4D"/>
    <w:rsid w:val="00E51D4A"/>
    <w:rsid w:val="00E52256"/>
    <w:rsid w:val="00E52A6D"/>
    <w:rsid w:val="00E5322A"/>
    <w:rsid w:val="00E5340C"/>
    <w:rsid w:val="00E536E4"/>
    <w:rsid w:val="00E537CA"/>
    <w:rsid w:val="00E53C60"/>
    <w:rsid w:val="00E53E5F"/>
    <w:rsid w:val="00E541EB"/>
    <w:rsid w:val="00E542DB"/>
    <w:rsid w:val="00E5435A"/>
    <w:rsid w:val="00E5440B"/>
    <w:rsid w:val="00E562A7"/>
    <w:rsid w:val="00E5658E"/>
    <w:rsid w:val="00E566E8"/>
    <w:rsid w:val="00E566EA"/>
    <w:rsid w:val="00E567E2"/>
    <w:rsid w:val="00E577E6"/>
    <w:rsid w:val="00E606C8"/>
    <w:rsid w:val="00E6091A"/>
    <w:rsid w:val="00E60A16"/>
    <w:rsid w:val="00E61141"/>
    <w:rsid w:val="00E623C6"/>
    <w:rsid w:val="00E63061"/>
    <w:rsid w:val="00E6315C"/>
    <w:rsid w:val="00E631D7"/>
    <w:rsid w:val="00E63754"/>
    <w:rsid w:val="00E63ADB"/>
    <w:rsid w:val="00E63D71"/>
    <w:rsid w:val="00E63EE5"/>
    <w:rsid w:val="00E64003"/>
    <w:rsid w:val="00E64310"/>
    <w:rsid w:val="00E64FFB"/>
    <w:rsid w:val="00E656D2"/>
    <w:rsid w:val="00E65DB7"/>
    <w:rsid w:val="00E65E9B"/>
    <w:rsid w:val="00E66178"/>
    <w:rsid w:val="00E663FD"/>
    <w:rsid w:val="00E6673D"/>
    <w:rsid w:val="00E6681A"/>
    <w:rsid w:val="00E66888"/>
    <w:rsid w:val="00E6708B"/>
    <w:rsid w:val="00E670AD"/>
    <w:rsid w:val="00E67183"/>
    <w:rsid w:val="00E67594"/>
    <w:rsid w:val="00E67DC0"/>
    <w:rsid w:val="00E70076"/>
    <w:rsid w:val="00E702AD"/>
    <w:rsid w:val="00E706A5"/>
    <w:rsid w:val="00E70933"/>
    <w:rsid w:val="00E70AFD"/>
    <w:rsid w:val="00E70B0E"/>
    <w:rsid w:val="00E718F1"/>
    <w:rsid w:val="00E71967"/>
    <w:rsid w:val="00E719C0"/>
    <w:rsid w:val="00E71D12"/>
    <w:rsid w:val="00E723B1"/>
    <w:rsid w:val="00E72E28"/>
    <w:rsid w:val="00E73783"/>
    <w:rsid w:val="00E739D1"/>
    <w:rsid w:val="00E73C30"/>
    <w:rsid w:val="00E73D1E"/>
    <w:rsid w:val="00E741AE"/>
    <w:rsid w:val="00E74531"/>
    <w:rsid w:val="00E74697"/>
    <w:rsid w:val="00E7499E"/>
    <w:rsid w:val="00E74D19"/>
    <w:rsid w:val="00E752F2"/>
    <w:rsid w:val="00E7531C"/>
    <w:rsid w:val="00E75379"/>
    <w:rsid w:val="00E75A25"/>
    <w:rsid w:val="00E76424"/>
    <w:rsid w:val="00E767AE"/>
    <w:rsid w:val="00E76D35"/>
    <w:rsid w:val="00E77407"/>
    <w:rsid w:val="00E77501"/>
    <w:rsid w:val="00E7752F"/>
    <w:rsid w:val="00E77579"/>
    <w:rsid w:val="00E777C6"/>
    <w:rsid w:val="00E8002A"/>
    <w:rsid w:val="00E800BA"/>
    <w:rsid w:val="00E80B70"/>
    <w:rsid w:val="00E80F77"/>
    <w:rsid w:val="00E81074"/>
    <w:rsid w:val="00E81266"/>
    <w:rsid w:val="00E812B4"/>
    <w:rsid w:val="00E81408"/>
    <w:rsid w:val="00E815F7"/>
    <w:rsid w:val="00E81CE1"/>
    <w:rsid w:val="00E81E54"/>
    <w:rsid w:val="00E8275B"/>
    <w:rsid w:val="00E8384C"/>
    <w:rsid w:val="00E83BC0"/>
    <w:rsid w:val="00E83CBB"/>
    <w:rsid w:val="00E83D23"/>
    <w:rsid w:val="00E84F5B"/>
    <w:rsid w:val="00E854F8"/>
    <w:rsid w:val="00E8578B"/>
    <w:rsid w:val="00E857D2"/>
    <w:rsid w:val="00E85AFD"/>
    <w:rsid w:val="00E86721"/>
    <w:rsid w:val="00E8679C"/>
    <w:rsid w:val="00E87139"/>
    <w:rsid w:val="00E87AE5"/>
    <w:rsid w:val="00E87DF7"/>
    <w:rsid w:val="00E90132"/>
    <w:rsid w:val="00E90427"/>
    <w:rsid w:val="00E90BEB"/>
    <w:rsid w:val="00E91F71"/>
    <w:rsid w:val="00E923F6"/>
    <w:rsid w:val="00E92506"/>
    <w:rsid w:val="00E92983"/>
    <w:rsid w:val="00E92B64"/>
    <w:rsid w:val="00E93563"/>
    <w:rsid w:val="00E935CF"/>
    <w:rsid w:val="00E936BC"/>
    <w:rsid w:val="00E9379C"/>
    <w:rsid w:val="00E93C90"/>
    <w:rsid w:val="00E94600"/>
    <w:rsid w:val="00E94C7B"/>
    <w:rsid w:val="00E95C20"/>
    <w:rsid w:val="00E95F13"/>
    <w:rsid w:val="00E95FFC"/>
    <w:rsid w:val="00E96650"/>
    <w:rsid w:val="00E96773"/>
    <w:rsid w:val="00E96CB3"/>
    <w:rsid w:val="00E97464"/>
    <w:rsid w:val="00E977CF"/>
    <w:rsid w:val="00E97847"/>
    <w:rsid w:val="00E97D62"/>
    <w:rsid w:val="00EA0300"/>
    <w:rsid w:val="00EA04D5"/>
    <w:rsid w:val="00EA079F"/>
    <w:rsid w:val="00EA0A66"/>
    <w:rsid w:val="00EA0AA2"/>
    <w:rsid w:val="00EA0BF5"/>
    <w:rsid w:val="00EA1611"/>
    <w:rsid w:val="00EA17D1"/>
    <w:rsid w:val="00EA1928"/>
    <w:rsid w:val="00EA23A0"/>
    <w:rsid w:val="00EA2ABF"/>
    <w:rsid w:val="00EA2B49"/>
    <w:rsid w:val="00EA2E8B"/>
    <w:rsid w:val="00EA305D"/>
    <w:rsid w:val="00EA32AC"/>
    <w:rsid w:val="00EA3442"/>
    <w:rsid w:val="00EA3568"/>
    <w:rsid w:val="00EA372E"/>
    <w:rsid w:val="00EA3F2B"/>
    <w:rsid w:val="00EA40EB"/>
    <w:rsid w:val="00EA453F"/>
    <w:rsid w:val="00EA48E6"/>
    <w:rsid w:val="00EA4D8B"/>
    <w:rsid w:val="00EA5964"/>
    <w:rsid w:val="00EA5A1F"/>
    <w:rsid w:val="00EA600B"/>
    <w:rsid w:val="00EA606F"/>
    <w:rsid w:val="00EA63B9"/>
    <w:rsid w:val="00EA68A0"/>
    <w:rsid w:val="00EA68F0"/>
    <w:rsid w:val="00EA69D6"/>
    <w:rsid w:val="00EA7B29"/>
    <w:rsid w:val="00EA7CC5"/>
    <w:rsid w:val="00EA7DD4"/>
    <w:rsid w:val="00EB094E"/>
    <w:rsid w:val="00EB0AE8"/>
    <w:rsid w:val="00EB0C15"/>
    <w:rsid w:val="00EB0E62"/>
    <w:rsid w:val="00EB1017"/>
    <w:rsid w:val="00EB127D"/>
    <w:rsid w:val="00EB17D7"/>
    <w:rsid w:val="00EB19E1"/>
    <w:rsid w:val="00EB242E"/>
    <w:rsid w:val="00EB2C8C"/>
    <w:rsid w:val="00EB3431"/>
    <w:rsid w:val="00EB3C99"/>
    <w:rsid w:val="00EB3D6C"/>
    <w:rsid w:val="00EB46E6"/>
    <w:rsid w:val="00EB48A3"/>
    <w:rsid w:val="00EB4A84"/>
    <w:rsid w:val="00EB4BDA"/>
    <w:rsid w:val="00EB51AD"/>
    <w:rsid w:val="00EB527A"/>
    <w:rsid w:val="00EB5339"/>
    <w:rsid w:val="00EB5BB1"/>
    <w:rsid w:val="00EB5EB8"/>
    <w:rsid w:val="00EB5FAF"/>
    <w:rsid w:val="00EB6002"/>
    <w:rsid w:val="00EB6173"/>
    <w:rsid w:val="00EB628A"/>
    <w:rsid w:val="00EB6BD1"/>
    <w:rsid w:val="00EB6C6F"/>
    <w:rsid w:val="00EB7883"/>
    <w:rsid w:val="00EB7DD0"/>
    <w:rsid w:val="00EC03AC"/>
    <w:rsid w:val="00EC0BF3"/>
    <w:rsid w:val="00EC0CF1"/>
    <w:rsid w:val="00EC16DA"/>
    <w:rsid w:val="00EC21D5"/>
    <w:rsid w:val="00EC2344"/>
    <w:rsid w:val="00EC23CD"/>
    <w:rsid w:val="00EC34A3"/>
    <w:rsid w:val="00EC3535"/>
    <w:rsid w:val="00EC3740"/>
    <w:rsid w:val="00EC3F4B"/>
    <w:rsid w:val="00EC4304"/>
    <w:rsid w:val="00EC4B29"/>
    <w:rsid w:val="00EC4B71"/>
    <w:rsid w:val="00EC4D3B"/>
    <w:rsid w:val="00EC5237"/>
    <w:rsid w:val="00EC5294"/>
    <w:rsid w:val="00EC54E8"/>
    <w:rsid w:val="00EC5626"/>
    <w:rsid w:val="00EC58AC"/>
    <w:rsid w:val="00EC6871"/>
    <w:rsid w:val="00EC7AD1"/>
    <w:rsid w:val="00EC7C96"/>
    <w:rsid w:val="00ED0F12"/>
    <w:rsid w:val="00ED13DE"/>
    <w:rsid w:val="00ED1567"/>
    <w:rsid w:val="00ED1A26"/>
    <w:rsid w:val="00ED1EB5"/>
    <w:rsid w:val="00ED2D30"/>
    <w:rsid w:val="00ED3DFE"/>
    <w:rsid w:val="00ED449D"/>
    <w:rsid w:val="00ED465C"/>
    <w:rsid w:val="00ED4A29"/>
    <w:rsid w:val="00ED4B06"/>
    <w:rsid w:val="00ED521E"/>
    <w:rsid w:val="00ED5352"/>
    <w:rsid w:val="00ED5B03"/>
    <w:rsid w:val="00ED6E8A"/>
    <w:rsid w:val="00ED6EF1"/>
    <w:rsid w:val="00ED6F2D"/>
    <w:rsid w:val="00ED76C0"/>
    <w:rsid w:val="00ED7CE3"/>
    <w:rsid w:val="00ED7E60"/>
    <w:rsid w:val="00ED7E9A"/>
    <w:rsid w:val="00EE03B4"/>
    <w:rsid w:val="00EE1100"/>
    <w:rsid w:val="00EE1981"/>
    <w:rsid w:val="00EE19CF"/>
    <w:rsid w:val="00EE1C73"/>
    <w:rsid w:val="00EE28B8"/>
    <w:rsid w:val="00EE2E79"/>
    <w:rsid w:val="00EE3159"/>
    <w:rsid w:val="00EE319F"/>
    <w:rsid w:val="00EE33DE"/>
    <w:rsid w:val="00EE3CB3"/>
    <w:rsid w:val="00EE3F26"/>
    <w:rsid w:val="00EE45F0"/>
    <w:rsid w:val="00EE4B4E"/>
    <w:rsid w:val="00EE4DB4"/>
    <w:rsid w:val="00EE58B4"/>
    <w:rsid w:val="00EE5C0B"/>
    <w:rsid w:val="00EE5CB1"/>
    <w:rsid w:val="00EE60DA"/>
    <w:rsid w:val="00EE7833"/>
    <w:rsid w:val="00EE7B4F"/>
    <w:rsid w:val="00EE7E10"/>
    <w:rsid w:val="00EE7EDE"/>
    <w:rsid w:val="00EF0139"/>
    <w:rsid w:val="00EF03CE"/>
    <w:rsid w:val="00EF054F"/>
    <w:rsid w:val="00EF082B"/>
    <w:rsid w:val="00EF0A62"/>
    <w:rsid w:val="00EF16B3"/>
    <w:rsid w:val="00EF292A"/>
    <w:rsid w:val="00EF3AC3"/>
    <w:rsid w:val="00EF3BF1"/>
    <w:rsid w:val="00EF3C47"/>
    <w:rsid w:val="00EF3D34"/>
    <w:rsid w:val="00EF4724"/>
    <w:rsid w:val="00EF496C"/>
    <w:rsid w:val="00EF4B1D"/>
    <w:rsid w:val="00EF4C80"/>
    <w:rsid w:val="00EF4E36"/>
    <w:rsid w:val="00EF5247"/>
    <w:rsid w:val="00EF552F"/>
    <w:rsid w:val="00EF5C35"/>
    <w:rsid w:val="00EF5D25"/>
    <w:rsid w:val="00EF5E5E"/>
    <w:rsid w:val="00EF6034"/>
    <w:rsid w:val="00EF6428"/>
    <w:rsid w:val="00EF64EB"/>
    <w:rsid w:val="00EF671D"/>
    <w:rsid w:val="00EF696D"/>
    <w:rsid w:val="00EF703D"/>
    <w:rsid w:val="00EF7279"/>
    <w:rsid w:val="00EF7CFB"/>
    <w:rsid w:val="00F005B6"/>
    <w:rsid w:val="00F007EF"/>
    <w:rsid w:val="00F009A5"/>
    <w:rsid w:val="00F00B12"/>
    <w:rsid w:val="00F00CE5"/>
    <w:rsid w:val="00F00FEE"/>
    <w:rsid w:val="00F01E90"/>
    <w:rsid w:val="00F01F48"/>
    <w:rsid w:val="00F0300C"/>
    <w:rsid w:val="00F033D1"/>
    <w:rsid w:val="00F039B6"/>
    <w:rsid w:val="00F03BF4"/>
    <w:rsid w:val="00F03CAB"/>
    <w:rsid w:val="00F045DC"/>
    <w:rsid w:val="00F04A6A"/>
    <w:rsid w:val="00F04D49"/>
    <w:rsid w:val="00F05543"/>
    <w:rsid w:val="00F055AC"/>
    <w:rsid w:val="00F05B16"/>
    <w:rsid w:val="00F05DDE"/>
    <w:rsid w:val="00F06CE8"/>
    <w:rsid w:val="00F06F1C"/>
    <w:rsid w:val="00F074D3"/>
    <w:rsid w:val="00F1020F"/>
    <w:rsid w:val="00F104CC"/>
    <w:rsid w:val="00F106B0"/>
    <w:rsid w:val="00F10754"/>
    <w:rsid w:val="00F10DDA"/>
    <w:rsid w:val="00F1108D"/>
    <w:rsid w:val="00F1120D"/>
    <w:rsid w:val="00F11220"/>
    <w:rsid w:val="00F11394"/>
    <w:rsid w:val="00F11B9F"/>
    <w:rsid w:val="00F12718"/>
    <w:rsid w:val="00F1288B"/>
    <w:rsid w:val="00F12C58"/>
    <w:rsid w:val="00F12D63"/>
    <w:rsid w:val="00F12FE3"/>
    <w:rsid w:val="00F13448"/>
    <w:rsid w:val="00F13F5D"/>
    <w:rsid w:val="00F14504"/>
    <w:rsid w:val="00F14581"/>
    <w:rsid w:val="00F14BAC"/>
    <w:rsid w:val="00F14D63"/>
    <w:rsid w:val="00F15005"/>
    <w:rsid w:val="00F150B0"/>
    <w:rsid w:val="00F15839"/>
    <w:rsid w:val="00F15883"/>
    <w:rsid w:val="00F1591D"/>
    <w:rsid w:val="00F15DCD"/>
    <w:rsid w:val="00F166F3"/>
    <w:rsid w:val="00F173E5"/>
    <w:rsid w:val="00F17A10"/>
    <w:rsid w:val="00F17C88"/>
    <w:rsid w:val="00F204E2"/>
    <w:rsid w:val="00F20A7B"/>
    <w:rsid w:val="00F21160"/>
    <w:rsid w:val="00F212CF"/>
    <w:rsid w:val="00F216CE"/>
    <w:rsid w:val="00F21E59"/>
    <w:rsid w:val="00F2223D"/>
    <w:rsid w:val="00F22B1C"/>
    <w:rsid w:val="00F233B2"/>
    <w:rsid w:val="00F2368A"/>
    <w:rsid w:val="00F239DB"/>
    <w:rsid w:val="00F23B51"/>
    <w:rsid w:val="00F23DB5"/>
    <w:rsid w:val="00F23E68"/>
    <w:rsid w:val="00F247AB"/>
    <w:rsid w:val="00F24D6C"/>
    <w:rsid w:val="00F24DDF"/>
    <w:rsid w:val="00F250CE"/>
    <w:rsid w:val="00F25306"/>
    <w:rsid w:val="00F253D0"/>
    <w:rsid w:val="00F2594B"/>
    <w:rsid w:val="00F25EA6"/>
    <w:rsid w:val="00F2607F"/>
    <w:rsid w:val="00F262FB"/>
    <w:rsid w:val="00F26D35"/>
    <w:rsid w:val="00F26D78"/>
    <w:rsid w:val="00F270A0"/>
    <w:rsid w:val="00F2728B"/>
    <w:rsid w:val="00F278EA"/>
    <w:rsid w:val="00F27975"/>
    <w:rsid w:val="00F27B63"/>
    <w:rsid w:val="00F3004C"/>
    <w:rsid w:val="00F301AB"/>
    <w:rsid w:val="00F30230"/>
    <w:rsid w:val="00F302B6"/>
    <w:rsid w:val="00F303A8"/>
    <w:rsid w:val="00F3046F"/>
    <w:rsid w:val="00F3055B"/>
    <w:rsid w:val="00F308A6"/>
    <w:rsid w:val="00F30D3C"/>
    <w:rsid w:val="00F30DFE"/>
    <w:rsid w:val="00F30FBF"/>
    <w:rsid w:val="00F314BD"/>
    <w:rsid w:val="00F3181E"/>
    <w:rsid w:val="00F31957"/>
    <w:rsid w:val="00F31BB8"/>
    <w:rsid w:val="00F31D77"/>
    <w:rsid w:val="00F31E74"/>
    <w:rsid w:val="00F32255"/>
    <w:rsid w:val="00F32298"/>
    <w:rsid w:val="00F32D7C"/>
    <w:rsid w:val="00F32DDC"/>
    <w:rsid w:val="00F332BF"/>
    <w:rsid w:val="00F340B6"/>
    <w:rsid w:val="00F34BB3"/>
    <w:rsid w:val="00F34BF4"/>
    <w:rsid w:val="00F34F63"/>
    <w:rsid w:val="00F351C5"/>
    <w:rsid w:val="00F3587F"/>
    <w:rsid w:val="00F35C1D"/>
    <w:rsid w:val="00F36512"/>
    <w:rsid w:val="00F36BBB"/>
    <w:rsid w:val="00F37313"/>
    <w:rsid w:val="00F373AA"/>
    <w:rsid w:val="00F373C3"/>
    <w:rsid w:val="00F37438"/>
    <w:rsid w:val="00F37AEC"/>
    <w:rsid w:val="00F37EF7"/>
    <w:rsid w:val="00F404D6"/>
    <w:rsid w:val="00F40BA6"/>
    <w:rsid w:val="00F41CA1"/>
    <w:rsid w:val="00F41D07"/>
    <w:rsid w:val="00F4221A"/>
    <w:rsid w:val="00F424E6"/>
    <w:rsid w:val="00F4255C"/>
    <w:rsid w:val="00F42714"/>
    <w:rsid w:val="00F42734"/>
    <w:rsid w:val="00F427D0"/>
    <w:rsid w:val="00F42806"/>
    <w:rsid w:val="00F43C70"/>
    <w:rsid w:val="00F43FFF"/>
    <w:rsid w:val="00F447E5"/>
    <w:rsid w:val="00F44A9C"/>
    <w:rsid w:val="00F44F66"/>
    <w:rsid w:val="00F456C1"/>
    <w:rsid w:val="00F46187"/>
    <w:rsid w:val="00F46276"/>
    <w:rsid w:val="00F46D2C"/>
    <w:rsid w:val="00F46F08"/>
    <w:rsid w:val="00F47332"/>
    <w:rsid w:val="00F47602"/>
    <w:rsid w:val="00F47718"/>
    <w:rsid w:val="00F47A01"/>
    <w:rsid w:val="00F47B80"/>
    <w:rsid w:val="00F47D5F"/>
    <w:rsid w:val="00F500D6"/>
    <w:rsid w:val="00F500DF"/>
    <w:rsid w:val="00F5081E"/>
    <w:rsid w:val="00F509F9"/>
    <w:rsid w:val="00F5112A"/>
    <w:rsid w:val="00F511EE"/>
    <w:rsid w:val="00F51353"/>
    <w:rsid w:val="00F51789"/>
    <w:rsid w:val="00F519A9"/>
    <w:rsid w:val="00F51EA9"/>
    <w:rsid w:val="00F52109"/>
    <w:rsid w:val="00F5218B"/>
    <w:rsid w:val="00F523C0"/>
    <w:rsid w:val="00F5254B"/>
    <w:rsid w:val="00F52EAD"/>
    <w:rsid w:val="00F52EFF"/>
    <w:rsid w:val="00F5346C"/>
    <w:rsid w:val="00F53F92"/>
    <w:rsid w:val="00F54757"/>
    <w:rsid w:val="00F5495A"/>
    <w:rsid w:val="00F5529A"/>
    <w:rsid w:val="00F553B1"/>
    <w:rsid w:val="00F555EF"/>
    <w:rsid w:val="00F55BFF"/>
    <w:rsid w:val="00F567C3"/>
    <w:rsid w:val="00F568CA"/>
    <w:rsid w:val="00F56AAA"/>
    <w:rsid w:val="00F57415"/>
    <w:rsid w:val="00F604A7"/>
    <w:rsid w:val="00F60805"/>
    <w:rsid w:val="00F61725"/>
    <w:rsid w:val="00F61AF0"/>
    <w:rsid w:val="00F62485"/>
    <w:rsid w:val="00F6254C"/>
    <w:rsid w:val="00F62666"/>
    <w:rsid w:val="00F62E33"/>
    <w:rsid w:val="00F63208"/>
    <w:rsid w:val="00F644BF"/>
    <w:rsid w:val="00F64EEE"/>
    <w:rsid w:val="00F651BB"/>
    <w:rsid w:val="00F6615A"/>
    <w:rsid w:val="00F6647C"/>
    <w:rsid w:val="00F665AB"/>
    <w:rsid w:val="00F67323"/>
    <w:rsid w:val="00F674D6"/>
    <w:rsid w:val="00F6787A"/>
    <w:rsid w:val="00F67903"/>
    <w:rsid w:val="00F6795B"/>
    <w:rsid w:val="00F70128"/>
    <w:rsid w:val="00F7036E"/>
    <w:rsid w:val="00F7044E"/>
    <w:rsid w:val="00F7277E"/>
    <w:rsid w:val="00F72C3F"/>
    <w:rsid w:val="00F72DDF"/>
    <w:rsid w:val="00F7329D"/>
    <w:rsid w:val="00F7397F"/>
    <w:rsid w:val="00F739F8"/>
    <w:rsid w:val="00F744DF"/>
    <w:rsid w:val="00F74737"/>
    <w:rsid w:val="00F750F3"/>
    <w:rsid w:val="00F75102"/>
    <w:rsid w:val="00F7547C"/>
    <w:rsid w:val="00F756B4"/>
    <w:rsid w:val="00F75BE6"/>
    <w:rsid w:val="00F764EB"/>
    <w:rsid w:val="00F767C0"/>
    <w:rsid w:val="00F76CF3"/>
    <w:rsid w:val="00F77BBC"/>
    <w:rsid w:val="00F80090"/>
    <w:rsid w:val="00F802FB"/>
    <w:rsid w:val="00F80467"/>
    <w:rsid w:val="00F80729"/>
    <w:rsid w:val="00F8086D"/>
    <w:rsid w:val="00F80A42"/>
    <w:rsid w:val="00F80AE1"/>
    <w:rsid w:val="00F80C7F"/>
    <w:rsid w:val="00F80D5A"/>
    <w:rsid w:val="00F81399"/>
    <w:rsid w:val="00F8191E"/>
    <w:rsid w:val="00F8250E"/>
    <w:rsid w:val="00F82C95"/>
    <w:rsid w:val="00F83033"/>
    <w:rsid w:val="00F83125"/>
    <w:rsid w:val="00F839C2"/>
    <w:rsid w:val="00F839E9"/>
    <w:rsid w:val="00F840C7"/>
    <w:rsid w:val="00F84DBB"/>
    <w:rsid w:val="00F8504D"/>
    <w:rsid w:val="00F85206"/>
    <w:rsid w:val="00F85DDF"/>
    <w:rsid w:val="00F85E75"/>
    <w:rsid w:val="00F85FFE"/>
    <w:rsid w:val="00F86685"/>
    <w:rsid w:val="00F86AD6"/>
    <w:rsid w:val="00F86E0B"/>
    <w:rsid w:val="00F86E54"/>
    <w:rsid w:val="00F879C3"/>
    <w:rsid w:val="00F908E7"/>
    <w:rsid w:val="00F90C9B"/>
    <w:rsid w:val="00F90CAA"/>
    <w:rsid w:val="00F90D26"/>
    <w:rsid w:val="00F90E89"/>
    <w:rsid w:val="00F9187A"/>
    <w:rsid w:val="00F919F6"/>
    <w:rsid w:val="00F92A5A"/>
    <w:rsid w:val="00F92B86"/>
    <w:rsid w:val="00F92BF1"/>
    <w:rsid w:val="00F930D3"/>
    <w:rsid w:val="00F93619"/>
    <w:rsid w:val="00F93795"/>
    <w:rsid w:val="00F93F83"/>
    <w:rsid w:val="00F940C8"/>
    <w:rsid w:val="00F94251"/>
    <w:rsid w:val="00F94B05"/>
    <w:rsid w:val="00F950E3"/>
    <w:rsid w:val="00F9543A"/>
    <w:rsid w:val="00F955CE"/>
    <w:rsid w:val="00F963BD"/>
    <w:rsid w:val="00F96539"/>
    <w:rsid w:val="00F96C64"/>
    <w:rsid w:val="00F97707"/>
    <w:rsid w:val="00F97ACD"/>
    <w:rsid w:val="00F97C46"/>
    <w:rsid w:val="00F97D7D"/>
    <w:rsid w:val="00FA00CB"/>
    <w:rsid w:val="00FA04B0"/>
    <w:rsid w:val="00FA0517"/>
    <w:rsid w:val="00FA062C"/>
    <w:rsid w:val="00FA06A2"/>
    <w:rsid w:val="00FA0A78"/>
    <w:rsid w:val="00FA0CBE"/>
    <w:rsid w:val="00FA0DEC"/>
    <w:rsid w:val="00FA18D8"/>
    <w:rsid w:val="00FA2125"/>
    <w:rsid w:val="00FA28E9"/>
    <w:rsid w:val="00FA305D"/>
    <w:rsid w:val="00FA330F"/>
    <w:rsid w:val="00FA340B"/>
    <w:rsid w:val="00FA3B0E"/>
    <w:rsid w:val="00FA3B41"/>
    <w:rsid w:val="00FA3E33"/>
    <w:rsid w:val="00FA3F84"/>
    <w:rsid w:val="00FA4B41"/>
    <w:rsid w:val="00FA52F2"/>
    <w:rsid w:val="00FA557D"/>
    <w:rsid w:val="00FA66BD"/>
    <w:rsid w:val="00FA6A3E"/>
    <w:rsid w:val="00FA6D38"/>
    <w:rsid w:val="00FA70AD"/>
    <w:rsid w:val="00FA71DE"/>
    <w:rsid w:val="00FA7657"/>
    <w:rsid w:val="00FA78A6"/>
    <w:rsid w:val="00FB0052"/>
    <w:rsid w:val="00FB026D"/>
    <w:rsid w:val="00FB0B3B"/>
    <w:rsid w:val="00FB121C"/>
    <w:rsid w:val="00FB12EC"/>
    <w:rsid w:val="00FB13F2"/>
    <w:rsid w:val="00FB1630"/>
    <w:rsid w:val="00FB1893"/>
    <w:rsid w:val="00FB18EB"/>
    <w:rsid w:val="00FB18F7"/>
    <w:rsid w:val="00FB1C7D"/>
    <w:rsid w:val="00FB27BB"/>
    <w:rsid w:val="00FB2FAC"/>
    <w:rsid w:val="00FB309C"/>
    <w:rsid w:val="00FB30B8"/>
    <w:rsid w:val="00FB3350"/>
    <w:rsid w:val="00FB3397"/>
    <w:rsid w:val="00FB3709"/>
    <w:rsid w:val="00FB3E5C"/>
    <w:rsid w:val="00FB3E7C"/>
    <w:rsid w:val="00FB4688"/>
    <w:rsid w:val="00FB4814"/>
    <w:rsid w:val="00FB492E"/>
    <w:rsid w:val="00FB49D3"/>
    <w:rsid w:val="00FB4D28"/>
    <w:rsid w:val="00FB4E72"/>
    <w:rsid w:val="00FB51A3"/>
    <w:rsid w:val="00FB52DC"/>
    <w:rsid w:val="00FB53A8"/>
    <w:rsid w:val="00FB57B9"/>
    <w:rsid w:val="00FB5CE4"/>
    <w:rsid w:val="00FB6EEA"/>
    <w:rsid w:val="00FB6F93"/>
    <w:rsid w:val="00FB7A51"/>
    <w:rsid w:val="00FB7DF0"/>
    <w:rsid w:val="00FC0533"/>
    <w:rsid w:val="00FC057A"/>
    <w:rsid w:val="00FC0B09"/>
    <w:rsid w:val="00FC15A0"/>
    <w:rsid w:val="00FC1635"/>
    <w:rsid w:val="00FC1E7C"/>
    <w:rsid w:val="00FC1F62"/>
    <w:rsid w:val="00FC2D2D"/>
    <w:rsid w:val="00FC366B"/>
    <w:rsid w:val="00FC3A50"/>
    <w:rsid w:val="00FC3BD0"/>
    <w:rsid w:val="00FC3D0F"/>
    <w:rsid w:val="00FC41A3"/>
    <w:rsid w:val="00FC43D6"/>
    <w:rsid w:val="00FC4550"/>
    <w:rsid w:val="00FC49C4"/>
    <w:rsid w:val="00FC4D0E"/>
    <w:rsid w:val="00FC4D4D"/>
    <w:rsid w:val="00FC5234"/>
    <w:rsid w:val="00FC5877"/>
    <w:rsid w:val="00FC5CFE"/>
    <w:rsid w:val="00FC5F5D"/>
    <w:rsid w:val="00FC5F83"/>
    <w:rsid w:val="00FC700C"/>
    <w:rsid w:val="00FC72FA"/>
    <w:rsid w:val="00FC7AD6"/>
    <w:rsid w:val="00FC7C04"/>
    <w:rsid w:val="00FC7CC9"/>
    <w:rsid w:val="00FC7D8C"/>
    <w:rsid w:val="00FD011F"/>
    <w:rsid w:val="00FD0367"/>
    <w:rsid w:val="00FD040B"/>
    <w:rsid w:val="00FD07F5"/>
    <w:rsid w:val="00FD0939"/>
    <w:rsid w:val="00FD0BC4"/>
    <w:rsid w:val="00FD1234"/>
    <w:rsid w:val="00FD123D"/>
    <w:rsid w:val="00FD1285"/>
    <w:rsid w:val="00FD166B"/>
    <w:rsid w:val="00FD1AFB"/>
    <w:rsid w:val="00FD1B58"/>
    <w:rsid w:val="00FD1BD5"/>
    <w:rsid w:val="00FD1D0C"/>
    <w:rsid w:val="00FD216F"/>
    <w:rsid w:val="00FD22DE"/>
    <w:rsid w:val="00FD22FE"/>
    <w:rsid w:val="00FD279E"/>
    <w:rsid w:val="00FD2C8F"/>
    <w:rsid w:val="00FD2E50"/>
    <w:rsid w:val="00FD32F4"/>
    <w:rsid w:val="00FD3554"/>
    <w:rsid w:val="00FD37CE"/>
    <w:rsid w:val="00FD4120"/>
    <w:rsid w:val="00FD42F4"/>
    <w:rsid w:val="00FD436F"/>
    <w:rsid w:val="00FD47E1"/>
    <w:rsid w:val="00FD5079"/>
    <w:rsid w:val="00FD5673"/>
    <w:rsid w:val="00FD5D5B"/>
    <w:rsid w:val="00FD6159"/>
    <w:rsid w:val="00FD7D48"/>
    <w:rsid w:val="00FD7DF3"/>
    <w:rsid w:val="00FD7E85"/>
    <w:rsid w:val="00FD7EB8"/>
    <w:rsid w:val="00FE0161"/>
    <w:rsid w:val="00FE01D6"/>
    <w:rsid w:val="00FE0596"/>
    <w:rsid w:val="00FE0A5C"/>
    <w:rsid w:val="00FE12C8"/>
    <w:rsid w:val="00FE1A11"/>
    <w:rsid w:val="00FE1C6F"/>
    <w:rsid w:val="00FE2280"/>
    <w:rsid w:val="00FE23D7"/>
    <w:rsid w:val="00FE2AE3"/>
    <w:rsid w:val="00FE2B87"/>
    <w:rsid w:val="00FE3300"/>
    <w:rsid w:val="00FE3337"/>
    <w:rsid w:val="00FE3880"/>
    <w:rsid w:val="00FE3906"/>
    <w:rsid w:val="00FE3B88"/>
    <w:rsid w:val="00FE3CF5"/>
    <w:rsid w:val="00FE3DC2"/>
    <w:rsid w:val="00FE3DC4"/>
    <w:rsid w:val="00FE3E06"/>
    <w:rsid w:val="00FE3FE7"/>
    <w:rsid w:val="00FE4DB9"/>
    <w:rsid w:val="00FE4DFC"/>
    <w:rsid w:val="00FE5120"/>
    <w:rsid w:val="00FE553A"/>
    <w:rsid w:val="00FE575E"/>
    <w:rsid w:val="00FE587B"/>
    <w:rsid w:val="00FE59AD"/>
    <w:rsid w:val="00FE5F7B"/>
    <w:rsid w:val="00FE61F3"/>
    <w:rsid w:val="00FE642A"/>
    <w:rsid w:val="00FE6D14"/>
    <w:rsid w:val="00FE74CE"/>
    <w:rsid w:val="00FE7ADB"/>
    <w:rsid w:val="00FE7AF9"/>
    <w:rsid w:val="00FE7F44"/>
    <w:rsid w:val="00FE7F7E"/>
    <w:rsid w:val="00FF0418"/>
    <w:rsid w:val="00FF1B35"/>
    <w:rsid w:val="00FF2320"/>
    <w:rsid w:val="00FF2E87"/>
    <w:rsid w:val="00FF31BC"/>
    <w:rsid w:val="00FF32E8"/>
    <w:rsid w:val="00FF3549"/>
    <w:rsid w:val="00FF3749"/>
    <w:rsid w:val="00FF4100"/>
    <w:rsid w:val="00FF45EF"/>
    <w:rsid w:val="00FF56C6"/>
    <w:rsid w:val="00FF59F8"/>
    <w:rsid w:val="00FF5AAE"/>
    <w:rsid w:val="00FF5FA9"/>
    <w:rsid w:val="00FF721F"/>
    <w:rsid w:val="00FF75D2"/>
    <w:rsid w:val="00FF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67038"/>
  <w15:docId w15:val="{1D569129-106B-47F3-B1BD-30DCAAA6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lang w:val="cs-CZ" w:eastAsia="en-US" w:bidi="ar-SA"/>
      </w:rPr>
    </w:rPrDefault>
    <w:pPrDefault>
      <w:pPr>
        <w:spacing w:after="120" w:line="280" w:lineRule="exact"/>
        <w:ind w:left="1702" w:hanging="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32C"/>
    <w:rPr>
      <w:rFonts w:ascii="Verdana" w:hAnsi="Verdana"/>
      <w:sz w:val="20"/>
    </w:rPr>
  </w:style>
  <w:style w:type="paragraph" w:styleId="Nadpis10">
    <w:name w:val="heading 1"/>
    <w:basedOn w:val="Normln"/>
    <w:next w:val="Normln"/>
    <w:link w:val="Nadpis1Char"/>
    <w:uiPriority w:val="9"/>
    <w:qFormat/>
    <w:rsid w:val="00DF4D30"/>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
    <w:next w:val="Normln"/>
    <w:link w:val="Nadpis2Char"/>
    <w:uiPriority w:val="9"/>
    <w:unhideWhenUsed/>
    <w:qFormat/>
    <w:rsid w:val="00DF4D30"/>
    <w:pPr>
      <w:keepNext/>
      <w:keepLines/>
      <w:tabs>
        <w:tab w:val="num" w:pos="360"/>
      </w:tabs>
      <w:spacing w:before="200"/>
      <w:ind w:left="993"/>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unhideWhenUsed/>
    <w:qFormat/>
    <w:rsid w:val="00DF4D30"/>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939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939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939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939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939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0939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link w:val="NadpisChar"/>
    <w:qFormat/>
    <w:rsid w:val="00986558"/>
    <w:pPr>
      <w:overflowPunct w:val="0"/>
      <w:autoSpaceDE w:val="0"/>
      <w:autoSpaceDN w:val="0"/>
      <w:adjustRightInd w:val="0"/>
      <w:textAlignment w:val="baseline"/>
    </w:pPr>
    <w:rPr>
      <w:rFonts w:eastAsia="Times New Roman"/>
      <w:b/>
      <w:caps/>
      <w:u w:val="single"/>
      <w:lang w:eastAsia="cs-CZ"/>
    </w:rPr>
  </w:style>
  <w:style w:type="character" w:customStyle="1" w:styleId="NadpisChar">
    <w:name w:val="Nadpis Char"/>
    <w:basedOn w:val="Standardnpsmoodstavce"/>
    <w:link w:val="Nadpis"/>
    <w:rsid w:val="00986558"/>
    <w:rPr>
      <w:rFonts w:ascii="Verdana" w:eastAsia="Times New Roman" w:hAnsi="Verdana"/>
      <w:b/>
      <w:caps/>
      <w:sz w:val="20"/>
      <w:u w:val="single"/>
      <w:lang w:eastAsia="cs-CZ"/>
    </w:rPr>
  </w:style>
  <w:style w:type="paragraph" w:customStyle="1" w:styleId="odstavceKS">
    <w:name w:val="odstavce KS"/>
    <w:basedOn w:val="Odstavecseseznamem"/>
    <w:qFormat/>
    <w:rsid w:val="00D81FA7"/>
    <w:pPr>
      <w:spacing w:after="60"/>
      <w:ind w:left="851"/>
    </w:pPr>
    <w:rPr>
      <w:b/>
    </w:rPr>
  </w:style>
  <w:style w:type="paragraph" w:customStyle="1" w:styleId="Nadpis1">
    <w:name w:val="Nadpis1"/>
    <w:basedOn w:val="Nadpis10"/>
    <w:link w:val="Nadpis1Char0"/>
    <w:qFormat/>
    <w:rsid w:val="00DF4D30"/>
    <w:pPr>
      <w:keepLines w:val="0"/>
      <w:numPr>
        <w:numId w:val="4"/>
      </w:numPr>
      <w:spacing w:before="0"/>
    </w:pPr>
    <w:rPr>
      <w:rFonts w:ascii="Verdana" w:eastAsia="Times New Roman" w:hAnsi="Verdana" w:cs="Times New Roman"/>
      <w:bCs w:val="0"/>
      <w:color w:val="auto"/>
      <w:kern w:val="32"/>
      <w:sz w:val="20"/>
      <w:szCs w:val="32"/>
    </w:rPr>
  </w:style>
  <w:style w:type="paragraph" w:customStyle="1" w:styleId="Nadpis2">
    <w:name w:val="Nadpis2"/>
    <w:basedOn w:val="Nadpis20"/>
    <w:link w:val="Nadpis2Char0"/>
    <w:qFormat/>
    <w:rsid w:val="00DF4D30"/>
    <w:pPr>
      <w:keepLines w:val="0"/>
      <w:numPr>
        <w:ilvl w:val="1"/>
        <w:numId w:val="1"/>
      </w:numPr>
      <w:spacing w:before="0"/>
    </w:pPr>
    <w:rPr>
      <w:rFonts w:ascii="Verdana" w:eastAsia="Times New Roman" w:hAnsi="Verdana" w:cs="Times New Roman"/>
      <w:bCs w:val="0"/>
      <w:iCs/>
      <w:color w:val="auto"/>
      <w:sz w:val="20"/>
      <w:szCs w:val="28"/>
    </w:rPr>
  </w:style>
  <w:style w:type="character" w:customStyle="1" w:styleId="Nadpis1Char0">
    <w:name w:val="Nadpis1 Char"/>
    <w:basedOn w:val="Standardnpsmoodstavce"/>
    <w:link w:val="Nadpis1"/>
    <w:rsid w:val="00DF4D30"/>
    <w:rPr>
      <w:rFonts w:ascii="Verdana" w:eastAsia="Times New Roman" w:hAnsi="Verdana"/>
      <w:b/>
      <w:kern w:val="32"/>
      <w:sz w:val="20"/>
      <w:szCs w:val="32"/>
    </w:rPr>
  </w:style>
  <w:style w:type="paragraph" w:customStyle="1" w:styleId="Nadpis3">
    <w:name w:val="Nadpis3"/>
    <w:basedOn w:val="Nadpis30"/>
    <w:qFormat/>
    <w:rsid w:val="00DF4D30"/>
    <w:pPr>
      <w:keepLines w:val="0"/>
      <w:numPr>
        <w:numId w:val="1"/>
      </w:numPr>
      <w:spacing w:before="0"/>
    </w:pPr>
    <w:rPr>
      <w:rFonts w:ascii="Verdana" w:eastAsia="Times New Roman" w:hAnsi="Verdana" w:cs="Times New Roman"/>
      <w:bCs w:val="0"/>
      <w:color w:val="auto"/>
      <w:szCs w:val="26"/>
    </w:rPr>
  </w:style>
  <w:style w:type="character" w:customStyle="1" w:styleId="Nadpis2Char0">
    <w:name w:val="Nadpis2 Char"/>
    <w:basedOn w:val="Standardnpsmoodstavce"/>
    <w:link w:val="Nadpis2"/>
    <w:rsid w:val="00DF4D30"/>
    <w:rPr>
      <w:rFonts w:ascii="Verdana" w:eastAsia="Times New Roman" w:hAnsi="Verdana"/>
      <w:b/>
      <w:iCs/>
      <w:sz w:val="20"/>
      <w:szCs w:val="28"/>
    </w:rPr>
  </w:style>
  <w:style w:type="character" w:customStyle="1" w:styleId="Nadpis1Char">
    <w:name w:val="Nadpis 1 Char"/>
    <w:basedOn w:val="Standardnpsmoodstavce"/>
    <w:link w:val="Nadpis10"/>
    <w:uiPriority w:val="9"/>
    <w:rsid w:val="00DF4D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0"/>
    <w:uiPriority w:val="9"/>
    <w:rsid w:val="00DF4D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0"/>
    <w:uiPriority w:val="9"/>
    <w:rsid w:val="00DF4D30"/>
    <w:rPr>
      <w:rFonts w:asciiTheme="majorHAnsi" w:eastAsiaTheme="majorEastAsia" w:hAnsiTheme="majorHAnsi" w:cstheme="majorBidi"/>
      <w:b/>
      <w:bCs/>
      <w:color w:val="4F81BD" w:themeColor="accent1"/>
      <w:sz w:val="20"/>
    </w:rPr>
  </w:style>
  <w:style w:type="paragraph" w:styleId="Nadpisobsahu">
    <w:name w:val="TOC Heading"/>
    <w:basedOn w:val="Nadpis10"/>
    <w:next w:val="Normln"/>
    <w:uiPriority w:val="39"/>
    <w:unhideWhenUsed/>
    <w:qFormat/>
    <w:rsid w:val="004424D7"/>
    <w:pPr>
      <w:spacing w:line="276" w:lineRule="auto"/>
      <w:jc w:val="left"/>
      <w:outlineLvl w:val="9"/>
    </w:pPr>
    <w:rPr>
      <w:rFonts w:ascii="Cambria" w:eastAsia="Times New Roman" w:hAnsi="Cambria" w:cs="Times New Roman"/>
      <w:color w:val="365F91"/>
    </w:rPr>
  </w:style>
  <w:style w:type="paragraph" w:styleId="Obsah2">
    <w:name w:val="toc 2"/>
    <w:basedOn w:val="Normln"/>
    <w:next w:val="Normln"/>
    <w:autoRedefine/>
    <w:uiPriority w:val="39"/>
    <w:unhideWhenUsed/>
    <w:qFormat/>
    <w:rsid w:val="00A30F6C"/>
    <w:pPr>
      <w:tabs>
        <w:tab w:val="left" w:pos="600"/>
        <w:tab w:val="right" w:leader="dot" w:pos="9062"/>
      </w:tabs>
      <w:ind w:left="0" w:firstLine="0"/>
      <w:jc w:val="left"/>
    </w:pPr>
    <w:rPr>
      <w:rFonts w:asciiTheme="minorHAnsi" w:hAnsiTheme="minorHAnsi"/>
      <w:smallCaps/>
    </w:rPr>
  </w:style>
  <w:style w:type="paragraph" w:styleId="Obsah1">
    <w:name w:val="toc 1"/>
    <w:basedOn w:val="Normln"/>
    <w:next w:val="Normln"/>
    <w:autoRedefine/>
    <w:uiPriority w:val="39"/>
    <w:unhideWhenUsed/>
    <w:qFormat/>
    <w:rsid w:val="006F2DCB"/>
    <w:pPr>
      <w:tabs>
        <w:tab w:val="left" w:pos="600"/>
        <w:tab w:val="right" w:leader="dot" w:pos="9062"/>
      </w:tabs>
      <w:spacing w:before="120" w:line="240" w:lineRule="auto"/>
      <w:ind w:left="0" w:firstLine="0"/>
      <w:jc w:val="left"/>
    </w:pPr>
    <w:rPr>
      <w:b/>
      <w:bCs/>
      <w:caps/>
    </w:rPr>
  </w:style>
  <w:style w:type="paragraph" w:styleId="Obsah3">
    <w:name w:val="toc 3"/>
    <w:basedOn w:val="Normln"/>
    <w:next w:val="Normln"/>
    <w:autoRedefine/>
    <w:uiPriority w:val="39"/>
    <w:unhideWhenUsed/>
    <w:qFormat/>
    <w:rsid w:val="00022836"/>
    <w:pPr>
      <w:tabs>
        <w:tab w:val="right" w:leader="dot" w:pos="9062"/>
      </w:tabs>
      <w:ind w:left="0" w:firstLine="0"/>
      <w:jc w:val="left"/>
    </w:pPr>
    <w:rPr>
      <w:rFonts w:asciiTheme="minorHAnsi" w:hAnsiTheme="minorHAnsi"/>
      <w:i/>
      <w:iCs/>
    </w:rPr>
  </w:style>
  <w:style w:type="character" w:styleId="Hypertextovodkaz">
    <w:name w:val="Hyperlink"/>
    <w:basedOn w:val="Standardnpsmoodstavce"/>
    <w:uiPriority w:val="99"/>
    <w:unhideWhenUsed/>
    <w:rsid w:val="002134FA"/>
    <w:rPr>
      <w:color w:val="auto"/>
      <w:u w:val="none"/>
    </w:rPr>
  </w:style>
  <w:style w:type="paragraph" w:styleId="Obsah4">
    <w:name w:val="toc 4"/>
    <w:basedOn w:val="Normln"/>
    <w:next w:val="Normln"/>
    <w:autoRedefine/>
    <w:uiPriority w:val="39"/>
    <w:unhideWhenUsed/>
    <w:rsid w:val="004424D7"/>
    <w:pPr>
      <w:ind w:left="600"/>
      <w:jc w:val="left"/>
    </w:pPr>
    <w:rPr>
      <w:rFonts w:asciiTheme="minorHAnsi" w:hAnsiTheme="minorHAnsi"/>
      <w:sz w:val="18"/>
      <w:szCs w:val="18"/>
    </w:rPr>
  </w:style>
  <w:style w:type="paragraph" w:styleId="Obsah5">
    <w:name w:val="toc 5"/>
    <w:basedOn w:val="Normln"/>
    <w:next w:val="Normln"/>
    <w:autoRedefine/>
    <w:uiPriority w:val="39"/>
    <w:unhideWhenUsed/>
    <w:rsid w:val="004424D7"/>
    <w:pPr>
      <w:ind w:left="800"/>
      <w:jc w:val="left"/>
    </w:pPr>
    <w:rPr>
      <w:rFonts w:asciiTheme="minorHAnsi" w:hAnsiTheme="minorHAnsi"/>
      <w:sz w:val="18"/>
      <w:szCs w:val="18"/>
    </w:rPr>
  </w:style>
  <w:style w:type="paragraph" w:styleId="Obsah6">
    <w:name w:val="toc 6"/>
    <w:basedOn w:val="Normln"/>
    <w:next w:val="Normln"/>
    <w:autoRedefine/>
    <w:uiPriority w:val="39"/>
    <w:unhideWhenUsed/>
    <w:rsid w:val="004424D7"/>
    <w:pPr>
      <w:ind w:left="1000"/>
      <w:jc w:val="left"/>
    </w:pPr>
    <w:rPr>
      <w:rFonts w:asciiTheme="minorHAnsi" w:hAnsiTheme="minorHAnsi"/>
      <w:sz w:val="18"/>
      <w:szCs w:val="18"/>
    </w:rPr>
  </w:style>
  <w:style w:type="paragraph" w:styleId="Obsah7">
    <w:name w:val="toc 7"/>
    <w:basedOn w:val="Normln"/>
    <w:next w:val="Normln"/>
    <w:autoRedefine/>
    <w:uiPriority w:val="39"/>
    <w:unhideWhenUsed/>
    <w:rsid w:val="004424D7"/>
    <w:pPr>
      <w:ind w:left="1200"/>
      <w:jc w:val="left"/>
    </w:pPr>
    <w:rPr>
      <w:rFonts w:asciiTheme="minorHAnsi" w:hAnsiTheme="minorHAnsi"/>
      <w:sz w:val="18"/>
      <w:szCs w:val="18"/>
    </w:rPr>
  </w:style>
  <w:style w:type="paragraph" w:styleId="Obsah8">
    <w:name w:val="toc 8"/>
    <w:basedOn w:val="Normln"/>
    <w:next w:val="Normln"/>
    <w:autoRedefine/>
    <w:uiPriority w:val="39"/>
    <w:unhideWhenUsed/>
    <w:rsid w:val="004424D7"/>
    <w:pPr>
      <w:ind w:left="1400"/>
      <w:jc w:val="left"/>
    </w:pPr>
    <w:rPr>
      <w:rFonts w:asciiTheme="minorHAnsi" w:hAnsiTheme="minorHAnsi"/>
      <w:sz w:val="18"/>
      <w:szCs w:val="18"/>
    </w:rPr>
  </w:style>
  <w:style w:type="paragraph" w:styleId="Obsah9">
    <w:name w:val="toc 9"/>
    <w:basedOn w:val="Normln"/>
    <w:next w:val="Normln"/>
    <w:autoRedefine/>
    <w:uiPriority w:val="39"/>
    <w:unhideWhenUsed/>
    <w:rsid w:val="004424D7"/>
    <w:pPr>
      <w:ind w:left="1600"/>
      <w:jc w:val="left"/>
    </w:pPr>
    <w:rPr>
      <w:rFonts w:asciiTheme="minorHAnsi" w:hAnsiTheme="minorHAnsi"/>
      <w:sz w:val="18"/>
      <w:szCs w:val="18"/>
    </w:rPr>
  </w:style>
  <w:style w:type="paragraph" w:styleId="Textbubliny">
    <w:name w:val="Balloon Text"/>
    <w:basedOn w:val="Normln"/>
    <w:link w:val="TextbublinyChar"/>
    <w:uiPriority w:val="99"/>
    <w:semiHidden/>
    <w:unhideWhenUsed/>
    <w:rsid w:val="004424D7"/>
    <w:rPr>
      <w:rFonts w:ascii="Tahoma" w:hAnsi="Tahoma" w:cs="Tahoma"/>
      <w:sz w:val="16"/>
      <w:szCs w:val="16"/>
    </w:rPr>
  </w:style>
  <w:style w:type="character" w:customStyle="1" w:styleId="TextbublinyChar">
    <w:name w:val="Text bubliny Char"/>
    <w:basedOn w:val="Standardnpsmoodstavce"/>
    <w:link w:val="Textbubliny"/>
    <w:uiPriority w:val="99"/>
    <w:semiHidden/>
    <w:rsid w:val="004424D7"/>
    <w:rPr>
      <w:rFonts w:ascii="Tahoma" w:hAnsi="Tahoma" w:cs="Tahoma"/>
      <w:sz w:val="16"/>
      <w:szCs w:val="16"/>
    </w:rPr>
  </w:style>
  <w:style w:type="paragraph" w:customStyle="1" w:styleId="dlnadpis">
    <w:name w:val="dílčí nadpis"/>
    <w:basedOn w:val="Normln"/>
    <w:link w:val="dlnadpisChar"/>
    <w:qFormat/>
    <w:rsid w:val="003B018F"/>
    <w:pPr>
      <w:numPr>
        <w:ilvl w:val="1"/>
        <w:numId w:val="2"/>
      </w:numPr>
      <w:contextualSpacing/>
    </w:pPr>
    <w:rPr>
      <w:b/>
    </w:rPr>
  </w:style>
  <w:style w:type="paragraph" w:styleId="Zhlav">
    <w:name w:val="header"/>
    <w:basedOn w:val="Normln"/>
    <w:link w:val="ZhlavChar"/>
    <w:unhideWhenUsed/>
    <w:rsid w:val="00BC0593"/>
    <w:pPr>
      <w:tabs>
        <w:tab w:val="center" w:pos="4536"/>
        <w:tab w:val="right" w:pos="9072"/>
      </w:tabs>
    </w:pPr>
  </w:style>
  <w:style w:type="paragraph" w:customStyle="1" w:styleId="odstavceKS-nadpisy">
    <w:name w:val="odstavce KS - nadpisy"/>
    <w:basedOn w:val="odstavceKS"/>
    <w:next w:val="Normln"/>
    <w:rsid w:val="00A632B3"/>
    <w:pPr>
      <w:numPr>
        <w:numId w:val="9"/>
      </w:numPr>
    </w:pPr>
    <w:rPr>
      <w:b w:val="0"/>
    </w:rPr>
  </w:style>
  <w:style w:type="character" w:customStyle="1" w:styleId="dlnadpisChar">
    <w:name w:val="dílčí nadpis Char"/>
    <w:basedOn w:val="Standardnpsmoodstavce"/>
    <w:link w:val="dlnadpis"/>
    <w:rsid w:val="003B018F"/>
    <w:rPr>
      <w:rFonts w:ascii="Verdana" w:hAnsi="Verdana"/>
      <w:b/>
      <w:sz w:val="20"/>
    </w:rPr>
  </w:style>
  <w:style w:type="character" w:customStyle="1" w:styleId="ZhlavChar">
    <w:name w:val="Záhlaví Char"/>
    <w:basedOn w:val="Standardnpsmoodstavce"/>
    <w:link w:val="Zhlav"/>
    <w:rsid w:val="00BC0593"/>
    <w:rPr>
      <w:rFonts w:ascii="Verdana" w:hAnsi="Verdana"/>
      <w:sz w:val="20"/>
    </w:rPr>
  </w:style>
  <w:style w:type="paragraph" w:styleId="Zpat">
    <w:name w:val="footer"/>
    <w:basedOn w:val="Normln"/>
    <w:link w:val="ZpatChar"/>
    <w:uiPriority w:val="99"/>
    <w:unhideWhenUsed/>
    <w:rsid w:val="00BC0593"/>
    <w:pPr>
      <w:tabs>
        <w:tab w:val="center" w:pos="4536"/>
        <w:tab w:val="right" w:pos="9072"/>
      </w:tabs>
    </w:pPr>
  </w:style>
  <w:style w:type="character" w:customStyle="1" w:styleId="ZpatChar">
    <w:name w:val="Zápatí Char"/>
    <w:basedOn w:val="Standardnpsmoodstavce"/>
    <w:link w:val="Zpat"/>
    <w:uiPriority w:val="99"/>
    <w:rsid w:val="00BC0593"/>
    <w:rPr>
      <w:rFonts w:ascii="Verdana" w:hAnsi="Verdana"/>
      <w:sz w:val="20"/>
    </w:rPr>
  </w:style>
  <w:style w:type="character" w:customStyle="1" w:styleId="Nadpis4Char">
    <w:name w:val="Nadpis 4 Char"/>
    <w:basedOn w:val="Standardnpsmoodstavce"/>
    <w:link w:val="Nadpis4"/>
    <w:uiPriority w:val="9"/>
    <w:semiHidden/>
    <w:rsid w:val="00093918"/>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093918"/>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093918"/>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093918"/>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093918"/>
    <w:rPr>
      <w:rFonts w:asciiTheme="majorHAnsi" w:eastAsiaTheme="majorEastAsia" w:hAnsiTheme="majorHAnsi" w:cstheme="majorBidi"/>
      <w:color w:val="404040" w:themeColor="text1" w:themeTint="BF"/>
      <w:sz w:val="20"/>
    </w:rPr>
  </w:style>
  <w:style w:type="character" w:customStyle="1" w:styleId="Nadpis9Char">
    <w:name w:val="Nadpis 9 Char"/>
    <w:basedOn w:val="Standardnpsmoodstavce"/>
    <w:link w:val="Nadpis9"/>
    <w:uiPriority w:val="9"/>
    <w:semiHidden/>
    <w:rsid w:val="00093918"/>
    <w:rPr>
      <w:rFonts w:asciiTheme="majorHAnsi" w:eastAsiaTheme="majorEastAsia" w:hAnsiTheme="majorHAnsi" w:cstheme="majorBidi"/>
      <w:i/>
      <w:iCs/>
      <w:color w:val="404040" w:themeColor="text1" w:themeTint="BF"/>
      <w:sz w:val="20"/>
    </w:rPr>
  </w:style>
  <w:style w:type="character" w:styleId="Odkaznakoment">
    <w:name w:val="annotation reference"/>
    <w:basedOn w:val="Standardnpsmoodstavce"/>
    <w:uiPriority w:val="99"/>
    <w:unhideWhenUsed/>
    <w:rsid w:val="005A1615"/>
    <w:rPr>
      <w:sz w:val="16"/>
      <w:szCs w:val="16"/>
    </w:rPr>
  </w:style>
  <w:style w:type="paragraph" w:styleId="Textkomente">
    <w:name w:val="annotation text"/>
    <w:aliases w:val="Comment Text Char,Comment Text Char Char Char"/>
    <w:basedOn w:val="Normln"/>
    <w:link w:val="TextkomenteChar"/>
    <w:uiPriority w:val="99"/>
    <w:unhideWhenUsed/>
    <w:rsid w:val="005A1615"/>
  </w:style>
  <w:style w:type="character" w:customStyle="1" w:styleId="TextkomenteChar">
    <w:name w:val="Text komentáře Char"/>
    <w:aliases w:val="Comment Text Char Char,Comment Text Char Char Char Char"/>
    <w:basedOn w:val="Standardnpsmoodstavce"/>
    <w:link w:val="Textkomente"/>
    <w:uiPriority w:val="99"/>
    <w:rsid w:val="005A1615"/>
    <w:rPr>
      <w:rFonts w:ascii="Verdana" w:hAnsi="Verdana"/>
      <w:sz w:val="20"/>
    </w:rPr>
  </w:style>
  <w:style w:type="paragraph" w:styleId="Pedmtkomente">
    <w:name w:val="annotation subject"/>
    <w:basedOn w:val="Textkomente"/>
    <w:next w:val="Textkomente"/>
    <w:link w:val="PedmtkomenteChar"/>
    <w:uiPriority w:val="99"/>
    <w:semiHidden/>
    <w:unhideWhenUsed/>
    <w:rsid w:val="005A1615"/>
    <w:rPr>
      <w:b/>
      <w:bCs/>
    </w:rPr>
  </w:style>
  <w:style w:type="character" w:customStyle="1" w:styleId="PedmtkomenteChar">
    <w:name w:val="Předmět komentáře Char"/>
    <w:basedOn w:val="TextkomenteChar"/>
    <w:link w:val="Pedmtkomente"/>
    <w:uiPriority w:val="99"/>
    <w:semiHidden/>
    <w:rsid w:val="005A1615"/>
    <w:rPr>
      <w:rFonts w:ascii="Verdana" w:hAnsi="Verdana"/>
      <w:b/>
      <w:bCs/>
      <w:sz w:val="20"/>
    </w:rPr>
  </w:style>
  <w:style w:type="table" w:styleId="Mkatabulky">
    <w:name w:val="Table Grid"/>
    <w:aliases w:val="EY Table,CV table"/>
    <w:basedOn w:val="Normlntabulka"/>
    <w:uiPriority w:val="59"/>
    <w:rsid w:val="007040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latne1">
    <w:name w:val="platne1"/>
    <w:basedOn w:val="Standardnpsmoodstavce"/>
    <w:rsid w:val="002C3B26"/>
  </w:style>
  <w:style w:type="paragraph" w:customStyle="1" w:styleId="JKHeadL3Bold">
    <w:name w:val="J&amp;K Head L3 + Bold"/>
    <w:basedOn w:val="Normln"/>
    <w:rsid w:val="00F9543A"/>
    <w:pPr>
      <w:tabs>
        <w:tab w:val="num" w:pos="851"/>
      </w:tabs>
      <w:spacing w:after="240"/>
      <w:ind w:left="851"/>
      <w:outlineLvl w:val="2"/>
    </w:pPr>
    <w:rPr>
      <w:rFonts w:ascii="Times New Roman Bold" w:eastAsia="Times New Roman" w:hAnsi="Times New Roman Bold"/>
      <w:b/>
      <w:bCs/>
      <w:sz w:val="22"/>
      <w:szCs w:val="22"/>
    </w:rPr>
  </w:style>
  <w:style w:type="paragraph" w:styleId="Seznamsodrkami3">
    <w:name w:val="List Bullet 3"/>
    <w:basedOn w:val="Normln"/>
    <w:semiHidden/>
    <w:rsid w:val="00F9543A"/>
    <w:pPr>
      <w:numPr>
        <w:numId w:val="5"/>
      </w:numPr>
      <w:spacing w:after="240"/>
    </w:pPr>
    <w:rPr>
      <w:rFonts w:ascii="Times New Roman" w:eastAsia="Times New Roman" w:hAnsi="Times New Roman"/>
      <w:sz w:val="22"/>
      <w:szCs w:val="24"/>
      <w:lang w:eastAsia="cs-CZ"/>
    </w:rPr>
  </w:style>
  <w:style w:type="paragraph" w:styleId="Zkladntext">
    <w:name w:val="Body Text"/>
    <w:basedOn w:val="Normln"/>
    <w:link w:val="ZkladntextChar"/>
    <w:rsid w:val="00965B28"/>
    <w:pPr>
      <w:overflowPunct w:val="0"/>
      <w:autoSpaceDE w:val="0"/>
      <w:autoSpaceDN w:val="0"/>
      <w:adjustRightInd w:val="0"/>
      <w:ind w:left="0" w:firstLine="0"/>
      <w:jc w:val="left"/>
      <w:textAlignment w:val="baseline"/>
    </w:pPr>
    <w:rPr>
      <w:rFonts w:ascii="Times New Roman" w:eastAsia="Times New Roman" w:hAnsi="Times New Roman"/>
      <w:color w:val="000000"/>
      <w:sz w:val="28"/>
      <w:lang w:eastAsia="cs-CZ"/>
    </w:rPr>
  </w:style>
  <w:style w:type="character" w:customStyle="1" w:styleId="ZkladntextChar">
    <w:name w:val="Základní text Char"/>
    <w:basedOn w:val="Standardnpsmoodstavce"/>
    <w:link w:val="Zkladntext"/>
    <w:rsid w:val="00965B28"/>
    <w:rPr>
      <w:rFonts w:eastAsia="Times New Roman"/>
      <w:color w:val="000000"/>
      <w:sz w:val="28"/>
      <w:lang w:eastAsia="cs-CZ"/>
    </w:rPr>
  </w:style>
  <w:style w:type="paragraph" w:customStyle="1" w:styleId="Nadpis11">
    <w:name w:val="Nadpis 11"/>
    <w:basedOn w:val="Normln"/>
    <w:next w:val="Normln"/>
    <w:uiPriority w:val="9"/>
    <w:qFormat/>
    <w:rsid w:val="009C4D7B"/>
    <w:pPr>
      <w:keepNext/>
      <w:keepLines/>
      <w:spacing w:before="480"/>
      <w:ind w:left="432" w:hanging="432"/>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21">
    <w:name w:val="Nadpis 21"/>
    <w:basedOn w:val="Normln"/>
    <w:next w:val="Normln"/>
    <w:uiPriority w:val="9"/>
    <w:unhideWhenUsed/>
    <w:qFormat/>
    <w:rsid w:val="009C4D7B"/>
    <w:pPr>
      <w:keepNext/>
      <w:keepLines/>
      <w:spacing w:before="200"/>
      <w:ind w:left="576" w:hanging="576"/>
      <w:outlineLvl w:val="1"/>
    </w:pPr>
    <w:rPr>
      <w:rFonts w:asciiTheme="majorHAnsi" w:eastAsiaTheme="majorEastAsia" w:hAnsiTheme="majorHAnsi" w:cstheme="majorBidi"/>
      <w:b/>
      <w:bCs/>
      <w:color w:val="4F81BD" w:themeColor="accent1"/>
      <w:sz w:val="26"/>
      <w:szCs w:val="26"/>
      <w:lang w:eastAsia="cs-CZ"/>
    </w:rPr>
  </w:style>
  <w:style w:type="paragraph" w:customStyle="1" w:styleId="Nadpis31">
    <w:name w:val="Nadpis 31"/>
    <w:basedOn w:val="Normln"/>
    <w:next w:val="Normln"/>
    <w:uiPriority w:val="9"/>
    <w:unhideWhenUsed/>
    <w:qFormat/>
    <w:rsid w:val="009C4D7B"/>
    <w:pPr>
      <w:keepNext/>
      <w:keepLines/>
      <w:spacing w:before="200"/>
      <w:ind w:left="720" w:hanging="720"/>
      <w:outlineLvl w:val="2"/>
    </w:pPr>
    <w:rPr>
      <w:rFonts w:asciiTheme="majorHAnsi" w:eastAsiaTheme="majorEastAsia" w:hAnsiTheme="majorHAnsi" w:cstheme="majorBidi"/>
      <w:b/>
      <w:bCs/>
      <w:color w:val="4F81BD" w:themeColor="accent1"/>
      <w:sz w:val="22"/>
      <w:szCs w:val="24"/>
      <w:lang w:eastAsia="cs-CZ"/>
    </w:rPr>
  </w:style>
  <w:style w:type="paragraph" w:customStyle="1" w:styleId="Nadpis41">
    <w:name w:val="Nadpis 41"/>
    <w:basedOn w:val="Normln"/>
    <w:next w:val="Normln"/>
    <w:uiPriority w:val="9"/>
    <w:semiHidden/>
    <w:unhideWhenUsed/>
    <w:qFormat/>
    <w:rsid w:val="009C4D7B"/>
    <w:pPr>
      <w:keepNext/>
      <w:keepLines/>
      <w:spacing w:before="200"/>
      <w:ind w:left="864" w:hanging="864"/>
      <w:outlineLvl w:val="3"/>
    </w:pPr>
    <w:rPr>
      <w:rFonts w:ascii="Cambria" w:eastAsia="Times New Roman" w:hAnsi="Cambria"/>
      <w:b/>
      <w:bCs/>
      <w:i/>
      <w:iCs/>
      <w:color w:val="4F81BD"/>
      <w:lang w:eastAsia="cs-CZ"/>
    </w:rPr>
  </w:style>
  <w:style w:type="paragraph" w:customStyle="1" w:styleId="Nadpis51">
    <w:name w:val="Nadpis 51"/>
    <w:basedOn w:val="Normln"/>
    <w:next w:val="Normln"/>
    <w:uiPriority w:val="9"/>
    <w:semiHidden/>
    <w:unhideWhenUsed/>
    <w:qFormat/>
    <w:rsid w:val="009C4D7B"/>
    <w:pPr>
      <w:keepNext/>
      <w:keepLines/>
      <w:spacing w:before="200"/>
      <w:ind w:left="1008" w:hanging="1008"/>
      <w:outlineLvl w:val="4"/>
    </w:pPr>
    <w:rPr>
      <w:rFonts w:ascii="Cambria" w:eastAsia="Times New Roman" w:hAnsi="Cambria"/>
      <w:color w:val="243F60"/>
      <w:lang w:eastAsia="cs-CZ"/>
    </w:rPr>
  </w:style>
  <w:style w:type="paragraph" w:customStyle="1" w:styleId="Nadpis61">
    <w:name w:val="Nadpis 61"/>
    <w:basedOn w:val="Normln"/>
    <w:next w:val="Normln"/>
    <w:uiPriority w:val="9"/>
    <w:semiHidden/>
    <w:unhideWhenUsed/>
    <w:qFormat/>
    <w:rsid w:val="009C4D7B"/>
    <w:pPr>
      <w:keepNext/>
      <w:keepLines/>
      <w:spacing w:before="200"/>
      <w:ind w:left="1152" w:hanging="1152"/>
      <w:outlineLvl w:val="5"/>
    </w:pPr>
    <w:rPr>
      <w:rFonts w:ascii="Cambria" w:eastAsia="Times New Roman" w:hAnsi="Cambria"/>
      <w:i/>
      <w:iCs/>
      <w:color w:val="243F60"/>
      <w:lang w:eastAsia="cs-CZ"/>
    </w:rPr>
  </w:style>
  <w:style w:type="paragraph" w:customStyle="1" w:styleId="Nadpis71">
    <w:name w:val="Nadpis 71"/>
    <w:basedOn w:val="Normln"/>
    <w:next w:val="Normln"/>
    <w:uiPriority w:val="9"/>
    <w:semiHidden/>
    <w:unhideWhenUsed/>
    <w:qFormat/>
    <w:rsid w:val="009C4D7B"/>
    <w:pPr>
      <w:keepNext/>
      <w:keepLines/>
      <w:spacing w:before="200"/>
      <w:ind w:left="1296" w:hanging="1296"/>
      <w:outlineLvl w:val="6"/>
    </w:pPr>
    <w:rPr>
      <w:rFonts w:ascii="Cambria" w:eastAsia="Times New Roman" w:hAnsi="Cambria"/>
      <w:i/>
      <w:iCs/>
      <w:color w:val="404040"/>
      <w:lang w:eastAsia="cs-CZ"/>
    </w:rPr>
  </w:style>
  <w:style w:type="paragraph" w:customStyle="1" w:styleId="Nadpis81">
    <w:name w:val="Nadpis 81"/>
    <w:basedOn w:val="Normln"/>
    <w:next w:val="Normln"/>
    <w:uiPriority w:val="9"/>
    <w:semiHidden/>
    <w:unhideWhenUsed/>
    <w:qFormat/>
    <w:rsid w:val="009C4D7B"/>
    <w:pPr>
      <w:keepNext/>
      <w:keepLines/>
      <w:spacing w:before="200"/>
      <w:ind w:left="1440" w:hanging="1440"/>
      <w:outlineLvl w:val="7"/>
    </w:pPr>
    <w:rPr>
      <w:rFonts w:ascii="Cambria" w:eastAsia="Times New Roman" w:hAnsi="Cambria"/>
      <w:color w:val="404040"/>
      <w:lang w:eastAsia="cs-CZ"/>
    </w:rPr>
  </w:style>
  <w:style w:type="paragraph" w:customStyle="1" w:styleId="Nadpis91">
    <w:name w:val="Nadpis 91"/>
    <w:basedOn w:val="Normln"/>
    <w:next w:val="Normln"/>
    <w:uiPriority w:val="9"/>
    <w:semiHidden/>
    <w:unhideWhenUsed/>
    <w:qFormat/>
    <w:rsid w:val="009C4D7B"/>
    <w:pPr>
      <w:keepNext/>
      <w:keepLines/>
      <w:spacing w:before="200"/>
      <w:ind w:left="1584" w:hanging="1584"/>
      <w:outlineLvl w:val="8"/>
    </w:pPr>
    <w:rPr>
      <w:rFonts w:ascii="Cambria" w:eastAsia="Times New Roman" w:hAnsi="Cambria"/>
      <w:i/>
      <w:iCs/>
      <w:color w:val="404040"/>
      <w:lang w:eastAsia="cs-CZ"/>
    </w:rPr>
  </w:style>
  <w:style w:type="paragraph" w:customStyle="1" w:styleId="slovn">
    <w:name w:val="Číslování"/>
    <w:basedOn w:val="Normln"/>
    <w:rsid w:val="00A35CC4"/>
    <w:pPr>
      <w:spacing w:before="120" w:after="0" w:line="240" w:lineRule="auto"/>
      <w:ind w:left="0" w:firstLine="0"/>
    </w:pPr>
    <w:rPr>
      <w:rFonts w:ascii="Times New Roman" w:eastAsia="Times New Roman" w:hAnsi="Times New Roman"/>
      <w:sz w:val="24"/>
      <w:lang w:eastAsia="cs-CZ"/>
    </w:rPr>
  </w:style>
  <w:style w:type="character" w:customStyle="1" w:styleId="Nadpis1Char1">
    <w:name w:val="Nadpis 1 Char1"/>
    <w:basedOn w:val="Standardnpsmoodstavce"/>
    <w:uiPriority w:val="9"/>
    <w:rsid w:val="009C4D7B"/>
    <w:rPr>
      <w:rFonts w:asciiTheme="majorHAnsi" w:eastAsiaTheme="majorEastAsia" w:hAnsiTheme="majorHAnsi" w:cstheme="majorBidi"/>
      <w:b/>
      <w:bCs/>
      <w:color w:val="365F91" w:themeColor="accent1" w:themeShade="BF"/>
      <w:sz w:val="28"/>
      <w:szCs w:val="28"/>
      <w:lang w:eastAsia="cs-CZ"/>
    </w:rPr>
  </w:style>
  <w:style w:type="character" w:customStyle="1" w:styleId="Hypertextovodkaz1">
    <w:name w:val="Hypertextový odkaz1"/>
    <w:basedOn w:val="Standardnpsmoodstavce"/>
    <w:uiPriority w:val="99"/>
    <w:unhideWhenUsed/>
    <w:rsid w:val="009C4D7B"/>
    <w:rPr>
      <w:color w:val="0000FF"/>
      <w:u w:val="single"/>
    </w:rPr>
  </w:style>
  <w:style w:type="paragraph" w:customStyle="1" w:styleId="Obsah41">
    <w:name w:val="Obsah 41"/>
    <w:basedOn w:val="Normln"/>
    <w:next w:val="Normln"/>
    <w:autoRedefine/>
    <w:uiPriority w:val="39"/>
    <w:unhideWhenUsed/>
    <w:rsid w:val="009C4D7B"/>
    <w:pPr>
      <w:spacing w:after="100"/>
      <w:ind w:left="660"/>
    </w:pPr>
    <w:rPr>
      <w:rFonts w:ascii="Times New Roman" w:eastAsia="Times New Roman" w:hAnsi="Times New Roman"/>
      <w:sz w:val="22"/>
      <w:szCs w:val="24"/>
      <w:lang w:eastAsia="cs-CZ"/>
    </w:rPr>
  </w:style>
  <w:style w:type="paragraph" w:customStyle="1" w:styleId="Obsah51">
    <w:name w:val="Obsah 51"/>
    <w:basedOn w:val="Normln"/>
    <w:next w:val="Normln"/>
    <w:autoRedefine/>
    <w:uiPriority w:val="39"/>
    <w:unhideWhenUsed/>
    <w:rsid w:val="009C4D7B"/>
    <w:pPr>
      <w:spacing w:after="100"/>
      <w:ind w:left="880"/>
    </w:pPr>
    <w:rPr>
      <w:rFonts w:ascii="Times New Roman" w:eastAsia="Times New Roman" w:hAnsi="Times New Roman"/>
      <w:sz w:val="22"/>
      <w:szCs w:val="24"/>
      <w:lang w:eastAsia="cs-CZ"/>
    </w:rPr>
  </w:style>
  <w:style w:type="paragraph" w:customStyle="1" w:styleId="Obsah61">
    <w:name w:val="Obsah 61"/>
    <w:basedOn w:val="Normln"/>
    <w:next w:val="Normln"/>
    <w:autoRedefine/>
    <w:uiPriority w:val="39"/>
    <w:unhideWhenUsed/>
    <w:rsid w:val="009C4D7B"/>
    <w:pPr>
      <w:spacing w:after="100"/>
      <w:ind w:left="1100"/>
    </w:pPr>
    <w:rPr>
      <w:rFonts w:ascii="Times New Roman" w:eastAsia="Times New Roman" w:hAnsi="Times New Roman"/>
      <w:sz w:val="22"/>
      <w:szCs w:val="24"/>
      <w:lang w:eastAsia="cs-CZ"/>
    </w:rPr>
  </w:style>
  <w:style w:type="paragraph" w:customStyle="1" w:styleId="Obsah71">
    <w:name w:val="Obsah 71"/>
    <w:basedOn w:val="Normln"/>
    <w:next w:val="Normln"/>
    <w:autoRedefine/>
    <w:uiPriority w:val="39"/>
    <w:unhideWhenUsed/>
    <w:rsid w:val="009C4D7B"/>
    <w:pPr>
      <w:spacing w:after="100"/>
      <w:ind w:left="1320"/>
    </w:pPr>
    <w:rPr>
      <w:rFonts w:ascii="Times New Roman" w:eastAsia="Times New Roman" w:hAnsi="Times New Roman"/>
      <w:sz w:val="22"/>
      <w:szCs w:val="24"/>
      <w:lang w:eastAsia="cs-CZ"/>
    </w:rPr>
  </w:style>
  <w:style w:type="paragraph" w:customStyle="1" w:styleId="Obsah81">
    <w:name w:val="Obsah 81"/>
    <w:basedOn w:val="Normln"/>
    <w:next w:val="Normln"/>
    <w:autoRedefine/>
    <w:uiPriority w:val="39"/>
    <w:unhideWhenUsed/>
    <w:rsid w:val="009C4D7B"/>
    <w:pPr>
      <w:spacing w:after="100"/>
      <w:ind w:left="1540"/>
    </w:pPr>
    <w:rPr>
      <w:rFonts w:ascii="Times New Roman" w:eastAsia="Times New Roman" w:hAnsi="Times New Roman"/>
      <w:sz w:val="22"/>
      <w:szCs w:val="24"/>
      <w:lang w:eastAsia="cs-CZ"/>
    </w:rPr>
  </w:style>
  <w:style w:type="paragraph" w:customStyle="1" w:styleId="Obsah91">
    <w:name w:val="Obsah 91"/>
    <w:basedOn w:val="Normln"/>
    <w:next w:val="Normln"/>
    <w:autoRedefine/>
    <w:uiPriority w:val="39"/>
    <w:unhideWhenUsed/>
    <w:rsid w:val="009C4D7B"/>
    <w:pPr>
      <w:spacing w:after="100"/>
      <w:ind w:left="1760"/>
    </w:pPr>
    <w:rPr>
      <w:rFonts w:ascii="Times New Roman" w:eastAsia="Times New Roman" w:hAnsi="Times New Roman"/>
      <w:sz w:val="22"/>
      <w:szCs w:val="24"/>
      <w:lang w:eastAsia="cs-CZ"/>
    </w:rPr>
  </w:style>
  <w:style w:type="table" w:customStyle="1" w:styleId="Mkatabulky1">
    <w:name w:val="Mřížka tabulky1"/>
    <w:basedOn w:val="Normlntabulka"/>
    <w:next w:val="Mkatabulky"/>
    <w:uiPriority w:val="59"/>
    <w:rsid w:val="009C4D7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2Char1">
    <w:name w:val="Nadpis 2 Char1"/>
    <w:basedOn w:val="Standardnpsmoodstavce"/>
    <w:uiPriority w:val="9"/>
    <w:semiHidden/>
    <w:rsid w:val="009C4D7B"/>
    <w:rPr>
      <w:rFonts w:asciiTheme="majorHAnsi" w:eastAsiaTheme="majorEastAsia" w:hAnsiTheme="majorHAnsi" w:cstheme="majorBidi"/>
      <w:b/>
      <w:bCs/>
      <w:color w:val="4F81BD" w:themeColor="accent1"/>
      <w:sz w:val="26"/>
      <w:szCs w:val="26"/>
      <w:lang w:eastAsia="cs-CZ"/>
    </w:rPr>
  </w:style>
  <w:style w:type="character" w:customStyle="1" w:styleId="Nadpis3Char1">
    <w:name w:val="Nadpis 3 Char1"/>
    <w:basedOn w:val="Standardnpsmoodstavce"/>
    <w:uiPriority w:val="9"/>
    <w:semiHidden/>
    <w:rsid w:val="009C4D7B"/>
    <w:rPr>
      <w:rFonts w:asciiTheme="majorHAnsi" w:eastAsiaTheme="majorEastAsia" w:hAnsiTheme="majorHAnsi" w:cstheme="majorBidi"/>
      <w:b/>
      <w:bCs/>
      <w:color w:val="4F81BD" w:themeColor="accent1"/>
      <w:szCs w:val="24"/>
      <w:lang w:eastAsia="cs-CZ"/>
    </w:rPr>
  </w:style>
  <w:style w:type="character" w:customStyle="1" w:styleId="Nadpis4Char1">
    <w:name w:val="Nadpis 4 Char1"/>
    <w:basedOn w:val="Standardnpsmoodstavce"/>
    <w:uiPriority w:val="9"/>
    <w:semiHidden/>
    <w:rsid w:val="009C4D7B"/>
    <w:rPr>
      <w:rFonts w:asciiTheme="majorHAnsi" w:eastAsiaTheme="majorEastAsia" w:hAnsiTheme="majorHAnsi" w:cstheme="majorBidi"/>
      <w:b/>
      <w:bCs/>
      <w:i/>
      <w:iCs/>
      <w:color w:val="4F81BD" w:themeColor="accent1"/>
    </w:rPr>
  </w:style>
  <w:style w:type="character" w:customStyle="1" w:styleId="Nadpis5Char1">
    <w:name w:val="Nadpis 5 Char1"/>
    <w:basedOn w:val="Standardnpsmoodstavce"/>
    <w:uiPriority w:val="9"/>
    <w:semiHidden/>
    <w:rsid w:val="009C4D7B"/>
    <w:rPr>
      <w:rFonts w:asciiTheme="majorHAnsi" w:eastAsiaTheme="majorEastAsia" w:hAnsiTheme="majorHAnsi" w:cstheme="majorBidi"/>
      <w:color w:val="243F60" w:themeColor="accent1" w:themeShade="7F"/>
    </w:rPr>
  </w:style>
  <w:style w:type="character" w:customStyle="1" w:styleId="Nadpis6Char1">
    <w:name w:val="Nadpis 6 Char1"/>
    <w:basedOn w:val="Standardnpsmoodstavce"/>
    <w:uiPriority w:val="9"/>
    <w:semiHidden/>
    <w:rsid w:val="009C4D7B"/>
    <w:rPr>
      <w:rFonts w:asciiTheme="majorHAnsi" w:eastAsiaTheme="majorEastAsia" w:hAnsiTheme="majorHAnsi" w:cstheme="majorBidi"/>
      <w:i/>
      <w:iCs/>
      <w:color w:val="243F60" w:themeColor="accent1" w:themeShade="7F"/>
    </w:rPr>
  </w:style>
  <w:style w:type="character" w:customStyle="1" w:styleId="Nadpis7Char1">
    <w:name w:val="Nadpis 7 Char1"/>
    <w:basedOn w:val="Standardnpsmoodstavce"/>
    <w:uiPriority w:val="9"/>
    <w:semiHidden/>
    <w:rsid w:val="009C4D7B"/>
    <w:rPr>
      <w:rFonts w:asciiTheme="majorHAnsi" w:eastAsiaTheme="majorEastAsia" w:hAnsiTheme="majorHAnsi" w:cstheme="majorBidi"/>
      <w:i/>
      <w:iCs/>
      <w:color w:val="404040" w:themeColor="text1" w:themeTint="BF"/>
    </w:rPr>
  </w:style>
  <w:style w:type="character" w:customStyle="1" w:styleId="Nadpis8Char1">
    <w:name w:val="Nadpis 8 Char1"/>
    <w:basedOn w:val="Standardnpsmoodstavce"/>
    <w:uiPriority w:val="9"/>
    <w:semiHidden/>
    <w:rsid w:val="009C4D7B"/>
    <w:rPr>
      <w:rFonts w:asciiTheme="majorHAnsi" w:eastAsiaTheme="majorEastAsia" w:hAnsiTheme="majorHAnsi" w:cstheme="majorBidi"/>
      <w:color w:val="404040" w:themeColor="text1" w:themeTint="BF"/>
      <w:sz w:val="20"/>
      <w:szCs w:val="20"/>
    </w:rPr>
  </w:style>
  <w:style w:type="character" w:customStyle="1" w:styleId="Nadpis9Char1">
    <w:name w:val="Nadpis 9 Char1"/>
    <w:basedOn w:val="Standardnpsmoodstavce"/>
    <w:uiPriority w:val="9"/>
    <w:semiHidden/>
    <w:rsid w:val="009C4D7B"/>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9C4D7B"/>
    <w:pPr>
      <w:spacing w:after="0" w:line="240" w:lineRule="auto"/>
    </w:pPr>
    <w:rPr>
      <w:rFonts w:asciiTheme="minorHAnsi" w:hAnsiTheme="minorHAnsi" w:cstheme="minorBidi"/>
      <w:sz w:val="22"/>
      <w:szCs w:val="22"/>
    </w:rPr>
  </w:style>
  <w:style w:type="paragraph" w:customStyle="1" w:styleId="JKHeadL4">
    <w:name w:val="J&amp;K Head L4"/>
    <w:basedOn w:val="Normln"/>
    <w:rsid w:val="009C4D7B"/>
    <w:pPr>
      <w:tabs>
        <w:tab w:val="num" w:pos="1701"/>
      </w:tabs>
      <w:spacing w:after="240"/>
      <w:ind w:left="1701" w:hanging="850"/>
      <w:outlineLvl w:val="3"/>
    </w:pPr>
    <w:rPr>
      <w:rFonts w:ascii="Times New Roman" w:eastAsia="Times New Roman" w:hAnsi="Times New Roman"/>
      <w:sz w:val="22"/>
      <w:szCs w:val="24"/>
    </w:rPr>
  </w:style>
  <w:style w:type="paragraph" w:customStyle="1" w:styleId="JKHeadL5">
    <w:name w:val="J&amp;K Head L5"/>
    <w:basedOn w:val="Normln"/>
    <w:rsid w:val="009C4D7B"/>
    <w:pPr>
      <w:tabs>
        <w:tab w:val="num" w:pos="2552"/>
      </w:tabs>
      <w:spacing w:after="240"/>
      <w:ind w:left="2552"/>
      <w:outlineLvl w:val="4"/>
    </w:pPr>
    <w:rPr>
      <w:rFonts w:ascii="Times New Roman" w:eastAsia="Times New Roman" w:hAnsi="Times New Roman"/>
      <w:sz w:val="22"/>
      <w:szCs w:val="24"/>
    </w:rPr>
  </w:style>
  <w:style w:type="paragraph" w:styleId="Textpoznpodarou">
    <w:name w:val="footnote text"/>
    <w:basedOn w:val="Normln"/>
    <w:link w:val="TextpoznpodarouChar"/>
    <w:semiHidden/>
    <w:rsid w:val="009C4D7B"/>
    <w:pPr>
      <w:numPr>
        <w:ilvl w:val="4"/>
        <w:numId w:val="6"/>
      </w:numPr>
      <w:tabs>
        <w:tab w:val="clear" w:pos="2552"/>
      </w:tabs>
    </w:pPr>
    <w:rPr>
      <w:rFonts w:ascii="Times New Roman" w:eastAsia="Times New Roman" w:hAnsi="Times New Roman"/>
      <w:sz w:val="18"/>
    </w:rPr>
  </w:style>
  <w:style w:type="character" w:customStyle="1" w:styleId="TextpoznpodarouChar">
    <w:name w:val="Text pozn. pod čarou Char"/>
    <w:basedOn w:val="Standardnpsmoodstavce"/>
    <w:link w:val="Textpoznpodarou"/>
    <w:semiHidden/>
    <w:rsid w:val="009C4D7B"/>
    <w:rPr>
      <w:rFonts w:eastAsia="Times New Roman"/>
      <w:sz w:val="18"/>
    </w:rPr>
  </w:style>
  <w:style w:type="paragraph" w:styleId="Rejstk3">
    <w:name w:val="index 3"/>
    <w:basedOn w:val="Normln"/>
    <w:next w:val="Normln"/>
    <w:semiHidden/>
    <w:rsid w:val="009C4D7B"/>
    <w:pPr>
      <w:numPr>
        <w:ilvl w:val="5"/>
        <w:numId w:val="6"/>
      </w:numPr>
      <w:tabs>
        <w:tab w:val="clear" w:pos="3402"/>
      </w:tabs>
      <w:spacing w:after="240"/>
    </w:pPr>
    <w:rPr>
      <w:rFonts w:ascii="Garamond MT" w:eastAsia="Times New Roman" w:hAnsi="Garamond MT"/>
      <w:sz w:val="22"/>
      <w:szCs w:val="24"/>
      <w:lang w:val="en-GB"/>
    </w:rPr>
  </w:style>
  <w:style w:type="paragraph" w:styleId="Rejstk6">
    <w:name w:val="index 6"/>
    <w:basedOn w:val="Normln"/>
    <w:next w:val="Normln"/>
    <w:semiHidden/>
    <w:rsid w:val="009C4D7B"/>
    <w:pPr>
      <w:numPr>
        <w:ilvl w:val="6"/>
        <w:numId w:val="6"/>
      </w:numPr>
      <w:tabs>
        <w:tab w:val="num" w:pos="1831"/>
      </w:tabs>
      <w:spacing w:after="240"/>
    </w:pPr>
    <w:rPr>
      <w:rFonts w:ascii="Garamond MT" w:eastAsia="Times New Roman" w:hAnsi="Garamond MT"/>
      <w:sz w:val="22"/>
      <w:szCs w:val="24"/>
      <w:lang w:val="en-GB"/>
    </w:rPr>
  </w:style>
  <w:style w:type="paragraph" w:styleId="Rejstk7">
    <w:name w:val="index 7"/>
    <w:basedOn w:val="Normln"/>
    <w:next w:val="Normln"/>
    <w:semiHidden/>
    <w:rsid w:val="009C4D7B"/>
    <w:pPr>
      <w:numPr>
        <w:ilvl w:val="7"/>
        <w:numId w:val="6"/>
      </w:numPr>
      <w:spacing w:after="240"/>
    </w:pPr>
    <w:rPr>
      <w:rFonts w:ascii="Garamond MT" w:eastAsia="Times New Roman" w:hAnsi="Garamond MT"/>
      <w:sz w:val="22"/>
      <w:szCs w:val="24"/>
      <w:lang w:val="en-GB"/>
    </w:rPr>
  </w:style>
  <w:style w:type="paragraph" w:styleId="Rejstk8">
    <w:name w:val="index 8"/>
    <w:basedOn w:val="Normln"/>
    <w:next w:val="Normln"/>
    <w:semiHidden/>
    <w:rsid w:val="009C4D7B"/>
    <w:pPr>
      <w:numPr>
        <w:ilvl w:val="8"/>
        <w:numId w:val="6"/>
      </w:numPr>
      <w:spacing w:after="240"/>
    </w:pPr>
    <w:rPr>
      <w:rFonts w:ascii="Garamond MT" w:eastAsia="Times New Roman" w:hAnsi="Garamond MT"/>
      <w:sz w:val="22"/>
      <w:szCs w:val="24"/>
      <w:lang w:val="en-GB"/>
    </w:rPr>
  </w:style>
  <w:style w:type="character" w:styleId="Znakapoznpodarou">
    <w:name w:val="footnote reference"/>
    <w:basedOn w:val="Standardnpsmoodstavce"/>
    <w:semiHidden/>
    <w:rsid w:val="009C4D7B"/>
    <w:rPr>
      <w:rFonts w:ascii="Times New Roman" w:hAnsi="Times New Roman"/>
      <w:sz w:val="18"/>
      <w:vertAlign w:val="superscript"/>
      <w:lang w:val="cs-CZ"/>
    </w:rPr>
  </w:style>
  <w:style w:type="paragraph" w:customStyle="1" w:styleId="Nzvyst">
    <w:name w:val="Názvy částí"/>
    <w:basedOn w:val="Normln"/>
    <w:rsid w:val="009C4D7B"/>
    <w:pPr>
      <w:widowControl w:val="0"/>
      <w:spacing w:before="360" w:after="240"/>
      <w:ind w:left="851" w:firstLine="0"/>
      <w:outlineLvl w:val="0"/>
    </w:pPr>
    <w:rPr>
      <w:rFonts w:ascii="Times New Roman Bold" w:eastAsia="Times New Roman" w:hAnsi="Times New Roman Bold"/>
      <w:b/>
      <w:caps/>
      <w:sz w:val="22"/>
      <w:szCs w:val="22"/>
      <w:u w:val="single"/>
      <w:lang w:val="en-GB"/>
    </w:rPr>
  </w:style>
  <w:style w:type="paragraph" w:customStyle="1" w:styleId="JKHeadL2Allcaps">
    <w:name w:val="J&amp;K Head L2 + All caps"/>
    <w:basedOn w:val="Normln"/>
    <w:rsid w:val="009C4D7B"/>
    <w:pPr>
      <w:keepNext/>
      <w:keepLines/>
      <w:tabs>
        <w:tab w:val="num" w:pos="851"/>
      </w:tabs>
      <w:spacing w:before="240" w:after="240"/>
      <w:ind w:left="851"/>
      <w:outlineLvl w:val="1"/>
    </w:pPr>
    <w:rPr>
      <w:rFonts w:ascii="Times New Roman Bold" w:eastAsia="Times New Roman" w:hAnsi="Times New Roman Bold"/>
      <w:b/>
      <w:bCs/>
      <w:caps/>
      <w:sz w:val="22"/>
      <w:szCs w:val="22"/>
      <w:lang w:val="en-GB"/>
    </w:rPr>
  </w:style>
  <w:style w:type="paragraph" w:customStyle="1" w:styleId="odsazenL5">
    <w:name w:val="odsazené L5"/>
    <w:basedOn w:val="Normln"/>
    <w:rsid w:val="009C4D7B"/>
    <w:pPr>
      <w:spacing w:after="240"/>
      <w:ind w:left="1701" w:firstLine="0"/>
    </w:pPr>
    <w:rPr>
      <w:rFonts w:ascii="Times New Roman" w:eastAsia="Times New Roman" w:hAnsi="Times New Roman"/>
      <w:sz w:val="22"/>
      <w:szCs w:val="24"/>
      <w:lang w:eastAsia="cs-CZ"/>
    </w:rPr>
  </w:style>
  <w:style w:type="character" w:styleId="Sledovanodkaz">
    <w:name w:val="FollowedHyperlink"/>
    <w:basedOn w:val="Standardnpsmoodstavce"/>
    <w:semiHidden/>
    <w:rsid w:val="009C4D7B"/>
    <w:rPr>
      <w:color w:val="800080"/>
      <w:u w:val="single"/>
    </w:rPr>
  </w:style>
  <w:style w:type="paragraph" w:customStyle="1" w:styleId="JKHeadL3">
    <w:name w:val="J&amp;K Head L3"/>
    <w:basedOn w:val="JKHeadL3Bold"/>
    <w:rsid w:val="009C4D7B"/>
    <w:rPr>
      <w:b w:val="0"/>
    </w:rPr>
  </w:style>
  <w:style w:type="paragraph" w:customStyle="1" w:styleId="JKHeadL6">
    <w:name w:val="J&amp;K Head L6"/>
    <w:basedOn w:val="Normln"/>
    <w:rsid w:val="009C4D7B"/>
    <w:pPr>
      <w:tabs>
        <w:tab w:val="num" w:pos="3402"/>
      </w:tabs>
      <w:spacing w:after="240"/>
      <w:ind w:left="3402" w:hanging="850"/>
      <w:outlineLvl w:val="5"/>
    </w:pPr>
    <w:rPr>
      <w:rFonts w:ascii="Times New Roman" w:eastAsia="Times New Roman" w:hAnsi="Times New Roman"/>
      <w:sz w:val="22"/>
      <w:szCs w:val="24"/>
    </w:rPr>
  </w:style>
  <w:style w:type="character" w:customStyle="1" w:styleId="JKHeadL3BoldCharChar">
    <w:name w:val="J&amp;K Head L3 + Bold Char Char"/>
    <w:rsid w:val="009C4D7B"/>
    <w:rPr>
      <w:rFonts w:ascii="Times New Roman Bold" w:hAnsi="Times New Roman Bold"/>
      <w:b/>
      <w:bCs/>
      <w:sz w:val="22"/>
      <w:szCs w:val="22"/>
      <w:lang w:val="cs-CZ" w:eastAsia="en-US" w:bidi="ar-SA"/>
    </w:rPr>
  </w:style>
  <w:style w:type="paragraph" w:customStyle="1" w:styleId="WW-Zkladntext2">
    <w:name w:val="WW-Základní text 2"/>
    <w:basedOn w:val="Normln"/>
    <w:rsid w:val="00DE1F77"/>
    <w:pPr>
      <w:suppressAutoHyphens/>
      <w:overflowPunct w:val="0"/>
      <w:autoSpaceDE w:val="0"/>
      <w:spacing w:before="120" w:line="240" w:lineRule="atLeast"/>
      <w:ind w:left="0" w:firstLine="0"/>
    </w:pPr>
    <w:rPr>
      <w:rFonts w:ascii="Bookman Old Style" w:eastAsia="Times New Roman" w:hAnsi="Bookman Old Style"/>
      <w:sz w:val="26"/>
      <w:lang w:eastAsia="ar-SA"/>
    </w:rPr>
  </w:style>
  <w:style w:type="character" w:styleId="Siln">
    <w:name w:val="Strong"/>
    <w:basedOn w:val="Standardnpsmoodstavce"/>
    <w:uiPriority w:val="22"/>
    <w:qFormat/>
    <w:rsid w:val="00503754"/>
    <w:rPr>
      <w:b/>
      <w:bCs/>
    </w:rPr>
  </w:style>
  <w:style w:type="paragraph" w:customStyle="1" w:styleId="Odstavec">
    <w:name w:val="Odstavec"/>
    <w:basedOn w:val="Zkladntext"/>
    <w:uiPriority w:val="99"/>
    <w:rsid w:val="00F86AD6"/>
    <w:pPr>
      <w:widowControl w:val="0"/>
      <w:ind w:firstLine="539"/>
      <w:jc w:val="both"/>
      <w:textAlignment w:val="auto"/>
    </w:pPr>
    <w:rPr>
      <w:noProof/>
      <w:sz w:val="24"/>
    </w:rPr>
  </w:style>
  <w:style w:type="paragraph" w:styleId="Revize">
    <w:name w:val="Revision"/>
    <w:hidden/>
    <w:uiPriority w:val="99"/>
    <w:semiHidden/>
    <w:rsid w:val="004F6A13"/>
    <w:pPr>
      <w:spacing w:after="0" w:line="240" w:lineRule="auto"/>
    </w:pPr>
    <w:rPr>
      <w:rFonts w:ascii="Verdana" w:hAnsi="Verdana"/>
      <w:sz w:val="20"/>
    </w:rPr>
  </w:style>
  <w:style w:type="paragraph" w:customStyle="1" w:styleId="RLProhlensmluvnchstran">
    <w:name w:val="RL Prohlášení smluvních stran"/>
    <w:basedOn w:val="Normln"/>
    <w:link w:val="RLProhlensmluvnchstranChar"/>
    <w:rsid w:val="00D83032"/>
    <w:pPr>
      <w:ind w:left="0" w:firstLine="0"/>
      <w:jc w:val="center"/>
    </w:pPr>
    <w:rPr>
      <w:rFonts w:ascii="Garamond" w:eastAsia="Times New Roman" w:hAnsi="Garamond"/>
      <w:b/>
      <w:sz w:val="24"/>
      <w:szCs w:val="24"/>
    </w:rPr>
  </w:style>
  <w:style w:type="character" w:customStyle="1" w:styleId="RLProhlensmluvnchstranChar">
    <w:name w:val="RL Prohlášení smluvních stran Char"/>
    <w:link w:val="RLProhlensmluvnchstran"/>
    <w:rsid w:val="00D83032"/>
    <w:rPr>
      <w:rFonts w:ascii="Garamond" w:eastAsia="Times New Roman" w:hAnsi="Garamond"/>
      <w:b/>
      <w:szCs w:val="24"/>
    </w:rPr>
  </w:style>
  <w:style w:type="paragraph" w:customStyle="1" w:styleId="Bullety">
    <w:name w:val="Bullety"/>
    <w:basedOn w:val="Seznamsodrkami"/>
    <w:rsid w:val="00D83032"/>
    <w:pPr>
      <w:ind w:left="737" w:hanging="737"/>
    </w:pPr>
    <w:rPr>
      <w:rFonts w:ascii="Arial" w:eastAsia="MS Mincho" w:hAnsi="Arial"/>
      <w:sz w:val="22"/>
      <w:szCs w:val="24"/>
    </w:rPr>
  </w:style>
  <w:style w:type="paragraph" w:styleId="Seznamsodrkami">
    <w:name w:val="List Bullet"/>
    <w:basedOn w:val="Normln"/>
    <w:uiPriority w:val="99"/>
    <w:semiHidden/>
    <w:unhideWhenUsed/>
    <w:rsid w:val="00D83032"/>
    <w:pPr>
      <w:ind w:left="717" w:hanging="360"/>
      <w:contextualSpacing/>
    </w:pPr>
  </w:style>
  <w:style w:type="paragraph" w:customStyle="1" w:styleId="ecxmsonormal">
    <w:name w:val="ecxmsonormal"/>
    <w:basedOn w:val="Normln"/>
    <w:uiPriority w:val="99"/>
    <w:semiHidden/>
    <w:rsid w:val="005E3D6F"/>
    <w:pPr>
      <w:spacing w:before="100" w:beforeAutospacing="1" w:after="100" w:afterAutospacing="1"/>
      <w:ind w:left="0" w:firstLine="0"/>
      <w:jc w:val="left"/>
    </w:pPr>
    <w:rPr>
      <w:rFonts w:ascii="Times New Roman" w:eastAsia="Times New Roman" w:hAnsi="Times New Roman"/>
      <w:sz w:val="24"/>
      <w:szCs w:val="24"/>
      <w:lang w:eastAsia="cs-CZ"/>
    </w:rPr>
  </w:style>
  <w:style w:type="paragraph" w:customStyle="1" w:styleId="stiKS">
    <w:name w:val="části KS"/>
    <w:basedOn w:val="Normln"/>
    <w:link w:val="stiKSChar"/>
    <w:qFormat/>
    <w:rsid w:val="00B518DB"/>
    <w:pPr>
      <w:ind w:left="0" w:firstLine="0"/>
      <w:jc w:val="center"/>
    </w:pPr>
    <w:rPr>
      <w:b/>
      <w:caps/>
      <w:sz w:val="24"/>
      <w:szCs w:val="24"/>
    </w:rPr>
  </w:style>
  <w:style w:type="paragraph" w:customStyle="1" w:styleId="lnkyKS">
    <w:name w:val="články KS"/>
    <w:basedOn w:val="Nadpis1"/>
    <w:link w:val="lnkyKSChar"/>
    <w:qFormat/>
    <w:rsid w:val="00B518DB"/>
    <w:rPr>
      <w:caps/>
    </w:rPr>
  </w:style>
  <w:style w:type="character" w:customStyle="1" w:styleId="stiKSChar">
    <w:name w:val="části KS Char"/>
    <w:basedOn w:val="Standardnpsmoodstavce"/>
    <w:link w:val="stiKS"/>
    <w:rsid w:val="00B518DB"/>
    <w:rPr>
      <w:rFonts w:ascii="Verdana" w:hAnsi="Verdana"/>
      <w:b/>
      <w:caps/>
      <w:szCs w:val="24"/>
    </w:rPr>
  </w:style>
  <w:style w:type="character" w:customStyle="1" w:styleId="lnkyKSChar">
    <w:name w:val="články KS Char"/>
    <w:basedOn w:val="Nadpis1Char0"/>
    <w:link w:val="lnkyKS"/>
    <w:rsid w:val="00B518DB"/>
    <w:rPr>
      <w:rFonts w:ascii="Verdana" w:eastAsia="Times New Roman" w:hAnsi="Verdana"/>
      <w:b/>
      <w:caps/>
      <w:kern w:val="32"/>
      <w:sz w:val="20"/>
      <w:szCs w:val="32"/>
    </w:rPr>
  </w:style>
  <w:style w:type="paragraph" w:customStyle="1" w:styleId="DefiniceL1">
    <w:name w:val="Definice L1"/>
    <w:basedOn w:val="Normln"/>
    <w:rsid w:val="005076BB"/>
    <w:pPr>
      <w:numPr>
        <w:numId w:val="8"/>
      </w:numPr>
    </w:pPr>
    <w:rPr>
      <w:rFonts w:ascii="Times New Roman" w:eastAsia="Times New Roman" w:hAnsi="Times New Roman"/>
      <w:lang w:eastAsia="cs-CZ"/>
    </w:rPr>
  </w:style>
  <w:style w:type="paragraph" w:styleId="Odstavecseseznamem">
    <w:name w:val="List Paragraph"/>
    <w:basedOn w:val="Normln"/>
    <w:link w:val="OdstavecseseznamemChar"/>
    <w:uiPriority w:val="34"/>
    <w:qFormat/>
    <w:rsid w:val="003B018F"/>
    <w:pPr>
      <w:ind w:left="720" w:firstLine="0"/>
      <w:contextualSpacing/>
    </w:pPr>
  </w:style>
  <w:style w:type="paragraph" w:customStyle="1" w:styleId="pododstavceKS">
    <w:name w:val="pododstavce KS"/>
    <w:basedOn w:val="Odstavecseseznamem"/>
    <w:rsid w:val="00F955CE"/>
    <w:pPr>
      <w:numPr>
        <w:ilvl w:val="2"/>
        <w:numId w:val="7"/>
      </w:numPr>
    </w:pPr>
  </w:style>
  <w:style w:type="paragraph" w:customStyle="1" w:styleId="dlnadpisyKS">
    <w:name w:val="dílčí nadpisy KS"/>
    <w:basedOn w:val="Nadpis"/>
    <w:next w:val="Normln"/>
    <w:qFormat/>
    <w:rsid w:val="00DC7557"/>
    <w:pPr>
      <w:ind w:left="0" w:firstLine="0"/>
    </w:pPr>
    <w:rPr>
      <w:caps w:val="0"/>
      <w:u w:val="none"/>
    </w:rPr>
  </w:style>
  <w:style w:type="paragraph" w:customStyle="1" w:styleId="RLNadpis1rovn">
    <w:name w:val="RL Nadpis 1. úrovně"/>
    <w:basedOn w:val="Normln"/>
    <w:next w:val="Normln"/>
    <w:qFormat/>
    <w:locked/>
    <w:rsid w:val="00416126"/>
    <w:pPr>
      <w:pageBreakBefore/>
      <w:numPr>
        <w:numId w:val="10"/>
      </w:numPr>
      <w:spacing w:after="840" w:line="560" w:lineRule="exact"/>
    </w:pPr>
    <w:rPr>
      <w:rFonts w:ascii="Calibri" w:eastAsia="Calibri" w:hAnsi="Calibri"/>
      <w:b/>
      <w:spacing w:val="3"/>
      <w:sz w:val="40"/>
      <w:szCs w:val="40"/>
      <w:lang w:eastAsia="cs-CZ"/>
    </w:rPr>
  </w:style>
  <w:style w:type="paragraph" w:customStyle="1" w:styleId="RLNadpis2rovn">
    <w:name w:val="RL Nadpis 2. úrovně"/>
    <w:basedOn w:val="Normln"/>
    <w:next w:val="Normln"/>
    <w:qFormat/>
    <w:locked/>
    <w:rsid w:val="00416126"/>
    <w:pPr>
      <w:keepNext/>
      <w:spacing w:before="360" w:line="340" w:lineRule="exact"/>
      <w:ind w:left="0" w:firstLine="0"/>
    </w:pPr>
    <w:rPr>
      <w:rFonts w:ascii="Calibri" w:eastAsia="Calibri" w:hAnsi="Calibri"/>
      <w:b/>
      <w:spacing w:val="20"/>
      <w:sz w:val="23"/>
      <w:lang w:eastAsia="cs-CZ"/>
    </w:rPr>
  </w:style>
  <w:style w:type="paragraph" w:customStyle="1" w:styleId="RLNadpis3rovn">
    <w:name w:val="RL Nadpis 3. úrovně"/>
    <w:basedOn w:val="Normln"/>
    <w:next w:val="Normln"/>
    <w:qFormat/>
    <w:locked/>
    <w:rsid w:val="00416126"/>
    <w:pPr>
      <w:keepNext/>
      <w:numPr>
        <w:ilvl w:val="2"/>
        <w:numId w:val="10"/>
      </w:numPr>
      <w:spacing w:before="360" w:line="340" w:lineRule="exact"/>
    </w:pPr>
    <w:rPr>
      <w:rFonts w:ascii="Calibri" w:eastAsia="Calibri" w:hAnsi="Calibri"/>
      <w:b/>
      <w:sz w:val="22"/>
      <w:szCs w:val="22"/>
      <w:lang w:eastAsia="cs-CZ"/>
    </w:rPr>
  </w:style>
  <w:style w:type="paragraph" w:customStyle="1" w:styleId="RLlneksmlouvy">
    <w:name w:val="RL Článek smlouvy"/>
    <w:basedOn w:val="Normln"/>
    <w:next w:val="Normln"/>
    <w:link w:val="RLlneksmlouvyCharChar"/>
    <w:qFormat/>
    <w:rsid w:val="00700166"/>
    <w:pPr>
      <w:keepNext/>
      <w:suppressAutoHyphens/>
      <w:spacing w:before="360"/>
      <w:ind w:left="0" w:firstLine="0"/>
      <w:outlineLvl w:val="0"/>
    </w:pPr>
    <w:rPr>
      <w:rFonts w:ascii="Segoe UI" w:eastAsia="Calibri" w:hAnsi="Segoe UI"/>
      <w:b/>
      <w:sz w:val="22"/>
    </w:rPr>
  </w:style>
  <w:style w:type="character" w:customStyle="1" w:styleId="RLlneksmlouvyCharChar">
    <w:name w:val="RL Článek smlouvy Char Char"/>
    <w:link w:val="RLlneksmlouvy"/>
    <w:locked/>
    <w:rsid w:val="00700166"/>
    <w:rPr>
      <w:rFonts w:ascii="Segoe UI" w:eastAsia="Calibri" w:hAnsi="Segoe UI"/>
      <w:b/>
      <w:sz w:val="22"/>
    </w:rPr>
  </w:style>
  <w:style w:type="paragraph" w:customStyle="1" w:styleId="RLTextlnkuslovan">
    <w:name w:val="RL Text článku číslovaný"/>
    <w:basedOn w:val="Normln"/>
    <w:link w:val="RLTextlnkuslovanChar"/>
    <w:qFormat/>
    <w:rsid w:val="00416126"/>
    <w:pPr>
      <w:ind w:left="0" w:firstLine="0"/>
    </w:pPr>
    <w:rPr>
      <w:rFonts w:ascii="Garamond" w:eastAsia="Times New Roman" w:hAnsi="Garamond"/>
      <w:sz w:val="24"/>
      <w:szCs w:val="24"/>
    </w:rPr>
  </w:style>
  <w:style w:type="character" w:customStyle="1" w:styleId="RLTextlnkuslovanChar">
    <w:name w:val="RL Text článku číslovaný Char"/>
    <w:link w:val="RLTextlnkuslovan"/>
    <w:locked/>
    <w:rsid w:val="00416126"/>
    <w:rPr>
      <w:rFonts w:ascii="Garamond" w:eastAsia="Times New Roman" w:hAnsi="Garamond"/>
      <w:szCs w:val="24"/>
    </w:rPr>
  </w:style>
  <w:style w:type="character" w:customStyle="1" w:styleId="OdstavecseseznamemChar">
    <w:name w:val="Odstavec se seznamem Char"/>
    <w:basedOn w:val="Standardnpsmoodstavce"/>
    <w:link w:val="Odstavecseseznamem"/>
    <w:uiPriority w:val="34"/>
    <w:rsid w:val="006E642C"/>
    <w:rPr>
      <w:rFonts w:ascii="Verdana" w:hAnsi="Verdana"/>
      <w:sz w:val="20"/>
    </w:rPr>
  </w:style>
  <w:style w:type="character" w:customStyle="1" w:styleId="DefiniceCZ">
    <w:name w:val="Definice CZ"/>
    <w:rsid w:val="006E642C"/>
    <w:rPr>
      <w:rFonts w:ascii="Times New Roman" w:hAnsi="Times New Roman"/>
      <w:b/>
      <w:bCs/>
      <w:sz w:val="20"/>
      <w:lang w:val="cs-CZ" w:eastAsia="cs-CZ" w:bidi="ar-SA"/>
    </w:rPr>
  </w:style>
  <w:style w:type="paragraph" w:customStyle="1" w:styleId="Definice-odstavce">
    <w:name w:val="Definice - odstavce"/>
    <w:basedOn w:val="Normln"/>
    <w:rsid w:val="006E642C"/>
    <w:pPr>
      <w:tabs>
        <w:tab w:val="num" w:pos="360"/>
      </w:tabs>
      <w:spacing w:before="120"/>
      <w:ind w:left="0" w:firstLine="0"/>
    </w:pPr>
    <w:rPr>
      <w:rFonts w:ascii="Garamond MT" w:eastAsia="Times New Roman" w:hAnsi="Garamond MT"/>
      <w:sz w:val="18"/>
      <w:szCs w:val="24"/>
      <w:lang w:val="en-GB"/>
    </w:rPr>
  </w:style>
  <w:style w:type="paragraph" w:customStyle="1" w:styleId="Definicetext">
    <w:name w:val="Definice text"/>
    <w:basedOn w:val="Normln"/>
    <w:rsid w:val="006E642C"/>
    <w:pPr>
      <w:spacing w:before="120"/>
      <w:ind w:left="0" w:firstLine="0"/>
    </w:pPr>
    <w:rPr>
      <w:rFonts w:ascii="Times New Roman" w:eastAsia="Times New Roman" w:hAnsi="Times New Roman"/>
      <w:lang w:eastAsia="cs-CZ"/>
    </w:rPr>
  </w:style>
  <w:style w:type="paragraph" w:customStyle="1" w:styleId="Ministerstvofinanc">
    <w:name w:val="Ministerstvo financí"/>
    <w:basedOn w:val="Normln"/>
    <w:rsid w:val="006E642C"/>
    <w:pPr>
      <w:ind w:left="0" w:firstLine="0"/>
    </w:pPr>
    <w:rPr>
      <w:rFonts w:ascii="Arial" w:eastAsia="Times New Roman" w:hAnsi="Arial" w:cs="Arial"/>
      <w:b/>
      <w:color w:val="292929"/>
      <w:sz w:val="22"/>
      <w:szCs w:val="24"/>
      <w:lang w:val="en-US" w:eastAsia="cs-CZ"/>
    </w:rPr>
  </w:style>
  <w:style w:type="paragraph" w:customStyle="1" w:styleId="RLdajeosmluvnstran">
    <w:name w:val="RL  údaje o smluvní straně"/>
    <w:basedOn w:val="Normln"/>
    <w:rsid w:val="003B0F89"/>
    <w:pPr>
      <w:ind w:left="0" w:firstLine="0"/>
      <w:jc w:val="center"/>
    </w:pPr>
    <w:rPr>
      <w:rFonts w:ascii="Garamond" w:eastAsia="Times New Roman" w:hAnsi="Garamond"/>
      <w:sz w:val="24"/>
      <w:szCs w:val="24"/>
    </w:rPr>
  </w:style>
  <w:style w:type="paragraph" w:customStyle="1" w:styleId="Default">
    <w:name w:val="Default"/>
    <w:rsid w:val="004448BA"/>
    <w:pPr>
      <w:autoSpaceDE w:val="0"/>
      <w:autoSpaceDN w:val="0"/>
      <w:adjustRightInd w:val="0"/>
      <w:spacing w:after="0" w:line="240" w:lineRule="auto"/>
    </w:pPr>
    <w:rPr>
      <w:rFonts w:ascii="Verdana" w:hAnsi="Verdana" w:cs="Verdana"/>
      <w:color w:val="000000"/>
      <w:szCs w:val="24"/>
    </w:rPr>
  </w:style>
  <w:style w:type="character" w:customStyle="1" w:styleId="Bodytext2">
    <w:name w:val="Body text|2_"/>
    <w:basedOn w:val="Standardnpsmoodstavce"/>
    <w:link w:val="Bodytext20"/>
    <w:rsid w:val="00E23FA3"/>
    <w:rPr>
      <w:rFonts w:ascii="Verdana" w:eastAsia="Verdana" w:hAnsi="Verdana" w:cs="Verdana"/>
      <w:sz w:val="20"/>
      <w:shd w:val="clear" w:color="auto" w:fill="FFFFFF"/>
    </w:rPr>
  </w:style>
  <w:style w:type="paragraph" w:customStyle="1" w:styleId="Bodytext20">
    <w:name w:val="Body text|2"/>
    <w:basedOn w:val="Normln"/>
    <w:link w:val="Bodytext2"/>
    <w:qFormat/>
    <w:rsid w:val="00E23FA3"/>
    <w:pPr>
      <w:widowControl w:val="0"/>
      <w:shd w:val="clear" w:color="auto" w:fill="FFFFFF"/>
      <w:spacing w:before="740" w:after="920" w:line="240" w:lineRule="exact"/>
      <w:ind w:left="0" w:hanging="1160"/>
    </w:pPr>
    <w:rPr>
      <w:rFonts w:eastAsia="Verdana" w:cs="Verdana"/>
    </w:rPr>
  </w:style>
  <w:style w:type="character" w:customStyle="1" w:styleId="Bodytext2Bold">
    <w:name w:val="Body text|2 + Bold"/>
    <w:basedOn w:val="Bodytext2"/>
    <w:semiHidden/>
    <w:unhideWhenUsed/>
    <w:rsid w:val="006C0FDD"/>
    <w:rPr>
      <w:rFonts w:ascii="Verdana" w:eastAsia="Verdana" w:hAnsi="Verdana" w:cs="Verdana"/>
      <w:b/>
      <w:bCs/>
      <w:i w:val="0"/>
      <w:iCs w:val="0"/>
      <w:smallCaps w:val="0"/>
      <w:strike w:val="0"/>
      <w:color w:val="000000"/>
      <w:spacing w:val="0"/>
      <w:w w:val="100"/>
      <w:position w:val="0"/>
      <w:sz w:val="20"/>
      <w:szCs w:val="20"/>
      <w:u w:val="none"/>
      <w:shd w:val="clear" w:color="auto" w:fill="FFFFFF"/>
      <w:lang w:val="cs-CZ" w:eastAsia="cs-CZ" w:bidi="cs-CZ"/>
    </w:rPr>
  </w:style>
  <w:style w:type="paragraph" w:customStyle="1" w:styleId="Import6">
    <w:name w:val="Import 6"/>
    <w:basedOn w:val="Normln"/>
    <w:rsid w:val="002C409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firstLine="0"/>
      <w:jc w:val="left"/>
    </w:pPr>
    <w:rPr>
      <w:rFonts w:ascii="Courier New" w:eastAsia="Times New Roman" w:hAnsi="Courier New"/>
      <w:sz w:val="24"/>
      <w:lang w:eastAsia="cs-CZ"/>
    </w:rPr>
  </w:style>
  <w:style w:type="paragraph" w:customStyle="1" w:styleId="l5">
    <w:name w:val="l5"/>
    <w:basedOn w:val="Normln"/>
    <w:rsid w:val="00BD7618"/>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Odstavec1">
    <w:name w:val="Odstavec1"/>
    <w:basedOn w:val="Nadpis20"/>
    <w:rsid w:val="001C1E34"/>
    <w:pPr>
      <w:keepNext w:val="0"/>
      <w:keepLines w:val="0"/>
      <w:numPr>
        <w:ilvl w:val="1"/>
        <w:numId w:val="73"/>
      </w:numPr>
      <w:tabs>
        <w:tab w:val="clear" w:pos="432"/>
        <w:tab w:val="num" w:pos="360"/>
      </w:tabs>
      <w:overflowPunct w:val="0"/>
      <w:autoSpaceDE w:val="0"/>
      <w:autoSpaceDN w:val="0"/>
      <w:adjustRightInd w:val="0"/>
      <w:spacing w:before="120" w:after="0" w:line="240" w:lineRule="auto"/>
      <w:textAlignment w:val="baseline"/>
    </w:pPr>
    <w:rPr>
      <w:rFonts w:ascii="Arial" w:eastAsia="Times New Roman" w:hAnsi="Arial" w:cs="Times New Roman"/>
      <w:b w:val="0"/>
      <w:bCs w:val="0"/>
      <w:color w:val="auto"/>
      <w:sz w:val="22"/>
      <w:szCs w:val="22"/>
      <w:lang w:eastAsia="cs-CZ"/>
    </w:rPr>
  </w:style>
  <w:style w:type="paragraph" w:styleId="Prosttext">
    <w:name w:val="Plain Text"/>
    <w:basedOn w:val="Normln"/>
    <w:link w:val="ProsttextChar"/>
    <w:uiPriority w:val="99"/>
    <w:semiHidden/>
    <w:unhideWhenUsed/>
    <w:rsid w:val="00D513B7"/>
    <w:pPr>
      <w:spacing w:after="0" w:line="240" w:lineRule="auto"/>
      <w:ind w:left="0" w:firstLine="0"/>
      <w:jc w:val="left"/>
    </w:pPr>
    <w:rPr>
      <w:rFonts w:ascii="Calibri" w:hAnsi="Calibri" w:cs="Calibri"/>
      <w:sz w:val="22"/>
      <w:szCs w:val="22"/>
      <w:lang w:eastAsia="cs-CZ"/>
    </w:rPr>
  </w:style>
  <w:style w:type="character" w:customStyle="1" w:styleId="ProsttextChar">
    <w:name w:val="Prostý text Char"/>
    <w:basedOn w:val="Standardnpsmoodstavce"/>
    <w:link w:val="Prosttext"/>
    <w:uiPriority w:val="99"/>
    <w:semiHidden/>
    <w:rsid w:val="00D513B7"/>
    <w:rPr>
      <w:rFonts w:ascii="Calibri" w:hAnsi="Calibri" w:cs="Calibri"/>
      <w:sz w:val="22"/>
      <w:szCs w:val="22"/>
      <w:lang w:eastAsia="cs-CZ"/>
    </w:rPr>
  </w:style>
  <w:style w:type="character" w:styleId="Zstupntext">
    <w:name w:val="Placeholder Text"/>
    <w:basedOn w:val="Standardnpsmoodstavce"/>
    <w:uiPriority w:val="99"/>
    <w:semiHidden/>
    <w:rsid w:val="008F31B0"/>
    <w:rPr>
      <w:color w:val="auto"/>
      <w:lang w:val="cs-CZ"/>
    </w:rPr>
  </w:style>
  <w:style w:type="paragraph" w:customStyle="1" w:styleId="DocumentInfo">
    <w:name w:val="Document Info"/>
    <w:basedOn w:val="Normln"/>
    <w:uiPriority w:val="6"/>
    <w:semiHidden/>
    <w:rsid w:val="006F5F67"/>
    <w:pPr>
      <w:spacing w:after="0" w:line="200" w:lineRule="atLeast"/>
      <w:ind w:left="0" w:firstLine="0"/>
      <w:jc w:val="left"/>
    </w:pPr>
    <w:rPr>
      <w:rFonts w:cstheme="minorBidi"/>
      <w:sz w:val="14"/>
      <w:szCs w:val="18"/>
    </w:rPr>
  </w:style>
  <w:style w:type="paragraph" w:customStyle="1" w:styleId="DocumentInfo-Bold">
    <w:name w:val="Document Info - Bold"/>
    <w:basedOn w:val="DocumentInfo"/>
    <w:uiPriority w:val="6"/>
    <w:semiHidden/>
    <w:rsid w:val="006F5F67"/>
    <w:rPr>
      <w:b/>
    </w:rPr>
  </w:style>
  <w:style w:type="paragraph" w:customStyle="1" w:styleId="OdstavecSmlouvy">
    <w:name w:val="OdstavecSmlouvy"/>
    <w:basedOn w:val="Normln"/>
    <w:rsid w:val="00F26D35"/>
    <w:pPr>
      <w:keepLines/>
      <w:numPr>
        <w:numId w:val="96"/>
      </w:numPr>
      <w:tabs>
        <w:tab w:val="left" w:pos="426"/>
        <w:tab w:val="left" w:pos="1701"/>
      </w:tabs>
      <w:spacing w:line="240" w:lineRule="auto"/>
    </w:pPr>
    <w:rPr>
      <w:rFonts w:ascii="Times New Roman" w:eastAsia="Times New Roman" w:hAnsi="Times New Roman"/>
      <w:sz w:val="24"/>
      <w:lang w:eastAsia="cs-CZ"/>
    </w:rPr>
  </w:style>
  <w:style w:type="paragraph" w:customStyle="1" w:styleId="pf0">
    <w:name w:val="pf0"/>
    <w:basedOn w:val="Normln"/>
    <w:rsid w:val="003D4823"/>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customStyle="1" w:styleId="cf01">
    <w:name w:val="cf01"/>
    <w:basedOn w:val="Standardnpsmoodstavce"/>
    <w:rsid w:val="003D4823"/>
    <w:rPr>
      <w:rFonts w:ascii="Segoe UI" w:hAnsi="Segoe UI" w:cs="Segoe UI" w:hint="default"/>
      <w:sz w:val="18"/>
      <w:szCs w:val="18"/>
    </w:rPr>
  </w:style>
  <w:style w:type="character" w:customStyle="1" w:styleId="cf11">
    <w:name w:val="cf11"/>
    <w:basedOn w:val="Standardnpsmoodstavce"/>
    <w:rsid w:val="00440D7B"/>
    <w:rPr>
      <w:rFonts w:ascii="Segoe UI" w:hAnsi="Segoe UI" w:cs="Segoe UI" w:hint="default"/>
      <w:i/>
      <w:iCs/>
      <w:color w:val="FF0000"/>
      <w:sz w:val="18"/>
      <w:szCs w:val="18"/>
    </w:rPr>
  </w:style>
  <w:style w:type="paragraph" w:customStyle="1" w:styleId="NormlnSoD">
    <w:name w:val="Normální SoD"/>
    <w:basedOn w:val="Normln"/>
    <w:rsid w:val="00A83583"/>
    <w:pPr>
      <w:overflowPunct w:val="0"/>
      <w:autoSpaceDE w:val="0"/>
      <w:autoSpaceDN w:val="0"/>
      <w:adjustRightInd w:val="0"/>
      <w:spacing w:after="0" w:line="240" w:lineRule="auto"/>
      <w:ind w:left="0" w:firstLine="0"/>
      <w:textAlignment w:val="baseline"/>
    </w:pPr>
    <w:rPr>
      <w:rFonts w:ascii="Arial" w:eastAsia="Times New Roman" w:hAnsi="Arial"/>
      <w:lang w:eastAsia="cs-CZ"/>
    </w:rPr>
  </w:style>
  <w:style w:type="paragraph" w:customStyle="1" w:styleId="Documentdataleadtext">
    <w:name w:val="Document data leadtext"/>
    <w:basedOn w:val="Normln"/>
    <w:uiPriority w:val="6"/>
    <w:semiHidden/>
    <w:rsid w:val="00FB6EEA"/>
    <w:pPr>
      <w:spacing w:after="0" w:line="260" w:lineRule="atLeast"/>
      <w:ind w:left="0" w:firstLine="0"/>
      <w:jc w:val="left"/>
    </w:pPr>
    <w:rPr>
      <w:rFonts w:eastAsia="Times New Roman"/>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3667">
      <w:bodyDiv w:val="1"/>
      <w:marLeft w:val="0"/>
      <w:marRight w:val="0"/>
      <w:marTop w:val="0"/>
      <w:marBottom w:val="0"/>
      <w:divBdr>
        <w:top w:val="none" w:sz="0" w:space="0" w:color="auto"/>
        <w:left w:val="none" w:sz="0" w:space="0" w:color="auto"/>
        <w:bottom w:val="none" w:sz="0" w:space="0" w:color="auto"/>
        <w:right w:val="none" w:sz="0" w:space="0" w:color="auto"/>
      </w:divBdr>
    </w:div>
    <w:div w:id="70659110">
      <w:bodyDiv w:val="1"/>
      <w:marLeft w:val="0"/>
      <w:marRight w:val="0"/>
      <w:marTop w:val="0"/>
      <w:marBottom w:val="0"/>
      <w:divBdr>
        <w:top w:val="none" w:sz="0" w:space="0" w:color="auto"/>
        <w:left w:val="none" w:sz="0" w:space="0" w:color="auto"/>
        <w:bottom w:val="none" w:sz="0" w:space="0" w:color="auto"/>
        <w:right w:val="none" w:sz="0" w:space="0" w:color="auto"/>
      </w:divBdr>
    </w:div>
    <w:div w:id="77481659">
      <w:bodyDiv w:val="1"/>
      <w:marLeft w:val="0"/>
      <w:marRight w:val="0"/>
      <w:marTop w:val="0"/>
      <w:marBottom w:val="0"/>
      <w:divBdr>
        <w:top w:val="none" w:sz="0" w:space="0" w:color="auto"/>
        <w:left w:val="none" w:sz="0" w:space="0" w:color="auto"/>
        <w:bottom w:val="none" w:sz="0" w:space="0" w:color="auto"/>
        <w:right w:val="none" w:sz="0" w:space="0" w:color="auto"/>
      </w:divBdr>
    </w:div>
    <w:div w:id="82190734">
      <w:bodyDiv w:val="1"/>
      <w:marLeft w:val="0"/>
      <w:marRight w:val="0"/>
      <w:marTop w:val="0"/>
      <w:marBottom w:val="0"/>
      <w:divBdr>
        <w:top w:val="none" w:sz="0" w:space="0" w:color="auto"/>
        <w:left w:val="none" w:sz="0" w:space="0" w:color="auto"/>
        <w:bottom w:val="none" w:sz="0" w:space="0" w:color="auto"/>
        <w:right w:val="none" w:sz="0" w:space="0" w:color="auto"/>
      </w:divBdr>
    </w:div>
    <w:div w:id="134220480">
      <w:bodyDiv w:val="1"/>
      <w:marLeft w:val="0"/>
      <w:marRight w:val="0"/>
      <w:marTop w:val="0"/>
      <w:marBottom w:val="0"/>
      <w:divBdr>
        <w:top w:val="none" w:sz="0" w:space="0" w:color="auto"/>
        <w:left w:val="none" w:sz="0" w:space="0" w:color="auto"/>
        <w:bottom w:val="none" w:sz="0" w:space="0" w:color="auto"/>
        <w:right w:val="none" w:sz="0" w:space="0" w:color="auto"/>
      </w:divBdr>
    </w:div>
    <w:div w:id="212619346">
      <w:bodyDiv w:val="1"/>
      <w:marLeft w:val="0"/>
      <w:marRight w:val="0"/>
      <w:marTop w:val="0"/>
      <w:marBottom w:val="0"/>
      <w:divBdr>
        <w:top w:val="none" w:sz="0" w:space="0" w:color="auto"/>
        <w:left w:val="none" w:sz="0" w:space="0" w:color="auto"/>
        <w:bottom w:val="none" w:sz="0" w:space="0" w:color="auto"/>
        <w:right w:val="none" w:sz="0" w:space="0" w:color="auto"/>
      </w:divBdr>
    </w:div>
    <w:div w:id="222183485">
      <w:bodyDiv w:val="1"/>
      <w:marLeft w:val="0"/>
      <w:marRight w:val="0"/>
      <w:marTop w:val="0"/>
      <w:marBottom w:val="0"/>
      <w:divBdr>
        <w:top w:val="none" w:sz="0" w:space="0" w:color="auto"/>
        <w:left w:val="none" w:sz="0" w:space="0" w:color="auto"/>
        <w:bottom w:val="none" w:sz="0" w:space="0" w:color="auto"/>
        <w:right w:val="none" w:sz="0" w:space="0" w:color="auto"/>
      </w:divBdr>
    </w:div>
    <w:div w:id="380713234">
      <w:bodyDiv w:val="1"/>
      <w:marLeft w:val="0"/>
      <w:marRight w:val="0"/>
      <w:marTop w:val="0"/>
      <w:marBottom w:val="0"/>
      <w:divBdr>
        <w:top w:val="none" w:sz="0" w:space="0" w:color="auto"/>
        <w:left w:val="none" w:sz="0" w:space="0" w:color="auto"/>
        <w:bottom w:val="none" w:sz="0" w:space="0" w:color="auto"/>
        <w:right w:val="none" w:sz="0" w:space="0" w:color="auto"/>
      </w:divBdr>
    </w:div>
    <w:div w:id="394470539">
      <w:bodyDiv w:val="1"/>
      <w:marLeft w:val="0"/>
      <w:marRight w:val="0"/>
      <w:marTop w:val="0"/>
      <w:marBottom w:val="0"/>
      <w:divBdr>
        <w:top w:val="none" w:sz="0" w:space="0" w:color="auto"/>
        <w:left w:val="none" w:sz="0" w:space="0" w:color="auto"/>
        <w:bottom w:val="none" w:sz="0" w:space="0" w:color="auto"/>
        <w:right w:val="none" w:sz="0" w:space="0" w:color="auto"/>
      </w:divBdr>
    </w:div>
    <w:div w:id="471099974">
      <w:bodyDiv w:val="1"/>
      <w:marLeft w:val="0"/>
      <w:marRight w:val="0"/>
      <w:marTop w:val="0"/>
      <w:marBottom w:val="0"/>
      <w:divBdr>
        <w:top w:val="none" w:sz="0" w:space="0" w:color="auto"/>
        <w:left w:val="none" w:sz="0" w:space="0" w:color="auto"/>
        <w:bottom w:val="none" w:sz="0" w:space="0" w:color="auto"/>
        <w:right w:val="none" w:sz="0" w:space="0" w:color="auto"/>
      </w:divBdr>
    </w:div>
    <w:div w:id="709963874">
      <w:bodyDiv w:val="1"/>
      <w:marLeft w:val="0"/>
      <w:marRight w:val="0"/>
      <w:marTop w:val="0"/>
      <w:marBottom w:val="0"/>
      <w:divBdr>
        <w:top w:val="none" w:sz="0" w:space="0" w:color="auto"/>
        <w:left w:val="none" w:sz="0" w:space="0" w:color="auto"/>
        <w:bottom w:val="none" w:sz="0" w:space="0" w:color="auto"/>
        <w:right w:val="none" w:sz="0" w:space="0" w:color="auto"/>
      </w:divBdr>
    </w:div>
    <w:div w:id="712845378">
      <w:bodyDiv w:val="1"/>
      <w:marLeft w:val="0"/>
      <w:marRight w:val="0"/>
      <w:marTop w:val="0"/>
      <w:marBottom w:val="0"/>
      <w:divBdr>
        <w:top w:val="none" w:sz="0" w:space="0" w:color="auto"/>
        <w:left w:val="none" w:sz="0" w:space="0" w:color="auto"/>
        <w:bottom w:val="none" w:sz="0" w:space="0" w:color="auto"/>
        <w:right w:val="none" w:sz="0" w:space="0" w:color="auto"/>
      </w:divBdr>
    </w:div>
    <w:div w:id="754741796">
      <w:bodyDiv w:val="1"/>
      <w:marLeft w:val="0"/>
      <w:marRight w:val="0"/>
      <w:marTop w:val="0"/>
      <w:marBottom w:val="0"/>
      <w:divBdr>
        <w:top w:val="none" w:sz="0" w:space="0" w:color="auto"/>
        <w:left w:val="none" w:sz="0" w:space="0" w:color="auto"/>
        <w:bottom w:val="none" w:sz="0" w:space="0" w:color="auto"/>
        <w:right w:val="none" w:sz="0" w:space="0" w:color="auto"/>
      </w:divBdr>
    </w:div>
    <w:div w:id="768966139">
      <w:bodyDiv w:val="1"/>
      <w:marLeft w:val="0"/>
      <w:marRight w:val="0"/>
      <w:marTop w:val="0"/>
      <w:marBottom w:val="0"/>
      <w:divBdr>
        <w:top w:val="none" w:sz="0" w:space="0" w:color="auto"/>
        <w:left w:val="none" w:sz="0" w:space="0" w:color="auto"/>
        <w:bottom w:val="none" w:sz="0" w:space="0" w:color="auto"/>
        <w:right w:val="none" w:sz="0" w:space="0" w:color="auto"/>
      </w:divBdr>
    </w:div>
    <w:div w:id="782387610">
      <w:bodyDiv w:val="1"/>
      <w:marLeft w:val="0"/>
      <w:marRight w:val="0"/>
      <w:marTop w:val="0"/>
      <w:marBottom w:val="0"/>
      <w:divBdr>
        <w:top w:val="none" w:sz="0" w:space="0" w:color="auto"/>
        <w:left w:val="none" w:sz="0" w:space="0" w:color="auto"/>
        <w:bottom w:val="none" w:sz="0" w:space="0" w:color="auto"/>
        <w:right w:val="none" w:sz="0" w:space="0" w:color="auto"/>
      </w:divBdr>
    </w:div>
    <w:div w:id="790515726">
      <w:bodyDiv w:val="1"/>
      <w:marLeft w:val="0"/>
      <w:marRight w:val="0"/>
      <w:marTop w:val="0"/>
      <w:marBottom w:val="0"/>
      <w:divBdr>
        <w:top w:val="none" w:sz="0" w:space="0" w:color="auto"/>
        <w:left w:val="none" w:sz="0" w:space="0" w:color="auto"/>
        <w:bottom w:val="none" w:sz="0" w:space="0" w:color="auto"/>
        <w:right w:val="none" w:sz="0" w:space="0" w:color="auto"/>
      </w:divBdr>
    </w:div>
    <w:div w:id="833448040">
      <w:bodyDiv w:val="1"/>
      <w:marLeft w:val="0"/>
      <w:marRight w:val="0"/>
      <w:marTop w:val="0"/>
      <w:marBottom w:val="0"/>
      <w:divBdr>
        <w:top w:val="none" w:sz="0" w:space="0" w:color="auto"/>
        <w:left w:val="none" w:sz="0" w:space="0" w:color="auto"/>
        <w:bottom w:val="none" w:sz="0" w:space="0" w:color="auto"/>
        <w:right w:val="none" w:sz="0" w:space="0" w:color="auto"/>
      </w:divBdr>
    </w:div>
    <w:div w:id="1055012948">
      <w:bodyDiv w:val="1"/>
      <w:marLeft w:val="0"/>
      <w:marRight w:val="0"/>
      <w:marTop w:val="0"/>
      <w:marBottom w:val="0"/>
      <w:divBdr>
        <w:top w:val="none" w:sz="0" w:space="0" w:color="auto"/>
        <w:left w:val="none" w:sz="0" w:space="0" w:color="auto"/>
        <w:bottom w:val="none" w:sz="0" w:space="0" w:color="auto"/>
        <w:right w:val="none" w:sz="0" w:space="0" w:color="auto"/>
      </w:divBdr>
    </w:div>
    <w:div w:id="1185436506">
      <w:bodyDiv w:val="1"/>
      <w:marLeft w:val="0"/>
      <w:marRight w:val="0"/>
      <w:marTop w:val="0"/>
      <w:marBottom w:val="0"/>
      <w:divBdr>
        <w:top w:val="none" w:sz="0" w:space="0" w:color="auto"/>
        <w:left w:val="none" w:sz="0" w:space="0" w:color="auto"/>
        <w:bottom w:val="none" w:sz="0" w:space="0" w:color="auto"/>
        <w:right w:val="none" w:sz="0" w:space="0" w:color="auto"/>
      </w:divBdr>
    </w:div>
    <w:div w:id="1192495675">
      <w:bodyDiv w:val="1"/>
      <w:marLeft w:val="0"/>
      <w:marRight w:val="0"/>
      <w:marTop w:val="0"/>
      <w:marBottom w:val="0"/>
      <w:divBdr>
        <w:top w:val="none" w:sz="0" w:space="0" w:color="auto"/>
        <w:left w:val="none" w:sz="0" w:space="0" w:color="auto"/>
        <w:bottom w:val="none" w:sz="0" w:space="0" w:color="auto"/>
        <w:right w:val="none" w:sz="0" w:space="0" w:color="auto"/>
      </w:divBdr>
    </w:div>
    <w:div w:id="1257862017">
      <w:bodyDiv w:val="1"/>
      <w:marLeft w:val="0"/>
      <w:marRight w:val="0"/>
      <w:marTop w:val="0"/>
      <w:marBottom w:val="0"/>
      <w:divBdr>
        <w:top w:val="none" w:sz="0" w:space="0" w:color="auto"/>
        <w:left w:val="none" w:sz="0" w:space="0" w:color="auto"/>
        <w:bottom w:val="none" w:sz="0" w:space="0" w:color="auto"/>
        <w:right w:val="none" w:sz="0" w:space="0" w:color="auto"/>
      </w:divBdr>
    </w:div>
    <w:div w:id="1302424144">
      <w:bodyDiv w:val="1"/>
      <w:marLeft w:val="0"/>
      <w:marRight w:val="0"/>
      <w:marTop w:val="0"/>
      <w:marBottom w:val="0"/>
      <w:divBdr>
        <w:top w:val="none" w:sz="0" w:space="0" w:color="auto"/>
        <w:left w:val="none" w:sz="0" w:space="0" w:color="auto"/>
        <w:bottom w:val="none" w:sz="0" w:space="0" w:color="auto"/>
        <w:right w:val="none" w:sz="0" w:space="0" w:color="auto"/>
      </w:divBdr>
    </w:div>
    <w:div w:id="1310133014">
      <w:bodyDiv w:val="1"/>
      <w:marLeft w:val="0"/>
      <w:marRight w:val="0"/>
      <w:marTop w:val="0"/>
      <w:marBottom w:val="0"/>
      <w:divBdr>
        <w:top w:val="none" w:sz="0" w:space="0" w:color="auto"/>
        <w:left w:val="none" w:sz="0" w:space="0" w:color="auto"/>
        <w:bottom w:val="none" w:sz="0" w:space="0" w:color="auto"/>
        <w:right w:val="none" w:sz="0" w:space="0" w:color="auto"/>
      </w:divBdr>
    </w:div>
    <w:div w:id="1412582031">
      <w:bodyDiv w:val="1"/>
      <w:marLeft w:val="0"/>
      <w:marRight w:val="0"/>
      <w:marTop w:val="0"/>
      <w:marBottom w:val="0"/>
      <w:divBdr>
        <w:top w:val="none" w:sz="0" w:space="0" w:color="auto"/>
        <w:left w:val="none" w:sz="0" w:space="0" w:color="auto"/>
        <w:bottom w:val="none" w:sz="0" w:space="0" w:color="auto"/>
        <w:right w:val="none" w:sz="0" w:space="0" w:color="auto"/>
      </w:divBdr>
    </w:div>
    <w:div w:id="1428304561">
      <w:bodyDiv w:val="1"/>
      <w:marLeft w:val="0"/>
      <w:marRight w:val="0"/>
      <w:marTop w:val="0"/>
      <w:marBottom w:val="0"/>
      <w:divBdr>
        <w:top w:val="none" w:sz="0" w:space="0" w:color="auto"/>
        <w:left w:val="none" w:sz="0" w:space="0" w:color="auto"/>
        <w:bottom w:val="none" w:sz="0" w:space="0" w:color="auto"/>
        <w:right w:val="none" w:sz="0" w:space="0" w:color="auto"/>
      </w:divBdr>
    </w:div>
    <w:div w:id="1571650800">
      <w:bodyDiv w:val="1"/>
      <w:marLeft w:val="0"/>
      <w:marRight w:val="0"/>
      <w:marTop w:val="0"/>
      <w:marBottom w:val="0"/>
      <w:divBdr>
        <w:top w:val="none" w:sz="0" w:space="0" w:color="auto"/>
        <w:left w:val="none" w:sz="0" w:space="0" w:color="auto"/>
        <w:bottom w:val="none" w:sz="0" w:space="0" w:color="auto"/>
        <w:right w:val="none" w:sz="0" w:space="0" w:color="auto"/>
      </w:divBdr>
    </w:div>
    <w:div w:id="1607034982">
      <w:bodyDiv w:val="1"/>
      <w:marLeft w:val="0"/>
      <w:marRight w:val="0"/>
      <w:marTop w:val="0"/>
      <w:marBottom w:val="0"/>
      <w:divBdr>
        <w:top w:val="none" w:sz="0" w:space="0" w:color="auto"/>
        <w:left w:val="none" w:sz="0" w:space="0" w:color="auto"/>
        <w:bottom w:val="none" w:sz="0" w:space="0" w:color="auto"/>
        <w:right w:val="none" w:sz="0" w:space="0" w:color="auto"/>
      </w:divBdr>
    </w:div>
    <w:div w:id="1615555643">
      <w:bodyDiv w:val="1"/>
      <w:marLeft w:val="0"/>
      <w:marRight w:val="0"/>
      <w:marTop w:val="0"/>
      <w:marBottom w:val="0"/>
      <w:divBdr>
        <w:top w:val="none" w:sz="0" w:space="0" w:color="auto"/>
        <w:left w:val="none" w:sz="0" w:space="0" w:color="auto"/>
        <w:bottom w:val="none" w:sz="0" w:space="0" w:color="auto"/>
        <w:right w:val="none" w:sz="0" w:space="0" w:color="auto"/>
      </w:divBdr>
      <w:divsChild>
        <w:div w:id="1293367576">
          <w:marLeft w:val="0"/>
          <w:marRight w:val="0"/>
          <w:marTop w:val="0"/>
          <w:marBottom w:val="0"/>
          <w:divBdr>
            <w:top w:val="none" w:sz="0" w:space="0" w:color="auto"/>
            <w:left w:val="none" w:sz="0" w:space="0" w:color="auto"/>
            <w:bottom w:val="none" w:sz="0" w:space="0" w:color="auto"/>
            <w:right w:val="none" w:sz="0" w:space="0" w:color="auto"/>
          </w:divBdr>
          <w:divsChild>
            <w:div w:id="1224290886">
              <w:marLeft w:val="0"/>
              <w:marRight w:val="0"/>
              <w:marTop w:val="0"/>
              <w:marBottom w:val="0"/>
              <w:divBdr>
                <w:top w:val="none" w:sz="0" w:space="0" w:color="auto"/>
                <w:left w:val="none" w:sz="0" w:space="0" w:color="auto"/>
                <w:bottom w:val="none" w:sz="0" w:space="0" w:color="auto"/>
                <w:right w:val="none" w:sz="0" w:space="0" w:color="auto"/>
              </w:divBdr>
              <w:divsChild>
                <w:div w:id="20373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5221">
      <w:bodyDiv w:val="1"/>
      <w:marLeft w:val="0"/>
      <w:marRight w:val="0"/>
      <w:marTop w:val="0"/>
      <w:marBottom w:val="0"/>
      <w:divBdr>
        <w:top w:val="none" w:sz="0" w:space="0" w:color="auto"/>
        <w:left w:val="none" w:sz="0" w:space="0" w:color="auto"/>
        <w:bottom w:val="none" w:sz="0" w:space="0" w:color="auto"/>
        <w:right w:val="none" w:sz="0" w:space="0" w:color="auto"/>
      </w:divBdr>
    </w:div>
    <w:div w:id="1631088603">
      <w:bodyDiv w:val="1"/>
      <w:marLeft w:val="0"/>
      <w:marRight w:val="0"/>
      <w:marTop w:val="0"/>
      <w:marBottom w:val="0"/>
      <w:divBdr>
        <w:top w:val="none" w:sz="0" w:space="0" w:color="auto"/>
        <w:left w:val="none" w:sz="0" w:space="0" w:color="auto"/>
        <w:bottom w:val="none" w:sz="0" w:space="0" w:color="auto"/>
        <w:right w:val="none" w:sz="0" w:space="0" w:color="auto"/>
      </w:divBdr>
    </w:div>
    <w:div w:id="1712221190">
      <w:bodyDiv w:val="1"/>
      <w:marLeft w:val="0"/>
      <w:marRight w:val="0"/>
      <w:marTop w:val="0"/>
      <w:marBottom w:val="0"/>
      <w:divBdr>
        <w:top w:val="none" w:sz="0" w:space="0" w:color="auto"/>
        <w:left w:val="none" w:sz="0" w:space="0" w:color="auto"/>
        <w:bottom w:val="none" w:sz="0" w:space="0" w:color="auto"/>
        <w:right w:val="none" w:sz="0" w:space="0" w:color="auto"/>
      </w:divBdr>
    </w:div>
    <w:div w:id="1774012950">
      <w:bodyDiv w:val="1"/>
      <w:marLeft w:val="0"/>
      <w:marRight w:val="0"/>
      <w:marTop w:val="0"/>
      <w:marBottom w:val="0"/>
      <w:divBdr>
        <w:top w:val="none" w:sz="0" w:space="0" w:color="auto"/>
        <w:left w:val="none" w:sz="0" w:space="0" w:color="auto"/>
        <w:bottom w:val="none" w:sz="0" w:space="0" w:color="auto"/>
        <w:right w:val="none" w:sz="0" w:space="0" w:color="auto"/>
      </w:divBdr>
    </w:div>
    <w:div w:id="1818568715">
      <w:bodyDiv w:val="1"/>
      <w:marLeft w:val="0"/>
      <w:marRight w:val="0"/>
      <w:marTop w:val="0"/>
      <w:marBottom w:val="0"/>
      <w:divBdr>
        <w:top w:val="none" w:sz="0" w:space="0" w:color="auto"/>
        <w:left w:val="none" w:sz="0" w:space="0" w:color="auto"/>
        <w:bottom w:val="none" w:sz="0" w:space="0" w:color="auto"/>
        <w:right w:val="none" w:sz="0" w:space="0" w:color="auto"/>
      </w:divBdr>
    </w:div>
    <w:div w:id="1853299715">
      <w:bodyDiv w:val="1"/>
      <w:marLeft w:val="0"/>
      <w:marRight w:val="0"/>
      <w:marTop w:val="0"/>
      <w:marBottom w:val="0"/>
      <w:divBdr>
        <w:top w:val="none" w:sz="0" w:space="0" w:color="auto"/>
        <w:left w:val="none" w:sz="0" w:space="0" w:color="auto"/>
        <w:bottom w:val="none" w:sz="0" w:space="0" w:color="auto"/>
        <w:right w:val="none" w:sz="0" w:space="0" w:color="auto"/>
      </w:divBdr>
    </w:div>
    <w:div w:id="1894274263">
      <w:bodyDiv w:val="1"/>
      <w:marLeft w:val="0"/>
      <w:marRight w:val="0"/>
      <w:marTop w:val="0"/>
      <w:marBottom w:val="0"/>
      <w:divBdr>
        <w:top w:val="none" w:sz="0" w:space="0" w:color="auto"/>
        <w:left w:val="none" w:sz="0" w:space="0" w:color="auto"/>
        <w:bottom w:val="none" w:sz="0" w:space="0" w:color="auto"/>
        <w:right w:val="none" w:sz="0" w:space="0" w:color="auto"/>
      </w:divBdr>
    </w:div>
    <w:div w:id="1922830802">
      <w:bodyDiv w:val="1"/>
      <w:marLeft w:val="0"/>
      <w:marRight w:val="0"/>
      <w:marTop w:val="0"/>
      <w:marBottom w:val="0"/>
      <w:divBdr>
        <w:top w:val="none" w:sz="0" w:space="0" w:color="auto"/>
        <w:left w:val="none" w:sz="0" w:space="0" w:color="auto"/>
        <w:bottom w:val="none" w:sz="0" w:space="0" w:color="auto"/>
        <w:right w:val="none" w:sz="0" w:space="0" w:color="auto"/>
      </w:divBdr>
    </w:div>
    <w:div w:id="1955364817">
      <w:bodyDiv w:val="1"/>
      <w:marLeft w:val="0"/>
      <w:marRight w:val="0"/>
      <w:marTop w:val="0"/>
      <w:marBottom w:val="0"/>
      <w:divBdr>
        <w:top w:val="none" w:sz="0" w:space="0" w:color="auto"/>
        <w:left w:val="none" w:sz="0" w:space="0" w:color="auto"/>
        <w:bottom w:val="none" w:sz="0" w:space="0" w:color="auto"/>
        <w:right w:val="none" w:sz="0" w:space="0" w:color="auto"/>
      </w:divBdr>
    </w:div>
    <w:div w:id="2017342955">
      <w:bodyDiv w:val="1"/>
      <w:marLeft w:val="0"/>
      <w:marRight w:val="0"/>
      <w:marTop w:val="0"/>
      <w:marBottom w:val="0"/>
      <w:divBdr>
        <w:top w:val="none" w:sz="0" w:space="0" w:color="auto"/>
        <w:left w:val="none" w:sz="0" w:space="0" w:color="auto"/>
        <w:bottom w:val="none" w:sz="0" w:space="0" w:color="auto"/>
        <w:right w:val="none" w:sz="0" w:space="0" w:color="auto"/>
      </w:divBdr>
    </w:div>
    <w:div w:id="2120028430">
      <w:bodyDiv w:val="1"/>
      <w:marLeft w:val="0"/>
      <w:marRight w:val="0"/>
      <w:marTop w:val="0"/>
      <w:marBottom w:val="0"/>
      <w:divBdr>
        <w:top w:val="none" w:sz="0" w:space="0" w:color="auto"/>
        <w:left w:val="none" w:sz="0" w:space="0" w:color="auto"/>
        <w:bottom w:val="none" w:sz="0" w:space="0" w:color="auto"/>
        <w:right w:val="none" w:sz="0" w:space="0" w:color="auto"/>
      </w:divBdr>
    </w:div>
    <w:div w:id="21263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3D6F87A1D4476CA19E1134456EEE5D"/>
        <w:category>
          <w:name w:val="Obecné"/>
          <w:gallery w:val="placeholder"/>
        </w:category>
        <w:types>
          <w:type w:val="bbPlcHdr"/>
        </w:types>
        <w:behaviors>
          <w:behavior w:val="content"/>
        </w:behaviors>
        <w:guid w:val="{3782EC7C-AB07-4F5C-AEC1-CC98D8E8993D}"/>
      </w:docPartPr>
      <w:docPartBody>
        <w:p w:rsidR="007E5101" w:rsidRDefault="00D64F81" w:rsidP="00D64F81">
          <w:pPr>
            <w:pStyle w:val="213D6F87A1D4476CA19E1134456EEE5D"/>
          </w:pPr>
          <w:r>
            <w:t>[Text]</w:t>
          </w:r>
        </w:p>
      </w:docPartBody>
    </w:docPart>
    <w:docPart>
      <w:docPartPr>
        <w:name w:val="4F70B218B399496C97D448401168C696"/>
        <w:category>
          <w:name w:val="Obecné"/>
          <w:gallery w:val="placeholder"/>
        </w:category>
        <w:types>
          <w:type w:val="bbPlcHdr"/>
        </w:types>
        <w:behaviors>
          <w:behavior w:val="content"/>
        </w:behaviors>
        <w:guid w:val="{FA87E544-6E3D-4432-99B1-9872499D2573}"/>
      </w:docPartPr>
      <w:docPartBody>
        <w:p w:rsidR="007E5101" w:rsidRDefault="00D64F81" w:rsidP="00D64F81">
          <w:pPr>
            <w:pStyle w:val="4F70B218B399496C97D448401168C696"/>
          </w:pPr>
          <w:r>
            <w:rPr>
              <w:rStyle w:val="Zstupntext"/>
            </w:rPr>
            <w:t>Click or tap here to enter text.</w:t>
          </w:r>
        </w:p>
      </w:docPartBody>
    </w:docPart>
    <w:docPart>
      <w:docPartPr>
        <w:name w:val="B17DD668F347414B9226DA7C27109A62"/>
        <w:category>
          <w:name w:val="Obecné"/>
          <w:gallery w:val="placeholder"/>
        </w:category>
        <w:types>
          <w:type w:val="bbPlcHdr"/>
        </w:types>
        <w:behaviors>
          <w:behavior w:val="content"/>
        </w:behaviors>
        <w:guid w:val="{E306A447-DE7F-468D-8A6B-C5AF28A801B0}"/>
      </w:docPartPr>
      <w:docPartBody>
        <w:p w:rsidR="007E5101" w:rsidRDefault="00D64F81" w:rsidP="00D64F81">
          <w:pPr>
            <w:pStyle w:val="B17DD668F347414B9226DA7C27109A62"/>
          </w:pPr>
          <w:r w:rsidRPr="009E0414">
            <w:rPr>
              <w:rStyle w:val="Zstupntext"/>
            </w:rPr>
            <w:t>[Kategorie]</w:t>
          </w:r>
        </w:p>
      </w:docPartBody>
    </w:docPart>
    <w:docPart>
      <w:docPartPr>
        <w:name w:val="B3493C594D2945D3B1D4D027943D6F35"/>
        <w:category>
          <w:name w:val="Obecné"/>
          <w:gallery w:val="placeholder"/>
        </w:category>
        <w:types>
          <w:type w:val="bbPlcHdr"/>
        </w:types>
        <w:behaviors>
          <w:behavior w:val="content"/>
        </w:behaviors>
        <w:guid w:val="{AA5CBE2D-4ACD-4B19-A4B5-1C3BC77D97B0}"/>
      </w:docPartPr>
      <w:docPartBody>
        <w:p w:rsidR="006E796E" w:rsidRDefault="00593CC5" w:rsidP="00593CC5">
          <w:pPr>
            <w:pStyle w:val="B3493C594D2945D3B1D4D027943D6F35"/>
          </w:pPr>
          <w:r w:rsidRPr="009E0414">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81"/>
    <w:rsid w:val="000165CB"/>
    <w:rsid w:val="0002539B"/>
    <w:rsid w:val="00036D14"/>
    <w:rsid w:val="00057905"/>
    <w:rsid w:val="00091351"/>
    <w:rsid w:val="000E226B"/>
    <w:rsid w:val="00100116"/>
    <w:rsid w:val="0010614C"/>
    <w:rsid w:val="00107FB6"/>
    <w:rsid w:val="001544A7"/>
    <w:rsid w:val="00163464"/>
    <w:rsid w:val="00193E42"/>
    <w:rsid w:val="001B4038"/>
    <w:rsid w:val="001C0F0D"/>
    <w:rsid w:val="001C1B89"/>
    <w:rsid w:val="001C27CF"/>
    <w:rsid w:val="001C371E"/>
    <w:rsid w:val="001E4CC6"/>
    <w:rsid w:val="001E6DDB"/>
    <w:rsid w:val="001F2A09"/>
    <w:rsid w:val="00227EDE"/>
    <w:rsid w:val="00231117"/>
    <w:rsid w:val="00231953"/>
    <w:rsid w:val="00255752"/>
    <w:rsid w:val="00272F30"/>
    <w:rsid w:val="002B0030"/>
    <w:rsid w:val="002B3312"/>
    <w:rsid w:val="002B4C35"/>
    <w:rsid w:val="002D433F"/>
    <w:rsid w:val="002D5991"/>
    <w:rsid w:val="002D7782"/>
    <w:rsid w:val="002F164B"/>
    <w:rsid w:val="003067DC"/>
    <w:rsid w:val="00311A7A"/>
    <w:rsid w:val="00343FB2"/>
    <w:rsid w:val="003A577E"/>
    <w:rsid w:val="003D62FC"/>
    <w:rsid w:val="003E2B3F"/>
    <w:rsid w:val="003F5A87"/>
    <w:rsid w:val="003F6D83"/>
    <w:rsid w:val="00426B34"/>
    <w:rsid w:val="00456DD4"/>
    <w:rsid w:val="0045719E"/>
    <w:rsid w:val="00480D65"/>
    <w:rsid w:val="00495D1B"/>
    <w:rsid w:val="004C129D"/>
    <w:rsid w:val="004F13F1"/>
    <w:rsid w:val="004F4ADC"/>
    <w:rsid w:val="004F54ED"/>
    <w:rsid w:val="004F6F33"/>
    <w:rsid w:val="00512DDF"/>
    <w:rsid w:val="005335F8"/>
    <w:rsid w:val="00537737"/>
    <w:rsid w:val="005667C5"/>
    <w:rsid w:val="005733DD"/>
    <w:rsid w:val="00593CC5"/>
    <w:rsid w:val="005A736F"/>
    <w:rsid w:val="005A7D7E"/>
    <w:rsid w:val="005B5A5C"/>
    <w:rsid w:val="005C619D"/>
    <w:rsid w:val="005C6D2E"/>
    <w:rsid w:val="005D7DD9"/>
    <w:rsid w:val="00607920"/>
    <w:rsid w:val="006121AF"/>
    <w:rsid w:val="0062305F"/>
    <w:rsid w:val="006552EA"/>
    <w:rsid w:val="00692FB5"/>
    <w:rsid w:val="00693CEB"/>
    <w:rsid w:val="006A1F86"/>
    <w:rsid w:val="006B3C0D"/>
    <w:rsid w:val="006B702A"/>
    <w:rsid w:val="006E796E"/>
    <w:rsid w:val="00712D59"/>
    <w:rsid w:val="00725721"/>
    <w:rsid w:val="00752911"/>
    <w:rsid w:val="007618EC"/>
    <w:rsid w:val="007B0BC7"/>
    <w:rsid w:val="007E5101"/>
    <w:rsid w:val="007E7094"/>
    <w:rsid w:val="007F121C"/>
    <w:rsid w:val="007F35F9"/>
    <w:rsid w:val="007F6355"/>
    <w:rsid w:val="00851498"/>
    <w:rsid w:val="00856D7C"/>
    <w:rsid w:val="008A2125"/>
    <w:rsid w:val="008D38C3"/>
    <w:rsid w:val="008D7F17"/>
    <w:rsid w:val="00923219"/>
    <w:rsid w:val="00930D2A"/>
    <w:rsid w:val="009350AA"/>
    <w:rsid w:val="009465A0"/>
    <w:rsid w:val="009678E4"/>
    <w:rsid w:val="009715A6"/>
    <w:rsid w:val="009A2B89"/>
    <w:rsid w:val="009C1A34"/>
    <w:rsid w:val="009D42CC"/>
    <w:rsid w:val="009D6921"/>
    <w:rsid w:val="009F5E77"/>
    <w:rsid w:val="00A11130"/>
    <w:rsid w:val="00A24D54"/>
    <w:rsid w:val="00A5382B"/>
    <w:rsid w:val="00A60EA5"/>
    <w:rsid w:val="00AC7724"/>
    <w:rsid w:val="00B2265C"/>
    <w:rsid w:val="00B244E6"/>
    <w:rsid w:val="00B35254"/>
    <w:rsid w:val="00B57E6C"/>
    <w:rsid w:val="00B97292"/>
    <w:rsid w:val="00BE6445"/>
    <w:rsid w:val="00BF36F1"/>
    <w:rsid w:val="00C0362C"/>
    <w:rsid w:val="00C34A53"/>
    <w:rsid w:val="00C5674A"/>
    <w:rsid w:val="00C7456F"/>
    <w:rsid w:val="00CA7C2C"/>
    <w:rsid w:val="00CB6942"/>
    <w:rsid w:val="00CE115F"/>
    <w:rsid w:val="00CE5700"/>
    <w:rsid w:val="00CF5A34"/>
    <w:rsid w:val="00D063BE"/>
    <w:rsid w:val="00D16EFC"/>
    <w:rsid w:val="00D37442"/>
    <w:rsid w:val="00D37919"/>
    <w:rsid w:val="00D64F81"/>
    <w:rsid w:val="00D6714A"/>
    <w:rsid w:val="00DA5FDB"/>
    <w:rsid w:val="00DD6029"/>
    <w:rsid w:val="00DE4E73"/>
    <w:rsid w:val="00DF376B"/>
    <w:rsid w:val="00E00CE8"/>
    <w:rsid w:val="00E03521"/>
    <w:rsid w:val="00E13DC3"/>
    <w:rsid w:val="00E226DB"/>
    <w:rsid w:val="00E30F05"/>
    <w:rsid w:val="00E4032C"/>
    <w:rsid w:val="00E57F9F"/>
    <w:rsid w:val="00E648B0"/>
    <w:rsid w:val="00E75407"/>
    <w:rsid w:val="00E929F1"/>
    <w:rsid w:val="00EA3568"/>
    <w:rsid w:val="00EB4353"/>
    <w:rsid w:val="00EF5512"/>
    <w:rsid w:val="00F328A8"/>
    <w:rsid w:val="00F375AC"/>
    <w:rsid w:val="00F73C19"/>
    <w:rsid w:val="00FB18F7"/>
    <w:rsid w:val="00FB2952"/>
    <w:rsid w:val="00FB2A9D"/>
    <w:rsid w:val="00FB7A51"/>
    <w:rsid w:val="00FC057A"/>
    <w:rsid w:val="00FC2D2D"/>
    <w:rsid w:val="00FC739B"/>
    <w:rsid w:val="00FD47E1"/>
    <w:rsid w:val="00FF2E87"/>
    <w:rsid w:val="00FF4E3F"/>
    <w:rsid w:val="00FF6A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3CC5"/>
    <w:rPr>
      <w:color w:val="auto"/>
      <w:lang w:val="cs-CZ"/>
    </w:rPr>
  </w:style>
  <w:style w:type="paragraph" w:customStyle="1" w:styleId="213D6F87A1D4476CA19E1134456EEE5D">
    <w:name w:val="213D6F87A1D4476CA19E1134456EEE5D"/>
    <w:rsid w:val="00D64F81"/>
  </w:style>
  <w:style w:type="paragraph" w:customStyle="1" w:styleId="4F70B218B399496C97D448401168C696">
    <w:name w:val="4F70B218B399496C97D448401168C696"/>
    <w:rsid w:val="00D64F81"/>
  </w:style>
  <w:style w:type="paragraph" w:customStyle="1" w:styleId="B17DD668F347414B9226DA7C27109A62">
    <w:name w:val="B17DD668F347414B9226DA7C27109A62"/>
    <w:rsid w:val="00D64F81"/>
  </w:style>
  <w:style w:type="paragraph" w:customStyle="1" w:styleId="B3493C594D2945D3B1D4D027943D6F35">
    <w:name w:val="B3493C594D2945D3B1D4D027943D6F35"/>
    <w:rsid w:val="00593C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5B69EE794C08C42B01DE8111A29227B" ma:contentTypeVersion="15" ma:contentTypeDescription="Vytvoří nový dokument" ma:contentTypeScope="" ma:versionID="4987deb457e68f30f2b8f8f3c39b8007">
  <xsd:schema xmlns:xsd="http://www.w3.org/2001/XMLSchema" xmlns:xs="http://www.w3.org/2001/XMLSchema" xmlns:p="http://schemas.microsoft.com/office/2006/metadata/properties" xmlns:ns2="047b1b23-14f5-4345-b63d-22339b6a8892" xmlns:ns3="c828de74-c86b-461c-871f-145c35a939e2" targetNamespace="http://schemas.microsoft.com/office/2006/metadata/properties" ma:root="true" ma:fieldsID="bd6a541476de2c302eeefa36bc986fc9" ns2:_="" ns3:_="">
    <xsd:import namespace="047b1b23-14f5-4345-b63d-22339b6a8892"/>
    <xsd:import namespace="c828de74-c86b-461c-871f-145c35a939e2"/>
    <xsd:element name="properties">
      <xsd:complexType>
        <xsd:sequence>
          <xsd:element name="documentManagement">
            <xsd:complexType>
              <xsd:all>
                <xsd:element ref="ns2:MediaServiceKeyPoints" minOccurs="0"/>
                <xsd:element ref="ns2:MediaServiceAutoTags" minOccurs="0"/>
                <xsd:element ref="ns2:MediaServiceOCR" minOccurs="0"/>
                <xsd:element ref="ns2:MediaServiceMetadata" minOccurs="0"/>
                <xsd:element ref="ns2:MediaServiceFastMetadata"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b1b23-14f5-4345-b63d-22339b6a8892" elementFormDefault="qualified">
    <xsd:import namespace="http://schemas.microsoft.com/office/2006/documentManagement/types"/>
    <xsd:import namespace="http://schemas.microsoft.com/office/infopath/2007/PartnerControls"/>
    <xsd:element name="MediaServiceKeyPoints" ma:index="8" nillable="true" ma:displayName="KeyPoints" ma:internalName="MediaServiceKeyPoints" ma:readOnly="true">
      <xsd:simpleType>
        <xsd:restriction base="dms:Note">
          <xsd:maxLength value="255"/>
        </xsd:restriction>
      </xsd:simpleType>
    </xsd:element>
    <xsd:element name="MediaServiceAutoTags" ma:index="9" nillable="true" ma:displayName="Tags" ma:internalName="MediaServiceAutoTags"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f11cac3a-c09a-4d4f-9c70-ec95a83599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28de74-c86b-461c-871f-145c35a939e2"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fad89ca-651b-4f8d-9741-141cb443cc79}" ma:internalName="TaxCatchAll" ma:showField="CatchAllData" ma:web="c828de74-c86b-461c-871f-145c35a93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828de74-c86b-461c-871f-145c35a939e2" xsi:nil="true"/>
    <lcf76f155ced4ddcb4097134ff3c332f xmlns="047b1b23-14f5-4345-b63d-22339b6a88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ADF707-C9E6-4CED-8E0E-482E90E6C5BE}">
  <ds:schemaRefs>
    <ds:schemaRef ds:uri="http://schemas.openxmlformats.org/officeDocument/2006/bibliography"/>
  </ds:schemaRefs>
</ds:datastoreItem>
</file>

<file path=customXml/itemProps2.xml><?xml version="1.0" encoding="utf-8"?>
<ds:datastoreItem xmlns:ds="http://schemas.openxmlformats.org/officeDocument/2006/customXml" ds:itemID="{34EC3A2B-3F7E-4130-9294-67F9DE7CE82A}">
  <ds:schemaRefs>
    <ds:schemaRef ds:uri="http://schemas.microsoft.com/sharepoint/v3/contenttype/forms"/>
  </ds:schemaRefs>
</ds:datastoreItem>
</file>

<file path=customXml/itemProps3.xml><?xml version="1.0" encoding="utf-8"?>
<ds:datastoreItem xmlns:ds="http://schemas.openxmlformats.org/officeDocument/2006/customXml" ds:itemID="{0AA39138-53F0-4676-8B92-B252E18AACB2}">
  <ds:schemaRefs>
    <ds:schemaRef ds:uri="http://schemas.openxmlformats.org/officeDocument/2006/bibliography"/>
  </ds:schemaRefs>
</ds:datastoreItem>
</file>

<file path=customXml/itemProps4.xml><?xml version="1.0" encoding="utf-8"?>
<ds:datastoreItem xmlns:ds="http://schemas.openxmlformats.org/officeDocument/2006/customXml" ds:itemID="{606BEA5F-92CB-4C06-8FCF-93C48A60A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b1b23-14f5-4345-b63d-22339b6a8892"/>
    <ds:schemaRef ds:uri="c828de74-c86b-461c-871f-145c35a93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082CC2-EB59-46F6-9CF1-3311B9D369D5}">
  <ds:schemaRefs>
    <ds:schemaRef ds:uri="http://schemas.microsoft.com/office/2006/metadata/properties"/>
    <ds:schemaRef ds:uri="http://schemas.microsoft.com/office/infopath/2007/PartnerControls"/>
    <ds:schemaRef ds:uri="c828de74-c86b-461c-871f-145c35a939e2"/>
    <ds:schemaRef ds:uri="047b1b23-14f5-4345-b63d-22339b6a889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104</Pages>
  <Words>37338</Words>
  <Characters>220298</Characters>
  <Application>Microsoft Office Word</Application>
  <DocSecurity>0</DocSecurity>
  <Lines>1835</Lines>
  <Paragraphs>514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257122</CharactersWithSpaces>
  <SharedDoc>false</SharedDoc>
  <HLinks>
    <vt:vector size="234" baseType="variant">
      <vt:variant>
        <vt:i4>1114170</vt:i4>
      </vt:variant>
      <vt:variant>
        <vt:i4>234</vt:i4>
      </vt:variant>
      <vt:variant>
        <vt:i4>0</vt:i4>
      </vt:variant>
      <vt:variant>
        <vt:i4>5</vt:i4>
      </vt:variant>
      <vt:variant>
        <vt:lpwstr/>
      </vt:variant>
      <vt:variant>
        <vt:lpwstr>_Toc105665854</vt:lpwstr>
      </vt:variant>
      <vt:variant>
        <vt:i4>1114170</vt:i4>
      </vt:variant>
      <vt:variant>
        <vt:i4>228</vt:i4>
      </vt:variant>
      <vt:variant>
        <vt:i4>0</vt:i4>
      </vt:variant>
      <vt:variant>
        <vt:i4>5</vt:i4>
      </vt:variant>
      <vt:variant>
        <vt:lpwstr/>
      </vt:variant>
      <vt:variant>
        <vt:lpwstr>_Toc105665853</vt:lpwstr>
      </vt:variant>
      <vt:variant>
        <vt:i4>1114170</vt:i4>
      </vt:variant>
      <vt:variant>
        <vt:i4>222</vt:i4>
      </vt:variant>
      <vt:variant>
        <vt:i4>0</vt:i4>
      </vt:variant>
      <vt:variant>
        <vt:i4>5</vt:i4>
      </vt:variant>
      <vt:variant>
        <vt:lpwstr/>
      </vt:variant>
      <vt:variant>
        <vt:lpwstr>_Toc105665852</vt:lpwstr>
      </vt:variant>
      <vt:variant>
        <vt:i4>1114170</vt:i4>
      </vt:variant>
      <vt:variant>
        <vt:i4>216</vt:i4>
      </vt:variant>
      <vt:variant>
        <vt:i4>0</vt:i4>
      </vt:variant>
      <vt:variant>
        <vt:i4>5</vt:i4>
      </vt:variant>
      <vt:variant>
        <vt:lpwstr/>
      </vt:variant>
      <vt:variant>
        <vt:lpwstr>_Toc105665851</vt:lpwstr>
      </vt:variant>
      <vt:variant>
        <vt:i4>1114170</vt:i4>
      </vt:variant>
      <vt:variant>
        <vt:i4>210</vt:i4>
      </vt:variant>
      <vt:variant>
        <vt:i4>0</vt:i4>
      </vt:variant>
      <vt:variant>
        <vt:i4>5</vt:i4>
      </vt:variant>
      <vt:variant>
        <vt:lpwstr/>
      </vt:variant>
      <vt:variant>
        <vt:lpwstr>_Toc105665850</vt:lpwstr>
      </vt:variant>
      <vt:variant>
        <vt:i4>1048634</vt:i4>
      </vt:variant>
      <vt:variant>
        <vt:i4>204</vt:i4>
      </vt:variant>
      <vt:variant>
        <vt:i4>0</vt:i4>
      </vt:variant>
      <vt:variant>
        <vt:i4>5</vt:i4>
      </vt:variant>
      <vt:variant>
        <vt:lpwstr/>
      </vt:variant>
      <vt:variant>
        <vt:lpwstr>_Toc105665849</vt:lpwstr>
      </vt:variant>
      <vt:variant>
        <vt:i4>1048634</vt:i4>
      </vt:variant>
      <vt:variant>
        <vt:i4>198</vt:i4>
      </vt:variant>
      <vt:variant>
        <vt:i4>0</vt:i4>
      </vt:variant>
      <vt:variant>
        <vt:i4>5</vt:i4>
      </vt:variant>
      <vt:variant>
        <vt:lpwstr/>
      </vt:variant>
      <vt:variant>
        <vt:lpwstr>_Toc105665848</vt:lpwstr>
      </vt:variant>
      <vt:variant>
        <vt:i4>1048634</vt:i4>
      </vt:variant>
      <vt:variant>
        <vt:i4>192</vt:i4>
      </vt:variant>
      <vt:variant>
        <vt:i4>0</vt:i4>
      </vt:variant>
      <vt:variant>
        <vt:i4>5</vt:i4>
      </vt:variant>
      <vt:variant>
        <vt:lpwstr/>
      </vt:variant>
      <vt:variant>
        <vt:lpwstr>_Toc105665847</vt:lpwstr>
      </vt:variant>
      <vt:variant>
        <vt:i4>1048634</vt:i4>
      </vt:variant>
      <vt:variant>
        <vt:i4>186</vt:i4>
      </vt:variant>
      <vt:variant>
        <vt:i4>0</vt:i4>
      </vt:variant>
      <vt:variant>
        <vt:i4>5</vt:i4>
      </vt:variant>
      <vt:variant>
        <vt:lpwstr/>
      </vt:variant>
      <vt:variant>
        <vt:lpwstr>_Toc105665846</vt:lpwstr>
      </vt:variant>
      <vt:variant>
        <vt:i4>1048634</vt:i4>
      </vt:variant>
      <vt:variant>
        <vt:i4>180</vt:i4>
      </vt:variant>
      <vt:variant>
        <vt:i4>0</vt:i4>
      </vt:variant>
      <vt:variant>
        <vt:i4>5</vt:i4>
      </vt:variant>
      <vt:variant>
        <vt:lpwstr/>
      </vt:variant>
      <vt:variant>
        <vt:lpwstr>_Toc105665845</vt:lpwstr>
      </vt:variant>
      <vt:variant>
        <vt:i4>1048634</vt:i4>
      </vt:variant>
      <vt:variant>
        <vt:i4>174</vt:i4>
      </vt:variant>
      <vt:variant>
        <vt:i4>0</vt:i4>
      </vt:variant>
      <vt:variant>
        <vt:i4>5</vt:i4>
      </vt:variant>
      <vt:variant>
        <vt:lpwstr/>
      </vt:variant>
      <vt:variant>
        <vt:lpwstr>_Toc105665844</vt:lpwstr>
      </vt:variant>
      <vt:variant>
        <vt:i4>1048634</vt:i4>
      </vt:variant>
      <vt:variant>
        <vt:i4>168</vt:i4>
      </vt:variant>
      <vt:variant>
        <vt:i4>0</vt:i4>
      </vt:variant>
      <vt:variant>
        <vt:i4>5</vt:i4>
      </vt:variant>
      <vt:variant>
        <vt:lpwstr/>
      </vt:variant>
      <vt:variant>
        <vt:lpwstr>_Toc105665843</vt:lpwstr>
      </vt:variant>
      <vt:variant>
        <vt:i4>1048634</vt:i4>
      </vt:variant>
      <vt:variant>
        <vt:i4>162</vt:i4>
      </vt:variant>
      <vt:variant>
        <vt:i4>0</vt:i4>
      </vt:variant>
      <vt:variant>
        <vt:i4>5</vt:i4>
      </vt:variant>
      <vt:variant>
        <vt:lpwstr/>
      </vt:variant>
      <vt:variant>
        <vt:lpwstr>_Toc105665842</vt:lpwstr>
      </vt:variant>
      <vt:variant>
        <vt:i4>1048634</vt:i4>
      </vt:variant>
      <vt:variant>
        <vt:i4>156</vt:i4>
      </vt:variant>
      <vt:variant>
        <vt:i4>0</vt:i4>
      </vt:variant>
      <vt:variant>
        <vt:i4>5</vt:i4>
      </vt:variant>
      <vt:variant>
        <vt:lpwstr/>
      </vt:variant>
      <vt:variant>
        <vt:lpwstr>_Toc105665841</vt:lpwstr>
      </vt:variant>
      <vt:variant>
        <vt:i4>1048634</vt:i4>
      </vt:variant>
      <vt:variant>
        <vt:i4>150</vt:i4>
      </vt:variant>
      <vt:variant>
        <vt:i4>0</vt:i4>
      </vt:variant>
      <vt:variant>
        <vt:i4>5</vt:i4>
      </vt:variant>
      <vt:variant>
        <vt:lpwstr/>
      </vt:variant>
      <vt:variant>
        <vt:lpwstr>_Toc105665840</vt:lpwstr>
      </vt:variant>
      <vt:variant>
        <vt:i4>1507386</vt:i4>
      </vt:variant>
      <vt:variant>
        <vt:i4>144</vt:i4>
      </vt:variant>
      <vt:variant>
        <vt:i4>0</vt:i4>
      </vt:variant>
      <vt:variant>
        <vt:i4>5</vt:i4>
      </vt:variant>
      <vt:variant>
        <vt:lpwstr/>
      </vt:variant>
      <vt:variant>
        <vt:lpwstr>_Toc105665839</vt:lpwstr>
      </vt:variant>
      <vt:variant>
        <vt:i4>1507386</vt:i4>
      </vt:variant>
      <vt:variant>
        <vt:i4>138</vt:i4>
      </vt:variant>
      <vt:variant>
        <vt:i4>0</vt:i4>
      </vt:variant>
      <vt:variant>
        <vt:i4>5</vt:i4>
      </vt:variant>
      <vt:variant>
        <vt:lpwstr/>
      </vt:variant>
      <vt:variant>
        <vt:lpwstr>_Toc105665838</vt:lpwstr>
      </vt:variant>
      <vt:variant>
        <vt:i4>1507386</vt:i4>
      </vt:variant>
      <vt:variant>
        <vt:i4>132</vt:i4>
      </vt:variant>
      <vt:variant>
        <vt:i4>0</vt:i4>
      </vt:variant>
      <vt:variant>
        <vt:i4>5</vt:i4>
      </vt:variant>
      <vt:variant>
        <vt:lpwstr/>
      </vt:variant>
      <vt:variant>
        <vt:lpwstr>_Toc105665837</vt:lpwstr>
      </vt:variant>
      <vt:variant>
        <vt:i4>1507386</vt:i4>
      </vt:variant>
      <vt:variant>
        <vt:i4>126</vt:i4>
      </vt:variant>
      <vt:variant>
        <vt:i4>0</vt:i4>
      </vt:variant>
      <vt:variant>
        <vt:i4>5</vt:i4>
      </vt:variant>
      <vt:variant>
        <vt:lpwstr/>
      </vt:variant>
      <vt:variant>
        <vt:lpwstr>_Toc105665836</vt:lpwstr>
      </vt:variant>
      <vt:variant>
        <vt:i4>1507386</vt:i4>
      </vt:variant>
      <vt:variant>
        <vt:i4>120</vt:i4>
      </vt:variant>
      <vt:variant>
        <vt:i4>0</vt:i4>
      </vt:variant>
      <vt:variant>
        <vt:i4>5</vt:i4>
      </vt:variant>
      <vt:variant>
        <vt:lpwstr/>
      </vt:variant>
      <vt:variant>
        <vt:lpwstr>_Toc105665835</vt:lpwstr>
      </vt:variant>
      <vt:variant>
        <vt:i4>1507386</vt:i4>
      </vt:variant>
      <vt:variant>
        <vt:i4>114</vt:i4>
      </vt:variant>
      <vt:variant>
        <vt:i4>0</vt:i4>
      </vt:variant>
      <vt:variant>
        <vt:i4>5</vt:i4>
      </vt:variant>
      <vt:variant>
        <vt:lpwstr/>
      </vt:variant>
      <vt:variant>
        <vt:lpwstr>_Toc105665834</vt:lpwstr>
      </vt:variant>
      <vt:variant>
        <vt:i4>1507386</vt:i4>
      </vt:variant>
      <vt:variant>
        <vt:i4>108</vt:i4>
      </vt:variant>
      <vt:variant>
        <vt:i4>0</vt:i4>
      </vt:variant>
      <vt:variant>
        <vt:i4>5</vt:i4>
      </vt:variant>
      <vt:variant>
        <vt:lpwstr/>
      </vt:variant>
      <vt:variant>
        <vt:lpwstr>_Toc105665833</vt:lpwstr>
      </vt:variant>
      <vt:variant>
        <vt:i4>1507386</vt:i4>
      </vt:variant>
      <vt:variant>
        <vt:i4>102</vt:i4>
      </vt:variant>
      <vt:variant>
        <vt:i4>0</vt:i4>
      </vt:variant>
      <vt:variant>
        <vt:i4>5</vt:i4>
      </vt:variant>
      <vt:variant>
        <vt:lpwstr/>
      </vt:variant>
      <vt:variant>
        <vt:lpwstr>_Toc105665832</vt:lpwstr>
      </vt:variant>
      <vt:variant>
        <vt:i4>1507386</vt:i4>
      </vt:variant>
      <vt:variant>
        <vt:i4>96</vt:i4>
      </vt:variant>
      <vt:variant>
        <vt:i4>0</vt:i4>
      </vt:variant>
      <vt:variant>
        <vt:i4>5</vt:i4>
      </vt:variant>
      <vt:variant>
        <vt:lpwstr/>
      </vt:variant>
      <vt:variant>
        <vt:lpwstr>_Toc105665831</vt:lpwstr>
      </vt:variant>
      <vt:variant>
        <vt:i4>1507386</vt:i4>
      </vt:variant>
      <vt:variant>
        <vt:i4>90</vt:i4>
      </vt:variant>
      <vt:variant>
        <vt:i4>0</vt:i4>
      </vt:variant>
      <vt:variant>
        <vt:i4>5</vt:i4>
      </vt:variant>
      <vt:variant>
        <vt:lpwstr/>
      </vt:variant>
      <vt:variant>
        <vt:lpwstr>_Toc105665830</vt:lpwstr>
      </vt:variant>
      <vt:variant>
        <vt:i4>1441850</vt:i4>
      </vt:variant>
      <vt:variant>
        <vt:i4>84</vt:i4>
      </vt:variant>
      <vt:variant>
        <vt:i4>0</vt:i4>
      </vt:variant>
      <vt:variant>
        <vt:i4>5</vt:i4>
      </vt:variant>
      <vt:variant>
        <vt:lpwstr/>
      </vt:variant>
      <vt:variant>
        <vt:lpwstr>_Toc105665829</vt:lpwstr>
      </vt:variant>
      <vt:variant>
        <vt:i4>1441850</vt:i4>
      </vt:variant>
      <vt:variant>
        <vt:i4>78</vt:i4>
      </vt:variant>
      <vt:variant>
        <vt:i4>0</vt:i4>
      </vt:variant>
      <vt:variant>
        <vt:i4>5</vt:i4>
      </vt:variant>
      <vt:variant>
        <vt:lpwstr/>
      </vt:variant>
      <vt:variant>
        <vt:lpwstr>_Toc105665828</vt:lpwstr>
      </vt:variant>
      <vt:variant>
        <vt:i4>1441850</vt:i4>
      </vt:variant>
      <vt:variant>
        <vt:i4>72</vt:i4>
      </vt:variant>
      <vt:variant>
        <vt:i4>0</vt:i4>
      </vt:variant>
      <vt:variant>
        <vt:i4>5</vt:i4>
      </vt:variant>
      <vt:variant>
        <vt:lpwstr/>
      </vt:variant>
      <vt:variant>
        <vt:lpwstr>_Toc105665827</vt:lpwstr>
      </vt:variant>
      <vt:variant>
        <vt:i4>1441850</vt:i4>
      </vt:variant>
      <vt:variant>
        <vt:i4>66</vt:i4>
      </vt:variant>
      <vt:variant>
        <vt:i4>0</vt:i4>
      </vt:variant>
      <vt:variant>
        <vt:i4>5</vt:i4>
      </vt:variant>
      <vt:variant>
        <vt:lpwstr/>
      </vt:variant>
      <vt:variant>
        <vt:lpwstr>_Toc105665826</vt:lpwstr>
      </vt:variant>
      <vt:variant>
        <vt:i4>1441850</vt:i4>
      </vt:variant>
      <vt:variant>
        <vt:i4>60</vt:i4>
      </vt:variant>
      <vt:variant>
        <vt:i4>0</vt:i4>
      </vt:variant>
      <vt:variant>
        <vt:i4>5</vt:i4>
      </vt:variant>
      <vt:variant>
        <vt:lpwstr/>
      </vt:variant>
      <vt:variant>
        <vt:lpwstr>_Toc105665825</vt:lpwstr>
      </vt:variant>
      <vt:variant>
        <vt:i4>1441850</vt:i4>
      </vt:variant>
      <vt:variant>
        <vt:i4>54</vt:i4>
      </vt:variant>
      <vt:variant>
        <vt:i4>0</vt:i4>
      </vt:variant>
      <vt:variant>
        <vt:i4>5</vt:i4>
      </vt:variant>
      <vt:variant>
        <vt:lpwstr/>
      </vt:variant>
      <vt:variant>
        <vt:lpwstr>_Toc105665824</vt:lpwstr>
      </vt:variant>
      <vt:variant>
        <vt:i4>1441850</vt:i4>
      </vt:variant>
      <vt:variant>
        <vt:i4>48</vt:i4>
      </vt:variant>
      <vt:variant>
        <vt:i4>0</vt:i4>
      </vt:variant>
      <vt:variant>
        <vt:i4>5</vt:i4>
      </vt:variant>
      <vt:variant>
        <vt:lpwstr/>
      </vt:variant>
      <vt:variant>
        <vt:lpwstr>_Toc105665823</vt:lpwstr>
      </vt:variant>
      <vt:variant>
        <vt:i4>1441850</vt:i4>
      </vt:variant>
      <vt:variant>
        <vt:i4>42</vt:i4>
      </vt:variant>
      <vt:variant>
        <vt:i4>0</vt:i4>
      </vt:variant>
      <vt:variant>
        <vt:i4>5</vt:i4>
      </vt:variant>
      <vt:variant>
        <vt:lpwstr/>
      </vt:variant>
      <vt:variant>
        <vt:lpwstr>_Toc105665822</vt:lpwstr>
      </vt:variant>
      <vt:variant>
        <vt:i4>1441850</vt:i4>
      </vt:variant>
      <vt:variant>
        <vt:i4>36</vt:i4>
      </vt:variant>
      <vt:variant>
        <vt:i4>0</vt:i4>
      </vt:variant>
      <vt:variant>
        <vt:i4>5</vt:i4>
      </vt:variant>
      <vt:variant>
        <vt:lpwstr/>
      </vt:variant>
      <vt:variant>
        <vt:lpwstr>_Toc105665821</vt:lpwstr>
      </vt:variant>
      <vt:variant>
        <vt:i4>1441850</vt:i4>
      </vt:variant>
      <vt:variant>
        <vt:i4>30</vt:i4>
      </vt:variant>
      <vt:variant>
        <vt:i4>0</vt:i4>
      </vt:variant>
      <vt:variant>
        <vt:i4>5</vt:i4>
      </vt:variant>
      <vt:variant>
        <vt:lpwstr/>
      </vt:variant>
      <vt:variant>
        <vt:lpwstr>_Toc105665820</vt:lpwstr>
      </vt:variant>
      <vt:variant>
        <vt:i4>1376314</vt:i4>
      </vt:variant>
      <vt:variant>
        <vt:i4>24</vt:i4>
      </vt:variant>
      <vt:variant>
        <vt:i4>0</vt:i4>
      </vt:variant>
      <vt:variant>
        <vt:i4>5</vt:i4>
      </vt:variant>
      <vt:variant>
        <vt:lpwstr/>
      </vt:variant>
      <vt:variant>
        <vt:lpwstr>_Toc105665819</vt:lpwstr>
      </vt:variant>
      <vt:variant>
        <vt:i4>1376314</vt:i4>
      </vt:variant>
      <vt:variant>
        <vt:i4>18</vt:i4>
      </vt:variant>
      <vt:variant>
        <vt:i4>0</vt:i4>
      </vt:variant>
      <vt:variant>
        <vt:i4>5</vt:i4>
      </vt:variant>
      <vt:variant>
        <vt:lpwstr/>
      </vt:variant>
      <vt:variant>
        <vt:lpwstr>_Toc105665818</vt:lpwstr>
      </vt:variant>
      <vt:variant>
        <vt:i4>1376314</vt:i4>
      </vt:variant>
      <vt:variant>
        <vt:i4>12</vt:i4>
      </vt:variant>
      <vt:variant>
        <vt:i4>0</vt:i4>
      </vt:variant>
      <vt:variant>
        <vt:i4>5</vt:i4>
      </vt:variant>
      <vt:variant>
        <vt:lpwstr/>
      </vt:variant>
      <vt:variant>
        <vt:lpwstr>_Toc105665817</vt:lpwstr>
      </vt:variant>
      <vt:variant>
        <vt:i4>1376314</vt:i4>
      </vt:variant>
      <vt:variant>
        <vt:i4>6</vt:i4>
      </vt:variant>
      <vt:variant>
        <vt:i4>0</vt:i4>
      </vt:variant>
      <vt:variant>
        <vt:i4>5</vt:i4>
      </vt:variant>
      <vt:variant>
        <vt:lpwstr/>
      </vt:variant>
      <vt:variant>
        <vt:lpwstr>_Toc105665816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Horáková</dc:creator>
  <cp:keywords/>
  <dc:description/>
  <cp:lastModifiedBy>Radko Majerčík</cp:lastModifiedBy>
  <cp:revision>5</cp:revision>
  <cp:lastPrinted>2025-03-14T22:10:00Z</cp:lastPrinted>
  <dcterms:created xsi:type="dcterms:W3CDTF">2025-03-25T09:24:00Z</dcterms:created>
  <dcterms:modified xsi:type="dcterms:W3CDTF">2025-03-25T11:43:00Z</dcterms:modified>
  <cp:category>Zadávací dokumentace - Část I - Smlouva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0x01010015B69EE794C08C42B01DE8111A29227B</vt:lpwstr>
  </property>
  <property fmtid="{D5CDD505-2E9C-101B-9397-08002B2CF9AE}" pid="3" name="MediaServiceImageTags">
    <vt:lpwstr/>
  </property>
</Properties>
</file>